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D1F3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Requirements of</w:t>
      </w:r>
    </w:p>
    <w:p w14:paraId="67B46B8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14:paraId="0F8F2538" w14:textId="77777777"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proofErr w:type="gramStart"/>
      <w:r w:rsidRPr="00A66DF9">
        <w:rPr>
          <w:rFonts w:ascii="Arial" w:hAnsi="Arial"/>
          <w:b/>
          <w:sz w:val="32"/>
          <w:szCs w:val="32"/>
          <w:lang w:val="en-US"/>
        </w:rPr>
        <w:t>in</w:t>
      </w:r>
      <w:proofErr w:type="gramEnd"/>
      <w:r w:rsidRPr="00A66DF9">
        <w:rPr>
          <w:rFonts w:ascii="Arial" w:hAnsi="Arial"/>
          <w:b/>
          <w:sz w:val="32"/>
          <w:szCs w:val="32"/>
          <w:lang w:val="en-US"/>
        </w:rPr>
        <w:t xml:space="preserve"> the context of the Global Information System (GLIS)</w:t>
      </w:r>
    </w:p>
    <w:p w14:paraId="019387C6" w14:textId="77777777" w:rsidR="00F94952" w:rsidRPr="00A66DF9" w:rsidRDefault="00F94952" w:rsidP="00F94952">
      <w:pPr>
        <w:spacing w:after="60"/>
        <w:rPr>
          <w:rFonts w:ascii="Arial" w:hAnsi="Arial"/>
          <w:b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7"/>
        <w:gridCol w:w="1534"/>
        <w:gridCol w:w="8463"/>
      </w:tblGrid>
      <w:tr w:rsidR="00F94952" w:rsidRPr="00A66DF9" w14:paraId="1E00F521" w14:textId="77777777" w:rsidTr="007949B0">
        <w:tc>
          <w:tcPr>
            <w:tcW w:w="417" w:type="dxa"/>
          </w:tcPr>
          <w:p w14:paraId="13CC73C6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14:paraId="2582394A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8463" w:type="dxa"/>
          </w:tcPr>
          <w:p w14:paraId="0FDCA05E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F94952" w:rsidRPr="00A66DF9" w14:paraId="7A838D76" w14:textId="77777777" w:rsidTr="007949B0">
        <w:tc>
          <w:tcPr>
            <w:tcW w:w="417" w:type="dxa"/>
          </w:tcPr>
          <w:p w14:paraId="25C8ACF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1E9F99B8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8463" w:type="dxa"/>
          </w:tcPr>
          <w:p w14:paraId="6BD8E2D9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Each PUID shall be associated to one and only one entity</w:t>
            </w:r>
          </w:p>
        </w:tc>
      </w:tr>
      <w:tr w:rsidR="00F94952" w:rsidRPr="00A66DF9" w14:paraId="79495E35" w14:textId="77777777" w:rsidTr="007949B0">
        <w:tc>
          <w:tcPr>
            <w:tcW w:w="417" w:type="dxa"/>
          </w:tcPr>
          <w:p w14:paraId="23D6DC6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04D16077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8463" w:type="dxa"/>
          </w:tcPr>
          <w:p w14:paraId="6F6E65EE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association between the PUID and the entity shall be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maintained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without any time limit</w:t>
            </w:r>
          </w:p>
        </w:tc>
      </w:tr>
      <w:tr w:rsidR="00F94952" w:rsidRPr="00A66DF9" w14:paraId="3648DF21" w14:textId="77777777" w:rsidTr="007949B0">
        <w:tc>
          <w:tcPr>
            <w:tcW w:w="417" w:type="dxa"/>
          </w:tcPr>
          <w:p w14:paraId="0EB0161C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44CF795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8463" w:type="dxa"/>
          </w:tcPr>
          <w:p w14:paraId="67C2C693" w14:textId="77777777" w:rsidR="00F94952" w:rsidRPr="00A66DF9" w:rsidRDefault="00F94952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No information on the entity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should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be </w:t>
            </w:r>
            <w:proofErr w:type="spellStart"/>
            <w:r w:rsidRPr="00A66DF9">
              <w:rPr>
                <w:rFonts w:ascii="Arial" w:hAnsi="Arial"/>
                <w:sz w:val="18"/>
                <w:szCs w:val="18"/>
                <w:lang w:val="en-US"/>
              </w:rPr>
              <w:t>inferrable</w:t>
            </w:r>
            <w:proofErr w:type="spellEnd"/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from the PUID alone</w:t>
            </w:r>
          </w:p>
        </w:tc>
      </w:tr>
      <w:tr w:rsidR="00F94952" w:rsidRPr="00A66DF9" w14:paraId="1119CC8C" w14:textId="77777777" w:rsidTr="007949B0">
        <w:tc>
          <w:tcPr>
            <w:tcW w:w="417" w:type="dxa"/>
          </w:tcPr>
          <w:p w14:paraId="24A4B3C8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5D91BB5F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8463" w:type="dxa"/>
          </w:tcPr>
          <w:p w14:paraId="3ACE22CC" w14:textId="77777777" w:rsidR="00F94952" w:rsidRPr="00A66DF9" w:rsidRDefault="00F94952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Given the PUID, a </w:t>
            </w:r>
            <w:commentRangeStart w:id="0"/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web page </w:t>
            </w:r>
            <w:commentRangeEnd w:id="0"/>
            <w:r w:rsidR="00CA1BF1">
              <w:rPr>
                <w:rStyle w:val="CommentReference"/>
              </w:rPr>
              <w:commentReference w:id="0"/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exist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where it can be entered to obtain a description of the associated entity</w:t>
            </w:r>
          </w:p>
        </w:tc>
      </w:tr>
      <w:tr w:rsidR="00F94952" w:rsidRPr="00A66DF9" w14:paraId="3C2DB78F" w14:textId="77777777" w:rsidTr="007949B0">
        <w:tc>
          <w:tcPr>
            <w:tcW w:w="417" w:type="dxa"/>
          </w:tcPr>
          <w:p w14:paraId="25C8C19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21B6C60C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8463" w:type="dxa"/>
          </w:tcPr>
          <w:p w14:paraId="7BD88330" w14:textId="77777777" w:rsidR="00F94952" w:rsidRPr="00A66DF9" w:rsidRDefault="00F94952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Given one or more attributes of the entity, a web page exist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where those attributes can be entered to obtain the list of entities matching those attributes along with the associated PUIDs</w:t>
            </w:r>
          </w:p>
        </w:tc>
      </w:tr>
      <w:tr w:rsidR="00F94952" w:rsidRPr="00A66DF9" w14:paraId="0FFB98AA" w14:textId="77777777" w:rsidTr="007949B0">
        <w:tc>
          <w:tcPr>
            <w:tcW w:w="417" w:type="dxa"/>
          </w:tcPr>
          <w:p w14:paraId="40E7AAD0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1290BA71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8463" w:type="dxa"/>
          </w:tcPr>
          <w:p w14:paraId="554D4276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Access to PUID management functions (e.g. editing of associated metadata) shall be allowed only to authorized users</w:t>
            </w:r>
          </w:p>
        </w:tc>
      </w:tr>
      <w:tr w:rsidR="00F94952" w:rsidRPr="00A66DF9" w14:paraId="1D775696" w14:textId="77777777" w:rsidTr="007949B0">
        <w:tc>
          <w:tcPr>
            <w:tcW w:w="417" w:type="dxa"/>
          </w:tcPr>
          <w:p w14:paraId="421C658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6FFFF3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8463" w:type="dxa"/>
          </w:tcPr>
          <w:p w14:paraId="21BAFC8C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adopted PUID type shall be designed to handle very large number of identifiers (hundreds of millions)</w:t>
            </w:r>
          </w:p>
        </w:tc>
      </w:tr>
      <w:tr w:rsidR="00F94952" w:rsidRPr="00A66DF9" w14:paraId="6FC0B304" w14:textId="77777777" w:rsidTr="007949B0">
        <w:tc>
          <w:tcPr>
            <w:tcW w:w="417" w:type="dxa"/>
          </w:tcPr>
          <w:p w14:paraId="0641762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185EC92E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8463" w:type="dxa"/>
          </w:tcPr>
          <w:p w14:paraId="0758ABBA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Interoperability with other PUID types shall be ensured</w:t>
            </w:r>
          </w:p>
        </w:tc>
      </w:tr>
      <w:tr w:rsidR="00F94952" w:rsidRPr="00A66DF9" w14:paraId="1039D82F" w14:textId="77777777" w:rsidTr="007949B0">
        <w:tc>
          <w:tcPr>
            <w:tcW w:w="417" w:type="dxa"/>
          </w:tcPr>
          <w:p w14:paraId="4EA0A65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14:paraId="041A94F4" w14:textId="25222795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del w:id="1" w:author="Dag Endresen" w:date="2015-02-25T07:38:00Z">
              <w:r w:rsidRPr="00A66DF9" w:rsidDel="005633A0">
                <w:rPr>
                  <w:rFonts w:ascii="Arial" w:hAnsi="Arial"/>
                  <w:sz w:val="18"/>
                  <w:szCs w:val="18"/>
                  <w:lang w:val="en-US"/>
                </w:rPr>
                <w:delText>Compatability</w:delText>
              </w:r>
            </w:del>
            <w:ins w:id="2" w:author="Dag Endresen" w:date="2015-02-25T07:38:00Z">
              <w:r w:rsidR="005633A0" w:rsidRPr="00A66DF9">
                <w:rPr>
                  <w:rFonts w:ascii="Arial" w:hAnsi="Arial"/>
                  <w:sz w:val="18"/>
                  <w:szCs w:val="18"/>
                  <w:lang w:val="en-US"/>
                </w:rPr>
                <w:t>Compatibility</w:t>
              </w:r>
            </w:ins>
          </w:p>
        </w:tc>
        <w:tc>
          <w:tcPr>
            <w:tcW w:w="8463" w:type="dxa"/>
          </w:tcPr>
          <w:p w14:paraId="0AD10858" w14:textId="0FE646EF" w:rsidR="00F94952" w:rsidRPr="00A66DF9" w:rsidRDefault="00F94952" w:rsidP="00A837B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del w:id="3" w:author="Dag Endresen" w:date="2015-02-25T07:38:00Z">
              <w:r w:rsidRPr="00A66DF9" w:rsidDel="005633A0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Identifiers </w:delText>
              </w:r>
            </w:del>
            <w:ins w:id="4" w:author="Dag Endresen" w:date="2015-02-25T07:38:00Z">
              <w:r w:rsidR="005633A0">
                <w:rPr>
                  <w:rFonts w:ascii="Arial" w:hAnsi="Arial"/>
                  <w:sz w:val="18"/>
                  <w:szCs w:val="18"/>
                  <w:lang w:val="en-US"/>
                </w:rPr>
                <w:t>Non-unique</w:t>
              </w:r>
            </w:ins>
            <w:ins w:id="5" w:author="Dag Endresen" w:date="2015-02-25T09:12:00Z">
              <w:r w:rsidR="00F15BD0">
                <w:rPr>
                  <w:rFonts w:ascii="Arial" w:hAnsi="Arial"/>
                  <w:sz w:val="18"/>
                  <w:szCs w:val="18"/>
                  <w:lang w:val="en-US"/>
                </w:rPr>
                <w:t xml:space="preserve"> and local</w:t>
              </w:r>
            </w:ins>
            <w:ins w:id="6" w:author="Dag Endresen" w:date="2015-02-25T07:38:00Z">
              <w:r w:rsidR="005633A0">
                <w:rPr>
                  <w:rFonts w:ascii="Arial" w:hAnsi="Arial"/>
                  <w:sz w:val="18"/>
                  <w:szCs w:val="18"/>
                  <w:lang w:val="en-US"/>
                </w:rPr>
                <w:t xml:space="preserve"> identifiers</w:t>
              </w:r>
              <w:r w:rsidR="005633A0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already assigned to entities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(e.g. </w:t>
            </w:r>
            <w:commentRangeStart w:id="7"/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Accession Numbers</w:t>
            </w:r>
            <w:commentRangeEnd w:id="7"/>
            <w:r w:rsidR="005633A0">
              <w:rPr>
                <w:rStyle w:val="CommentReference"/>
              </w:rPr>
              <w:commentReference w:id="7"/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)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shall be preserved</w:t>
            </w:r>
            <w:ins w:id="8" w:author="Dag Endresen" w:date="2015-02-25T09:34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 xml:space="preserve"> and provided as </w:t>
              </w:r>
            </w:ins>
            <w:ins w:id="9" w:author="Dag Endresen" w:date="2015-02-25T09:35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 xml:space="preserve">an </w:t>
              </w:r>
            </w:ins>
            <w:ins w:id="10" w:author="Dag Endresen" w:date="2015-02-25T09:34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>attribute of the new PUID in the resolution service</w:t>
              </w:r>
            </w:ins>
          </w:p>
        </w:tc>
      </w:tr>
      <w:tr w:rsidR="00F94952" w:rsidRPr="00A66DF9" w14:paraId="5E6D49A5" w14:textId="77777777" w:rsidTr="007949B0">
        <w:tc>
          <w:tcPr>
            <w:tcW w:w="417" w:type="dxa"/>
          </w:tcPr>
          <w:p w14:paraId="1627501A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534" w:type="dxa"/>
          </w:tcPr>
          <w:p w14:paraId="7D38C4CA" w14:textId="50F3482E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Multiple </w:t>
            </w:r>
            <w:proofErr w:type="gramStart"/>
            <w:r w:rsidRPr="00A66DF9">
              <w:rPr>
                <w:rFonts w:ascii="Arial" w:hAnsi="Arial"/>
                <w:sz w:val="18"/>
                <w:szCs w:val="18"/>
                <w:lang w:val="en-US"/>
              </w:rPr>
              <w:t>resolution</w:t>
            </w:r>
            <w:proofErr w:type="gramEnd"/>
            <w:ins w:id="11" w:author="Dag Endresen" w:date="2015-02-25T09:33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 xml:space="preserve"> (optional?)</w:t>
              </w:r>
            </w:ins>
          </w:p>
        </w:tc>
        <w:tc>
          <w:tcPr>
            <w:tcW w:w="8463" w:type="dxa"/>
          </w:tcPr>
          <w:p w14:paraId="05E2874D" w14:textId="3FFF1710" w:rsidR="00F94952" w:rsidRPr="00A66DF9" w:rsidRDefault="00F94952" w:rsidP="00F15BD0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del w:id="12" w:author="Dag Endresen" w:date="2015-02-25T09:18:00Z">
              <w:r w:rsidRPr="00A66DF9" w:rsidDel="00F15BD0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The </w:delText>
              </w:r>
            </w:del>
            <w:ins w:id="13" w:author="Dag Endresen" w:date="2015-02-25T09:18:00Z">
              <w:r w:rsidR="00F15BD0">
                <w:rPr>
                  <w:rFonts w:ascii="Arial" w:hAnsi="Arial"/>
                  <w:sz w:val="18"/>
                  <w:szCs w:val="18"/>
                  <w:lang w:val="en-US"/>
                </w:rPr>
                <w:t>A</w:t>
              </w:r>
              <w:r w:rsidR="00F15BD0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list of links to </w:t>
            </w:r>
            <w:commentRangeStart w:id="14"/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multiple destinations </w:t>
            </w:r>
            <w:del w:id="15" w:author="Dag Endresen" w:date="2015-02-25T09:18:00Z">
              <w:r w:rsidRPr="00A66DF9" w:rsidDel="00F15BD0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shall </w:delText>
              </w:r>
            </w:del>
            <w:ins w:id="16" w:author="Dag Endresen" w:date="2015-02-25T09:18:00Z">
              <w:r w:rsidR="00F15BD0">
                <w:rPr>
                  <w:rFonts w:ascii="Arial" w:hAnsi="Arial"/>
                  <w:sz w:val="18"/>
                  <w:szCs w:val="18"/>
                  <w:lang w:val="en-US"/>
                </w:rPr>
                <w:t>can</w:t>
              </w:r>
              <w:r w:rsidR="00F15BD0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be returned in the resolution response</w:t>
            </w:r>
            <w:commentRangeEnd w:id="14"/>
            <w:r w:rsidR="00F15BD0">
              <w:rPr>
                <w:rStyle w:val="CommentReference"/>
              </w:rPr>
              <w:commentReference w:id="14"/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. Moreover, filtering of destinations according to some metadata description </w:t>
            </w:r>
            <w:del w:id="17" w:author="Dag Endresen" w:date="2015-02-25T09:18:00Z">
              <w:r w:rsidRPr="00A66DF9" w:rsidDel="00F15BD0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shall </w:delText>
              </w:r>
            </w:del>
            <w:ins w:id="18" w:author="Dag Endresen" w:date="2015-02-25T09:18:00Z">
              <w:r w:rsidR="00F15BD0">
                <w:rPr>
                  <w:rFonts w:ascii="Arial" w:hAnsi="Arial"/>
                  <w:sz w:val="18"/>
                  <w:szCs w:val="18"/>
                  <w:lang w:val="en-US"/>
                </w:rPr>
                <w:t>can</w:t>
              </w:r>
              <w:r w:rsidR="00F15BD0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be supported</w:t>
            </w:r>
          </w:p>
        </w:tc>
      </w:tr>
      <w:tr w:rsidR="00F94952" w:rsidRPr="00A66DF9" w14:paraId="29A02F7D" w14:textId="77777777" w:rsidTr="007949B0">
        <w:tc>
          <w:tcPr>
            <w:tcW w:w="417" w:type="dxa"/>
          </w:tcPr>
          <w:p w14:paraId="21AF336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534" w:type="dxa"/>
          </w:tcPr>
          <w:p w14:paraId="5952F46B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8463" w:type="dxa"/>
          </w:tcPr>
          <w:p w14:paraId="5E778117" w14:textId="77777777" w:rsidR="00F94952" w:rsidRPr="00A66DF9" w:rsidRDefault="007949B0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Client applications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shall be able to specify the preferred format to be used in the response (e.g. XML, RDF, JSON)</w:t>
            </w:r>
          </w:p>
        </w:tc>
      </w:tr>
      <w:tr w:rsidR="000634EF" w:rsidRPr="00A66DF9" w14:paraId="28AFC504" w14:textId="77777777" w:rsidTr="007949B0">
        <w:tc>
          <w:tcPr>
            <w:tcW w:w="417" w:type="dxa"/>
          </w:tcPr>
          <w:p w14:paraId="014AA9FA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534" w:type="dxa"/>
          </w:tcPr>
          <w:p w14:paraId="28678DF3" w14:textId="77777777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8463" w:type="dxa"/>
          </w:tcPr>
          <w:p w14:paraId="27BD6A9D" w14:textId="103BEF75" w:rsidR="000634EF" w:rsidRPr="00A66DF9" w:rsidRDefault="000634EF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del w:id="19" w:author="Dag Endresen" w:date="2015-02-25T09:22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Being </w:delText>
              </w:r>
            </w:del>
            <w:ins w:id="20" w:author="Dag Endresen" w:date="2015-02-25T09:24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Selecting a</w:t>
              </w:r>
            </w:ins>
            <w:del w:id="21" w:author="Dag Endresen" w:date="2015-02-25T09:24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>the</w:delText>
              </w:r>
            </w:del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PUID type </w:t>
            </w:r>
            <w:ins w:id="22" w:author="Dag Endresen" w:date="2015-02-25T09:24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that</w:t>
              </w:r>
            </w:ins>
            <w:ins w:id="23" w:author="Dag Endresen" w:date="2015-02-25T09:23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 xml:space="preserve"> follow</w:t>
              </w:r>
            </w:ins>
            <w:ins w:id="24" w:author="Dag Endresen" w:date="2015-02-25T09:35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>s</w:t>
              </w:r>
            </w:ins>
            <w:ins w:id="25" w:author="Dag Endresen" w:date="2015-02-25T09:23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an internationally accepted standard is considered a plus because it will guarantee a coordinated development of the framework</w:t>
            </w:r>
          </w:p>
        </w:tc>
      </w:tr>
      <w:tr w:rsidR="000634EF" w:rsidRPr="00A66DF9" w14:paraId="16D9B6D6" w14:textId="77777777" w:rsidTr="007949B0">
        <w:tc>
          <w:tcPr>
            <w:tcW w:w="417" w:type="dxa"/>
          </w:tcPr>
          <w:p w14:paraId="7A260094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534" w:type="dxa"/>
          </w:tcPr>
          <w:p w14:paraId="1EF13952" w14:textId="77777777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Acquisition cost</w:t>
            </w:r>
          </w:p>
        </w:tc>
        <w:tc>
          <w:tcPr>
            <w:tcW w:w="8463" w:type="dxa"/>
          </w:tcPr>
          <w:p w14:paraId="2730D149" w14:textId="77777777" w:rsidR="000634EF" w:rsidRPr="00A66DF9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cost of acquiring licenses or registration with a central authority, as well as any other cost associated in acquiring the PUID technology (e.g. software tools) should be assessed</w:t>
            </w:r>
          </w:p>
        </w:tc>
      </w:tr>
      <w:tr w:rsidR="000634EF" w:rsidRPr="00A66DF9" w14:paraId="6BF32139" w14:textId="77777777" w:rsidTr="007949B0">
        <w:tc>
          <w:tcPr>
            <w:tcW w:w="417" w:type="dxa"/>
          </w:tcPr>
          <w:p w14:paraId="3947F700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534" w:type="dxa"/>
          </w:tcPr>
          <w:p w14:paraId="18DB8AE0" w14:textId="77777777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8463" w:type="dxa"/>
          </w:tcPr>
          <w:p w14:paraId="396B7EFA" w14:textId="53B62FEF" w:rsidR="000634EF" w:rsidRPr="00A66DF9" w:rsidRDefault="000634EF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It is expected that GLIS entities will be cited in journals, books and papers. </w:t>
            </w:r>
            <w:del w:id="26" w:author="Dag Endresen" w:date="2015-02-25T09:23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>Being the</w:delText>
              </w:r>
            </w:del>
            <w:ins w:id="27" w:author="Dag Endresen" w:date="2015-02-25T09:24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Selecting</w:t>
              </w:r>
            </w:ins>
            <w:ins w:id="28" w:author="Dag Endresen" w:date="2015-02-25T09:23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 xml:space="preserve"> a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PUID</w:t>
            </w:r>
            <w:ins w:id="29" w:author="Dag Endresen" w:date="2015-02-25T09:23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 xml:space="preserve"> type that is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widely accepted by publishers is considered a plus</w:t>
            </w:r>
          </w:p>
        </w:tc>
      </w:tr>
      <w:tr w:rsidR="000634EF" w:rsidRPr="00A66DF9" w14:paraId="2664D698" w14:textId="77777777" w:rsidTr="007949B0">
        <w:tc>
          <w:tcPr>
            <w:tcW w:w="417" w:type="dxa"/>
          </w:tcPr>
          <w:p w14:paraId="694E70D4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534" w:type="dxa"/>
          </w:tcPr>
          <w:p w14:paraId="014B6F3A" w14:textId="77777777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8463" w:type="dxa"/>
          </w:tcPr>
          <w:p w14:paraId="45F6C15D" w14:textId="77777777" w:rsidR="000634EF" w:rsidRPr="00A66DF9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Adopting a PUID type that is widely used facilitates acceptance by users</w:t>
            </w:r>
          </w:p>
        </w:tc>
      </w:tr>
      <w:tr w:rsidR="000634EF" w:rsidRPr="00A66DF9" w14:paraId="23A6DD75" w14:textId="77777777" w:rsidTr="007949B0">
        <w:tc>
          <w:tcPr>
            <w:tcW w:w="417" w:type="dxa"/>
          </w:tcPr>
          <w:p w14:paraId="058940F1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534" w:type="dxa"/>
          </w:tcPr>
          <w:p w14:paraId="7D8D081B" w14:textId="77777777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8463" w:type="dxa"/>
          </w:tcPr>
          <w:p w14:paraId="267CFA9B" w14:textId="77777777" w:rsidR="000634EF" w:rsidRPr="00A66DF9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Software tools available in the most common programming languages (e.g. PHP or Java) will facilitate integration in GLIS</w:t>
            </w:r>
          </w:p>
        </w:tc>
      </w:tr>
      <w:tr w:rsidR="000634EF" w:rsidRPr="00A66DF9" w14:paraId="490DE6EB" w14:textId="77777777" w:rsidTr="007949B0">
        <w:tc>
          <w:tcPr>
            <w:tcW w:w="417" w:type="dxa"/>
          </w:tcPr>
          <w:p w14:paraId="538AA07A" w14:textId="77777777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534" w:type="dxa"/>
          </w:tcPr>
          <w:p w14:paraId="083B5366" w14:textId="77777777" w:rsidR="000634EF" w:rsidRPr="00A66DF9" w:rsidRDefault="003106E3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Resolution service</w:t>
            </w:r>
          </w:p>
        </w:tc>
        <w:tc>
          <w:tcPr>
            <w:tcW w:w="8463" w:type="dxa"/>
          </w:tcPr>
          <w:p w14:paraId="66FB12D2" w14:textId="58243DF0" w:rsidR="000634EF" w:rsidRPr="00A66DF9" w:rsidRDefault="003106E3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</w:t>
            </w:r>
            <w:del w:id="30" w:author="Dag Endresen" w:date="2015-02-25T09:25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>availablity</w:delText>
              </w:r>
            </w:del>
            <w:ins w:id="31" w:author="Dag Endresen" w:date="2015-02-25T09:25:00Z">
              <w:r w:rsidR="00771E4A" w:rsidRPr="00A66DF9">
                <w:rPr>
                  <w:rFonts w:ascii="Arial" w:hAnsi="Arial"/>
                  <w:sz w:val="18"/>
                  <w:szCs w:val="18"/>
                  <w:lang w:val="en-US"/>
                </w:rPr>
                <w:t>availability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of a reliable, global resolution service is considered a plus because it will allow users outside the GLIS community to resolve GLIS PUIDs from third party websites</w:t>
            </w:r>
          </w:p>
        </w:tc>
      </w:tr>
      <w:tr w:rsidR="003106E3" w:rsidRPr="00A66DF9" w14:paraId="3F4F71C6" w14:textId="77777777" w:rsidTr="007949B0">
        <w:tc>
          <w:tcPr>
            <w:tcW w:w="417" w:type="dxa"/>
          </w:tcPr>
          <w:p w14:paraId="35609D0A" w14:textId="77777777" w:rsidR="003106E3" w:rsidRPr="00A66DF9" w:rsidRDefault="003106E3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1534" w:type="dxa"/>
          </w:tcPr>
          <w:p w14:paraId="5675500A" w14:textId="77777777" w:rsidR="003106E3" w:rsidRPr="00A66DF9" w:rsidRDefault="003106E3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8463" w:type="dxa"/>
          </w:tcPr>
          <w:p w14:paraId="6D8C6D71" w14:textId="6994E883" w:rsidR="003106E3" w:rsidRPr="00A66DF9" w:rsidRDefault="003106E3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detail and completeness of the logical and technical design framework should be evaluated </w:t>
            </w:r>
            <w:del w:id="32" w:author="Dag Endresen" w:date="2015-02-25T09:27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as </w:delText>
              </w:r>
            </w:del>
            <w:ins w:id="33" w:author="Dag Endresen" w:date="2015-02-25T09:27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because</w:t>
              </w:r>
              <w:r w:rsidR="00771E4A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functions and services that are designed </w:t>
            </w:r>
            <w:ins w:id="34" w:author="Dag Endresen" w:date="2015-02-25T09:30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 xml:space="preserve">and specified </w:t>
              </w:r>
            </w:ins>
            <w:del w:id="35" w:author="Dag Endresen" w:date="2015-02-25T09:30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in </w:delText>
              </w:r>
            </w:del>
            <w:ins w:id="36" w:author="Dag Endresen" w:date="2015-02-25T09:30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for</w:t>
              </w:r>
              <w:r w:rsidR="00771E4A" w:rsidRPr="00A66DF9">
                <w:rPr>
                  <w:rFonts w:ascii="Arial" w:hAnsi="Arial"/>
                  <w:sz w:val="18"/>
                  <w:szCs w:val="18"/>
                  <w:lang w:val="en-US"/>
                </w:rPr>
                <w:t xml:space="preserve">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PUID type</w:t>
            </w:r>
            <w:ins w:id="37" w:author="Dag Endresen" w:date="2015-02-25T09:30:00Z">
              <w:r w:rsidR="00771E4A">
                <w:rPr>
                  <w:rFonts w:ascii="Arial" w:hAnsi="Arial"/>
                  <w:sz w:val="18"/>
                  <w:szCs w:val="18"/>
                  <w:lang w:val="en-US"/>
                </w:rPr>
                <w:t>s in such frameworks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are likely to be more reliable, powerful and interoperable compared to areas that are not specified</w:t>
            </w:r>
          </w:p>
        </w:tc>
      </w:tr>
      <w:tr w:rsidR="003106E3" w:rsidRPr="00A66DF9" w14:paraId="4F84A058" w14:textId="77777777" w:rsidTr="007949B0">
        <w:tc>
          <w:tcPr>
            <w:tcW w:w="417" w:type="dxa"/>
          </w:tcPr>
          <w:p w14:paraId="65CC9E28" w14:textId="77777777" w:rsidR="003106E3" w:rsidRPr="00A66DF9" w:rsidRDefault="003106E3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34" w:type="dxa"/>
          </w:tcPr>
          <w:p w14:paraId="75DC4D94" w14:textId="77777777" w:rsidR="003106E3" w:rsidRPr="00A66DF9" w:rsidRDefault="003106E3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8463" w:type="dxa"/>
          </w:tcPr>
          <w:p w14:paraId="1F9919EF" w14:textId="59A95A1F" w:rsidR="003106E3" w:rsidRPr="00A66DF9" w:rsidRDefault="003106E3" w:rsidP="00A837B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ability to incorporate different </w:t>
            </w:r>
            <w:ins w:id="38" w:author="Dag Endresen" w:date="2015-02-25T09:32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 xml:space="preserve">entity types and 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metadata descriptions is critical as GLIS is expected to grow to include</w:t>
            </w:r>
            <w:del w:id="39" w:author="Dag Endresen" w:date="2015-02-25T09:32:00Z">
              <w:r w:rsidRPr="00A66DF9" w:rsidDel="00A837B9">
                <w:rPr>
                  <w:rFonts w:ascii="Arial" w:hAnsi="Arial"/>
                  <w:sz w:val="18"/>
                  <w:szCs w:val="18"/>
                  <w:lang w:val="en-US"/>
                </w:rPr>
                <w:delText>,</w:delText>
              </w:r>
            </w:del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del w:id="40" w:author="Dag Endresen" w:date="2015-02-25T09:32:00Z">
              <w:r w:rsidRPr="00A66DF9" w:rsidDel="00A837B9">
                <w:rPr>
                  <w:rFonts w:ascii="Arial" w:hAnsi="Arial"/>
                  <w:sz w:val="18"/>
                  <w:szCs w:val="18"/>
                  <w:lang w:val="en-US"/>
                </w:rPr>
                <w:delText xml:space="preserve">beside </w:delText>
              </w:r>
            </w:del>
            <w:del w:id="41" w:author="Dag Endresen" w:date="2015-02-25T09:31:00Z">
              <w:r w:rsidRPr="00A66DF9" w:rsidDel="00A837B9">
                <w:rPr>
                  <w:rFonts w:ascii="Arial" w:hAnsi="Arial"/>
                  <w:sz w:val="18"/>
                  <w:szCs w:val="18"/>
                  <w:lang w:val="en-US"/>
                </w:rPr>
                <w:delText>Accessions</w:delText>
              </w:r>
            </w:del>
            <w:ins w:id="42" w:author="Dag Endresen" w:date="2015-02-25T09:31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>a</w:t>
              </w:r>
              <w:r w:rsidR="00A837B9" w:rsidRPr="00A66DF9">
                <w:rPr>
                  <w:rFonts w:ascii="Arial" w:hAnsi="Arial"/>
                  <w:sz w:val="18"/>
                  <w:szCs w:val="18"/>
                  <w:lang w:val="en-US"/>
                </w:rPr>
                <w:t>ccessions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, </w:t>
            </w:r>
            <w:del w:id="43" w:author="Dag Endresen" w:date="2015-02-25T09:26:00Z">
              <w:r w:rsidRPr="00A66DF9" w:rsidDel="00771E4A">
                <w:rPr>
                  <w:rFonts w:ascii="Arial" w:hAnsi="Arial"/>
                  <w:sz w:val="18"/>
                  <w:szCs w:val="18"/>
                  <w:lang w:val="en-US"/>
                </w:rPr>
                <w:delText>geneomics</w:delText>
              </w:r>
            </w:del>
            <w:ins w:id="44" w:author="Dag Endresen" w:date="2015-02-25T09:26:00Z">
              <w:r w:rsidR="00771E4A" w:rsidRPr="00A66DF9">
                <w:rPr>
                  <w:rFonts w:ascii="Arial" w:hAnsi="Arial"/>
                  <w:sz w:val="18"/>
                  <w:szCs w:val="18"/>
                  <w:lang w:val="en-US"/>
                </w:rPr>
                <w:t>genomics</w:t>
              </w:r>
            </w:ins>
            <w:r w:rsidRPr="00A66DF9">
              <w:rPr>
                <w:rFonts w:ascii="Arial" w:hAnsi="Arial"/>
                <w:sz w:val="18"/>
                <w:szCs w:val="18"/>
                <w:lang w:val="en-US"/>
              </w:rPr>
              <w:t>, phenomics, institutions, people, regulations, technologies and more</w:t>
            </w:r>
          </w:p>
        </w:tc>
      </w:tr>
      <w:tr w:rsidR="006D6D55" w:rsidRPr="00A66DF9" w14:paraId="6542908E" w14:textId="77777777" w:rsidTr="007949B0">
        <w:tc>
          <w:tcPr>
            <w:tcW w:w="417" w:type="dxa"/>
          </w:tcPr>
          <w:p w14:paraId="750EAD59" w14:textId="45B08475" w:rsidR="006D6D55" w:rsidRPr="00A66DF9" w:rsidRDefault="006D6D55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1534" w:type="dxa"/>
          </w:tcPr>
          <w:p w14:paraId="4F1D2724" w14:textId="0F9324E5" w:rsidR="006D6D55" w:rsidRPr="00A66DF9" w:rsidRDefault="006D6D55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8463" w:type="dxa"/>
          </w:tcPr>
          <w:p w14:paraId="2C737B01" w14:textId="53EED577" w:rsidR="006D6D55" w:rsidRPr="00A66DF9" w:rsidRDefault="006D6D55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PUID shall support modeling of complex relations among entities such as instantiation, hierarchy, derivation, inclusion and so on</w:t>
            </w:r>
          </w:p>
        </w:tc>
      </w:tr>
      <w:tr w:rsidR="006D6D55" w:rsidRPr="00A66DF9" w14:paraId="36D86074" w14:textId="77777777" w:rsidTr="007949B0">
        <w:tc>
          <w:tcPr>
            <w:tcW w:w="417" w:type="dxa"/>
          </w:tcPr>
          <w:p w14:paraId="01E0F03C" w14:textId="25F9117E" w:rsidR="006D6D55" w:rsidRPr="00A66DF9" w:rsidRDefault="006D6D55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1534" w:type="dxa"/>
          </w:tcPr>
          <w:p w14:paraId="2D6CCC4B" w14:textId="1D34997A" w:rsidR="006D6D55" w:rsidRPr="00A66DF9" w:rsidRDefault="006D6D55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8463" w:type="dxa"/>
          </w:tcPr>
          <w:p w14:paraId="41E63051" w14:textId="665E0A8F" w:rsidR="006D6D55" w:rsidRPr="00A66DF9" w:rsidRDefault="006D6D55" w:rsidP="006D6D55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possibility of identifying individual attributes or fragments of an entity without having to register individual PUID</w:t>
            </w:r>
            <w:ins w:id="45" w:author="Dag Endresen" w:date="2015-02-25T09:37:00Z">
              <w:r w:rsidR="00A837B9">
                <w:rPr>
                  <w:rFonts w:ascii="Arial" w:hAnsi="Arial"/>
                  <w:sz w:val="18"/>
                  <w:szCs w:val="18"/>
                  <w:lang w:val="en-US"/>
                </w:rPr>
                <w:t>s for each attribute or fragment</w:t>
              </w:r>
            </w:ins>
            <w:bookmarkStart w:id="46" w:name="_GoBack"/>
            <w:bookmarkEnd w:id="46"/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is considered a plus, especially for gene sequences or phenomics</w:t>
            </w:r>
          </w:p>
        </w:tc>
      </w:tr>
    </w:tbl>
    <w:p w14:paraId="2E08247D" w14:textId="77777777" w:rsidR="00F94952" w:rsidRPr="00A66DF9" w:rsidRDefault="00F94952" w:rsidP="00F94952">
      <w:pPr>
        <w:spacing w:after="60"/>
        <w:rPr>
          <w:rFonts w:ascii="Arial" w:hAnsi="Arial"/>
          <w:lang w:val="en-US"/>
        </w:rPr>
      </w:pPr>
    </w:p>
    <w:sectPr w:rsidR="00F94952" w:rsidRPr="00A66DF9" w:rsidSect="00F94952">
      <w:pgSz w:w="11900" w:h="16840"/>
      <w:pgMar w:top="1134" w:right="851" w:bottom="1134" w:left="851" w:header="709" w:footer="709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ag Endresen" w:date="2015-02-25T09:08:00Z" w:initials="DE">
    <w:p w14:paraId="3D24CCAF" w14:textId="75BD6C25" w:rsidR="00771E4A" w:rsidRDefault="00771E4A">
      <w:pPr>
        <w:pStyle w:val="CommentText"/>
      </w:pPr>
      <w:r>
        <w:rPr>
          <w:rStyle w:val="CommentReference"/>
        </w:rPr>
        <w:annotationRef/>
      </w:r>
      <w:r>
        <w:t xml:space="preserve">A </w:t>
      </w:r>
      <w:proofErr w:type="spellStart"/>
      <w:r>
        <w:t>plain</w:t>
      </w:r>
      <w:proofErr w:type="spellEnd"/>
      <w:r>
        <w:t xml:space="preserve"> human-</w:t>
      </w:r>
      <w:proofErr w:type="spellStart"/>
      <w:r>
        <w:t>readable</w:t>
      </w:r>
      <w:proofErr w:type="spellEnd"/>
      <w:r>
        <w:t xml:space="preserve"> </w:t>
      </w:r>
      <w:proofErr w:type="gramStart"/>
      <w:r>
        <w:t>web page</w:t>
      </w:r>
      <w:proofErr w:type="gramEnd"/>
      <w:r>
        <w:t xml:space="preserve"> </w:t>
      </w:r>
      <w:proofErr w:type="spellStart"/>
      <w:r>
        <w:t>could</w:t>
      </w:r>
      <w:proofErr w:type="spellEnd"/>
      <w:r>
        <w:t xml:space="preserve"> be a </w:t>
      </w:r>
      <w:proofErr w:type="spellStart"/>
      <w:r>
        <w:t>useful</w:t>
      </w:r>
      <w:proofErr w:type="spellEnd"/>
      <w:r>
        <w:t xml:space="preserve"> minimum </w:t>
      </w:r>
      <w:proofErr w:type="spellStart"/>
      <w:r>
        <w:t>requirement</w:t>
      </w:r>
      <w:proofErr w:type="spellEnd"/>
      <w:r>
        <w:t xml:space="preserve"> for a </w:t>
      </w:r>
      <w:proofErr w:type="spellStart"/>
      <w:r>
        <w:t>resolvable</w:t>
      </w:r>
      <w:proofErr w:type="spellEnd"/>
      <w:r>
        <w:t xml:space="preserve"> identifier.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mention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in #4 </w:t>
      </w:r>
      <w:proofErr w:type="spellStart"/>
      <w:r>
        <w:t>that</w:t>
      </w:r>
      <w:proofErr w:type="spellEnd"/>
      <w:r>
        <w:t xml:space="preserve"> a machine-</w:t>
      </w:r>
      <w:proofErr w:type="spellStart"/>
      <w:r>
        <w:t>readable</w:t>
      </w:r>
      <w:proofErr w:type="spellEnd"/>
      <w:r>
        <w:t xml:space="preserve"> web interface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preferred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for a </w:t>
      </w:r>
      <w:proofErr w:type="spellStart"/>
      <w:r>
        <w:t>resolver</w:t>
      </w:r>
      <w:proofErr w:type="spellEnd"/>
      <w:r>
        <w:t>?</w:t>
      </w:r>
    </w:p>
  </w:comment>
  <w:comment w:id="7" w:author="Dag Endresen" w:date="2015-02-25T09:14:00Z" w:initials="DE">
    <w:p w14:paraId="0F8F7B8D" w14:textId="4BFC05E6" w:rsidR="00771E4A" w:rsidRDefault="00771E4A">
      <w:pPr>
        <w:pStyle w:val="CommentText"/>
      </w:pPr>
      <w:r>
        <w:rPr>
          <w:rStyle w:val="CommentReference"/>
        </w:rPr>
        <w:annotationRef/>
      </w:r>
      <w:r>
        <w:t xml:space="preserve">Note: </w:t>
      </w:r>
      <w:proofErr w:type="spellStart"/>
      <w:r>
        <w:t>Accession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 are </w:t>
      </w:r>
      <w:proofErr w:type="spellStart"/>
      <w:r>
        <w:t>not</w:t>
      </w:r>
      <w:proofErr w:type="spellEnd"/>
      <w:r>
        <w:t xml:space="preserve"> </w:t>
      </w:r>
      <w:proofErr w:type="spellStart"/>
      <w:r>
        <w:t>PUIDs</w:t>
      </w:r>
      <w:proofErr w:type="spellEnd"/>
      <w:r>
        <w:t xml:space="preserve">! </w:t>
      </w:r>
      <w:proofErr w:type="gramStart"/>
      <w:r>
        <w:t xml:space="preserve">I </w:t>
      </w:r>
      <w:proofErr w:type="spellStart"/>
      <w:r>
        <w:t>suggest</w:t>
      </w:r>
      <w:proofErr w:type="spellEnd"/>
      <w:r>
        <w:t xml:space="preserve"> to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</w:t>
      </w:r>
      <w:proofErr w:type="spellStart"/>
      <w:r>
        <w:t>confusions</w:t>
      </w:r>
      <w:proofErr w:type="spellEnd"/>
      <w:r>
        <w:t xml:space="preserve"> by </w:t>
      </w:r>
      <w:proofErr w:type="spellStart"/>
      <w:r>
        <w:t>calling</w:t>
      </w:r>
      <w:proofErr w:type="spellEnd"/>
      <w:r>
        <w:t xml:space="preserve"> </w:t>
      </w:r>
      <w:proofErr w:type="spellStart"/>
      <w:r>
        <w:t>accession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“</w:t>
      </w:r>
      <w:proofErr w:type="spellStart"/>
      <w:r>
        <w:t>identifiers</w:t>
      </w:r>
      <w:proofErr w:type="spellEnd"/>
      <w:r>
        <w:t>”</w:t>
      </w:r>
      <w:proofErr w:type="gram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call </w:t>
      </w:r>
      <w:proofErr w:type="spellStart"/>
      <w:r>
        <w:t>accessions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“non-unique and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identifiers</w:t>
      </w:r>
      <w:proofErr w:type="spellEnd"/>
      <w:r>
        <w:t xml:space="preserve">” to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confusions</w:t>
      </w:r>
      <w:proofErr w:type="spellEnd"/>
      <w:r>
        <w:t>?</w:t>
      </w:r>
    </w:p>
    <w:p w14:paraId="684325F8" w14:textId="77777777" w:rsidR="00771E4A" w:rsidRDefault="00771E4A">
      <w:pPr>
        <w:pStyle w:val="CommentText"/>
      </w:pPr>
    </w:p>
    <w:p w14:paraId="69EB964C" w14:textId="73FCF28C" w:rsidR="00771E4A" w:rsidRDefault="00771E4A">
      <w:pPr>
        <w:pStyle w:val="CommentText"/>
      </w:pPr>
      <w:proofErr w:type="gramStart"/>
      <w:r>
        <w:t xml:space="preserve">I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accession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to be </w:t>
      </w:r>
      <w:proofErr w:type="spellStart"/>
      <w:r>
        <w:t>simply</w:t>
      </w:r>
      <w:proofErr w:type="spellEnd"/>
      <w:r>
        <w:t xml:space="preserve"> just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attribute</w:t>
      </w:r>
      <w:proofErr w:type="spellEnd"/>
      <w:r>
        <w:t xml:space="preserve"> of the </w:t>
      </w:r>
      <w:proofErr w:type="spellStart"/>
      <w:r>
        <w:t>entity</w:t>
      </w:r>
      <w:proofErr w:type="spellEnd"/>
      <w:r>
        <w:t xml:space="preserve"> (</w:t>
      </w:r>
      <w:proofErr w:type="spellStart"/>
      <w:r>
        <w:t>accession</w:t>
      </w:r>
      <w:proofErr w:type="spellEnd"/>
      <w:r>
        <w:t>)</w:t>
      </w:r>
      <w:proofErr w:type="gramEnd"/>
      <w:r>
        <w:t>. The PUID “</w:t>
      </w:r>
      <w:proofErr w:type="spellStart"/>
      <w:r>
        <w:t>could</w:t>
      </w:r>
      <w:proofErr w:type="spellEnd"/>
      <w:r>
        <w:t xml:space="preserve">” be </w:t>
      </w:r>
      <w:proofErr w:type="spellStart"/>
      <w:r>
        <w:t>generated</w:t>
      </w:r>
      <w:proofErr w:type="spellEnd"/>
      <w:r>
        <w:t xml:space="preserve"> </w:t>
      </w:r>
      <w:proofErr w:type="gramStart"/>
      <w:r>
        <w:t>on</w:t>
      </w:r>
      <w:proofErr w:type="gramEnd"/>
      <w:r>
        <w:t xml:space="preserve"> the </w:t>
      </w:r>
      <w:proofErr w:type="spellStart"/>
      <w:r>
        <w:t>basis</w:t>
      </w:r>
      <w:proofErr w:type="spellEnd"/>
      <w:r>
        <w:t xml:space="preserve"> of the </w:t>
      </w:r>
      <w:proofErr w:type="spellStart"/>
      <w:r>
        <w:t>accession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– 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advise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strategy</w:t>
      </w:r>
      <w:proofErr w:type="spellEnd"/>
      <w:r>
        <w:t>.</w:t>
      </w:r>
    </w:p>
  </w:comment>
  <w:comment w:id="14" w:author="Dag Endresen" w:date="2015-02-25T09:20:00Z" w:initials="DE">
    <w:p w14:paraId="1E7B320E" w14:textId="18200BF4" w:rsidR="00771E4A" w:rsidRDefault="00771E4A">
      <w:pPr>
        <w:pStyle w:val="CommentText"/>
      </w:pPr>
      <w:r>
        <w:rPr>
          <w:rStyle w:val="CommentReference"/>
        </w:rPr>
        <w:annotationRef/>
      </w:r>
      <w:proofErr w:type="gramStart"/>
      <w:r>
        <w:t>I</w:t>
      </w:r>
      <w:proofErr w:type="gram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sure</w:t>
      </w:r>
      <w:proofErr w:type="spellEnd"/>
      <w:r>
        <w:t xml:space="preserve"> I </w:t>
      </w:r>
      <w:proofErr w:type="spellStart"/>
      <w:r>
        <w:t>understand</w:t>
      </w:r>
      <w:proofErr w:type="spellEnd"/>
      <w:r>
        <w:t xml:space="preserve"> #10. A </w:t>
      </w:r>
      <w:proofErr w:type="spellStart"/>
      <w:r>
        <w:t>simple</w:t>
      </w:r>
      <w:proofErr w:type="spellEnd"/>
      <w:r>
        <w:t xml:space="preserve"> and </w:t>
      </w:r>
      <w:proofErr w:type="spellStart"/>
      <w:r>
        <w:t>good-enough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service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some information </w:t>
      </w:r>
      <w:proofErr w:type="spellStart"/>
      <w:r>
        <w:t>about</w:t>
      </w:r>
      <w:proofErr w:type="spellEnd"/>
      <w:r>
        <w:t xml:space="preserve"> the </w:t>
      </w:r>
      <w:proofErr w:type="spellStart"/>
      <w:r>
        <w:t>enity</w:t>
      </w:r>
      <w:proofErr w:type="spellEnd"/>
      <w:r>
        <w:t xml:space="preserve"> - and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it</w:t>
      </w:r>
      <w:proofErr w:type="spellEnd"/>
      <w:r>
        <w:t>.</w:t>
      </w:r>
      <w:proofErr w:type="gramEnd"/>
      <w:r>
        <w:t xml:space="preserve"> </w:t>
      </w:r>
      <w:proofErr w:type="spellStart"/>
      <w:r>
        <w:t>Providing</w:t>
      </w:r>
      <w:proofErr w:type="spellEnd"/>
      <w:r>
        <w:t xml:space="preserve"> a list of </w:t>
      </w:r>
      <w:proofErr w:type="spellStart"/>
      <w:r>
        <w:t>links</w:t>
      </w:r>
      <w:proofErr w:type="spellEnd"/>
      <w:r>
        <w:t xml:space="preserve"> to multiple </w:t>
      </w:r>
      <w:proofErr w:type="spellStart"/>
      <w:r>
        <w:t>destinations</w:t>
      </w:r>
      <w:proofErr w:type="spellEnd"/>
      <w:r>
        <w:t xml:space="preserve"> with more information </w:t>
      </w:r>
      <w:proofErr w:type="spellStart"/>
      <w:r>
        <w:t>about</w:t>
      </w:r>
      <w:proofErr w:type="spellEnd"/>
      <w:r>
        <w:t xml:space="preserve"> the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probably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be a minimum </w:t>
      </w:r>
      <w:proofErr w:type="spellStart"/>
      <w:r>
        <w:t>requirement</w:t>
      </w:r>
      <w:proofErr w:type="spellEnd"/>
      <w:r>
        <w:t xml:space="preserve"> for a </w:t>
      </w:r>
      <w:proofErr w:type="spellStart"/>
      <w:r>
        <w:t>resolver</w:t>
      </w:r>
      <w:proofErr w:type="spellEnd"/>
      <w:r>
        <w:t>??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52"/>
    <w:rsid w:val="000634EF"/>
    <w:rsid w:val="003106E3"/>
    <w:rsid w:val="00340A8B"/>
    <w:rsid w:val="004278EC"/>
    <w:rsid w:val="004336E7"/>
    <w:rsid w:val="005633A0"/>
    <w:rsid w:val="006D6D55"/>
    <w:rsid w:val="00771E4A"/>
    <w:rsid w:val="007949B0"/>
    <w:rsid w:val="007F3308"/>
    <w:rsid w:val="00A66DF9"/>
    <w:rsid w:val="00A837B9"/>
    <w:rsid w:val="00C6381B"/>
    <w:rsid w:val="00CA1BF1"/>
    <w:rsid w:val="00CE4C2F"/>
    <w:rsid w:val="00F15BD0"/>
    <w:rsid w:val="00F9495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04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480</Words>
  <Characters>3187</Characters>
  <Application>Microsoft Macintosh Word</Application>
  <DocSecurity>0</DocSecurity>
  <Lines>106</Lines>
  <Paragraphs>50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Marsella</dc:creator>
  <cp:keywords/>
  <dc:description/>
  <cp:lastModifiedBy>Dag Endresen</cp:lastModifiedBy>
  <cp:revision>5</cp:revision>
  <dcterms:created xsi:type="dcterms:W3CDTF">2015-02-25T05:58:00Z</dcterms:created>
  <dcterms:modified xsi:type="dcterms:W3CDTF">2015-02-25T08:38:00Z</dcterms:modified>
</cp:coreProperties>
</file>