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D1F3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Requirements of</w:t>
      </w:r>
    </w:p>
    <w:p w14:paraId="67B46B8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Permanent Unique Identifiers (PUIDs)</w:t>
      </w:r>
    </w:p>
    <w:p w14:paraId="0F8F2538" w14:textId="77777777" w:rsidR="00C6381B" w:rsidRPr="00A66DF9" w:rsidRDefault="00F94952" w:rsidP="00F94952">
      <w:pPr>
        <w:spacing w:after="60"/>
        <w:jc w:val="center"/>
        <w:rPr>
          <w:rFonts w:ascii="Arial" w:hAnsi="Arial"/>
          <w:b/>
          <w:sz w:val="32"/>
          <w:szCs w:val="32"/>
          <w:lang w:val="en-US"/>
        </w:rPr>
      </w:pPr>
      <w:proofErr w:type="gramStart"/>
      <w:r w:rsidRPr="00A66DF9">
        <w:rPr>
          <w:rFonts w:ascii="Arial" w:hAnsi="Arial"/>
          <w:b/>
          <w:sz w:val="32"/>
          <w:szCs w:val="32"/>
          <w:lang w:val="en-US"/>
        </w:rPr>
        <w:t>in</w:t>
      </w:r>
      <w:proofErr w:type="gramEnd"/>
      <w:r w:rsidRPr="00A66DF9">
        <w:rPr>
          <w:rFonts w:ascii="Arial" w:hAnsi="Arial"/>
          <w:b/>
          <w:sz w:val="32"/>
          <w:szCs w:val="32"/>
          <w:lang w:val="en-US"/>
        </w:rPr>
        <w:t xml:space="preserve"> the context of the Global Information System (GLIS)</w:t>
      </w:r>
    </w:p>
    <w:p w14:paraId="019387C6" w14:textId="77777777" w:rsidR="00F94952" w:rsidRPr="00A66DF9" w:rsidRDefault="00F94952" w:rsidP="00F94952">
      <w:pPr>
        <w:spacing w:after="60"/>
        <w:rPr>
          <w:rFonts w:ascii="Arial" w:hAnsi="Arial"/>
          <w:b/>
          <w:lang w:val="en-US"/>
        </w:rPr>
      </w:pPr>
    </w:p>
    <w:tbl>
      <w:tblPr>
        <w:tblStyle w:val="TableGrid"/>
        <w:tblW w:w="0" w:type="auto"/>
        <w:tblLayout w:type="fixed"/>
        <w:tblLook w:val="04A0" w:firstRow="1" w:lastRow="0" w:firstColumn="1" w:lastColumn="0" w:noHBand="0" w:noVBand="1"/>
      </w:tblPr>
      <w:tblGrid>
        <w:gridCol w:w="417"/>
        <w:gridCol w:w="1534"/>
        <w:gridCol w:w="8463"/>
      </w:tblGrid>
      <w:tr w:rsidR="00F94952" w:rsidRPr="00A66DF9" w14:paraId="1E00F521" w14:textId="77777777" w:rsidTr="007949B0">
        <w:tc>
          <w:tcPr>
            <w:tcW w:w="417" w:type="dxa"/>
          </w:tcPr>
          <w:p w14:paraId="13CC73C6"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w:t>
            </w:r>
          </w:p>
        </w:tc>
        <w:tc>
          <w:tcPr>
            <w:tcW w:w="1534" w:type="dxa"/>
          </w:tcPr>
          <w:p w14:paraId="2582394A"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Requirement</w:t>
            </w:r>
          </w:p>
        </w:tc>
        <w:tc>
          <w:tcPr>
            <w:tcW w:w="8463" w:type="dxa"/>
          </w:tcPr>
          <w:p w14:paraId="0FDCA05E"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Description</w:t>
            </w:r>
          </w:p>
        </w:tc>
      </w:tr>
      <w:tr w:rsidR="00F94952" w:rsidRPr="00A66DF9" w14:paraId="7A838D76" w14:textId="77777777" w:rsidTr="007949B0">
        <w:tc>
          <w:tcPr>
            <w:tcW w:w="417" w:type="dxa"/>
          </w:tcPr>
          <w:p w14:paraId="25C8ACF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w:t>
            </w:r>
          </w:p>
        </w:tc>
        <w:tc>
          <w:tcPr>
            <w:tcW w:w="1534" w:type="dxa"/>
          </w:tcPr>
          <w:p w14:paraId="1E9F99B8"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Uniqueness</w:t>
            </w:r>
          </w:p>
        </w:tc>
        <w:tc>
          <w:tcPr>
            <w:tcW w:w="8463" w:type="dxa"/>
          </w:tcPr>
          <w:p w14:paraId="6BD8E2D9"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Each PUID shall be associated to one and only one </w:t>
            </w:r>
            <w:commentRangeStart w:id="0"/>
            <w:commentRangeStart w:id="1"/>
            <w:r w:rsidRPr="00A66DF9">
              <w:rPr>
                <w:rFonts w:ascii="Arial" w:hAnsi="Arial"/>
                <w:sz w:val="18"/>
                <w:szCs w:val="18"/>
                <w:lang w:val="en-US"/>
              </w:rPr>
              <w:t>entity</w:t>
            </w:r>
            <w:commentRangeEnd w:id="0"/>
            <w:r w:rsidR="005C07CC">
              <w:rPr>
                <w:rStyle w:val="CommentReference"/>
              </w:rPr>
              <w:commentReference w:id="0"/>
            </w:r>
            <w:commentRangeEnd w:id="1"/>
            <w:r w:rsidR="005C07CC">
              <w:rPr>
                <w:rStyle w:val="CommentReference"/>
              </w:rPr>
              <w:commentReference w:id="1"/>
            </w:r>
          </w:p>
        </w:tc>
      </w:tr>
      <w:tr w:rsidR="00F94952" w:rsidRPr="00A66DF9" w14:paraId="79495E35" w14:textId="77777777" w:rsidTr="007949B0">
        <w:tc>
          <w:tcPr>
            <w:tcW w:w="417" w:type="dxa"/>
          </w:tcPr>
          <w:p w14:paraId="23D6DC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2</w:t>
            </w:r>
          </w:p>
        </w:tc>
        <w:tc>
          <w:tcPr>
            <w:tcW w:w="1534" w:type="dxa"/>
          </w:tcPr>
          <w:p w14:paraId="04D16077"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Permanence</w:t>
            </w:r>
          </w:p>
        </w:tc>
        <w:tc>
          <w:tcPr>
            <w:tcW w:w="8463" w:type="dxa"/>
          </w:tcPr>
          <w:p w14:paraId="6F6E65E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The association between the PUID and the entity shall be </w:t>
            </w:r>
            <w:r w:rsidR="000634EF" w:rsidRPr="00A66DF9">
              <w:rPr>
                <w:rFonts w:ascii="Arial" w:hAnsi="Arial"/>
                <w:sz w:val="18"/>
                <w:szCs w:val="18"/>
                <w:lang w:val="en-US"/>
              </w:rPr>
              <w:t xml:space="preserve">maintained </w:t>
            </w:r>
            <w:r w:rsidRPr="00A66DF9">
              <w:rPr>
                <w:rFonts w:ascii="Arial" w:hAnsi="Arial"/>
                <w:sz w:val="18"/>
                <w:szCs w:val="18"/>
                <w:lang w:val="en-US"/>
              </w:rPr>
              <w:t>without any time limit</w:t>
            </w:r>
          </w:p>
        </w:tc>
      </w:tr>
      <w:tr w:rsidR="00F94952" w:rsidRPr="00A66DF9" w14:paraId="3648DF21" w14:textId="77777777" w:rsidTr="007949B0">
        <w:tc>
          <w:tcPr>
            <w:tcW w:w="417" w:type="dxa"/>
          </w:tcPr>
          <w:p w14:paraId="0EB0161C"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3</w:t>
            </w:r>
          </w:p>
        </w:tc>
        <w:tc>
          <w:tcPr>
            <w:tcW w:w="1534" w:type="dxa"/>
          </w:tcPr>
          <w:p w14:paraId="144CF795"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Opacity</w:t>
            </w:r>
          </w:p>
        </w:tc>
        <w:tc>
          <w:tcPr>
            <w:tcW w:w="8463" w:type="dxa"/>
          </w:tcPr>
          <w:p w14:paraId="67C2C693"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 xml:space="preserve">No information on the entity </w:t>
            </w:r>
            <w:r w:rsidR="000634EF" w:rsidRPr="00A66DF9">
              <w:rPr>
                <w:rFonts w:ascii="Arial" w:hAnsi="Arial"/>
                <w:sz w:val="18"/>
                <w:szCs w:val="18"/>
                <w:lang w:val="en-US"/>
              </w:rPr>
              <w:t>should</w:t>
            </w:r>
            <w:r w:rsidRPr="00A66DF9">
              <w:rPr>
                <w:rFonts w:ascii="Arial" w:hAnsi="Arial"/>
                <w:sz w:val="18"/>
                <w:szCs w:val="18"/>
                <w:lang w:val="en-US"/>
              </w:rPr>
              <w:t xml:space="preserve"> be </w:t>
            </w:r>
            <w:proofErr w:type="spellStart"/>
            <w:r w:rsidRPr="00A66DF9">
              <w:rPr>
                <w:rFonts w:ascii="Arial" w:hAnsi="Arial"/>
                <w:sz w:val="18"/>
                <w:szCs w:val="18"/>
                <w:lang w:val="en-US"/>
              </w:rPr>
              <w:t>inferrable</w:t>
            </w:r>
            <w:proofErr w:type="spellEnd"/>
            <w:r w:rsidRPr="00A66DF9">
              <w:rPr>
                <w:rFonts w:ascii="Arial" w:hAnsi="Arial"/>
                <w:sz w:val="18"/>
                <w:szCs w:val="18"/>
                <w:lang w:val="en-US"/>
              </w:rPr>
              <w:t xml:space="preserve"> from the PUID alone</w:t>
            </w:r>
          </w:p>
        </w:tc>
      </w:tr>
      <w:tr w:rsidR="00F94952" w:rsidRPr="00A66DF9" w14:paraId="1119CC8C" w14:textId="77777777" w:rsidTr="007949B0">
        <w:tc>
          <w:tcPr>
            <w:tcW w:w="417" w:type="dxa"/>
          </w:tcPr>
          <w:p w14:paraId="24A4B3C8"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4</w:t>
            </w:r>
          </w:p>
        </w:tc>
        <w:tc>
          <w:tcPr>
            <w:tcW w:w="1534" w:type="dxa"/>
          </w:tcPr>
          <w:p w14:paraId="5D91BB5F"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Resolvability</w:t>
            </w:r>
          </w:p>
        </w:tc>
        <w:tc>
          <w:tcPr>
            <w:tcW w:w="8463" w:type="dxa"/>
          </w:tcPr>
          <w:p w14:paraId="3ACE22CC"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 xml:space="preserve">Given the PUID, a </w:t>
            </w:r>
            <w:commentRangeStart w:id="2"/>
            <w:r w:rsidRPr="00A66DF9">
              <w:rPr>
                <w:rFonts w:ascii="Arial" w:hAnsi="Arial"/>
                <w:sz w:val="18"/>
                <w:szCs w:val="18"/>
                <w:lang w:val="en-US"/>
              </w:rPr>
              <w:t xml:space="preserve">web page </w:t>
            </w:r>
            <w:commentRangeEnd w:id="2"/>
            <w:r w:rsidR="00CA1BF1">
              <w:rPr>
                <w:rStyle w:val="CommentReference"/>
              </w:rPr>
              <w:commentReference w:id="2"/>
            </w:r>
            <w:r w:rsidRPr="00A66DF9">
              <w:rPr>
                <w:rFonts w:ascii="Arial" w:hAnsi="Arial"/>
                <w:sz w:val="18"/>
                <w:szCs w:val="18"/>
                <w:lang w:val="en-US"/>
              </w:rPr>
              <w:t>exist</w:t>
            </w:r>
            <w:r w:rsidR="000634EF" w:rsidRPr="00A66DF9">
              <w:rPr>
                <w:rFonts w:ascii="Arial" w:hAnsi="Arial"/>
                <w:sz w:val="18"/>
                <w:szCs w:val="18"/>
                <w:lang w:val="en-US"/>
              </w:rPr>
              <w:t>s</w:t>
            </w:r>
            <w:r w:rsidRPr="00A66DF9">
              <w:rPr>
                <w:rFonts w:ascii="Arial" w:hAnsi="Arial"/>
                <w:sz w:val="18"/>
                <w:szCs w:val="18"/>
                <w:lang w:val="en-US"/>
              </w:rPr>
              <w:t xml:space="preserve"> where it can be entered to obtain a description of the associated entity</w:t>
            </w:r>
          </w:p>
        </w:tc>
      </w:tr>
      <w:tr w:rsidR="00F94952" w:rsidRPr="00A66DF9" w14:paraId="3C2DB78F" w14:textId="77777777" w:rsidTr="007949B0">
        <w:tc>
          <w:tcPr>
            <w:tcW w:w="417" w:type="dxa"/>
          </w:tcPr>
          <w:p w14:paraId="25C8C19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5</w:t>
            </w:r>
          </w:p>
        </w:tc>
        <w:tc>
          <w:tcPr>
            <w:tcW w:w="1534" w:type="dxa"/>
          </w:tcPr>
          <w:p w14:paraId="21B6C60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Discoverability</w:t>
            </w:r>
          </w:p>
        </w:tc>
        <w:tc>
          <w:tcPr>
            <w:tcW w:w="8463" w:type="dxa"/>
          </w:tcPr>
          <w:p w14:paraId="7BD88330"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Given one or more attributes of the entity, a web page exist</w:t>
            </w:r>
            <w:r w:rsidR="000634EF" w:rsidRPr="00A66DF9">
              <w:rPr>
                <w:rFonts w:ascii="Arial" w:hAnsi="Arial"/>
                <w:sz w:val="18"/>
                <w:szCs w:val="18"/>
                <w:lang w:val="en-US"/>
              </w:rPr>
              <w:t>s</w:t>
            </w:r>
            <w:r w:rsidRPr="00A66DF9">
              <w:rPr>
                <w:rFonts w:ascii="Arial" w:hAnsi="Arial"/>
                <w:sz w:val="18"/>
                <w:szCs w:val="18"/>
                <w:lang w:val="en-US"/>
              </w:rPr>
              <w:t xml:space="preserve"> where those attributes can be entered to obtain the list of entities matching those attributes along with the associated PUIDs</w:t>
            </w:r>
          </w:p>
        </w:tc>
      </w:tr>
      <w:tr w:rsidR="00F94952" w:rsidRPr="00A66DF9" w14:paraId="0FFB98AA" w14:textId="77777777" w:rsidTr="007949B0">
        <w:tc>
          <w:tcPr>
            <w:tcW w:w="417" w:type="dxa"/>
          </w:tcPr>
          <w:p w14:paraId="40E7AAD0"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6</w:t>
            </w:r>
          </w:p>
        </w:tc>
        <w:tc>
          <w:tcPr>
            <w:tcW w:w="1534" w:type="dxa"/>
          </w:tcPr>
          <w:p w14:paraId="1290BA71"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Security</w:t>
            </w:r>
          </w:p>
        </w:tc>
        <w:tc>
          <w:tcPr>
            <w:tcW w:w="8463" w:type="dxa"/>
          </w:tcPr>
          <w:p w14:paraId="554D4276"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Access to PUID management functions (e.g. editing of associated metadata) shall be allowed only to authorized users</w:t>
            </w:r>
          </w:p>
        </w:tc>
      </w:tr>
      <w:tr w:rsidR="00F94952" w:rsidRPr="00A66DF9" w14:paraId="1D775696" w14:textId="77777777" w:rsidTr="007949B0">
        <w:tc>
          <w:tcPr>
            <w:tcW w:w="417" w:type="dxa"/>
          </w:tcPr>
          <w:p w14:paraId="421C658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7</w:t>
            </w:r>
          </w:p>
        </w:tc>
        <w:tc>
          <w:tcPr>
            <w:tcW w:w="1534" w:type="dxa"/>
          </w:tcPr>
          <w:p w14:paraId="566FFFF3"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Scalability</w:t>
            </w:r>
          </w:p>
        </w:tc>
        <w:tc>
          <w:tcPr>
            <w:tcW w:w="8463" w:type="dxa"/>
          </w:tcPr>
          <w:p w14:paraId="21BAFC8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The adopted PUID type shall be designed to handle very large number of identifiers (hundreds of millions)</w:t>
            </w:r>
          </w:p>
        </w:tc>
      </w:tr>
      <w:tr w:rsidR="00F94952" w:rsidRPr="00A66DF9" w14:paraId="6FC0B304" w14:textId="77777777" w:rsidTr="007949B0">
        <w:tc>
          <w:tcPr>
            <w:tcW w:w="417" w:type="dxa"/>
          </w:tcPr>
          <w:p w14:paraId="0641762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8</w:t>
            </w:r>
          </w:p>
        </w:tc>
        <w:tc>
          <w:tcPr>
            <w:tcW w:w="1534" w:type="dxa"/>
          </w:tcPr>
          <w:p w14:paraId="185EC92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Interoperability</w:t>
            </w:r>
          </w:p>
        </w:tc>
        <w:tc>
          <w:tcPr>
            <w:tcW w:w="8463" w:type="dxa"/>
          </w:tcPr>
          <w:p w14:paraId="0758ABBA"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Interoperability with other PUID types shall be ensured</w:t>
            </w:r>
          </w:p>
        </w:tc>
      </w:tr>
      <w:tr w:rsidR="00F94952" w:rsidRPr="00A66DF9" w14:paraId="1039D82F" w14:textId="77777777" w:rsidTr="007949B0">
        <w:tc>
          <w:tcPr>
            <w:tcW w:w="417" w:type="dxa"/>
          </w:tcPr>
          <w:p w14:paraId="4EA0A65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9</w:t>
            </w:r>
          </w:p>
        </w:tc>
        <w:tc>
          <w:tcPr>
            <w:tcW w:w="1534" w:type="dxa"/>
          </w:tcPr>
          <w:p w14:paraId="041A94F4" w14:textId="25222795" w:rsidR="00F94952" w:rsidRPr="00A66DF9" w:rsidRDefault="00F94952" w:rsidP="00F94952">
            <w:pPr>
              <w:spacing w:before="40" w:after="40"/>
              <w:rPr>
                <w:rFonts w:ascii="Arial" w:hAnsi="Arial"/>
                <w:sz w:val="18"/>
                <w:szCs w:val="18"/>
                <w:lang w:val="en-US"/>
              </w:rPr>
            </w:pPr>
            <w:del w:id="4" w:author="Dag Endresen" w:date="2015-02-25T07:38:00Z">
              <w:r w:rsidRPr="00A66DF9" w:rsidDel="005633A0">
                <w:rPr>
                  <w:rFonts w:ascii="Arial" w:hAnsi="Arial"/>
                  <w:sz w:val="18"/>
                  <w:szCs w:val="18"/>
                  <w:lang w:val="en-US"/>
                </w:rPr>
                <w:delText>Compatability</w:delText>
              </w:r>
            </w:del>
            <w:ins w:id="5" w:author="Dag Endresen" w:date="2015-02-25T07:38:00Z">
              <w:r w:rsidR="005633A0" w:rsidRPr="00A66DF9">
                <w:rPr>
                  <w:rFonts w:ascii="Arial" w:hAnsi="Arial"/>
                  <w:sz w:val="18"/>
                  <w:szCs w:val="18"/>
                  <w:lang w:val="en-US"/>
                </w:rPr>
                <w:t>Compatibility</w:t>
              </w:r>
            </w:ins>
          </w:p>
        </w:tc>
        <w:tc>
          <w:tcPr>
            <w:tcW w:w="8463" w:type="dxa"/>
          </w:tcPr>
          <w:p w14:paraId="0AD10858" w14:textId="0FE646EF" w:rsidR="00F94952" w:rsidRPr="00A66DF9" w:rsidRDefault="00F94952" w:rsidP="00A837B9">
            <w:pPr>
              <w:spacing w:before="40" w:after="40"/>
              <w:rPr>
                <w:rFonts w:ascii="Arial" w:hAnsi="Arial"/>
                <w:sz w:val="18"/>
                <w:szCs w:val="18"/>
                <w:lang w:val="en-US"/>
              </w:rPr>
            </w:pPr>
            <w:del w:id="6" w:author="Dag Endresen" w:date="2015-02-25T07:38:00Z">
              <w:r w:rsidRPr="00A66DF9" w:rsidDel="005633A0">
                <w:rPr>
                  <w:rFonts w:ascii="Arial" w:hAnsi="Arial"/>
                  <w:sz w:val="18"/>
                  <w:szCs w:val="18"/>
                  <w:lang w:val="en-US"/>
                </w:rPr>
                <w:delText xml:space="preserve">Identifiers </w:delText>
              </w:r>
            </w:del>
            <w:ins w:id="7" w:author="Dag Endresen" w:date="2015-02-25T07:38:00Z">
              <w:r w:rsidR="005633A0">
                <w:rPr>
                  <w:rFonts w:ascii="Arial" w:hAnsi="Arial"/>
                  <w:sz w:val="18"/>
                  <w:szCs w:val="18"/>
                  <w:lang w:val="en-US"/>
                </w:rPr>
                <w:t>Non-unique</w:t>
              </w:r>
            </w:ins>
            <w:ins w:id="8" w:author="Dag Endresen" w:date="2015-02-25T09:12:00Z">
              <w:r w:rsidR="00F15BD0">
                <w:rPr>
                  <w:rFonts w:ascii="Arial" w:hAnsi="Arial"/>
                  <w:sz w:val="18"/>
                  <w:szCs w:val="18"/>
                  <w:lang w:val="en-US"/>
                </w:rPr>
                <w:t xml:space="preserve"> and local</w:t>
              </w:r>
            </w:ins>
            <w:ins w:id="9" w:author="Dag Endresen" w:date="2015-02-25T07:38:00Z">
              <w:r w:rsidR="005633A0">
                <w:rPr>
                  <w:rFonts w:ascii="Arial" w:hAnsi="Arial"/>
                  <w:sz w:val="18"/>
                  <w:szCs w:val="18"/>
                  <w:lang w:val="en-US"/>
                </w:rPr>
                <w:t xml:space="preserve"> identifiers</w:t>
              </w:r>
              <w:r w:rsidR="005633A0" w:rsidRPr="00A66DF9">
                <w:rPr>
                  <w:rFonts w:ascii="Arial" w:hAnsi="Arial"/>
                  <w:sz w:val="18"/>
                  <w:szCs w:val="18"/>
                  <w:lang w:val="en-US"/>
                </w:rPr>
                <w:t xml:space="preserve"> </w:t>
              </w:r>
            </w:ins>
            <w:r w:rsidRPr="00A66DF9">
              <w:rPr>
                <w:rFonts w:ascii="Arial" w:hAnsi="Arial"/>
                <w:sz w:val="18"/>
                <w:szCs w:val="18"/>
                <w:lang w:val="en-US"/>
              </w:rPr>
              <w:t xml:space="preserve">already assigned to entities </w:t>
            </w:r>
            <w:r w:rsidR="000634EF" w:rsidRPr="00A66DF9">
              <w:rPr>
                <w:rFonts w:ascii="Arial" w:hAnsi="Arial"/>
                <w:sz w:val="18"/>
                <w:szCs w:val="18"/>
                <w:lang w:val="en-US"/>
              </w:rPr>
              <w:t xml:space="preserve">(e.g. </w:t>
            </w:r>
            <w:commentRangeStart w:id="10"/>
            <w:r w:rsidR="000634EF" w:rsidRPr="00A66DF9">
              <w:rPr>
                <w:rFonts w:ascii="Arial" w:hAnsi="Arial"/>
                <w:sz w:val="18"/>
                <w:szCs w:val="18"/>
                <w:lang w:val="en-US"/>
              </w:rPr>
              <w:t>Accession Numbers</w:t>
            </w:r>
            <w:commentRangeEnd w:id="10"/>
            <w:r w:rsidR="005633A0">
              <w:rPr>
                <w:rStyle w:val="CommentReference"/>
              </w:rPr>
              <w:commentReference w:id="10"/>
            </w:r>
            <w:r w:rsidR="000634EF" w:rsidRPr="00A66DF9">
              <w:rPr>
                <w:rFonts w:ascii="Arial" w:hAnsi="Arial"/>
                <w:sz w:val="18"/>
                <w:szCs w:val="18"/>
                <w:lang w:val="en-US"/>
              </w:rPr>
              <w:t xml:space="preserve">) </w:t>
            </w:r>
            <w:r w:rsidRPr="00A66DF9">
              <w:rPr>
                <w:rFonts w:ascii="Arial" w:hAnsi="Arial"/>
                <w:sz w:val="18"/>
                <w:szCs w:val="18"/>
                <w:lang w:val="en-US"/>
              </w:rPr>
              <w:t>shall be preserved</w:t>
            </w:r>
            <w:ins w:id="11" w:author="Dag Endresen" w:date="2015-02-25T09:34:00Z">
              <w:r w:rsidR="00A837B9">
                <w:rPr>
                  <w:rFonts w:ascii="Arial" w:hAnsi="Arial"/>
                  <w:sz w:val="18"/>
                  <w:szCs w:val="18"/>
                  <w:lang w:val="en-US"/>
                </w:rPr>
                <w:t xml:space="preserve"> and provided as </w:t>
              </w:r>
            </w:ins>
            <w:ins w:id="12" w:author="Dag Endresen" w:date="2015-02-25T09:35:00Z">
              <w:r w:rsidR="00A837B9">
                <w:rPr>
                  <w:rFonts w:ascii="Arial" w:hAnsi="Arial"/>
                  <w:sz w:val="18"/>
                  <w:szCs w:val="18"/>
                  <w:lang w:val="en-US"/>
                </w:rPr>
                <w:t xml:space="preserve">an </w:t>
              </w:r>
            </w:ins>
            <w:ins w:id="13" w:author="Dag Endresen" w:date="2015-02-25T09:34:00Z">
              <w:r w:rsidR="00A837B9">
                <w:rPr>
                  <w:rFonts w:ascii="Arial" w:hAnsi="Arial"/>
                  <w:sz w:val="18"/>
                  <w:szCs w:val="18"/>
                  <w:lang w:val="en-US"/>
                </w:rPr>
                <w:t>attribute of the new PUID in the resolution service</w:t>
              </w:r>
            </w:ins>
          </w:p>
        </w:tc>
      </w:tr>
      <w:tr w:rsidR="00F94952" w:rsidRPr="00A66DF9" w14:paraId="5E6D49A5" w14:textId="77777777" w:rsidTr="007949B0">
        <w:tc>
          <w:tcPr>
            <w:tcW w:w="417" w:type="dxa"/>
          </w:tcPr>
          <w:p w14:paraId="1627501A"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10</w:t>
            </w:r>
          </w:p>
        </w:tc>
        <w:tc>
          <w:tcPr>
            <w:tcW w:w="1534" w:type="dxa"/>
          </w:tcPr>
          <w:p w14:paraId="7D38C4CA" w14:textId="50F3482E"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Multiple </w:t>
            </w:r>
            <w:proofErr w:type="gramStart"/>
            <w:r w:rsidRPr="00A66DF9">
              <w:rPr>
                <w:rFonts w:ascii="Arial" w:hAnsi="Arial"/>
                <w:sz w:val="18"/>
                <w:szCs w:val="18"/>
                <w:lang w:val="en-US"/>
              </w:rPr>
              <w:t>resolution</w:t>
            </w:r>
            <w:proofErr w:type="gramEnd"/>
            <w:ins w:id="14" w:author="Dag Endresen" w:date="2015-02-25T09:33:00Z">
              <w:r w:rsidR="00A837B9">
                <w:rPr>
                  <w:rFonts w:ascii="Arial" w:hAnsi="Arial"/>
                  <w:sz w:val="18"/>
                  <w:szCs w:val="18"/>
                  <w:lang w:val="en-US"/>
                </w:rPr>
                <w:t xml:space="preserve"> (optional?)</w:t>
              </w:r>
            </w:ins>
          </w:p>
        </w:tc>
        <w:tc>
          <w:tcPr>
            <w:tcW w:w="8463" w:type="dxa"/>
          </w:tcPr>
          <w:p w14:paraId="05E2874D" w14:textId="3FFF1710" w:rsidR="00F94952" w:rsidRPr="00A66DF9" w:rsidRDefault="00F94952" w:rsidP="00F15BD0">
            <w:pPr>
              <w:spacing w:before="40" w:after="40"/>
              <w:rPr>
                <w:rFonts w:ascii="Arial" w:hAnsi="Arial"/>
                <w:sz w:val="18"/>
                <w:szCs w:val="18"/>
                <w:lang w:val="en-US"/>
              </w:rPr>
            </w:pPr>
            <w:del w:id="15" w:author="Dag Endresen" w:date="2015-02-25T09:18:00Z">
              <w:r w:rsidRPr="00A66DF9" w:rsidDel="00F15BD0">
                <w:rPr>
                  <w:rFonts w:ascii="Arial" w:hAnsi="Arial"/>
                  <w:sz w:val="18"/>
                  <w:szCs w:val="18"/>
                  <w:lang w:val="en-US"/>
                </w:rPr>
                <w:delText xml:space="preserve">The </w:delText>
              </w:r>
            </w:del>
            <w:ins w:id="16" w:author="Dag Endresen" w:date="2015-02-25T09:18:00Z">
              <w:r w:rsidR="00F15BD0">
                <w:rPr>
                  <w:rFonts w:ascii="Arial" w:hAnsi="Arial"/>
                  <w:sz w:val="18"/>
                  <w:szCs w:val="18"/>
                  <w:lang w:val="en-US"/>
                </w:rPr>
                <w:t>A</w:t>
              </w:r>
              <w:r w:rsidR="00F15BD0" w:rsidRPr="00A66DF9">
                <w:rPr>
                  <w:rFonts w:ascii="Arial" w:hAnsi="Arial"/>
                  <w:sz w:val="18"/>
                  <w:szCs w:val="18"/>
                  <w:lang w:val="en-US"/>
                </w:rPr>
                <w:t xml:space="preserve"> </w:t>
              </w:r>
            </w:ins>
            <w:r w:rsidRPr="00A66DF9">
              <w:rPr>
                <w:rFonts w:ascii="Arial" w:hAnsi="Arial"/>
                <w:sz w:val="18"/>
                <w:szCs w:val="18"/>
                <w:lang w:val="en-US"/>
              </w:rPr>
              <w:t xml:space="preserve">list of links to </w:t>
            </w:r>
            <w:commentRangeStart w:id="17"/>
            <w:r w:rsidRPr="00A66DF9">
              <w:rPr>
                <w:rFonts w:ascii="Arial" w:hAnsi="Arial"/>
                <w:sz w:val="18"/>
                <w:szCs w:val="18"/>
                <w:lang w:val="en-US"/>
              </w:rPr>
              <w:t xml:space="preserve">multiple destinations </w:t>
            </w:r>
            <w:del w:id="18" w:author="Dag Endresen" w:date="2015-02-25T09:18:00Z">
              <w:r w:rsidRPr="00A66DF9" w:rsidDel="00F15BD0">
                <w:rPr>
                  <w:rFonts w:ascii="Arial" w:hAnsi="Arial"/>
                  <w:sz w:val="18"/>
                  <w:szCs w:val="18"/>
                  <w:lang w:val="en-US"/>
                </w:rPr>
                <w:delText xml:space="preserve">shall </w:delText>
              </w:r>
            </w:del>
            <w:ins w:id="19"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returned in the resolution response</w:t>
            </w:r>
            <w:commentRangeEnd w:id="17"/>
            <w:r w:rsidR="00F15BD0">
              <w:rPr>
                <w:rStyle w:val="CommentReference"/>
              </w:rPr>
              <w:commentReference w:id="17"/>
            </w:r>
            <w:r w:rsidRPr="00A66DF9">
              <w:rPr>
                <w:rFonts w:ascii="Arial" w:hAnsi="Arial"/>
                <w:sz w:val="18"/>
                <w:szCs w:val="18"/>
                <w:lang w:val="en-US"/>
              </w:rPr>
              <w:t xml:space="preserve">. Moreover, filtering of destinations according to some metadata description </w:t>
            </w:r>
            <w:del w:id="20" w:author="Dag Endresen" w:date="2015-02-25T09:18:00Z">
              <w:r w:rsidRPr="00A66DF9" w:rsidDel="00F15BD0">
                <w:rPr>
                  <w:rFonts w:ascii="Arial" w:hAnsi="Arial"/>
                  <w:sz w:val="18"/>
                  <w:szCs w:val="18"/>
                  <w:lang w:val="en-US"/>
                </w:rPr>
                <w:delText xml:space="preserve">shall </w:delText>
              </w:r>
            </w:del>
            <w:ins w:id="21"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supported</w:t>
            </w:r>
          </w:p>
        </w:tc>
      </w:tr>
      <w:tr w:rsidR="00F94952" w:rsidRPr="00A66DF9" w14:paraId="29A02F7D" w14:textId="77777777" w:rsidTr="007949B0">
        <w:tc>
          <w:tcPr>
            <w:tcW w:w="417" w:type="dxa"/>
          </w:tcPr>
          <w:p w14:paraId="21AF33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11</w:t>
            </w:r>
          </w:p>
        </w:tc>
        <w:tc>
          <w:tcPr>
            <w:tcW w:w="1534" w:type="dxa"/>
          </w:tcPr>
          <w:p w14:paraId="5952F46B"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Content negotiation</w:t>
            </w:r>
          </w:p>
        </w:tc>
        <w:tc>
          <w:tcPr>
            <w:tcW w:w="8463" w:type="dxa"/>
          </w:tcPr>
          <w:p w14:paraId="5E778117" w14:textId="77777777" w:rsidR="00F94952" w:rsidRPr="00A66DF9" w:rsidRDefault="007949B0" w:rsidP="000634EF">
            <w:pPr>
              <w:spacing w:before="40" w:after="40"/>
              <w:rPr>
                <w:rFonts w:ascii="Arial" w:hAnsi="Arial"/>
                <w:sz w:val="18"/>
                <w:szCs w:val="18"/>
                <w:lang w:val="en-US"/>
              </w:rPr>
            </w:pPr>
            <w:r w:rsidRPr="00A66DF9">
              <w:rPr>
                <w:rFonts w:ascii="Arial" w:hAnsi="Arial"/>
                <w:sz w:val="18"/>
                <w:szCs w:val="18"/>
                <w:lang w:val="en-US"/>
              </w:rPr>
              <w:t>Client applications</w:t>
            </w:r>
            <w:r w:rsidR="000634EF" w:rsidRPr="00A66DF9">
              <w:rPr>
                <w:rFonts w:ascii="Arial" w:hAnsi="Arial"/>
                <w:sz w:val="18"/>
                <w:szCs w:val="18"/>
                <w:lang w:val="en-US"/>
              </w:rPr>
              <w:t xml:space="preserve"> shall be able to specify the preferred format to be used in the response (e.g. XML, RDF, JSON)</w:t>
            </w:r>
          </w:p>
        </w:tc>
      </w:tr>
      <w:tr w:rsidR="000634EF" w:rsidRPr="00A66DF9" w14:paraId="28AFC504" w14:textId="77777777" w:rsidTr="007949B0">
        <w:tc>
          <w:tcPr>
            <w:tcW w:w="417" w:type="dxa"/>
          </w:tcPr>
          <w:p w14:paraId="014AA9F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12</w:t>
            </w:r>
          </w:p>
        </w:tc>
        <w:tc>
          <w:tcPr>
            <w:tcW w:w="1534" w:type="dxa"/>
          </w:tcPr>
          <w:p w14:paraId="28678DF3"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Accepted standard</w:t>
            </w:r>
          </w:p>
        </w:tc>
        <w:tc>
          <w:tcPr>
            <w:tcW w:w="8463" w:type="dxa"/>
          </w:tcPr>
          <w:p w14:paraId="27BD6A9D" w14:textId="103BEF75" w:rsidR="000634EF" w:rsidRPr="00A66DF9" w:rsidRDefault="000634EF" w:rsidP="00771E4A">
            <w:pPr>
              <w:spacing w:before="40" w:after="40"/>
              <w:rPr>
                <w:rFonts w:ascii="Arial" w:hAnsi="Arial"/>
                <w:sz w:val="18"/>
                <w:szCs w:val="18"/>
                <w:lang w:val="en-US"/>
              </w:rPr>
            </w:pPr>
            <w:del w:id="22" w:author="Dag Endresen" w:date="2015-02-25T09:22:00Z">
              <w:r w:rsidRPr="00A66DF9" w:rsidDel="00771E4A">
                <w:rPr>
                  <w:rFonts w:ascii="Arial" w:hAnsi="Arial"/>
                  <w:sz w:val="18"/>
                  <w:szCs w:val="18"/>
                  <w:lang w:val="en-US"/>
                </w:rPr>
                <w:delText xml:space="preserve">Being </w:delText>
              </w:r>
            </w:del>
            <w:ins w:id="23" w:author="Dag Endresen" w:date="2015-02-25T09:24:00Z">
              <w:r w:rsidR="00771E4A">
                <w:rPr>
                  <w:rFonts w:ascii="Arial" w:hAnsi="Arial"/>
                  <w:sz w:val="18"/>
                  <w:szCs w:val="18"/>
                  <w:lang w:val="en-US"/>
                </w:rPr>
                <w:t>Selecting a</w:t>
              </w:r>
            </w:ins>
            <w:del w:id="24" w:author="Dag Endresen" w:date="2015-02-25T09:24:00Z">
              <w:r w:rsidRPr="00A66DF9" w:rsidDel="00771E4A">
                <w:rPr>
                  <w:rFonts w:ascii="Arial" w:hAnsi="Arial"/>
                  <w:sz w:val="18"/>
                  <w:szCs w:val="18"/>
                  <w:lang w:val="en-US"/>
                </w:rPr>
                <w:delText>the</w:delText>
              </w:r>
            </w:del>
            <w:r w:rsidRPr="00A66DF9">
              <w:rPr>
                <w:rFonts w:ascii="Arial" w:hAnsi="Arial"/>
                <w:sz w:val="18"/>
                <w:szCs w:val="18"/>
                <w:lang w:val="en-US"/>
              </w:rPr>
              <w:t xml:space="preserve"> PUID type </w:t>
            </w:r>
            <w:ins w:id="25" w:author="Dag Endresen" w:date="2015-02-25T09:24:00Z">
              <w:r w:rsidR="00771E4A">
                <w:rPr>
                  <w:rFonts w:ascii="Arial" w:hAnsi="Arial"/>
                  <w:sz w:val="18"/>
                  <w:szCs w:val="18"/>
                  <w:lang w:val="en-US"/>
                </w:rPr>
                <w:t>that</w:t>
              </w:r>
            </w:ins>
            <w:ins w:id="26" w:author="Dag Endresen" w:date="2015-02-25T09:23:00Z">
              <w:r w:rsidR="00771E4A">
                <w:rPr>
                  <w:rFonts w:ascii="Arial" w:hAnsi="Arial"/>
                  <w:sz w:val="18"/>
                  <w:szCs w:val="18"/>
                  <w:lang w:val="en-US"/>
                </w:rPr>
                <w:t xml:space="preserve"> follow</w:t>
              </w:r>
            </w:ins>
            <w:ins w:id="27" w:author="Dag Endresen" w:date="2015-02-25T09:35:00Z">
              <w:r w:rsidR="00A837B9">
                <w:rPr>
                  <w:rFonts w:ascii="Arial" w:hAnsi="Arial"/>
                  <w:sz w:val="18"/>
                  <w:szCs w:val="18"/>
                  <w:lang w:val="en-US"/>
                </w:rPr>
                <w:t>s</w:t>
              </w:r>
            </w:ins>
            <w:ins w:id="28" w:author="Dag Endresen" w:date="2015-02-25T09:23:00Z">
              <w:r w:rsidR="00771E4A">
                <w:rPr>
                  <w:rFonts w:ascii="Arial" w:hAnsi="Arial"/>
                  <w:sz w:val="18"/>
                  <w:szCs w:val="18"/>
                  <w:lang w:val="en-US"/>
                </w:rPr>
                <w:t xml:space="preserve"> </w:t>
              </w:r>
            </w:ins>
            <w:r w:rsidRPr="00A66DF9">
              <w:rPr>
                <w:rFonts w:ascii="Arial" w:hAnsi="Arial"/>
                <w:sz w:val="18"/>
                <w:szCs w:val="18"/>
                <w:lang w:val="en-US"/>
              </w:rPr>
              <w:t>an internationally accepted standard is considered a plus because it will guarantee a coordinated development of the framework</w:t>
            </w:r>
          </w:p>
        </w:tc>
      </w:tr>
      <w:tr w:rsidR="000634EF" w:rsidRPr="00A66DF9" w14:paraId="16D9B6D6" w14:textId="77777777" w:rsidTr="007949B0">
        <w:tc>
          <w:tcPr>
            <w:tcW w:w="417" w:type="dxa"/>
          </w:tcPr>
          <w:p w14:paraId="7A26009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13</w:t>
            </w:r>
          </w:p>
        </w:tc>
        <w:tc>
          <w:tcPr>
            <w:tcW w:w="1534" w:type="dxa"/>
          </w:tcPr>
          <w:p w14:paraId="1EF13952"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Acquisition cost</w:t>
            </w:r>
          </w:p>
        </w:tc>
        <w:tc>
          <w:tcPr>
            <w:tcW w:w="8463" w:type="dxa"/>
          </w:tcPr>
          <w:p w14:paraId="2730D149"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The cost of acquiring licenses or registration with a central authority, as well as any other cost associated in acquiring the PUID technology (e.g. software tools) should be assessed</w:t>
            </w:r>
          </w:p>
        </w:tc>
      </w:tr>
      <w:tr w:rsidR="000634EF" w:rsidRPr="00A66DF9" w14:paraId="6BF32139" w14:textId="77777777" w:rsidTr="007949B0">
        <w:tc>
          <w:tcPr>
            <w:tcW w:w="417" w:type="dxa"/>
          </w:tcPr>
          <w:p w14:paraId="3947F700"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14</w:t>
            </w:r>
          </w:p>
        </w:tc>
        <w:tc>
          <w:tcPr>
            <w:tcW w:w="1534" w:type="dxa"/>
          </w:tcPr>
          <w:p w14:paraId="18DB8AE0"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Acceptance by publishers</w:t>
            </w:r>
          </w:p>
        </w:tc>
        <w:tc>
          <w:tcPr>
            <w:tcW w:w="8463" w:type="dxa"/>
          </w:tcPr>
          <w:p w14:paraId="396B7EFA" w14:textId="53B62FEF" w:rsidR="000634EF" w:rsidRPr="00A66DF9" w:rsidRDefault="000634EF" w:rsidP="00771E4A">
            <w:pPr>
              <w:spacing w:before="40" w:after="40"/>
              <w:rPr>
                <w:rFonts w:ascii="Arial" w:hAnsi="Arial"/>
                <w:sz w:val="18"/>
                <w:szCs w:val="18"/>
                <w:lang w:val="en-US"/>
              </w:rPr>
            </w:pPr>
            <w:r w:rsidRPr="00A66DF9">
              <w:rPr>
                <w:rFonts w:ascii="Arial" w:hAnsi="Arial"/>
                <w:sz w:val="18"/>
                <w:szCs w:val="18"/>
                <w:lang w:val="en-US"/>
              </w:rPr>
              <w:t xml:space="preserve">It is expected that GLIS entities will be cited in journals, books and papers. </w:t>
            </w:r>
            <w:del w:id="29" w:author="Dag Endresen" w:date="2015-02-25T09:23:00Z">
              <w:r w:rsidRPr="00A66DF9" w:rsidDel="00771E4A">
                <w:rPr>
                  <w:rFonts w:ascii="Arial" w:hAnsi="Arial"/>
                  <w:sz w:val="18"/>
                  <w:szCs w:val="18"/>
                  <w:lang w:val="en-US"/>
                </w:rPr>
                <w:delText>Being the</w:delText>
              </w:r>
            </w:del>
            <w:ins w:id="30" w:author="Dag Endresen" w:date="2015-02-25T09:24:00Z">
              <w:r w:rsidR="00771E4A">
                <w:rPr>
                  <w:rFonts w:ascii="Arial" w:hAnsi="Arial"/>
                  <w:sz w:val="18"/>
                  <w:szCs w:val="18"/>
                  <w:lang w:val="en-US"/>
                </w:rPr>
                <w:t>Selecting</w:t>
              </w:r>
            </w:ins>
            <w:ins w:id="31" w:author="Dag Endresen" w:date="2015-02-25T09:23:00Z">
              <w:r w:rsidR="00771E4A">
                <w:rPr>
                  <w:rFonts w:ascii="Arial" w:hAnsi="Arial"/>
                  <w:sz w:val="18"/>
                  <w:szCs w:val="18"/>
                  <w:lang w:val="en-US"/>
                </w:rPr>
                <w:t xml:space="preserve"> a</w:t>
              </w:r>
            </w:ins>
            <w:r w:rsidRPr="00A66DF9">
              <w:rPr>
                <w:rFonts w:ascii="Arial" w:hAnsi="Arial"/>
                <w:sz w:val="18"/>
                <w:szCs w:val="18"/>
                <w:lang w:val="en-US"/>
              </w:rPr>
              <w:t xml:space="preserve"> PUID</w:t>
            </w:r>
            <w:ins w:id="32" w:author="Dag Endresen" w:date="2015-02-25T09:23:00Z">
              <w:r w:rsidR="00771E4A">
                <w:rPr>
                  <w:rFonts w:ascii="Arial" w:hAnsi="Arial"/>
                  <w:sz w:val="18"/>
                  <w:szCs w:val="18"/>
                  <w:lang w:val="en-US"/>
                </w:rPr>
                <w:t xml:space="preserve"> type that is</w:t>
              </w:r>
            </w:ins>
            <w:r w:rsidRPr="00A66DF9">
              <w:rPr>
                <w:rFonts w:ascii="Arial" w:hAnsi="Arial"/>
                <w:sz w:val="18"/>
                <w:szCs w:val="18"/>
                <w:lang w:val="en-US"/>
              </w:rPr>
              <w:t xml:space="preserve"> widely accepted by publishers is considered a plus</w:t>
            </w:r>
          </w:p>
        </w:tc>
      </w:tr>
      <w:tr w:rsidR="000634EF" w:rsidRPr="00A66DF9" w14:paraId="2664D698" w14:textId="77777777" w:rsidTr="007949B0">
        <w:tc>
          <w:tcPr>
            <w:tcW w:w="417" w:type="dxa"/>
          </w:tcPr>
          <w:p w14:paraId="694E70D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15</w:t>
            </w:r>
          </w:p>
        </w:tc>
        <w:tc>
          <w:tcPr>
            <w:tcW w:w="1534" w:type="dxa"/>
          </w:tcPr>
          <w:p w14:paraId="014B6F3A"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Popularity</w:t>
            </w:r>
          </w:p>
        </w:tc>
        <w:tc>
          <w:tcPr>
            <w:tcW w:w="8463" w:type="dxa"/>
          </w:tcPr>
          <w:p w14:paraId="45F6C15D"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Adopting a PUID type that is widely used facilitates acceptance by users</w:t>
            </w:r>
          </w:p>
        </w:tc>
      </w:tr>
      <w:tr w:rsidR="000634EF" w:rsidRPr="00A66DF9" w14:paraId="23A6DD75" w14:textId="77777777" w:rsidTr="007949B0">
        <w:tc>
          <w:tcPr>
            <w:tcW w:w="417" w:type="dxa"/>
          </w:tcPr>
          <w:p w14:paraId="058940F1"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16</w:t>
            </w:r>
          </w:p>
        </w:tc>
        <w:tc>
          <w:tcPr>
            <w:tcW w:w="1534" w:type="dxa"/>
          </w:tcPr>
          <w:p w14:paraId="7D8D081B"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Availability of tools</w:t>
            </w:r>
          </w:p>
        </w:tc>
        <w:tc>
          <w:tcPr>
            <w:tcW w:w="8463" w:type="dxa"/>
          </w:tcPr>
          <w:p w14:paraId="267CFA9B"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Software tools available in the most common programming languages (e.g. PHP or Java) will facilitate integration in GLIS</w:t>
            </w:r>
          </w:p>
        </w:tc>
      </w:tr>
      <w:tr w:rsidR="000634EF" w:rsidRPr="00A66DF9" w14:paraId="490DE6EB" w14:textId="77777777" w:rsidTr="007949B0">
        <w:tc>
          <w:tcPr>
            <w:tcW w:w="417" w:type="dxa"/>
          </w:tcPr>
          <w:p w14:paraId="538AA07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17</w:t>
            </w:r>
          </w:p>
        </w:tc>
        <w:tc>
          <w:tcPr>
            <w:tcW w:w="1534" w:type="dxa"/>
          </w:tcPr>
          <w:p w14:paraId="083B5366" w14:textId="77777777" w:rsidR="000634EF" w:rsidRPr="00A66DF9" w:rsidRDefault="003106E3" w:rsidP="00F94952">
            <w:pPr>
              <w:spacing w:before="40" w:after="40"/>
              <w:rPr>
                <w:rFonts w:ascii="Arial" w:hAnsi="Arial"/>
                <w:sz w:val="18"/>
                <w:szCs w:val="18"/>
                <w:lang w:val="en-US"/>
              </w:rPr>
            </w:pPr>
            <w:r w:rsidRPr="00A66DF9">
              <w:rPr>
                <w:rFonts w:ascii="Arial" w:hAnsi="Arial"/>
                <w:sz w:val="18"/>
                <w:szCs w:val="18"/>
                <w:lang w:val="en-US"/>
              </w:rPr>
              <w:t>Resolution service</w:t>
            </w:r>
          </w:p>
        </w:tc>
        <w:tc>
          <w:tcPr>
            <w:tcW w:w="8463" w:type="dxa"/>
          </w:tcPr>
          <w:p w14:paraId="66FB12D2" w14:textId="58243DF0" w:rsidR="000634EF" w:rsidRPr="00A66DF9" w:rsidRDefault="003106E3" w:rsidP="003106E3">
            <w:pPr>
              <w:spacing w:before="40" w:after="40"/>
              <w:rPr>
                <w:rFonts w:ascii="Arial" w:hAnsi="Arial"/>
                <w:sz w:val="18"/>
                <w:szCs w:val="18"/>
                <w:lang w:val="en-US"/>
              </w:rPr>
            </w:pPr>
            <w:r w:rsidRPr="00A66DF9">
              <w:rPr>
                <w:rFonts w:ascii="Arial" w:hAnsi="Arial"/>
                <w:sz w:val="18"/>
                <w:szCs w:val="18"/>
                <w:lang w:val="en-US"/>
              </w:rPr>
              <w:t xml:space="preserve">The </w:t>
            </w:r>
            <w:del w:id="33" w:author="Dag Endresen" w:date="2015-02-25T09:25:00Z">
              <w:r w:rsidRPr="00A66DF9" w:rsidDel="00771E4A">
                <w:rPr>
                  <w:rFonts w:ascii="Arial" w:hAnsi="Arial"/>
                  <w:sz w:val="18"/>
                  <w:szCs w:val="18"/>
                  <w:lang w:val="en-US"/>
                </w:rPr>
                <w:delText>availablity</w:delText>
              </w:r>
            </w:del>
            <w:ins w:id="34" w:author="Dag Endresen" w:date="2015-02-25T09:25:00Z">
              <w:r w:rsidR="00771E4A" w:rsidRPr="00A66DF9">
                <w:rPr>
                  <w:rFonts w:ascii="Arial" w:hAnsi="Arial"/>
                  <w:sz w:val="18"/>
                  <w:szCs w:val="18"/>
                  <w:lang w:val="en-US"/>
                </w:rPr>
                <w:t>availability</w:t>
              </w:r>
            </w:ins>
            <w:r w:rsidRPr="00A66DF9">
              <w:rPr>
                <w:rFonts w:ascii="Arial" w:hAnsi="Arial"/>
                <w:sz w:val="18"/>
                <w:szCs w:val="18"/>
                <w:lang w:val="en-US"/>
              </w:rPr>
              <w:t xml:space="preserve"> of a reliable, global resolution service is considered a plus because it will allow users outside the GLIS community to resolve GLIS PUIDs from third party websites</w:t>
            </w:r>
          </w:p>
        </w:tc>
      </w:tr>
      <w:tr w:rsidR="003106E3" w:rsidRPr="00A66DF9" w14:paraId="3F4F71C6" w14:textId="77777777" w:rsidTr="007949B0">
        <w:tc>
          <w:tcPr>
            <w:tcW w:w="417" w:type="dxa"/>
          </w:tcPr>
          <w:p w14:paraId="35609D0A"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18</w:t>
            </w:r>
          </w:p>
        </w:tc>
        <w:tc>
          <w:tcPr>
            <w:tcW w:w="1534" w:type="dxa"/>
          </w:tcPr>
          <w:p w14:paraId="5675500A" w14:textId="77777777" w:rsidR="003106E3" w:rsidRPr="00A66DF9" w:rsidRDefault="003106E3" w:rsidP="00F94952">
            <w:pPr>
              <w:spacing w:before="40" w:after="40"/>
              <w:rPr>
                <w:rFonts w:ascii="Arial" w:hAnsi="Arial"/>
                <w:sz w:val="18"/>
                <w:szCs w:val="18"/>
                <w:lang w:val="en-US"/>
              </w:rPr>
            </w:pPr>
            <w:r w:rsidRPr="00A66DF9">
              <w:rPr>
                <w:rFonts w:ascii="Arial" w:hAnsi="Arial"/>
                <w:sz w:val="18"/>
                <w:szCs w:val="18"/>
                <w:lang w:val="en-US"/>
              </w:rPr>
              <w:t>Framework design</w:t>
            </w:r>
          </w:p>
        </w:tc>
        <w:tc>
          <w:tcPr>
            <w:tcW w:w="8463" w:type="dxa"/>
          </w:tcPr>
          <w:p w14:paraId="6D8C6D71" w14:textId="6994E883" w:rsidR="003106E3" w:rsidRPr="00A66DF9" w:rsidRDefault="003106E3" w:rsidP="00771E4A">
            <w:pPr>
              <w:spacing w:before="40" w:after="40"/>
              <w:rPr>
                <w:rFonts w:ascii="Arial" w:hAnsi="Arial"/>
                <w:sz w:val="18"/>
                <w:szCs w:val="18"/>
                <w:lang w:val="en-US"/>
              </w:rPr>
            </w:pPr>
            <w:r w:rsidRPr="00A66DF9">
              <w:rPr>
                <w:rFonts w:ascii="Arial" w:hAnsi="Arial"/>
                <w:sz w:val="18"/>
                <w:szCs w:val="18"/>
                <w:lang w:val="en-US"/>
              </w:rPr>
              <w:t xml:space="preserve">The detail and completeness of the logical and technical design framework should be evaluated </w:t>
            </w:r>
            <w:del w:id="35" w:author="Dag Endresen" w:date="2015-02-25T09:27:00Z">
              <w:r w:rsidRPr="00A66DF9" w:rsidDel="00771E4A">
                <w:rPr>
                  <w:rFonts w:ascii="Arial" w:hAnsi="Arial"/>
                  <w:sz w:val="18"/>
                  <w:szCs w:val="18"/>
                  <w:lang w:val="en-US"/>
                </w:rPr>
                <w:delText xml:space="preserve">as </w:delText>
              </w:r>
            </w:del>
            <w:ins w:id="36" w:author="Dag Endresen" w:date="2015-02-25T09:27:00Z">
              <w:r w:rsidR="00771E4A">
                <w:rPr>
                  <w:rFonts w:ascii="Arial" w:hAnsi="Arial"/>
                  <w:sz w:val="18"/>
                  <w:szCs w:val="18"/>
                  <w:lang w:val="en-US"/>
                </w:rPr>
                <w:t>because</w:t>
              </w:r>
              <w:r w:rsidR="00771E4A" w:rsidRPr="00A66DF9">
                <w:rPr>
                  <w:rFonts w:ascii="Arial" w:hAnsi="Arial"/>
                  <w:sz w:val="18"/>
                  <w:szCs w:val="18"/>
                  <w:lang w:val="en-US"/>
                </w:rPr>
                <w:t xml:space="preserve"> </w:t>
              </w:r>
            </w:ins>
            <w:r w:rsidRPr="00A66DF9">
              <w:rPr>
                <w:rFonts w:ascii="Arial" w:hAnsi="Arial"/>
                <w:sz w:val="18"/>
                <w:szCs w:val="18"/>
                <w:lang w:val="en-US"/>
              </w:rPr>
              <w:t xml:space="preserve">functions and services that are designed </w:t>
            </w:r>
            <w:ins w:id="37" w:author="Dag Endresen" w:date="2015-02-25T09:30:00Z">
              <w:r w:rsidR="00771E4A">
                <w:rPr>
                  <w:rFonts w:ascii="Arial" w:hAnsi="Arial"/>
                  <w:sz w:val="18"/>
                  <w:szCs w:val="18"/>
                  <w:lang w:val="en-US"/>
                </w:rPr>
                <w:t xml:space="preserve">and specified </w:t>
              </w:r>
            </w:ins>
            <w:del w:id="38" w:author="Dag Endresen" w:date="2015-02-25T09:30:00Z">
              <w:r w:rsidRPr="00A66DF9" w:rsidDel="00771E4A">
                <w:rPr>
                  <w:rFonts w:ascii="Arial" w:hAnsi="Arial"/>
                  <w:sz w:val="18"/>
                  <w:szCs w:val="18"/>
                  <w:lang w:val="en-US"/>
                </w:rPr>
                <w:delText xml:space="preserve">in </w:delText>
              </w:r>
            </w:del>
            <w:ins w:id="39" w:author="Dag Endresen" w:date="2015-02-25T09:30:00Z">
              <w:r w:rsidR="00771E4A">
                <w:rPr>
                  <w:rFonts w:ascii="Arial" w:hAnsi="Arial"/>
                  <w:sz w:val="18"/>
                  <w:szCs w:val="18"/>
                  <w:lang w:val="en-US"/>
                </w:rPr>
                <w:t>for</w:t>
              </w:r>
              <w:r w:rsidR="00771E4A" w:rsidRPr="00A66DF9">
                <w:rPr>
                  <w:rFonts w:ascii="Arial" w:hAnsi="Arial"/>
                  <w:sz w:val="18"/>
                  <w:szCs w:val="18"/>
                  <w:lang w:val="en-US"/>
                </w:rPr>
                <w:t xml:space="preserve"> </w:t>
              </w:r>
            </w:ins>
            <w:r w:rsidRPr="00A66DF9">
              <w:rPr>
                <w:rFonts w:ascii="Arial" w:hAnsi="Arial"/>
                <w:sz w:val="18"/>
                <w:szCs w:val="18"/>
                <w:lang w:val="en-US"/>
              </w:rPr>
              <w:t>the PUID type</w:t>
            </w:r>
            <w:ins w:id="40" w:author="Dag Endresen" w:date="2015-02-25T09:30:00Z">
              <w:r w:rsidR="00771E4A">
                <w:rPr>
                  <w:rFonts w:ascii="Arial" w:hAnsi="Arial"/>
                  <w:sz w:val="18"/>
                  <w:szCs w:val="18"/>
                  <w:lang w:val="en-US"/>
                </w:rPr>
                <w:t>s in such frameworks</w:t>
              </w:r>
            </w:ins>
            <w:r w:rsidRPr="00A66DF9">
              <w:rPr>
                <w:rFonts w:ascii="Arial" w:hAnsi="Arial"/>
                <w:sz w:val="18"/>
                <w:szCs w:val="18"/>
                <w:lang w:val="en-US"/>
              </w:rPr>
              <w:t xml:space="preserve"> are likely to be more reliable, powerful and interoperable compared to areas that are not specified</w:t>
            </w:r>
          </w:p>
        </w:tc>
      </w:tr>
      <w:tr w:rsidR="003106E3" w:rsidRPr="00A66DF9" w14:paraId="4F84A058" w14:textId="77777777" w:rsidTr="007949B0">
        <w:tc>
          <w:tcPr>
            <w:tcW w:w="417" w:type="dxa"/>
          </w:tcPr>
          <w:p w14:paraId="65CC9E28"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19</w:t>
            </w:r>
          </w:p>
        </w:tc>
        <w:tc>
          <w:tcPr>
            <w:tcW w:w="1534" w:type="dxa"/>
          </w:tcPr>
          <w:p w14:paraId="75DC4D94" w14:textId="77777777" w:rsidR="003106E3" w:rsidRPr="00A66DF9" w:rsidRDefault="003106E3" w:rsidP="00F94952">
            <w:pPr>
              <w:spacing w:before="40" w:after="40"/>
              <w:rPr>
                <w:rFonts w:ascii="Arial" w:hAnsi="Arial"/>
                <w:sz w:val="18"/>
                <w:szCs w:val="18"/>
                <w:lang w:val="en-US"/>
              </w:rPr>
            </w:pPr>
            <w:r w:rsidRPr="00A66DF9">
              <w:rPr>
                <w:rFonts w:ascii="Arial" w:hAnsi="Arial"/>
                <w:sz w:val="18"/>
                <w:szCs w:val="18"/>
                <w:lang w:val="en-US"/>
              </w:rPr>
              <w:t>Metadata</w:t>
            </w:r>
          </w:p>
        </w:tc>
        <w:tc>
          <w:tcPr>
            <w:tcW w:w="8463" w:type="dxa"/>
          </w:tcPr>
          <w:p w14:paraId="1F9919EF" w14:textId="59A95A1F" w:rsidR="003106E3" w:rsidRPr="00A66DF9" w:rsidRDefault="003106E3" w:rsidP="00A837B9">
            <w:pPr>
              <w:spacing w:before="40" w:after="40"/>
              <w:rPr>
                <w:rFonts w:ascii="Arial" w:hAnsi="Arial"/>
                <w:sz w:val="18"/>
                <w:szCs w:val="18"/>
                <w:lang w:val="en-US"/>
              </w:rPr>
            </w:pPr>
            <w:r w:rsidRPr="00A66DF9">
              <w:rPr>
                <w:rFonts w:ascii="Arial" w:hAnsi="Arial"/>
                <w:sz w:val="18"/>
                <w:szCs w:val="18"/>
                <w:lang w:val="en-US"/>
              </w:rPr>
              <w:t xml:space="preserve">The ability to incorporate different </w:t>
            </w:r>
            <w:ins w:id="41" w:author="Dag Endresen" w:date="2015-02-25T09:32:00Z">
              <w:r w:rsidR="00A837B9">
                <w:rPr>
                  <w:rFonts w:ascii="Arial" w:hAnsi="Arial"/>
                  <w:sz w:val="18"/>
                  <w:szCs w:val="18"/>
                  <w:lang w:val="en-US"/>
                </w:rPr>
                <w:t xml:space="preserve">entity types and </w:t>
              </w:r>
            </w:ins>
            <w:r w:rsidRPr="00A66DF9">
              <w:rPr>
                <w:rFonts w:ascii="Arial" w:hAnsi="Arial"/>
                <w:sz w:val="18"/>
                <w:szCs w:val="18"/>
                <w:lang w:val="en-US"/>
              </w:rPr>
              <w:t>metadata descriptions is critical as GLIS is expected to grow to include</w:t>
            </w:r>
            <w:del w:id="42" w:author="Dag Endresen" w:date="2015-02-25T09:32:00Z">
              <w:r w:rsidRPr="00A66DF9" w:rsidDel="00A837B9">
                <w:rPr>
                  <w:rFonts w:ascii="Arial" w:hAnsi="Arial"/>
                  <w:sz w:val="18"/>
                  <w:szCs w:val="18"/>
                  <w:lang w:val="en-US"/>
                </w:rPr>
                <w:delText>,</w:delText>
              </w:r>
            </w:del>
            <w:r w:rsidRPr="00A66DF9">
              <w:rPr>
                <w:rFonts w:ascii="Arial" w:hAnsi="Arial"/>
                <w:sz w:val="18"/>
                <w:szCs w:val="18"/>
                <w:lang w:val="en-US"/>
              </w:rPr>
              <w:t xml:space="preserve"> </w:t>
            </w:r>
            <w:del w:id="43" w:author="Dag Endresen" w:date="2015-02-25T09:32:00Z">
              <w:r w:rsidRPr="00A66DF9" w:rsidDel="00A837B9">
                <w:rPr>
                  <w:rFonts w:ascii="Arial" w:hAnsi="Arial"/>
                  <w:sz w:val="18"/>
                  <w:szCs w:val="18"/>
                  <w:lang w:val="en-US"/>
                </w:rPr>
                <w:delText xml:space="preserve">beside </w:delText>
              </w:r>
            </w:del>
            <w:del w:id="44" w:author="Dag Endresen" w:date="2015-02-25T09:31:00Z">
              <w:r w:rsidRPr="00A66DF9" w:rsidDel="00A837B9">
                <w:rPr>
                  <w:rFonts w:ascii="Arial" w:hAnsi="Arial"/>
                  <w:sz w:val="18"/>
                  <w:szCs w:val="18"/>
                  <w:lang w:val="en-US"/>
                </w:rPr>
                <w:delText>Accessions</w:delText>
              </w:r>
            </w:del>
            <w:ins w:id="45" w:author="Dag Endresen" w:date="2015-02-25T09:31:00Z">
              <w:r w:rsidR="00A837B9">
                <w:rPr>
                  <w:rFonts w:ascii="Arial" w:hAnsi="Arial"/>
                  <w:sz w:val="18"/>
                  <w:szCs w:val="18"/>
                  <w:lang w:val="en-US"/>
                </w:rPr>
                <w:t>a</w:t>
              </w:r>
              <w:r w:rsidR="00A837B9" w:rsidRPr="00A66DF9">
                <w:rPr>
                  <w:rFonts w:ascii="Arial" w:hAnsi="Arial"/>
                  <w:sz w:val="18"/>
                  <w:szCs w:val="18"/>
                  <w:lang w:val="en-US"/>
                </w:rPr>
                <w:t>ccessions</w:t>
              </w:r>
            </w:ins>
            <w:r w:rsidRPr="00A66DF9">
              <w:rPr>
                <w:rFonts w:ascii="Arial" w:hAnsi="Arial"/>
                <w:sz w:val="18"/>
                <w:szCs w:val="18"/>
                <w:lang w:val="en-US"/>
              </w:rPr>
              <w:t xml:space="preserve">, </w:t>
            </w:r>
            <w:del w:id="46" w:author="Dag Endresen" w:date="2015-02-25T09:26:00Z">
              <w:r w:rsidRPr="00A66DF9" w:rsidDel="00771E4A">
                <w:rPr>
                  <w:rFonts w:ascii="Arial" w:hAnsi="Arial"/>
                  <w:sz w:val="18"/>
                  <w:szCs w:val="18"/>
                  <w:lang w:val="en-US"/>
                </w:rPr>
                <w:delText>geneomics</w:delText>
              </w:r>
            </w:del>
            <w:ins w:id="47" w:author="Dag Endresen" w:date="2015-02-25T09:26:00Z">
              <w:r w:rsidR="00771E4A" w:rsidRPr="00A66DF9">
                <w:rPr>
                  <w:rFonts w:ascii="Arial" w:hAnsi="Arial"/>
                  <w:sz w:val="18"/>
                  <w:szCs w:val="18"/>
                  <w:lang w:val="en-US"/>
                </w:rPr>
                <w:t>genomics</w:t>
              </w:r>
            </w:ins>
            <w:r w:rsidRPr="00A66DF9">
              <w:rPr>
                <w:rFonts w:ascii="Arial" w:hAnsi="Arial"/>
                <w:sz w:val="18"/>
                <w:szCs w:val="18"/>
                <w:lang w:val="en-US"/>
              </w:rPr>
              <w:t>, phenomics, institutions, people, regulations, technologies and more</w:t>
            </w:r>
          </w:p>
        </w:tc>
      </w:tr>
      <w:tr w:rsidR="006D6D55" w:rsidRPr="00A66DF9" w14:paraId="6542908E" w14:textId="77777777" w:rsidTr="007949B0">
        <w:tc>
          <w:tcPr>
            <w:tcW w:w="417" w:type="dxa"/>
          </w:tcPr>
          <w:p w14:paraId="750EAD59" w14:textId="45B08475" w:rsidR="006D6D55" w:rsidRPr="00A66DF9" w:rsidRDefault="006D6D55" w:rsidP="00F94952">
            <w:pPr>
              <w:spacing w:before="40" w:after="40"/>
              <w:jc w:val="right"/>
              <w:rPr>
                <w:rFonts w:ascii="Arial" w:hAnsi="Arial"/>
                <w:sz w:val="18"/>
                <w:szCs w:val="18"/>
                <w:lang w:val="en-US"/>
              </w:rPr>
            </w:pPr>
            <w:r w:rsidRPr="00A66DF9">
              <w:rPr>
                <w:rFonts w:ascii="Arial" w:hAnsi="Arial"/>
                <w:sz w:val="18"/>
                <w:szCs w:val="18"/>
                <w:lang w:val="en-US"/>
              </w:rPr>
              <w:t>20</w:t>
            </w:r>
          </w:p>
        </w:tc>
        <w:tc>
          <w:tcPr>
            <w:tcW w:w="1534" w:type="dxa"/>
          </w:tcPr>
          <w:p w14:paraId="4F1D2724" w14:textId="0F9324E5"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Relations</w:t>
            </w:r>
          </w:p>
        </w:tc>
        <w:tc>
          <w:tcPr>
            <w:tcW w:w="8463" w:type="dxa"/>
          </w:tcPr>
          <w:p w14:paraId="2C737B01" w14:textId="53EED577" w:rsidR="006D6D55" w:rsidRPr="00A66DF9" w:rsidRDefault="006D6D55" w:rsidP="003106E3">
            <w:pPr>
              <w:spacing w:before="40" w:after="40"/>
              <w:rPr>
                <w:rFonts w:ascii="Arial" w:hAnsi="Arial"/>
                <w:sz w:val="18"/>
                <w:szCs w:val="18"/>
                <w:lang w:val="en-US"/>
              </w:rPr>
            </w:pPr>
            <w:r w:rsidRPr="00A66DF9">
              <w:rPr>
                <w:rFonts w:ascii="Arial" w:hAnsi="Arial"/>
                <w:sz w:val="18"/>
                <w:szCs w:val="18"/>
                <w:lang w:val="en-US"/>
              </w:rPr>
              <w:t>The PUID shall support modeling of complex relations among entities such as instantiation, hierarchy, derivation, inclusion and so on</w:t>
            </w:r>
          </w:p>
        </w:tc>
      </w:tr>
      <w:tr w:rsidR="006D6D55" w:rsidRPr="00A66DF9" w14:paraId="36D86074" w14:textId="77777777" w:rsidTr="007949B0">
        <w:tc>
          <w:tcPr>
            <w:tcW w:w="417" w:type="dxa"/>
          </w:tcPr>
          <w:p w14:paraId="01E0F03C" w14:textId="25F9117E" w:rsidR="006D6D55" w:rsidRPr="00A66DF9" w:rsidRDefault="006D6D55" w:rsidP="00F94952">
            <w:pPr>
              <w:spacing w:before="40" w:after="40"/>
              <w:jc w:val="right"/>
              <w:rPr>
                <w:rFonts w:ascii="Arial" w:hAnsi="Arial"/>
                <w:sz w:val="18"/>
                <w:szCs w:val="18"/>
                <w:lang w:val="en-US"/>
              </w:rPr>
            </w:pPr>
            <w:r w:rsidRPr="00A66DF9">
              <w:rPr>
                <w:rFonts w:ascii="Arial" w:hAnsi="Arial"/>
                <w:sz w:val="18"/>
                <w:szCs w:val="18"/>
                <w:lang w:val="en-US"/>
              </w:rPr>
              <w:t>21</w:t>
            </w:r>
          </w:p>
        </w:tc>
        <w:tc>
          <w:tcPr>
            <w:tcW w:w="1534" w:type="dxa"/>
          </w:tcPr>
          <w:p w14:paraId="2D6CCC4B" w14:textId="1D34997A"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 xml:space="preserve">Identification of fragments </w:t>
            </w:r>
          </w:p>
        </w:tc>
        <w:tc>
          <w:tcPr>
            <w:tcW w:w="8463" w:type="dxa"/>
          </w:tcPr>
          <w:p w14:paraId="41E63051" w14:textId="665E0A8F" w:rsidR="006D6D55" w:rsidRPr="00A66DF9" w:rsidRDefault="006D6D55" w:rsidP="006D6D55">
            <w:pPr>
              <w:spacing w:before="40" w:after="40"/>
              <w:rPr>
                <w:rFonts w:ascii="Arial" w:hAnsi="Arial"/>
                <w:sz w:val="18"/>
                <w:szCs w:val="18"/>
                <w:lang w:val="en-US"/>
              </w:rPr>
            </w:pPr>
            <w:r w:rsidRPr="00A66DF9">
              <w:rPr>
                <w:rFonts w:ascii="Arial" w:hAnsi="Arial"/>
                <w:sz w:val="18"/>
                <w:szCs w:val="18"/>
                <w:lang w:val="en-US"/>
              </w:rPr>
              <w:t>The possibility of identifying individual attributes or fragments of an entity without having to register individual PUID</w:t>
            </w:r>
            <w:ins w:id="48" w:author="Dag Endresen" w:date="2015-02-25T09:37:00Z">
              <w:r w:rsidR="00A837B9">
                <w:rPr>
                  <w:rFonts w:ascii="Arial" w:hAnsi="Arial"/>
                  <w:sz w:val="18"/>
                  <w:szCs w:val="18"/>
                  <w:lang w:val="en-US"/>
                </w:rPr>
                <w:t>s for each attribute or fragment</w:t>
              </w:r>
            </w:ins>
            <w:r w:rsidRPr="00A66DF9">
              <w:rPr>
                <w:rFonts w:ascii="Arial" w:hAnsi="Arial"/>
                <w:sz w:val="18"/>
                <w:szCs w:val="18"/>
                <w:lang w:val="en-US"/>
              </w:rPr>
              <w:t xml:space="preserve"> is considered a plus, especially for gene sequences or phenomics</w:t>
            </w:r>
          </w:p>
        </w:tc>
      </w:tr>
    </w:tbl>
    <w:p w14:paraId="2E08247D" w14:textId="77777777" w:rsidR="00F94952" w:rsidRPr="00A66DF9" w:rsidRDefault="00F94952" w:rsidP="00F94952">
      <w:pPr>
        <w:spacing w:after="60"/>
        <w:rPr>
          <w:rFonts w:ascii="Arial" w:hAnsi="Arial"/>
          <w:lang w:val="en-US"/>
        </w:rPr>
      </w:pPr>
    </w:p>
    <w:sectPr w:rsidR="00F94952" w:rsidRPr="00A66DF9" w:rsidSect="00F94952">
      <w:pgSz w:w="11900" w:h="16840"/>
      <w:pgMar w:top="1134" w:right="851" w:bottom="1134" w:left="851"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avid Marshall" w:date="2015-02-25T09:29:00Z" w:initials="DFM">
    <w:p w14:paraId="7FFF9587" w14:textId="229C1239" w:rsidR="005C07CC" w:rsidRDefault="005C07CC">
      <w:pPr>
        <w:pStyle w:val="CommentText"/>
      </w:pPr>
      <w:r>
        <w:rPr>
          <w:rStyle w:val="CommentReference"/>
        </w:rPr>
        <w:annotationRef/>
      </w:r>
      <w:r>
        <w:t>One issue that really needs to be clarified is the nature of the entity. In the case of biological material the genetic resources world deals with accessions which are a really slippery concept. This does not have a precise genetical definition. Regeneration and seed multiplication also may that entity itself may evolve from what was originally utilised in a the work that contributed to a publication.</w:t>
      </w:r>
    </w:p>
  </w:comment>
  <w:comment w:id="1" w:author="David Marshall" w:date="2015-02-25T09:32:00Z" w:initials="DFM">
    <w:p w14:paraId="68703C8B" w14:textId="2692BF94" w:rsidR="005C07CC" w:rsidRDefault="005C07CC">
      <w:pPr>
        <w:pStyle w:val="CommentText"/>
      </w:pPr>
      <w:r>
        <w:rPr>
          <w:rStyle w:val="CommentReference"/>
        </w:rPr>
        <w:annotationRef/>
      </w:r>
      <w:r>
        <w:t>The second not unrelated issue is that data items derived from such germplasm entities may not be static and may be subject to updating and “improvement” and these processes may fork.  This may require that PUID tagged entities need to be maintained indefinately (who by?) and maintained in their original form perhaps verified by a checksum.  However this is clearly an overhead for someone. Requirements 20 and 21 and how they operate in practice are clearly relevant here.</w:t>
      </w:r>
    </w:p>
  </w:comment>
  <w:comment w:id="2" w:author="Dag Endresen" w:date="2015-02-25T09:08:00Z" w:initials="DE">
    <w:p w14:paraId="3D24CCAF" w14:textId="75BD6C25" w:rsidR="00771E4A" w:rsidRDefault="00771E4A">
      <w:pPr>
        <w:pStyle w:val="CommentText"/>
      </w:pPr>
      <w:r>
        <w:rPr>
          <w:rStyle w:val="CommentReference"/>
        </w:rPr>
        <w:annotationRef/>
      </w:r>
      <w:r>
        <w:t>A plain human-readable w</w:t>
      </w:r>
      <w:bookmarkStart w:id="3" w:name="_GoBack"/>
      <w:bookmarkEnd w:id="3"/>
      <w:r>
        <w:t>eb page could be a useful minimum requirement for a resolvable identifier. However, we might want to mention already in #4 that a machine-readable web interface is the preferred requirement for a resolver?</w:t>
      </w:r>
    </w:p>
  </w:comment>
  <w:comment w:id="10" w:author="Dag Endresen" w:date="2015-02-25T09:14:00Z" w:initials="DE">
    <w:p w14:paraId="0F8F7B8D" w14:textId="4BFC05E6" w:rsidR="00771E4A" w:rsidRDefault="00771E4A">
      <w:pPr>
        <w:pStyle w:val="CommentText"/>
      </w:pPr>
      <w:r>
        <w:rPr>
          <w:rStyle w:val="CommentReference"/>
        </w:rPr>
        <w:annotationRef/>
      </w:r>
      <w:r>
        <w:t xml:space="preserve">Note: </w:t>
      </w:r>
      <w:r>
        <w:t xml:space="preserve">Accession numbers are not PUIDs! </w:t>
      </w:r>
      <w:r>
        <w:t>I suggest to avoid potential confusions by calling accession numbers as “identifiers”. We could rather call accessions numbers as “non-unique and local identifiers” to avoid any such confusions?</w:t>
      </w:r>
    </w:p>
    <w:p w14:paraId="684325F8" w14:textId="77777777" w:rsidR="00771E4A" w:rsidRDefault="00771E4A">
      <w:pPr>
        <w:pStyle w:val="CommentText"/>
      </w:pPr>
    </w:p>
    <w:p w14:paraId="69EB964C" w14:textId="73FCF28C" w:rsidR="00771E4A" w:rsidRDefault="00771E4A">
      <w:pPr>
        <w:pStyle w:val="CommentText"/>
      </w:pPr>
      <w:r>
        <w:t>I consider accession number to be simply just another attribute of the entity (accession). The PUID “could” be generated on the basis of the accession number – BUT we might want to advise against such a strategy.</w:t>
      </w:r>
    </w:p>
  </w:comment>
  <w:comment w:id="17" w:author="Dag Endresen" w:date="2015-02-25T09:20:00Z" w:initials="DE">
    <w:p w14:paraId="1E7B320E" w14:textId="18200BF4" w:rsidR="00771E4A" w:rsidRDefault="00771E4A">
      <w:pPr>
        <w:pStyle w:val="CommentText"/>
      </w:pPr>
      <w:r>
        <w:rPr>
          <w:rStyle w:val="CommentReference"/>
        </w:rPr>
        <w:annotationRef/>
      </w:r>
      <w:r>
        <w:t xml:space="preserve">I </w:t>
      </w:r>
      <w:r>
        <w:t>am not sure I understand #10. A simple and good-enough resolution service could provide some information about the enity - and that is it. Providing a list of links to multiple destinations with more information about the entity should probably not be a minimum requirement for a resolver??</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3"/>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952"/>
    <w:rsid w:val="000634EF"/>
    <w:rsid w:val="00217046"/>
    <w:rsid w:val="003106E3"/>
    <w:rsid w:val="00340A8B"/>
    <w:rsid w:val="004278EC"/>
    <w:rsid w:val="004336E7"/>
    <w:rsid w:val="005633A0"/>
    <w:rsid w:val="005C07CC"/>
    <w:rsid w:val="006D6D55"/>
    <w:rsid w:val="00771E4A"/>
    <w:rsid w:val="007949B0"/>
    <w:rsid w:val="007F3308"/>
    <w:rsid w:val="00A66DF9"/>
    <w:rsid w:val="00A837B9"/>
    <w:rsid w:val="00C6381B"/>
    <w:rsid w:val="00CA1BF1"/>
    <w:rsid w:val="00CE4C2F"/>
    <w:rsid w:val="00F15BD0"/>
    <w:rsid w:val="00F949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04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33A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3A0"/>
    <w:rPr>
      <w:rFonts w:ascii="Lucida Grande" w:hAnsi="Lucida Grande" w:cs="Lucida Grande"/>
      <w:sz w:val="18"/>
      <w:szCs w:val="18"/>
      <w:lang w:val="it-IT"/>
    </w:rPr>
  </w:style>
  <w:style w:type="character" w:styleId="CommentReference">
    <w:name w:val="annotation reference"/>
    <w:basedOn w:val="DefaultParagraphFont"/>
    <w:uiPriority w:val="99"/>
    <w:semiHidden/>
    <w:unhideWhenUsed/>
    <w:rsid w:val="005633A0"/>
    <w:rPr>
      <w:sz w:val="18"/>
      <w:szCs w:val="18"/>
    </w:rPr>
  </w:style>
  <w:style w:type="paragraph" w:styleId="CommentText">
    <w:name w:val="annotation text"/>
    <w:basedOn w:val="Normal"/>
    <w:link w:val="CommentTextChar"/>
    <w:uiPriority w:val="99"/>
    <w:semiHidden/>
    <w:unhideWhenUsed/>
    <w:rsid w:val="005633A0"/>
  </w:style>
  <w:style w:type="character" w:customStyle="1" w:styleId="CommentTextChar">
    <w:name w:val="Comment Text Char"/>
    <w:basedOn w:val="DefaultParagraphFont"/>
    <w:link w:val="CommentText"/>
    <w:uiPriority w:val="99"/>
    <w:semiHidden/>
    <w:rsid w:val="005633A0"/>
    <w:rPr>
      <w:lang w:val="it-IT"/>
    </w:rPr>
  </w:style>
  <w:style w:type="paragraph" w:styleId="CommentSubject">
    <w:name w:val="annotation subject"/>
    <w:basedOn w:val="CommentText"/>
    <w:next w:val="CommentText"/>
    <w:link w:val="CommentSubjectChar"/>
    <w:uiPriority w:val="99"/>
    <w:semiHidden/>
    <w:unhideWhenUsed/>
    <w:rsid w:val="005633A0"/>
    <w:rPr>
      <w:b/>
      <w:bCs/>
      <w:sz w:val="20"/>
      <w:szCs w:val="20"/>
    </w:rPr>
  </w:style>
  <w:style w:type="character" w:customStyle="1" w:styleId="CommentSubjectChar">
    <w:name w:val="Comment Subject Char"/>
    <w:basedOn w:val="CommentTextChar"/>
    <w:link w:val="CommentSubject"/>
    <w:uiPriority w:val="99"/>
    <w:semiHidden/>
    <w:rsid w:val="005633A0"/>
    <w:rPr>
      <w:b/>
      <w:bCs/>
      <w:sz w:val="20"/>
      <w:szCs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33A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3A0"/>
    <w:rPr>
      <w:rFonts w:ascii="Lucida Grande" w:hAnsi="Lucida Grande" w:cs="Lucida Grande"/>
      <w:sz w:val="18"/>
      <w:szCs w:val="18"/>
      <w:lang w:val="it-IT"/>
    </w:rPr>
  </w:style>
  <w:style w:type="character" w:styleId="CommentReference">
    <w:name w:val="annotation reference"/>
    <w:basedOn w:val="DefaultParagraphFont"/>
    <w:uiPriority w:val="99"/>
    <w:semiHidden/>
    <w:unhideWhenUsed/>
    <w:rsid w:val="005633A0"/>
    <w:rPr>
      <w:sz w:val="18"/>
      <w:szCs w:val="18"/>
    </w:rPr>
  </w:style>
  <w:style w:type="paragraph" w:styleId="CommentText">
    <w:name w:val="annotation text"/>
    <w:basedOn w:val="Normal"/>
    <w:link w:val="CommentTextChar"/>
    <w:uiPriority w:val="99"/>
    <w:semiHidden/>
    <w:unhideWhenUsed/>
    <w:rsid w:val="005633A0"/>
  </w:style>
  <w:style w:type="character" w:customStyle="1" w:styleId="CommentTextChar">
    <w:name w:val="Comment Text Char"/>
    <w:basedOn w:val="DefaultParagraphFont"/>
    <w:link w:val="CommentText"/>
    <w:uiPriority w:val="99"/>
    <w:semiHidden/>
    <w:rsid w:val="005633A0"/>
    <w:rPr>
      <w:lang w:val="it-IT"/>
    </w:rPr>
  </w:style>
  <w:style w:type="paragraph" w:styleId="CommentSubject">
    <w:name w:val="annotation subject"/>
    <w:basedOn w:val="CommentText"/>
    <w:next w:val="CommentText"/>
    <w:link w:val="CommentSubjectChar"/>
    <w:uiPriority w:val="99"/>
    <w:semiHidden/>
    <w:unhideWhenUsed/>
    <w:rsid w:val="005633A0"/>
    <w:rPr>
      <w:b/>
      <w:bCs/>
      <w:sz w:val="20"/>
      <w:szCs w:val="20"/>
    </w:rPr>
  </w:style>
  <w:style w:type="character" w:customStyle="1" w:styleId="CommentSubjectChar">
    <w:name w:val="Comment Subject Char"/>
    <w:basedOn w:val="CommentTextChar"/>
    <w:link w:val="CommentSubject"/>
    <w:uiPriority w:val="99"/>
    <w:semiHidden/>
    <w:rsid w:val="005633A0"/>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James Hutton Institute</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Marsella</dc:creator>
  <cp:lastModifiedBy>David Marshall</cp:lastModifiedBy>
  <cp:revision>2</cp:revision>
  <dcterms:created xsi:type="dcterms:W3CDTF">2015-02-25T09:32:00Z</dcterms:created>
  <dcterms:modified xsi:type="dcterms:W3CDTF">2015-02-25T09:32:00Z</dcterms:modified>
</cp:coreProperties>
</file>