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39" w:rsidRDefault="00F43439" w:rsidP="00F43439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F43439">
        <w:rPr>
          <w:rFonts w:ascii="Calibri" w:hAnsi="Calibri" w:cs="Calibri-Bold"/>
          <w:b/>
          <w:bCs/>
          <w:noProof/>
          <w:color w:val="000000"/>
          <w:szCs w:val="24"/>
          <w:lang w:val="en-US"/>
        </w:rPr>
        <w:drawing>
          <wp:inline distT="0" distB="0" distL="0" distR="0">
            <wp:extent cx="2859405" cy="579755"/>
            <wp:effectExtent l="19050" t="0" r="0" b="0"/>
            <wp:docPr id="3" name="Picture 4" descr="FAO_logo_Blue_2lines_en_firma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O_logo_Blue_2lines_en_firmaemail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               </w:t>
      </w:r>
      <w:r w:rsidRPr="00F43439">
        <w:rPr>
          <w:rFonts w:ascii="Calibri" w:hAnsi="Calibri" w:cs="Calibri-Bold"/>
          <w:b/>
          <w:bCs/>
          <w:noProof/>
          <w:color w:val="000000"/>
          <w:lang w:val="en-US"/>
        </w:rPr>
        <w:drawing>
          <wp:inline distT="0" distB="0" distL="0" distR="0">
            <wp:extent cx="2209800" cy="581025"/>
            <wp:effectExtent l="0" t="0" r="0" b="9525"/>
            <wp:docPr id="5" name="Picture 1" descr="TAM-PrimaryMa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M-PrimaryMark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9448" b="33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439" w:rsidRDefault="00F43439" w:rsidP="00DD041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-Bold"/>
          <w:b/>
          <w:bCs/>
          <w:color w:val="000000"/>
          <w:szCs w:val="24"/>
          <w:lang w:val="en-US"/>
        </w:rPr>
      </w:pPr>
    </w:p>
    <w:p w:rsidR="00DD041B" w:rsidRPr="00F43439" w:rsidRDefault="00CE5FE7" w:rsidP="0057720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b/>
          <w:bCs/>
          <w:color w:val="0070C0"/>
          <w:szCs w:val="24"/>
          <w:lang w:val="en-US"/>
        </w:rPr>
      </w:pPr>
      <w:r w:rsidRPr="00CE5FE7">
        <w:rPr>
          <w:rFonts w:ascii="Calibri" w:hAnsi="Calibri" w:cs="Calibri-Bold"/>
          <w:b/>
          <w:bCs/>
          <w:color w:val="0070C0"/>
          <w:szCs w:val="24"/>
          <w:lang w:val="en-US"/>
        </w:rPr>
        <w:t>Announcement</w:t>
      </w: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b/>
          <w:bCs/>
          <w:color w:val="000000"/>
          <w:szCs w:val="24"/>
          <w:lang w:val="en-US"/>
        </w:rPr>
      </w:pPr>
    </w:p>
    <w:p w:rsidR="003E01FE" w:rsidRPr="003E01FE" w:rsidRDefault="00DD041B" w:rsidP="002A4D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A</w:t>
      </w:r>
      <w:r w:rsidR="002A4D91"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 Joint FAO-TAMU On-line Course on </w:t>
      </w:r>
      <w:r w:rsidR="002C3E00"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Laboratory </w:t>
      </w:r>
      <w:r w:rsidR="002A4D91"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Quality Control Systems </w:t>
      </w:r>
    </w:p>
    <w:p w:rsidR="002A4D91" w:rsidRPr="003E01FE" w:rsidRDefault="0032132E" w:rsidP="002A4D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>(</w:t>
      </w:r>
      <w:r w:rsidR="00732542">
        <w:rPr>
          <w:rFonts w:ascii="Calibri" w:hAnsi="Calibri" w:cs="Calibri-Bold"/>
          <w:b/>
          <w:bCs/>
          <w:color w:val="000000"/>
          <w:sz w:val="22"/>
          <w:lang w:val="en-US"/>
        </w:rPr>
        <w:t>May 31st</w:t>
      </w:r>
      <w:r w:rsidR="00DB203D"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 xml:space="preserve"> </w:t>
      </w:r>
      <w:r w:rsidR="00434351"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 xml:space="preserve">to August </w:t>
      </w:r>
      <w:r w:rsidR="00732542">
        <w:rPr>
          <w:rFonts w:ascii="Calibri" w:hAnsi="Calibri" w:cs="Calibri-Bold"/>
          <w:b/>
          <w:bCs/>
          <w:color w:val="000000"/>
          <w:sz w:val="22"/>
          <w:lang w:val="en-US"/>
        </w:rPr>
        <w:t>8</w:t>
      </w:r>
      <w:r w:rsidR="00DB203D"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 xml:space="preserve">, </w:t>
      </w:r>
      <w:r w:rsidR="00434351"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>201</w:t>
      </w:r>
      <w:r w:rsidR="00B0640B">
        <w:rPr>
          <w:rFonts w:ascii="Calibri" w:hAnsi="Calibri" w:cs="Calibri-Bold"/>
          <w:b/>
          <w:bCs/>
          <w:color w:val="000000"/>
          <w:sz w:val="22"/>
          <w:lang w:val="en-US"/>
        </w:rPr>
        <w:t>6</w:t>
      </w:r>
      <w:r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>)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 w:val="22"/>
          <w:lang w:val="en-US"/>
        </w:rPr>
      </w:pPr>
    </w:p>
    <w:p w:rsidR="00812FF7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>FAO invites appl</w:t>
      </w:r>
      <w:r w:rsidR="0032132E" w:rsidRPr="003E01FE">
        <w:rPr>
          <w:rFonts w:ascii="Calibri" w:hAnsi="Calibri" w:cs="Calibri-Bold"/>
          <w:bCs/>
          <w:color w:val="000000"/>
          <w:sz w:val="22"/>
          <w:lang w:val="en-US"/>
        </w:rPr>
        <w:t>ications for participation in an</w:t>
      </w: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on-line course on </w:t>
      </w:r>
      <w:r w:rsidR="009F0072" w:rsidRPr="003E01FE">
        <w:rPr>
          <w:rFonts w:ascii="Calibri" w:hAnsi="Calibri" w:cs="Calibri-Bold"/>
          <w:bCs/>
          <w:color w:val="000000"/>
          <w:sz w:val="22"/>
          <w:lang w:val="en-US"/>
        </w:rPr>
        <w:t>‘</w:t>
      </w:r>
      <w:r w:rsidR="00DB203D" w:rsidRPr="00C55961">
        <w:rPr>
          <w:rFonts w:ascii="Calibri" w:hAnsi="Calibri" w:cs="Calibri-Bold"/>
          <w:bCs/>
          <w:i/>
          <w:color w:val="000000"/>
          <w:sz w:val="22"/>
          <w:lang w:val="en-US"/>
        </w:rPr>
        <w:t>Laboratory</w:t>
      </w:r>
      <w:r w:rsidR="00DB203D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-Bold"/>
          <w:bCs/>
          <w:i/>
          <w:color w:val="000000"/>
          <w:sz w:val="22"/>
          <w:lang w:val="en-US"/>
        </w:rPr>
        <w:t>Quality Systems</w:t>
      </w:r>
      <w:r w:rsidR="009F0072" w:rsidRPr="003E01FE">
        <w:rPr>
          <w:rFonts w:ascii="Calibri" w:hAnsi="Calibri" w:cs="Calibri-Bold"/>
          <w:bCs/>
          <w:color w:val="000000"/>
          <w:sz w:val="22"/>
          <w:lang w:val="en-US"/>
        </w:rPr>
        <w:t>’</w:t>
      </w:r>
      <w:r w:rsidR="0032132E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  <w:r w:rsidR="00732542">
        <w:rPr>
          <w:rFonts w:ascii="Calibri" w:hAnsi="Calibri" w:cs="Calibri-Bold"/>
          <w:bCs/>
          <w:color w:val="000000"/>
          <w:sz w:val="22"/>
          <w:lang w:val="en-US"/>
        </w:rPr>
        <w:t xml:space="preserve">offered by </w:t>
      </w:r>
      <w:r w:rsidR="0032132E" w:rsidRPr="003E01FE">
        <w:rPr>
          <w:rFonts w:ascii="Calibri" w:hAnsi="Calibri" w:cs="Calibri-Bold"/>
          <w:bCs/>
          <w:color w:val="000000"/>
          <w:sz w:val="22"/>
          <w:lang w:val="en-US"/>
        </w:rPr>
        <w:t>Texas A&amp;M University (TAMU).</w:t>
      </w:r>
      <w:r w:rsidR="00812FF7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>Deadline for submission of the application:</w:t>
      </w:r>
      <w:r w:rsidR="00434351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  <w:r w:rsidR="00A9197D">
        <w:rPr>
          <w:rFonts w:ascii="Calibri" w:hAnsi="Calibri" w:cs="Calibri-Bold"/>
          <w:bCs/>
          <w:color w:val="000000"/>
          <w:sz w:val="22"/>
          <w:lang w:val="en-US"/>
        </w:rPr>
        <w:t>15 April</w:t>
      </w:r>
      <w:r w:rsidR="00434351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201</w:t>
      </w:r>
      <w:r w:rsidR="00B0640B">
        <w:rPr>
          <w:rFonts w:ascii="Calibri" w:hAnsi="Calibri" w:cs="Calibri-Bold"/>
          <w:bCs/>
          <w:color w:val="000000"/>
          <w:sz w:val="22"/>
          <w:lang w:val="en-US"/>
        </w:rPr>
        <w:t>6</w:t>
      </w:r>
      <w:r w:rsidR="00E152EA">
        <w:rPr>
          <w:rFonts w:ascii="Calibri" w:hAnsi="Calibri" w:cs="Calibri-Bold"/>
          <w:bCs/>
          <w:color w:val="000000"/>
          <w:sz w:val="22"/>
          <w:lang w:val="en-US"/>
        </w:rPr>
        <w:t>.</w:t>
      </w:r>
    </w:p>
    <w:p w:rsidR="00A57178" w:rsidRPr="003E01FE" w:rsidRDefault="00A57178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</w:p>
    <w:p w:rsidR="00812FF7" w:rsidRPr="003E01FE" w:rsidRDefault="00812FF7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>Minimum education requirement</w:t>
      </w:r>
      <w:r w:rsidR="009F0072"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>:</w:t>
      </w:r>
      <w:r w:rsidR="00A67896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Masters</w:t>
      </w:r>
      <w:r w:rsidR="009F0072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in Animal Science</w:t>
      </w:r>
      <w:r w:rsidR="00A67896" w:rsidRPr="003E01FE">
        <w:rPr>
          <w:rFonts w:ascii="Calibri" w:hAnsi="Calibri" w:cs="Calibri-Bold"/>
          <w:bCs/>
          <w:color w:val="000000"/>
          <w:sz w:val="22"/>
          <w:lang w:val="en-US"/>
        </w:rPr>
        <w:t>/Biochemistry/Chemistry/Feed Science</w:t>
      </w:r>
      <w:r w:rsidR="00E152EA">
        <w:rPr>
          <w:rFonts w:ascii="Calibri" w:hAnsi="Calibri" w:cs="Calibri-Bold"/>
          <w:bCs/>
          <w:color w:val="000000"/>
          <w:sz w:val="22"/>
          <w:lang w:val="en-US"/>
        </w:rPr>
        <w:t>.</w:t>
      </w: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</w:p>
    <w:p w:rsidR="00A57178" w:rsidRPr="003E01FE" w:rsidRDefault="00A57178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</w:p>
    <w:p w:rsidR="00CA5E85" w:rsidRPr="003E01FE" w:rsidRDefault="00812FF7" w:rsidP="00DB203D">
      <w:pPr>
        <w:pStyle w:val="Default"/>
        <w:rPr>
          <w:rFonts w:cs="Calibri-Bold"/>
          <w:bCs/>
          <w:sz w:val="22"/>
        </w:rPr>
      </w:pPr>
      <w:r w:rsidRPr="003E01FE">
        <w:rPr>
          <w:rFonts w:cs="Calibri-Bold"/>
          <w:b/>
          <w:bCs/>
          <w:sz w:val="22"/>
        </w:rPr>
        <w:t>Other essential requirements:</w:t>
      </w:r>
      <w:r w:rsidRPr="003E01FE">
        <w:rPr>
          <w:rFonts w:cs="Calibri-Bold"/>
          <w:bCs/>
          <w:sz w:val="22"/>
        </w:rPr>
        <w:t xml:space="preserve"> The can</w:t>
      </w:r>
      <w:r w:rsidR="009F0072" w:rsidRPr="003E01FE">
        <w:rPr>
          <w:rFonts w:cs="Calibri-Bold"/>
          <w:bCs/>
          <w:sz w:val="22"/>
        </w:rPr>
        <w:t>didate</w:t>
      </w:r>
      <w:r w:rsidRPr="003E01FE">
        <w:rPr>
          <w:rFonts w:cs="Calibri-Bold"/>
          <w:bCs/>
          <w:sz w:val="22"/>
        </w:rPr>
        <w:t xml:space="preserve"> must be employed and responsible for the laboratory operation and ana</w:t>
      </w:r>
      <w:r w:rsidR="009F0072" w:rsidRPr="003E01FE">
        <w:rPr>
          <w:rFonts w:cs="Calibri-Bold"/>
          <w:bCs/>
          <w:sz w:val="22"/>
        </w:rPr>
        <w:t>lyse</w:t>
      </w:r>
      <w:r w:rsidRPr="003E01FE">
        <w:rPr>
          <w:rFonts w:cs="Calibri-Bold"/>
          <w:bCs/>
          <w:sz w:val="22"/>
        </w:rPr>
        <w:t>s</w:t>
      </w:r>
      <w:r w:rsidR="00E152EA">
        <w:rPr>
          <w:rFonts w:cs="Calibri-Bold"/>
          <w:bCs/>
          <w:sz w:val="22"/>
        </w:rPr>
        <w:t>.</w:t>
      </w:r>
    </w:p>
    <w:p w:rsidR="00CA5E85" w:rsidRPr="003E01FE" w:rsidRDefault="00CA5E85" w:rsidP="00DB203D">
      <w:pPr>
        <w:pStyle w:val="Default"/>
        <w:rPr>
          <w:rFonts w:cs="Calibri-Bold"/>
          <w:bCs/>
          <w:sz w:val="22"/>
        </w:rPr>
      </w:pPr>
    </w:p>
    <w:p w:rsidR="00DB203D" w:rsidRPr="003E01FE" w:rsidRDefault="00CA5E85" w:rsidP="00DB203D">
      <w:pPr>
        <w:pStyle w:val="Default"/>
        <w:rPr>
          <w:sz w:val="23"/>
          <w:szCs w:val="23"/>
        </w:rPr>
      </w:pPr>
      <w:r w:rsidRPr="003E01FE">
        <w:rPr>
          <w:rFonts w:cs="Calibri-Bold"/>
          <w:b/>
          <w:bCs/>
          <w:sz w:val="22"/>
        </w:rPr>
        <w:t>Technology requirements:</w:t>
      </w:r>
      <w:r w:rsidRPr="003E01FE">
        <w:rPr>
          <w:rFonts w:cs="Calibri-Bold"/>
          <w:bCs/>
          <w:sz w:val="22"/>
        </w:rPr>
        <w:t xml:space="preserve">  T</w:t>
      </w:r>
      <w:r w:rsidR="00DB203D" w:rsidRPr="003E01FE">
        <w:rPr>
          <w:rFonts w:cs="Calibri-Bold"/>
          <w:bCs/>
          <w:sz w:val="22"/>
        </w:rPr>
        <w:t>he candidate must have access</w:t>
      </w:r>
      <w:r w:rsidR="00DB203D" w:rsidRPr="003E01FE">
        <w:rPr>
          <w:sz w:val="23"/>
          <w:szCs w:val="23"/>
        </w:rPr>
        <w:t xml:space="preserve"> to: </w:t>
      </w:r>
    </w:p>
    <w:p w:rsidR="00DB203D" w:rsidRPr="003E01FE" w:rsidRDefault="00DB203D" w:rsidP="00DB203D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3E01FE">
        <w:rPr>
          <w:sz w:val="23"/>
          <w:szCs w:val="23"/>
        </w:rPr>
        <w:t>A computer that is less than 4 years old;</w:t>
      </w:r>
    </w:p>
    <w:p w:rsidR="00DB203D" w:rsidRPr="003E01FE" w:rsidRDefault="00B03BED" w:rsidP="0044664C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3E01FE">
        <w:rPr>
          <w:sz w:val="23"/>
          <w:szCs w:val="23"/>
        </w:rPr>
        <w:t>Reliable</w:t>
      </w:r>
      <w:r w:rsidR="0044664C" w:rsidRPr="003E01FE">
        <w:rPr>
          <w:sz w:val="23"/>
          <w:szCs w:val="23"/>
        </w:rPr>
        <w:t xml:space="preserve"> h</w:t>
      </w:r>
      <w:r w:rsidR="00DB203D" w:rsidRPr="003E01FE">
        <w:rPr>
          <w:sz w:val="23"/>
          <w:szCs w:val="23"/>
        </w:rPr>
        <w:t xml:space="preserve">igh-speed Internet connection (cable/DSL or better) &amp; Mozilla Firefox browser; </w:t>
      </w:r>
    </w:p>
    <w:p w:rsidR="00DB203D" w:rsidRPr="003E01FE" w:rsidRDefault="00DB203D" w:rsidP="00DB203D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3E01FE">
        <w:rPr>
          <w:sz w:val="23"/>
          <w:szCs w:val="23"/>
        </w:rPr>
        <w:t>Office software such as Microsoft Word, Excel, PowerPoint &amp; Excel or equivalent;</w:t>
      </w:r>
    </w:p>
    <w:p w:rsidR="00A57178" w:rsidRPr="003E01FE" w:rsidRDefault="00DB203D" w:rsidP="002A4D91">
      <w:pPr>
        <w:pStyle w:val="Default"/>
        <w:numPr>
          <w:ilvl w:val="0"/>
          <w:numId w:val="1"/>
        </w:numPr>
        <w:rPr>
          <w:rFonts w:cs="Calibri-Bold"/>
          <w:bCs/>
          <w:sz w:val="22"/>
        </w:rPr>
      </w:pPr>
      <w:r w:rsidRPr="003E01FE">
        <w:rPr>
          <w:sz w:val="23"/>
          <w:szCs w:val="23"/>
        </w:rPr>
        <w:t xml:space="preserve">Common plug-ins (e.g., Adobe Reader, Flash Player, virus protection, etc.); and </w:t>
      </w:r>
      <w:r w:rsidR="003E01FE">
        <w:rPr>
          <w:sz w:val="23"/>
          <w:szCs w:val="23"/>
        </w:rPr>
        <w:t>a m</w:t>
      </w:r>
      <w:r w:rsidRPr="003E01FE">
        <w:rPr>
          <w:sz w:val="23"/>
          <w:szCs w:val="23"/>
        </w:rPr>
        <w:t xml:space="preserve">icrophone and speakers; and - CD/DVD player/burner. </w:t>
      </w:r>
    </w:p>
    <w:p w:rsidR="003E01FE" w:rsidRDefault="003E01FE" w:rsidP="00A57178">
      <w:pPr>
        <w:autoSpaceDE w:val="0"/>
        <w:autoSpaceDN w:val="0"/>
        <w:adjustRightInd w:val="0"/>
        <w:spacing w:after="0" w:line="360" w:lineRule="auto"/>
        <w:rPr>
          <w:rFonts w:ascii="Calibri" w:hAnsi="Calibri" w:cs="Calibri-Bold"/>
          <w:b/>
          <w:bCs/>
          <w:color w:val="000000"/>
          <w:sz w:val="22"/>
          <w:lang w:val="en-US"/>
        </w:rPr>
      </w:pPr>
    </w:p>
    <w:p w:rsidR="00563FC0" w:rsidRDefault="008B6557" w:rsidP="00563FC0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 xml:space="preserve">Cost: </w:t>
      </w:r>
      <w:r w:rsidR="00201AC9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The </w:t>
      </w:r>
      <w:r w:rsidR="00C55961">
        <w:rPr>
          <w:rFonts w:ascii="Calibri" w:hAnsi="Calibri" w:cs="Calibri-Bold"/>
          <w:bCs/>
          <w:color w:val="000000"/>
          <w:sz w:val="22"/>
          <w:lang w:val="en-US"/>
        </w:rPr>
        <w:t xml:space="preserve">participation </w:t>
      </w:r>
      <w:r w:rsidR="00201AC9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fee for the course </w:t>
      </w:r>
      <w:r w:rsidR="008F220E" w:rsidRPr="003E01FE">
        <w:rPr>
          <w:rFonts w:ascii="Calibri" w:hAnsi="Calibri" w:cs="Calibri-Bold"/>
          <w:bCs/>
          <w:color w:val="000000"/>
          <w:sz w:val="22"/>
          <w:lang w:val="en-US"/>
        </w:rPr>
        <w:t>(</w:t>
      </w:r>
      <w:r w:rsidR="003E01FE" w:rsidRPr="003E01FE">
        <w:rPr>
          <w:rFonts w:ascii="Calibri" w:hAnsi="Calibri" w:cs="Calibri-Bold"/>
          <w:bCs/>
          <w:color w:val="000000"/>
          <w:sz w:val="22"/>
          <w:lang w:val="en-US"/>
        </w:rPr>
        <w:t>U</w:t>
      </w:r>
      <w:r w:rsidR="00201AC9" w:rsidRPr="003E01FE">
        <w:rPr>
          <w:rFonts w:ascii="Calibri" w:hAnsi="Calibri" w:cs="Calibri-Bold"/>
          <w:bCs/>
          <w:color w:val="000000"/>
          <w:sz w:val="22"/>
          <w:lang w:val="en-US"/>
        </w:rPr>
        <w:t>$</w:t>
      </w:r>
      <w:r w:rsidR="000F7BB5">
        <w:rPr>
          <w:rFonts w:ascii="Calibri" w:hAnsi="Calibri" w:cs="Calibri-Bold"/>
          <w:bCs/>
          <w:color w:val="000000"/>
          <w:sz w:val="22"/>
          <w:lang w:val="en-US"/>
        </w:rPr>
        <w:t>750</w:t>
      </w:r>
      <w:r w:rsidR="008F220E" w:rsidRPr="003E01FE">
        <w:rPr>
          <w:rFonts w:ascii="Calibri" w:hAnsi="Calibri" w:cs="Calibri-Bold"/>
          <w:bCs/>
          <w:color w:val="000000"/>
          <w:sz w:val="22"/>
          <w:lang w:val="en-US"/>
        </w:rPr>
        <w:t>) covers the cost of instruction, mailing, and materials</w:t>
      </w:r>
      <w:r w:rsidR="00201AC9" w:rsidRPr="003E01FE">
        <w:rPr>
          <w:rFonts w:ascii="Calibri" w:hAnsi="Calibri" w:cs="Calibri-Bold"/>
          <w:bCs/>
          <w:color w:val="000000"/>
          <w:sz w:val="22"/>
          <w:lang w:val="en-US"/>
        </w:rPr>
        <w:t>.</w:t>
      </w:r>
      <w:r w:rsidR="00CE5FE7" w:rsidRPr="00CE5FE7">
        <w:rPr>
          <w:rFonts w:ascii="Calibri" w:hAnsi="Calibri" w:cs="Calibri-Bold"/>
          <w:b/>
          <w:bCs/>
          <w:color w:val="000000"/>
          <w:sz w:val="22"/>
          <w:lang w:val="en-US"/>
        </w:rPr>
        <w:t xml:space="preserve"> Under a special arrangement, candidates selected to participate will be sponsored by Texas A&amp;M University</w:t>
      </w:r>
      <w:r w:rsidR="00D247D0">
        <w:rPr>
          <w:rFonts w:ascii="Calibri" w:hAnsi="Calibri" w:cs="Calibri-Bold"/>
          <w:b/>
          <w:bCs/>
          <w:color w:val="000000"/>
          <w:sz w:val="22"/>
          <w:lang w:val="en-US"/>
        </w:rPr>
        <w:t>, and no participation fee will be charged from the candidate or the organization to which s/he belongs</w:t>
      </w:r>
      <w:r w:rsidR="00CE5FE7" w:rsidRPr="00CE5FE7">
        <w:rPr>
          <w:rFonts w:ascii="Calibri" w:hAnsi="Calibri" w:cs="Calibri-Bold"/>
          <w:b/>
          <w:bCs/>
          <w:color w:val="000000"/>
          <w:sz w:val="22"/>
          <w:lang w:val="en-US"/>
        </w:rPr>
        <w:t xml:space="preserve">. </w:t>
      </w:r>
      <w:r w:rsidR="00D247D0" w:rsidRPr="00D247D0">
        <w:rPr>
          <w:rFonts w:ascii="Calibri" w:hAnsi="Calibri" w:cs="Calibri-Bold"/>
          <w:bCs/>
          <w:i/>
          <w:color w:val="000000"/>
          <w:sz w:val="22"/>
          <w:lang w:val="en-US"/>
        </w:rPr>
        <w:t xml:space="preserve">However, in the event of dropping out of the candidate from the course, the </w:t>
      </w:r>
      <w:r w:rsidR="00D247D0">
        <w:rPr>
          <w:rFonts w:ascii="Calibri" w:hAnsi="Calibri" w:cs="Calibri-Bold"/>
          <w:bCs/>
          <w:i/>
          <w:color w:val="000000"/>
          <w:sz w:val="22"/>
          <w:lang w:val="en-US"/>
        </w:rPr>
        <w:t xml:space="preserve">candidate or the </w:t>
      </w:r>
      <w:r w:rsidR="00D247D0" w:rsidRPr="00D247D0">
        <w:rPr>
          <w:rFonts w:ascii="Calibri" w:hAnsi="Calibri" w:cs="Calibri-Bold"/>
          <w:bCs/>
          <w:i/>
          <w:color w:val="000000"/>
          <w:sz w:val="22"/>
          <w:lang w:val="en-US"/>
        </w:rPr>
        <w:t xml:space="preserve">organization to which the candidate belongs will </w:t>
      </w:r>
      <w:r w:rsidR="00D247D0">
        <w:rPr>
          <w:rFonts w:ascii="Calibri" w:hAnsi="Calibri" w:cs="Calibri-Bold"/>
          <w:bCs/>
          <w:i/>
          <w:color w:val="000000"/>
          <w:sz w:val="22"/>
          <w:lang w:val="en-US"/>
        </w:rPr>
        <w:t xml:space="preserve">have to </w:t>
      </w:r>
      <w:r w:rsidR="00D247D0" w:rsidRPr="00D247D0">
        <w:rPr>
          <w:rFonts w:ascii="Calibri" w:hAnsi="Calibri" w:cs="Calibri-Bold"/>
          <w:bCs/>
          <w:i/>
          <w:color w:val="000000"/>
          <w:sz w:val="22"/>
          <w:lang w:val="en-US"/>
        </w:rPr>
        <w:t xml:space="preserve">pay an amount of US$ </w:t>
      </w:r>
      <w:r w:rsidR="00D247D0">
        <w:rPr>
          <w:rFonts w:ascii="Calibri" w:hAnsi="Calibri" w:cs="Calibri-Bold"/>
          <w:bCs/>
          <w:i/>
          <w:color w:val="000000"/>
          <w:sz w:val="22"/>
          <w:lang w:val="en-US"/>
        </w:rPr>
        <w:t>500</w:t>
      </w:r>
      <w:r w:rsidR="00D247D0" w:rsidRPr="00D247D0">
        <w:rPr>
          <w:rFonts w:ascii="Calibri" w:hAnsi="Calibri" w:cs="Calibri-Bold"/>
          <w:bCs/>
          <w:i/>
          <w:color w:val="000000"/>
          <w:sz w:val="22"/>
          <w:lang w:val="en-US"/>
        </w:rPr>
        <w:t xml:space="preserve">. </w:t>
      </w:r>
    </w:p>
    <w:p w:rsidR="008B6557" w:rsidRPr="003E01FE" w:rsidRDefault="008B6557" w:rsidP="00A57178">
      <w:pPr>
        <w:autoSpaceDE w:val="0"/>
        <w:autoSpaceDN w:val="0"/>
        <w:adjustRightInd w:val="0"/>
        <w:spacing w:after="0" w:line="360" w:lineRule="auto"/>
        <w:rPr>
          <w:rFonts w:ascii="Calibri" w:hAnsi="Calibri" w:cs="Calibri-Bold"/>
          <w:b/>
          <w:bCs/>
          <w:color w:val="000000"/>
          <w:sz w:val="22"/>
          <w:lang w:val="en-US"/>
        </w:rPr>
      </w:pPr>
      <w:bookmarkStart w:id="0" w:name="_GoBack"/>
      <w:bookmarkEnd w:id="0"/>
    </w:p>
    <w:p w:rsidR="00201AC9" w:rsidRPr="003E01FE" w:rsidRDefault="00812FF7" w:rsidP="00563FC0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 w:val="22"/>
          <w:lang w:val="en-US"/>
        </w:rPr>
        <w:t>Procedure for submission of the application:</w:t>
      </w: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  <w:r w:rsidR="009F0072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Please submit a one-page motivation letter giving reasons for undertaking this course and how </w:t>
      </w:r>
      <w:r w:rsidR="0079107D" w:rsidRPr="003E01FE">
        <w:rPr>
          <w:rFonts w:ascii="Calibri" w:hAnsi="Calibri" w:cs="Calibri-Bold"/>
          <w:bCs/>
          <w:color w:val="000000"/>
          <w:sz w:val="22"/>
          <w:lang w:val="en-US"/>
        </w:rPr>
        <w:t>the kn</w:t>
      </w:r>
      <w:r w:rsidR="00A57178" w:rsidRPr="003E01FE">
        <w:rPr>
          <w:rFonts w:ascii="Calibri" w:hAnsi="Calibri" w:cs="Calibri-Bold"/>
          <w:bCs/>
          <w:color w:val="000000"/>
          <w:sz w:val="22"/>
          <w:lang w:val="en-US"/>
        </w:rPr>
        <w:t>owledge gained will be used</w:t>
      </w:r>
      <w:r w:rsidR="008B6557" w:rsidRPr="003E01FE">
        <w:rPr>
          <w:rFonts w:ascii="Calibri" w:hAnsi="Calibri" w:cs="Calibri-Bold"/>
          <w:bCs/>
          <w:color w:val="000000"/>
          <w:sz w:val="22"/>
          <w:lang w:val="en-US"/>
        </w:rPr>
        <w:t>. Include</w:t>
      </w:r>
      <w:r w:rsidR="00201AC9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the following information in your letter:</w:t>
      </w:r>
    </w:p>
    <w:p w:rsidR="00201AC9" w:rsidRPr="003E01FE" w:rsidRDefault="00201AC9" w:rsidP="00A01D1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>First</w:t>
      </w:r>
      <w:r w:rsidR="008B6557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name</w:t>
      </w:r>
    </w:p>
    <w:p w:rsidR="00201AC9" w:rsidRPr="003E01FE" w:rsidRDefault="00201AC9" w:rsidP="00A01D1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Last </w:t>
      </w:r>
      <w:r w:rsidR="008B6557" w:rsidRPr="003E01FE">
        <w:rPr>
          <w:rFonts w:ascii="Calibri" w:hAnsi="Calibri" w:cs="Calibri-Bold"/>
          <w:bCs/>
          <w:color w:val="000000"/>
          <w:sz w:val="22"/>
          <w:lang w:val="en-US"/>
        </w:rPr>
        <w:t>name</w:t>
      </w:r>
    </w:p>
    <w:p w:rsidR="00201AC9" w:rsidRPr="003E01FE" w:rsidRDefault="00201AC9" w:rsidP="00A01D1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>P</w:t>
      </w:r>
      <w:r w:rsidR="008B6557" w:rsidRPr="003E01FE">
        <w:rPr>
          <w:rFonts w:ascii="Calibri" w:hAnsi="Calibri" w:cs="Calibri-Bold"/>
          <w:bCs/>
          <w:color w:val="000000"/>
          <w:sz w:val="22"/>
          <w:lang w:val="en-US"/>
        </w:rPr>
        <w:t>hysical mailing address for FedEx deliveries</w:t>
      </w:r>
    </w:p>
    <w:p w:rsidR="00201AC9" w:rsidRPr="003E01FE" w:rsidRDefault="00201AC9" w:rsidP="00A01D1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>Phone number</w:t>
      </w:r>
    </w:p>
    <w:p w:rsidR="00506902" w:rsidRPr="003E01FE" w:rsidRDefault="00201AC9" w:rsidP="00A01D1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>E</w:t>
      </w:r>
      <w:r w:rsidR="0046038A" w:rsidRPr="003E01FE">
        <w:rPr>
          <w:rFonts w:ascii="Calibri" w:hAnsi="Calibri" w:cs="Calibri-Bold"/>
          <w:bCs/>
          <w:color w:val="000000"/>
          <w:sz w:val="22"/>
          <w:lang w:val="en-US"/>
        </w:rPr>
        <w:t>mail address</w:t>
      </w:r>
      <w:r w:rsidR="00A57178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</w:p>
    <w:p w:rsidR="00F41A27" w:rsidRDefault="00A57178" w:rsidP="00563FC0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The motivation letter should be accompanied by a scanned copy of </w:t>
      </w:r>
      <w:r w:rsidR="00516A7B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a </w:t>
      </w:r>
      <w:r w:rsidR="00F01483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time and resource </w:t>
      </w:r>
      <w:r w:rsidR="003E01FE" w:rsidRPr="003E01FE">
        <w:rPr>
          <w:rFonts w:ascii="Calibri" w:hAnsi="Calibri" w:cs="Calibri-Bold"/>
          <w:bCs/>
          <w:color w:val="000000"/>
          <w:sz w:val="22"/>
          <w:lang w:val="en-US"/>
        </w:rPr>
        <w:t>commitment</w:t>
      </w:r>
      <w:r w:rsidR="00516A7B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letter from </w:t>
      </w:r>
      <w:r w:rsidR="00516A7B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your </w:t>
      </w:r>
      <w:r w:rsidRPr="003E01FE">
        <w:rPr>
          <w:rFonts w:ascii="Calibri" w:hAnsi="Calibri" w:cs="Calibri-Bold"/>
          <w:bCs/>
          <w:color w:val="000000"/>
          <w:sz w:val="22"/>
          <w:lang w:val="en-US"/>
        </w:rPr>
        <w:t>Director/Head of the organization</w:t>
      </w:r>
      <w:r w:rsidR="003E01FE" w:rsidRPr="003E01FE">
        <w:rPr>
          <w:rFonts w:ascii="Calibri" w:hAnsi="Calibri" w:cs="Calibri-Bold"/>
          <w:bCs/>
          <w:color w:val="000000"/>
          <w:sz w:val="22"/>
          <w:lang w:val="en-US"/>
        </w:rPr>
        <w:t>.</w:t>
      </w:r>
      <w:r w:rsidR="00506902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</w:p>
    <w:p w:rsidR="00F41A27" w:rsidRDefault="00F41A27" w:rsidP="00563FC0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</w:p>
    <w:p w:rsidR="00A57178" w:rsidRPr="003E01FE" w:rsidRDefault="00A57178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Cs/>
          <w:color w:val="000000"/>
          <w:sz w:val="22"/>
          <w:lang w:val="en-US"/>
        </w:rPr>
      </w:pPr>
    </w:p>
    <w:p w:rsidR="00596DB5" w:rsidRPr="003E01FE" w:rsidRDefault="00596DB5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>The course will be administered by Dr. Tim Herrman, Professor, State Chemist and Director Office of the Texas, TAMU, USA.</w:t>
      </w:r>
    </w:p>
    <w:p w:rsidR="00506902" w:rsidRPr="003E01FE" w:rsidRDefault="00506902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</w:p>
    <w:p w:rsidR="00C55961" w:rsidRDefault="00506902" w:rsidP="00563FC0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The places for the course are limited. The application can be submitted electronically, at your earliest convenience, </w:t>
      </w:r>
      <w:r w:rsidR="003E01FE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but not later than </w:t>
      </w:r>
      <w:r w:rsidR="006B3996">
        <w:rPr>
          <w:rFonts w:ascii="Calibri" w:hAnsi="Calibri" w:cs="Calibri-Bold"/>
          <w:bCs/>
          <w:color w:val="000000"/>
          <w:sz w:val="22"/>
          <w:lang w:val="en-US"/>
        </w:rPr>
        <w:t>15</w:t>
      </w:r>
      <w:r w:rsidR="00A9197D">
        <w:rPr>
          <w:rFonts w:ascii="Calibri" w:hAnsi="Calibri" w:cs="Calibri-Bold"/>
          <w:bCs/>
          <w:color w:val="000000"/>
          <w:sz w:val="22"/>
          <w:lang w:val="en-US"/>
        </w:rPr>
        <w:t xml:space="preserve"> April</w:t>
      </w:r>
      <w:r w:rsidR="003E01FE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201</w:t>
      </w:r>
      <w:r w:rsidR="00B0640B">
        <w:rPr>
          <w:rFonts w:ascii="Calibri" w:hAnsi="Calibri" w:cs="Calibri-Bold"/>
          <w:bCs/>
          <w:color w:val="000000"/>
          <w:sz w:val="22"/>
          <w:lang w:val="en-US"/>
        </w:rPr>
        <w:t>6</w:t>
      </w:r>
      <w:r w:rsidR="003E01FE"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-Bold"/>
          <w:bCs/>
          <w:color w:val="000000"/>
          <w:sz w:val="22"/>
          <w:lang w:val="en-US"/>
        </w:rPr>
        <w:t xml:space="preserve">to: </w:t>
      </w:r>
      <w:hyperlink r:id="rId10" w:history="1">
        <w:r w:rsidRPr="003E01FE">
          <w:rPr>
            <w:rStyle w:val="Hyperlink"/>
            <w:rFonts w:ascii="Calibri" w:hAnsi="Calibri" w:cs="Calibri-Bold"/>
            <w:bCs/>
            <w:sz w:val="22"/>
            <w:lang w:val="en-US"/>
          </w:rPr>
          <w:t>Harinder.makkar@fao.org</w:t>
        </w:r>
      </w:hyperlink>
      <w:r w:rsidR="00C55961">
        <w:rPr>
          <w:rFonts w:ascii="Calibri" w:hAnsi="Calibri" w:cs="Calibri-Bold"/>
          <w:bCs/>
          <w:color w:val="000000"/>
          <w:sz w:val="22"/>
          <w:lang w:val="en-US"/>
        </w:rPr>
        <w:t xml:space="preserve"> </w:t>
      </w:r>
    </w:p>
    <w:p w:rsidR="00563FC0" w:rsidRDefault="00563FC0" w:rsidP="00563FC0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</w:p>
    <w:p w:rsidR="00506902" w:rsidRPr="003E01FE" w:rsidRDefault="00C55961" w:rsidP="00563FC0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  <w:r>
        <w:rPr>
          <w:rFonts w:ascii="Calibri" w:hAnsi="Calibri" w:cs="Calibri-Bold"/>
          <w:bCs/>
          <w:color w:val="000000"/>
          <w:sz w:val="22"/>
          <w:lang w:val="en-US"/>
        </w:rPr>
        <w:t xml:space="preserve">The successful candidates will be informed of their selection by </w:t>
      </w:r>
      <w:r w:rsidR="00A9197D">
        <w:rPr>
          <w:rFonts w:ascii="Calibri" w:hAnsi="Calibri" w:cs="Calibri-Bold"/>
          <w:bCs/>
          <w:color w:val="000000"/>
          <w:sz w:val="22"/>
          <w:lang w:val="en-US"/>
        </w:rPr>
        <w:t>15</w:t>
      </w:r>
      <w:r>
        <w:rPr>
          <w:rFonts w:ascii="Calibri" w:hAnsi="Calibri" w:cs="Calibri-Bold"/>
          <w:bCs/>
          <w:color w:val="000000"/>
          <w:sz w:val="22"/>
          <w:lang w:val="en-US"/>
        </w:rPr>
        <w:t xml:space="preserve"> May 201</w:t>
      </w:r>
      <w:r w:rsidR="00B0640B">
        <w:rPr>
          <w:rFonts w:ascii="Calibri" w:hAnsi="Calibri" w:cs="Calibri-Bold"/>
          <w:bCs/>
          <w:color w:val="000000"/>
          <w:sz w:val="22"/>
          <w:lang w:val="en-US"/>
        </w:rPr>
        <w:t>6</w:t>
      </w:r>
      <w:r>
        <w:rPr>
          <w:rFonts w:ascii="Calibri" w:hAnsi="Calibri" w:cs="Calibri-Bold"/>
          <w:bCs/>
          <w:color w:val="000000"/>
          <w:sz w:val="22"/>
          <w:lang w:val="en-US"/>
        </w:rPr>
        <w:t xml:space="preserve">. The selection will be based on the requirements listed above, the motivation letter </w:t>
      </w:r>
      <w:r w:rsidR="00563FC0">
        <w:rPr>
          <w:rFonts w:ascii="Calibri" w:hAnsi="Calibri" w:cs="Calibri-Bold"/>
          <w:bCs/>
          <w:color w:val="000000"/>
          <w:sz w:val="22"/>
          <w:lang w:val="en-US"/>
        </w:rPr>
        <w:t xml:space="preserve">from the candidate </w:t>
      </w:r>
      <w:r>
        <w:rPr>
          <w:rFonts w:ascii="Calibri" w:hAnsi="Calibri" w:cs="Calibri-Bold"/>
          <w:bCs/>
          <w:color w:val="000000"/>
          <w:sz w:val="22"/>
          <w:lang w:val="en-US"/>
        </w:rPr>
        <w:t>and the letter from the Director/Head of the institution</w:t>
      </w:r>
      <w:r w:rsidR="00563FC0">
        <w:rPr>
          <w:rFonts w:ascii="Calibri" w:hAnsi="Calibri" w:cs="Calibri-Bold"/>
          <w:bCs/>
          <w:color w:val="000000"/>
          <w:sz w:val="22"/>
          <w:lang w:val="en-US"/>
        </w:rPr>
        <w:t xml:space="preserve"> in which the candidate is employed</w:t>
      </w:r>
      <w:r>
        <w:rPr>
          <w:rFonts w:ascii="Calibri" w:hAnsi="Calibri" w:cs="Calibri-Bold"/>
          <w:bCs/>
          <w:color w:val="000000"/>
          <w:sz w:val="22"/>
          <w:lang w:val="en-US"/>
        </w:rPr>
        <w:t>.</w:t>
      </w:r>
      <w:r w:rsidR="00A9197D">
        <w:rPr>
          <w:rFonts w:ascii="Calibri" w:hAnsi="Calibri" w:cs="Calibri-Bold"/>
          <w:bCs/>
          <w:color w:val="000000"/>
          <w:sz w:val="22"/>
          <w:lang w:val="en-US"/>
        </w:rPr>
        <w:t xml:space="preserve"> Preference will be given to laboratories that have participated in Proficiency (Ring) test</w:t>
      </w:r>
      <w:r w:rsidR="00F43439">
        <w:rPr>
          <w:rFonts w:ascii="Calibri" w:hAnsi="Calibri" w:cs="Calibri-Bold"/>
          <w:bCs/>
          <w:color w:val="000000"/>
          <w:sz w:val="22"/>
          <w:lang w:val="en-US"/>
        </w:rPr>
        <w:t>s</w:t>
      </w:r>
      <w:r w:rsidR="00A9197D">
        <w:rPr>
          <w:rFonts w:ascii="Calibri" w:hAnsi="Calibri" w:cs="Calibri-Bold"/>
          <w:bCs/>
          <w:color w:val="000000"/>
          <w:sz w:val="22"/>
          <w:lang w:val="en-US"/>
        </w:rPr>
        <w:t xml:space="preserve"> coordinated by FAO. </w:t>
      </w:r>
    </w:p>
    <w:p w:rsidR="00506902" w:rsidRPr="003E01FE" w:rsidRDefault="00506902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  <w:color w:val="000000"/>
          <w:sz w:val="22"/>
          <w:lang w:val="en-US"/>
        </w:rPr>
      </w:pPr>
    </w:p>
    <w:p w:rsidR="00A57178" w:rsidRPr="003E01FE" w:rsidRDefault="00A57178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Cs/>
          <w:color w:val="000000"/>
          <w:sz w:val="22"/>
          <w:lang w:val="en-US"/>
        </w:rPr>
      </w:pPr>
    </w:p>
    <w:p w:rsidR="002A4D91" w:rsidRPr="003E01FE" w:rsidRDefault="00434351" w:rsidP="0043435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COURSE DESCRIPTION</w:t>
      </w:r>
    </w:p>
    <w:p w:rsidR="009F0072" w:rsidRPr="003E01FE" w:rsidRDefault="009F0072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Cs/>
          <w:color w:val="000000"/>
          <w:sz w:val="22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Quality systems and method development used within a laboratory; ensuring the integrity of</w:t>
      </w:r>
      <w:r w:rsidR="00A57178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procedures used in lab processes, chain of custody, information management, and international</w:t>
      </w:r>
      <w:r w:rsidR="00A57178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laboratory standards; regulatory requirements for laboratory operation; bio‐security</w:t>
      </w:r>
      <w:r w:rsidR="00A57178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precautions;</w:t>
      </w:r>
      <w:r w:rsidR="00A57178" w:rsidRPr="003E01FE">
        <w:rPr>
          <w:rFonts w:ascii="Calibri" w:hAnsi="Calibri" w:cs="Calibri"/>
          <w:color w:val="000000"/>
          <w:sz w:val="22"/>
          <w:lang w:val="en-US"/>
        </w:rPr>
        <w:t xml:space="preserve"> and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 laboratory management.</w:t>
      </w:r>
      <w:r w:rsidR="00A9197D">
        <w:rPr>
          <w:rFonts w:ascii="Calibri" w:hAnsi="Calibri" w:cs="Calibri"/>
          <w:color w:val="000000"/>
          <w:sz w:val="22"/>
          <w:lang w:val="en-US"/>
        </w:rPr>
        <w:t xml:space="preserve"> Course schedule is given </w:t>
      </w:r>
      <w:r w:rsidR="005A5395">
        <w:rPr>
          <w:rFonts w:ascii="Calibri" w:hAnsi="Calibri" w:cs="Calibri"/>
          <w:color w:val="000000"/>
          <w:sz w:val="22"/>
          <w:lang w:val="en-US"/>
        </w:rPr>
        <w:t>below</w:t>
      </w:r>
      <w:r w:rsidR="00A9197D">
        <w:rPr>
          <w:rFonts w:ascii="Calibri" w:hAnsi="Calibri" w:cs="Calibri"/>
          <w:color w:val="000000"/>
          <w:sz w:val="22"/>
          <w:lang w:val="en-US"/>
        </w:rPr>
        <w:t>.</w:t>
      </w:r>
    </w:p>
    <w:p w:rsidR="00A57178" w:rsidRPr="003E01FE" w:rsidRDefault="00A57178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2"/>
          <w:lang w:val="en-US"/>
        </w:rPr>
      </w:pPr>
    </w:p>
    <w:p w:rsidR="002A4D91" w:rsidRPr="003E01FE" w:rsidRDefault="00A57178" w:rsidP="00DD041B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Time candidate</w:t>
      </w:r>
      <w:r w:rsidR="00DD041B"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s</w:t>
      </w: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 </w:t>
      </w:r>
      <w:r w:rsidR="00DD041B"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need</w:t>
      </w: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 to devote:</w:t>
      </w:r>
      <w:r w:rsidR="002A4D91" w:rsidRPr="00563FC0">
        <w:rPr>
          <w:rFonts w:ascii="Calibri" w:hAnsi="Calibri" w:cs="Calibri-Bold"/>
          <w:bCs/>
          <w:color w:val="000000"/>
          <w:szCs w:val="24"/>
          <w:lang w:val="en-US"/>
        </w:rPr>
        <w:t xml:space="preserve"> </w:t>
      </w:r>
      <w:r w:rsidR="00563FC0" w:rsidRPr="00563FC0">
        <w:rPr>
          <w:rFonts w:ascii="Calibri" w:hAnsi="Calibri" w:cs="Calibri-Bold"/>
          <w:bCs/>
          <w:color w:val="000000"/>
          <w:szCs w:val="24"/>
          <w:lang w:val="en-US"/>
        </w:rPr>
        <w:t>About</w:t>
      </w:r>
      <w:r w:rsidR="00563FC0"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 </w:t>
      </w:r>
      <w:r w:rsidR="00760F6B" w:rsidRPr="003E01FE">
        <w:rPr>
          <w:rFonts w:ascii="Calibri" w:hAnsi="Calibri" w:cs="Calibri"/>
          <w:color w:val="000000"/>
          <w:sz w:val="22"/>
          <w:lang w:val="en-US"/>
        </w:rPr>
        <w:t xml:space="preserve">8 </w:t>
      </w:r>
      <w:r w:rsidRPr="003E01FE">
        <w:rPr>
          <w:rFonts w:ascii="Calibri" w:hAnsi="Calibri" w:cs="Calibri"/>
          <w:color w:val="000000"/>
          <w:sz w:val="22"/>
          <w:lang w:val="en-US"/>
        </w:rPr>
        <w:t>hours per week</w:t>
      </w:r>
    </w:p>
    <w:p w:rsidR="00A57178" w:rsidRPr="003E01FE" w:rsidRDefault="00A57178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Course Goals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 xml:space="preserve">After 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>completing this course, candidates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 will possess a practical knowledge of the standard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laboratory practices and quality systems required to oversee a scientific laboratory’s quality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management program. This course 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>is intended to equip the candidate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 with the breadth of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knowledge needed to obtain laboratory data and results that are reliable, interpretable,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rep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>eatable, and defensible. Candidate</w:t>
      </w:r>
      <w:r w:rsidRPr="003E01FE">
        <w:rPr>
          <w:rFonts w:ascii="Calibri" w:hAnsi="Calibri" w:cs="Calibri"/>
          <w:color w:val="000000"/>
          <w:sz w:val="22"/>
          <w:lang w:val="en-US"/>
        </w:rPr>
        <w:t>s will possess the capability to participate on a laboratory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management team including budgeting and forming a technology strategy.</w:t>
      </w: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Key Topics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This course will address the following topics: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 w:hint="eastAsia"/>
          <w:color w:val="000000"/>
          <w:sz w:val="22"/>
          <w:lang w:val="en-US"/>
        </w:rPr>
        <w:t>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 Ensuring Validity and Reliability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 w:hint="eastAsia"/>
          <w:color w:val="000000"/>
          <w:sz w:val="22"/>
          <w:lang w:val="en-US"/>
        </w:rPr>
        <w:t>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 Laboratory Procedures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 w:hint="eastAsia"/>
          <w:color w:val="000000"/>
          <w:sz w:val="22"/>
          <w:lang w:val="en-US"/>
        </w:rPr>
        <w:t>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 Quality Assurance: Procedures, Tools &amp; Methods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 w:hint="eastAsia"/>
          <w:color w:val="000000"/>
          <w:sz w:val="22"/>
          <w:lang w:val="en-US"/>
        </w:rPr>
        <w:t>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 Laboratory Management</w:t>
      </w: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Course Tools</w:t>
      </w:r>
    </w:p>
    <w:p w:rsidR="002A4D91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 xml:space="preserve">All course materials and activities will be presented using the </w:t>
      </w:r>
      <w:proofErr w:type="spellStart"/>
      <w:r w:rsidR="00FF103C">
        <w:rPr>
          <w:rFonts w:ascii="Calibri" w:hAnsi="Calibri" w:cs="Calibri"/>
          <w:color w:val="000000"/>
          <w:sz w:val="22"/>
          <w:lang w:val="en-US"/>
        </w:rPr>
        <w:t>eCampus</w:t>
      </w:r>
      <w:proofErr w:type="spellEnd"/>
      <w:r w:rsidR="00FF103C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Learning Management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System. You access </w:t>
      </w:r>
      <w:proofErr w:type="spellStart"/>
      <w:r w:rsidR="00FF103C">
        <w:rPr>
          <w:rFonts w:ascii="Calibri" w:hAnsi="Calibri" w:cs="Calibri"/>
          <w:color w:val="000000"/>
          <w:sz w:val="22"/>
          <w:lang w:val="en-US"/>
        </w:rPr>
        <w:t>eCampus</w:t>
      </w:r>
      <w:proofErr w:type="spellEnd"/>
      <w:r w:rsidR="00FF103C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 xml:space="preserve">by logging into </w:t>
      </w:r>
      <w:hyperlink r:id="rId11" w:history="1">
        <w:r w:rsidR="00FF103C" w:rsidRPr="00B9626B">
          <w:rPr>
            <w:rStyle w:val="Hyperlink"/>
            <w:rFonts w:ascii="Calibri" w:hAnsi="Calibri" w:cs="Calibri"/>
            <w:sz w:val="22"/>
            <w:lang w:val="en-US"/>
          </w:rPr>
          <w:t>http://ecampus.tamu.edu</w:t>
        </w:r>
      </w:hyperlink>
    </w:p>
    <w:p w:rsidR="00FF103C" w:rsidRPr="003E01FE" w:rsidRDefault="00FF103C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Class Readings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Most readings will be available in Blackboard in .pdf format. Other readings will be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available online, with a hyperlink provided in Blackboard.</w:t>
      </w: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Course Presentations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Weekly materials will be presented using a variety of formats, including online slide</w:t>
      </w:r>
      <w:r w:rsidR="00FF103C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presentations, audio, and videos.</w:t>
      </w: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US"/>
        </w:rPr>
      </w:pPr>
    </w:p>
    <w:p w:rsidR="00D247D0" w:rsidRDefault="00D247D0">
      <w:pPr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>
        <w:rPr>
          <w:rFonts w:ascii="Calibri" w:hAnsi="Calibri" w:cs="Calibri-Bold"/>
          <w:b/>
          <w:bCs/>
          <w:color w:val="000000"/>
          <w:szCs w:val="24"/>
          <w:lang w:val="en-US"/>
        </w:rPr>
        <w:br w:type="page"/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Exams</w:t>
      </w:r>
      <w:r w:rsidR="00434351"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 xml:space="preserve"> and Certificate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A midterm and final exam will be administered through the course management system.</w:t>
      </w:r>
      <w:r w:rsidR="00434351" w:rsidRPr="003E01FE">
        <w:rPr>
          <w:rFonts w:ascii="Calibri" w:hAnsi="Calibri" w:cs="Calibri"/>
          <w:color w:val="000000"/>
          <w:sz w:val="22"/>
          <w:lang w:val="en-US"/>
        </w:rPr>
        <w:t xml:space="preserve"> On</w:t>
      </w:r>
      <w:r w:rsidR="00FF103C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="00434351" w:rsidRPr="003E01FE">
        <w:rPr>
          <w:rFonts w:ascii="Calibri" w:hAnsi="Calibri" w:cs="Calibri"/>
          <w:color w:val="000000"/>
          <w:sz w:val="22"/>
          <w:lang w:val="en-US"/>
        </w:rPr>
        <w:t>successful completion of the course a certificate will be sent to the candidate.</w:t>
      </w: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US"/>
        </w:rPr>
      </w:pP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</w:p>
    <w:p w:rsidR="002A4D91" w:rsidRPr="003E01FE" w:rsidRDefault="006B3996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>
        <w:rPr>
          <w:rFonts w:ascii="Calibri" w:hAnsi="Calibri" w:cs="Calibri-Bold"/>
          <w:b/>
          <w:bCs/>
          <w:color w:val="000000"/>
          <w:szCs w:val="24"/>
          <w:lang w:val="en-US"/>
        </w:rPr>
        <w:t>Homework/</w:t>
      </w:r>
      <w:r w:rsidR="002A4D91"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Discussions</w:t>
      </w:r>
    </w:p>
    <w:p w:rsidR="006B3996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 xml:space="preserve">Course discussions and </w:t>
      </w:r>
      <w:r w:rsidR="006B3996">
        <w:rPr>
          <w:rFonts w:ascii="Calibri" w:hAnsi="Calibri" w:cs="Calibri"/>
          <w:color w:val="000000"/>
          <w:sz w:val="22"/>
          <w:lang w:val="en-US"/>
        </w:rPr>
        <w:t>homework</w:t>
      </w:r>
      <w:r w:rsidR="006B3996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will be used to assess your understanding of concepts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throughout the course</w:t>
      </w:r>
      <w:r w:rsidR="006B3996">
        <w:rPr>
          <w:rFonts w:ascii="Calibri" w:hAnsi="Calibri" w:cs="Calibri"/>
          <w:color w:val="000000"/>
          <w:sz w:val="22"/>
          <w:lang w:val="en-US"/>
        </w:rPr>
        <w:t xml:space="preserve"> and address the following topics:</w:t>
      </w:r>
    </w:p>
    <w:p w:rsidR="00022D31" w:rsidRDefault="006B399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Statistical Process Control</w:t>
      </w:r>
    </w:p>
    <w:p w:rsidR="00022D31" w:rsidRDefault="006B399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Developing a Standard Operating Procedure (SOP)</w:t>
      </w:r>
    </w:p>
    <w:p w:rsidR="00022D31" w:rsidRDefault="006B399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Corrective/Preventative Actions</w:t>
      </w:r>
    </w:p>
    <w:p w:rsidR="00022D31" w:rsidRDefault="006B399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Method Validation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Grading</w:t>
      </w:r>
    </w:p>
    <w:p w:rsidR="002A4D91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Your grades will be determined as follows:</w:t>
      </w:r>
    </w:p>
    <w:tbl>
      <w:tblPr>
        <w:tblStyle w:val="TableGrid"/>
        <w:tblW w:w="0" w:type="auto"/>
        <w:tblLook w:val="04A0"/>
      </w:tblPr>
      <w:tblGrid>
        <w:gridCol w:w="4643"/>
        <w:gridCol w:w="4644"/>
      </w:tblGrid>
      <w:tr w:rsidR="00FF103C" w:rsidTr="00FF103C">
        <w:tc>
          <w:tcPr>
            <w:tcW w:w="4643" w:type="dxa"/>
          </w:tcPr>
          <w:p w:rsidR="00FF103C" w:rsidRDefault="00FF103C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lang w:val="en-US"/>
              </w:rPr>
              <w:t>Discussions</w:t>
            </w:r>
          </w:p>
        </w:tc>
        <w:tc>
          <w:tcPr>
            <w:tcW w:w="4644" w:type="dxa"/>
          </w:tcPr>
          <w:p w:rsidR="00FF103C" w:rsidRDefault="00FF103C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 w:rsidRPr="003E01FE">
              <w:rPr>
                <w:rFonts w:ascii="Calibri" w:hAnsi="Calibri" w:cs="Calibri"/>
                <w:color w:val="000000"/>
                <w:sz w:val="22"/>
                <w:lang w:val="en-US"/>
              </w:rPr>
              <w:t>10% of total grade</w:t>
            </w:r>
          </w:p>
        </w:tc>
      </w:tr>
      <w:tr w:rsidR="00FF103C" w:rsidTr="00FF103C">
        <w:tc>
          <w:tcPr>
            <w:tcW w:w="4643" w:type="dxa"/>
          </w:tcPr>
          <w:p w:rsidR="00FF103C" w:rsidRDefault="00FF103C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lang w:val="en-US"/>
              </w:rPr>
              <w:t>Exams</w:t>
            </w:r>
          </w:p>
        </w:tc>
        <w:tc>
          <w:tcPr>
            <w:tcW w:w="4644" w:type="dxa"/>
          </w:tcPr>
          <w:p w:rsidR="00FF103C" w:rsidRDefault="00FF103C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 w:rsidRPr="003E01FE">
              <w:rPr>
                <w:rFonts w:ascii="Calibri" w:hAnsi="Calibri" w:cs="Calibri"/>
                <w:color w:val="000000"/>
                <w:sz w:val="22"/>
                <w:lang w:val="en-US"/>
              </w:rPr>
              <w:t>30% of total grade</w:t>
            </w:r>
          </w:p>
        </w:tc>
      </w:tr>
      <w:tr w:rsidR="00FF103C" w:rsidTr="00FF103C">
        <w:tc>
          <w:tcPr>
            <w:tcW w:w="4643" w:type="dxa"/>
          </w:tcPr>
          <w:p w:rsidR="00FF103C" w:rsidRDefault="00FF103C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lang w:val="en-US"/>
              </w:rPr>
              <w:t>Homework</w:t>
            </w:r>
          </w:p>
        </w:tc>
        <w:tc>
          <w:tcPr>
            <w:tcW w:w="4644" w:type="dxa"/>
          </w:tcPr>
          <w:p w:rsidR="00FF103C" w:rsidRDefault="00FF103C" w:rsidP="002A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val="en-US"/>
              </w:rPr>
            </w:pPr>
            <w:r w:rsidRPr="003E01FE">
              <w:rPr>
                <w:rFonts w:ascii="Calibri" w:hAnsi="Calibri" w:cs="Calibri"/>
                <w:color w:val="000000"/>
                <w:sz w:val="22"/>
                <w:lang w:val="en-US"/>
              </w:rPr>
              <w:t>60% of total grade</w:t>
            </w:r>
          </w:p>
        </w:tc>
      </w:tr>
    </w:tbl>
    <w:p w:rsidR="00FF103C" w:rsidRPr="003E01FE" w:rsidRDefault="00FF103C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</w:p>
    <w:p w:rsidR="00DD041B" w:rsidRPr="003E01FE" w:rsidRDefault="0032132E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A certificate will be issued on successful completion of the course</w:t>
      </w:r>
    </w:p>
    <w:p w:rsidR="0032132E" w:rsidRPr="003E01FE" w:rsidRDefault="0032132E" w:rsidP="002A4D9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Cs w:val="24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Grading Policy</w:t>
      </w: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Class assignments, quizzes, and exams must be completed on the dates set by the instructor on the course website unless prior approval has been granted by the instructor.</w:t>
      </w:r>
    </w:p>
    <w:p w:rsidR="00DD041B" w:rsidRPr="003E01FE" w:rsidRDefault="00DD041B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</w:p>
    <w:p w:rsidR="002A4D91" w:rsidRPr="003E01FE" w:rsidRDefault="002A4D91" w:rsidP="002A4D91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/>
          <w:bCs/>
          <w:color w:val="000000"/>
          <w:szCs w:val="24"/>
          <w:lang w:val="en-US"/>
        </w:rPr>
      </w:pPr>
      <w:r w:rsidRPr="003E01FE">
        <w:rPr>
          <w:rFonts w:ascii="Calibri" w:hAnsi="Calibri" w:cs="Calibri-Bold"/>
          <w:b/>
          <w:bCs/>
          <w:color w:val="000000"/>
          <w:szCs w:val="24"/>
          <w:lang w:val="en-US"/>
        </w:rPr>
        <w:t>Attendance, Homework and Make‐up Exam Policy</w:t>
      </w:r>
    </w:p>
    <w:p w:rsidR="002A4D91" w:rsidRDefault="002A4D91" w:rsidP="00DD04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 w:rsidRPr="003E01FE">
        <w:rPr>
          <w:rFonts w:ascii="Calibri" w:hAnsi="Calibri" w:cs="Calibri"/>
          <w:color w:val="000000"/>
          <w:sz w:val="22"/>
          <w:lang w:val="en-US"/>
        </w:rPr>
        <w:t>Due to the participatory nature of this Web‐based class, regular log‐in to the course Web site is</w:t>
      </w:r>
      <w:r w:rsidR="00DD041B" w:rsidRPr="003E01FE"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3E01FE">
        <w:rPr>
          <w:rFonts w:ascii="Calibri" w:hAnsi="Calibri" w:cs="Calibri"/>
          <w:color w:val="000000"/>
          <w:sz w:val="22"/>
          <w:lang w:val="en-US"/>
        </w:rPr>
        <w:t>expected.</w:t>
      </w:r>
    </w:p>
    <w:p w:rsidR="005A5395" w:rsidRDefault="005A5395">
      <w:pPr>
        <w:spacing w:after="0" w:line="240" w:lineRule="auto"/>
        <w:rPr>
          <w:rFonts w:ascii="Calibri" w:hAnsi="Calibri" w:cs="Calibri"/>
          <w:color w:val="000000"/>
          <w:sz w:val="22"/>
          <w:lang w:val="en-US"/>
        </w:rPr>
      </w:pPr>
      <w:r>
        <w:rPr>
          <w:rFonts w:ascii="Calibri" w:hAnsi="Calibri" w:cs="Calibri"/>
          <w:color w:val="000000"/>
          <w:sz w:val="22"/>
          <w:lang w:val="en-US"/>
        </w:rPr>
        <w:br w:type="page"/>
      </w:r>
    </w:p>
    <w:p w:rsidR="005A5395" w:rsidRDefault="005A5395" w:rsidP="005A5395">
      <w:pPr>
        <w:rPr>
          <w:rStyle w:val="text1"/>
          <w:rFonts w:cs="Calibri"/>
          <w:b/>
          <w:szCs w:val="24"/>
        </w:rPr>
      </w:pP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rStyle w:val="text1"/>
          <w:rFonts w:cs="Calibri"/>
          <w:b/>
          <w:szCs w:val="24"/>
        </w:rPr>
        <w:tab/>
      </w:r>
      <w:r>
        <w:rPr>
          <w:noProof/>
          <w:color w:val="1F497D"/>
          <w:lang w:val="en-US"/>
        </w:rPr>
        <w:drawing>
          <wp:inline distT="0" distB="0" distL="0" distR="0">
            <wp:extent cx="2859405" cy="579755"/>
            <wp:effectExtent l="19050" t="0" r="0" b="0"/>
            <wp:docPr id="4" name="Picture 4" descr="FAO_logo_Blue_2lines_en_firma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O_logo_Blue_2lines_en_firmaemail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5B29">
        <w:rPr>
          <w:rStyle w:val="text1"/>
          <w:rFonts w:cs="Calibri"/>
          <w:b/>
          <w:szCs w:val="24"/>
        </w:rPr>
        <w:t xml:space="preserve"> </w:t>
      </w:r>
      <w:r w:rsidRPr="00EE5B29">
        <w:rPr>
          <w:rStyle w:val="text1"/>
          <w:rFonts w:cs="Calibri"/>
          <w:b/>
          <w:noProof/>
          <w:szCs w:val="24"/>
          <w:lang w:val="en-US"/>
        </w:rPr>
        <w:drawing>
          <wp:inline distT="0" distB="0" distL="0" distR="0">
            <wp:extent cx="2209800" cy="581025"/>
            <wp:effectExtent l="0" t="0" r="0" b="9525"/>
            <wp:docPr id="2" name="Picture 1" descr="TAM-PrimaryMa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M-PrimaryMark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9448" b="33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395" w:rsidRPr="00FF103C" w:rsidRDefault="00CE5FE7" w:rsidP="005A5395">
      <w:pPr>
        <w:pStyle w:val="Header"/>
        <w:spacing w:line="276" w:lineRule="auto"/>
        <w:jc w:val="center"/>
        <w:rPr>
          <w:rFonts w:asciiTheme="minorHAnsi" w:hAnsiTheme="minorHAnsi"/>
          <w:b/>
          <w:smallCaps/>
          <w:szCs w:val="24"/>
        </w:rPr>
      </w:pPr>
      <w:r w:rsidRPr="00CE5FE7">
        <w:rPr>
          <w:rFonts w:asciiTheme="minorHAnsi" w:hAnsiTheme="minorHAnsi"/>
          <w:b/>
          <w:smallCaps/>
          <w:szCs w:val="24"/>
        </w:rPr>
        <w:t>FAO- TAMU Laboratory Quality Systems</w:t>
      </w:r>
    </w:p>
    <w:p w:rsidR="005A5395" w:rsidRPr="00FF103C" w:rsidRDefault="00CE5FE7" w:rsidP="005A5395">
      <w:pPr>
        <w:pStyle w:val="Header"/>
        <w:tabs>
          <w:tab w:val="left" w:pos="8025"/>
        </w:tabs>
        <w:spacing w:line="276" w:lineRule="auto"/>
        <w:rPr>
          <w:rFonts w:asciiTheme="minorHAnsi" w:hAnsiTheme="minorHAnsi"/>
          <w:b/>
          <w:smallCaps/>
          <w:szCs w:val="24"/>
        </w:rPr>
      </w:pPr>
      <w:r w:rsidRPr="00CE5FE7">
        <w:rPr>
          <w:rFonts w:asciiTheme="minorHAnsi" w:hAnsiTheme="minorHAnsi"/>
          <w:b/>
          <w:smallCaps/>
          <w:szCs w:val="24"/>
        </w:rPr>
        <w:tab/>
      </w:r>
      <w:r w:rsidR="00732542">
        <w:rPr>
          <w:rFonts w:asciiTheme="minorHAnsi" w:hAnsiTheme="minorHAnsi"/>
          <w:b/>
          <w:smallCaps/>
          <w:szCs w:val="24"/>
        </w:rPr>
        <w:t>May 31</w:t>
      </w:r>
      <w:r w:rsidR="002453D5" w:rsidRPr="002453D5">
        <w:rPr>
          <w:rFonts w:asciiTheme="minorHAnsi" w:hAnsiTheme="minorHAnsi"/>
          <w:b/>
          <w:smallCaps/>
          <w:szCs w:val="24"/>
          <w:vertAlign w:val="superscript"/>
        </w:rPr>
        <w:t>st</w:t>
      </w:r>
      <w:r w:rsidR="00732542">
        <w:rPr>
          <w:rFonts w:asciiTheme="minorHAnsi" w:hAnsiTheme="minorHAnsi"/>
          <w:b/>
          <w:smallCaps/>
          <w:szCs w:val="24"/>
        </w:rPr>
        <w:t xml:space="preserve"> – August 8</w:t>
      </w:r>
      <w:r w:rsidR="002453D5" w:rsidRPr="002453D5">
        <w:rPr>
          <w:rFonts w:asciiTheme="minorHAnsi" w:hAnsiTheme="minorHAnsi"/>
          <w:b/>
          <w:smallCaps/>
          <w:szCs w:val="24"/>
          <w:vertAlign w:val="superscript"/>
        </w:rPr>
        <w:t>th</w:t>
      </w:r>
      <w:r w:rsidR="00732542">
        <w:rPr>
          <w:rFonts w:asciiTheme="minorHAnsi" w:hAnsiTheme="minorHAnsi"/>
          <w:b/>
          <w:smallCaps/>
          <w:szCs w:val="24"/>
        </w:rPr>
        <w:t xml:space="preserve"> , 2016</w:t>
      </w:r>
      <w:r w:rsidRPr="00CE5FE7">
        <w:rPr>
          <w:rFonts w:asciiTheme="minorHAnsi" w:hAnsiTheme="minorHAnsi"/>
          <w:b/>
          <w:smallCaps/>
          <w:szCs w:val="24"/>
        </w:rPr>
        <w:tab/>
      </w:r>
    </w:p>
    <w:p w:rsidR="005A5395" w:rsidRPr="00FF103C" w:rsidRDefault="00CE5FE7" w:rsidP="005A5395">
      <w:pPr>
        <w:jc w:val="center"/>
        <w:rPr>
          <w:rFonts w:asciiTheme="minorHAnsi" w:hAnsiTheme="minorHAnsi" w:cs="Calibri"/>
          <w:b/>
          <w:szCs w:val="24"/>
        </w:rPr>
      </w:pPr>
      <w:r w:rsidRPr="00CE5FE7">
        <w:rPr>
          <w:rFonts w:asciiTheme="minorHAnsi" w:hAnsiTheme="minorHAnsi" w:cs="Calibri"/>
          <w:smallCaps/>
          <w:spacing w:val="20"/>
          <w:szCs w:val="24"/>
        </w:rPr>
        <w:t>Online Professional Education</w:t>
      </w:r>
    </w:p>
    <w:p w:rsidR="005A5395" w:rsidRPr="00FF103C" w:rsidRDefault="00CE5FE7" w:rsidP="005A5395">
      <w:pPr>
        <w:spacing w:after="0"/>
        <w:rPr>
          <w:rStyle w:val="Hyperlink"/>
          <w:rFonts w:asciiTheme="minorHAnsi" w:hAnsiTheme="minorHAnsi" w:cs="Calibri"/>
          <w:b/>
          <w:sz w:val="22"/>
        </w:rPr>
      </w:pPr>
      <w:r w:rsidRPr="00CE5FE7">
        <w:rPr>
          <w:rStyle w:val="text1"/>
          <w:rFonts w:asciiTheme="minorHAnsi" w:hAnsiTheme="minorHAnsi" w:cs="Calibri"/>
          <w:b/>
          <w:sz w:val="22"/>
          <w:szCs w:val="22"/>
        </w:rPr>
        <w:t xml:space="preserve">Course Schedule </w:t>
      </w:r>
    </w:p>
    <w:tbl>
      <w:tblPr>
        <w:tblW w:w="54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512"/>
        <w:gridCol w:w="5668"/>
        <w:gridCol w:w="2882"/>
      </w:tblGrid>
      <w:tr w:rsidR="005A5395" w:rsidRPr="00FF103C" w:rsidTr="00FC46CB">
        <w:trPr>
          <w:trHeight w:val="251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Week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Topic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Assignments</w:t>
            </w:r>
          </w:p>
        </w:tc>
      </w:tr>
      <w:tr w:rsidR="005A5395" w:rsidRPr="00FF103C" w:rsidTr="00FC46CB">
        <w:tc>
          <w:tcPr>
            <w:tcW w:w="10375" w:type="dxa"/>
            <w:gridSpan w:val="3"/>
            <w:shd w:val="clear" w:color="auto" w:fill="auto"/>
            <w:vAlign w:val="center"/>
          </w:tcPr>
          <w:p w:rsidR="005A5395" w:rsidRPr="00FF103C" w:rsidRDefault="00CE5FE7" w:rsidP="00FC46CB">
            <w:pPr>
              <w:jc w:val="center"/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Unit I  - Introduction to Quality Systems</w:t>
            </w:r>
          </w:p>
        </w:tc>
      </w:tr>
      <w:tr w:rsidR="005A5395" w:rsidRPr="00FF103C" w:rsidTr="00FC46CB">
        <w:trPr>
          <w:trHeight w:val="791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1</w:t>
            </w:r>
            <w:r w:rsidRPr="00CE5FE7">
              <w:rPr>
                <w:rFonts w:asciiTheme="minorHAnsi" w:hAnsiTheme="minorHAnsi" w:cs="Calibri"/>
                <w:sz w:val="22"/>
              </w:rPr>
              <w:br/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Laboratory Quality Systems-Overview </w:t>
            </w:r>
          </w:p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Using Statistical Procedures to Analyze Laboratory Data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Self-Introduction</w:t>
            </w:r>
          </w:p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Discussion topic </w:t>
            </w:r>
          </w:p>
        </w:tc>
      </w:tr>
      <w:tr w:rsidR="005A5395" w:rsidRPr="00FF103C" w:rsidTr="00FC46CB">
        <w:trPr>
          <w:trHeight w:val="746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2</w:t>
            </w:r>
            <w:r w:rsidRPr="00CE5FE7">
              <w:rPr>
                <w:rFonts w:asciiTheme="minorHAnsi" w:hAnsiTheme="minorHAnsi" w:cs="Calibri"/>
                <w:b/>
                <w:sz w:val="22"/>
              </w:rPr>
              <w:br/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Using Statistical Procedures to Analyze Laboratory Data, cont.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Homework 1</w:t>
            </w:r>
            <w:del w:id="1" w:author="Harinder Makkar (AGAS)" w:date="2016-02-10T17:28:00Z">
              <w:r w:rsidRPr="00CE5FE7" w:rsidDel="00206AED">
                <w:rPr>
                  <w:rFonts w:asciiTheme="minorHAnsi" w:hAnsiTheme="minorHAnsi" w:cs="Calibri"/>
                  <w:sz w:val="22"/>
                </w:rPr>
                <w:delText>)</w:delText>
              </w:r>
            </w:del>
          </w:p>
        </w:tc>
      </w:tr>
      <w:tr w:rsidR="005A5395" w:rsidRPr="00FF103C" w:rsidTr="00FC46CB">
        <w:tc>
          <w:tcPr>
            <w:tcW w:w="10375" w:type="dxa"/>
            <w:gridSpan w:val="3"/>
            <w:shd w:val="clear" w:color="auto" w:fill="auto"/>
            <w:vAlign w:val="center"/>
          </w:tcPr>
          <w:p w:rsidR="005A5395" w:rsidRPr="00FF103C" w:rsidRDefault="00CE5FE7" w:rsidP="00FC46CB">
            <w:pPr>
              <w:jc w:val="center"/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Unit II Validation of Analytical Procedures</w:t>
            </w:r>
          </w:p>
        </w:tc>
      </w:tr>
      <w:tr w:rsidR="005A5395" w:rsidRPr="00FF103C" w:rsidTr="00FC46CB">
        <w:trPr>
          <w:trHeight w:val="620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3</w:t>
            </w:r>
          </w:p>
          <w:p w:rsidR="005A5395" w:rsidRPr="00FF103C" w:rsidRDefault="005A5395" w:rsidP="00FC46CB">
            <w:pPr>
              <w:rPr>
                <w:rFonts w:asciiTheme="minorHAnsi" w:hAnsiTheme="minorHAnsi" w:cs="Calibri"/>
                <w:sz w:val="22"/>
              </w:rPr>
            </w:pP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Validation of Analytical Procedures: Microbiology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Homework 2 </w:t>
            </w:r>
          </w:p>
        </w:tc>
      </w:tr>
      <w:tr w:rsidR="005A5395" w:rsidRPr="00FF103C" w:rsidTr="00FC46CB"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4</w:t>
            </w:r>
          </w:p>
          <w:p w:rsidR="005A5395" w:rsidRPr="00FF103C" w:rsidRDefault="005A5395" w:rsidP="00FC46CB">
            <w:pPr>
              <w:rPr>
                <w:rFonts w:asciiTheme="minorHAnsi" w:hAnsiTheme="minorHAnsi" w:cs="Calibri"/>
                <w:sz w:val="22"/>
              </w:rPr>
            </w:pP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Validation of Analytical Procedures: Rapid Methods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Homework 3 </w:t>
            </w:r>
          </w:p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Discussion topic </w:t>
            </w:r>
            <w:del w:id="2" w:author="Harinder Makkar (AGAS)" w:date="2016-02-10T17:28:00Z">
              <w:r w:rsidRPr="00CE5FE7" w:rsidDel="00206AED">
                <w:rPr>
                  <w:rFonts w:asciiTheme="minorHAnsi" w:hAnsiTheme="minorHAnsi" w:cs="Calibri"/>
                  <w:sz w:val="22"/>
                </w:rPr>
                <w:delText>(</w:delText>
              </w:r>
            </w:del>
          </w:p>
        </w:tc>
      </w:tr>
      <w:tr w:rsidR="005A5395" w:rsidRPr="00FF103C" w:rsidTr="00FC46CB">
        <w:trPr>
          <w:trHeight w:val="845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5</w:t>
            </w:r>
          </w:p>
          <w:p w:rsidR="005A5395" w:rsidRPr="00FF103C" w:rsidRDefault="005A5395" w:rsidP="00FC46CB">
            <w:pPr>
              <w:rPr>
                <w:rFonts w:asciiTheme="minorHAnsi" w:hAnsiTheme="minorHAnsi" w:cs="Calibri"/>
                <w:b/>
                <w:sz w:val="22"/>
              </w:rPr>
            </w:pP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Validation of Analytical Procedures: Instrumental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outlineLvl w:val="0"/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Midterm </w:t>
            </w:r>
          </w:p>
        </w:tc>
      </w:tr>
      <w:tr w:rsidR="005A5395" w:rsidRPr="00FF103C" w:rsidTr="00FC46CB">
        <w:tc>
          <w:tcPr>
            <w:tcW w:w="10375" w:type="dxa"/>
            <w:gridSpan w:val="3"/>
            <w:shd w:val="clear" w:color="auto" w:fill="auto"/>
            <w:vAlign w:val="center"/>
          </w:tcPr>
          <w:p w:rsidR="005A5395" w:rsidRPr="00FF103C" w:rsidRDefault="00CE5FE7" w:rsidP="00FC46CB">
            <w:pPr>
              <w:jc w:val="center"/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Unit III – ISO Procedures and Implementation</w:t>
            </w:r>
          </w:p>
        </w:tc>
      </w:tr>
      <w:tr w:rsidR="005A5395" w:rsidRPr="00FF103C" w:rsidTr="00FC46CB">
        <w:trPr>
          <w:trHeight w:val="998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6</w:t>
            </w:r>
            <w:r w:rsidRPr="00CE5FE7">
              <w:rPr>
                <w:rFonts w:asciiTheme="minorHAnsi" w:hAnsiTheme="minorHAnsi" w:cs="Calibri"/>
                <w:sz w:val="22"/>
              </w:rPr>
              <w:br/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ISO 17025 Framework and Accreditation 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>Documents and Records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>SOPs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Homework 4 </w:t>
            </w:r>
          </w:p>
        </w:tc>
      </w:tr>
      <w:tr w:rsidR="005A5395" w:rsidRPr="00FF103C" w:rsidTr="00FC46CB">
        <w:trPr>
          <w:trHeight w:val="341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7</w:t>
            </w:r>
          </w:p>
          <w:p w:rsidR="005A5395" w:rsidRPr="00FF103C" w:rsidRDefault="005A5395" w:rsidP="00FC46CB">
            <w:pPr>
              <w:rPr>
                <w:rFonts w:asciiTheme="minorHAnsi" w:hAnsiTheme="minorHAnsi" w:cs="Calibri"/>
                <w:sz w:val="22"/>
              </w:rPr>
            </w:pP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The Big Three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>Traceability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>Proficiency Testing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>Uncertainty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outlineLvl w:val="0"/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Discussion </w:t>
            </w:r>
          </w:p>
        </w:tc>
      </w:tr>
      <w:tr w:rsidR="005A5395" w:rsidRPr="00FF103C" w:rsidTr="00FC46CB">
        <w:trPr>
          <w:trHeight w:val="1601"/>
        </w:trPr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8</w:t>
            </w:r>
          </w:p>
          <w:p w:rsidR="005A5395" w:rsidRPr="00FF103C" w:rsidRDefault="005A5395" w:rsidP="00FC46CB">
            <w:pPr>
              <w:rPr>
                <w:rFonts w:asciiTheme="minorHAnsi" w:hAnsiTheme="minorHAnsi" w:cs="Calibri"/>
                <w:b/>
                <w:sz w:val="22"/>
              </w:rPr>
            </w:pP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Quality Control Procedures 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 xml:space="preserve">Corrective actions 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 xml:space="preserve">Control of Non-conforming work </w:t>
            </w:r>
          </w:p>
          <w:p w:rsidR="005A5395" w:rsidRPr="00FF103C" w:rsidRDefault="00CE5FE7" w:rsidP="005A53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 xml:space="preserve">Instrument Calibration and Maintenance </w:t>
            </w:r>
          </w:p>
          <w:p w:rsidR="005A5395" w:rsidRPr="00FF103C" w:rsidDel="00A36DE8" w:rsidRDefault="00CE5FE7" w:rsidP="005A53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="Calibri"/>
              </w:rPr>
            </w:pPr>
            <w:r w:rsidRPr="00CE5FE7">
              <w:rPr>
                <w:rFonts w:asciiTheme="minorHAnsi" w:hAnsiTheme="minorHAnsi" w:cs="Calibri"/>
              </w:rPr>
              <w:t>Training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outlineLvl w:val="0"/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Homework </w:t>
            </w:r>
          </w:p>
        </w:tc>
      </w:tr>
      <w:tr w:rsidR="005A5395" w:rsidRPr="00FF103C" w:rsidTr="00FC46CB">
        <w:trPr>
          <w:trHeight w:val="260"/>
        </w:trPr>
        <w:tc>
          <w:tcPr>
            <w:tcW w:w="10375" w:type="dxa"/>
            <w:gridSpan w:val="3"/>
            <w:shd w:val="clear" w:color="auto" w:fill="auto"/>
            <w:vAlign w:val="center"/>
          </w:tcPr>
          <w:p w:rsidR="005A5395" w:rsidRPr="00FF103C" w:rsidRDefault="00CE5FE7" w:rsidP="00FC46CB">
            <w:pPr>
              <w:jc w:val="center"/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Unit IV – Laboratory Management</w:t>
            </w:r>
          </w:p>
        </w:tc>
      </w:tr>
      <w:tr w:rsidR="005A5395" w:rsidRPr="00FF103C" w:rsidTr="00FC46CB"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9</w:t>
            </w:r>
            <w:r w:rsidRPr="00CE5FE7">
              <w:rPr>
                <w:rFonts w:asciiTheme="minorHAnsi" w:hAnsiTheme="minorHAnsi" w:cs="Calibri"/>
                <w:b/>
                <w:sz w:val="22"/>
              </w:rPr>
              <w:br/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Laboratory Management Principles</w:t>
            </w:r>
          </w:p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Research Compliance</w:t>
            </w:r>
          </w:p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Technology Strategy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Homework 6 </w:t>
            </w:r>
          </w:p>
        </w:tc>
      </w:tr>
      <w:tr w:rsidR="005A5395" w:rsidRPr="00FF103C" w:rsidTr="00FC46CB">
        <w:tc>
          <w:tcPr>
            <w:tcW w:w="1555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b/>
                <w:sz w:val="22"/>
              </w:rPr>
            </w:pPr>
            <w:r w:rsidRPr="00CE5FE7">
              <w:rPr>
                <w:rFonts w:asciiTheme="minorHAnsi" w:hAnsiTheme="minorHAnsi" w:cs="Calibri"/>
                <w:b/>
                <w:sz w:val="22"/>
              </w:rPr>
              <w:t>10</w:t>
            </w:r>
          </w:p>
          <w:p w:rsidR="005A5395" w:rsidRPr="00FF103C" w:rsidRDefault="005A5395" w:rsidP="00FC46CB">
            <w:pPr>
              <w:rPr>
                <w:rFonts w:asciiTheme="minorHAnsi" w:hAnsiTheme="minorHAnsi" w:cs="Calibri"/>
                <w:sz w:val="22"/>
              </w:rPr>
            </w:pPr>
          </w:p>
        </w:tc>
        <w:tc>
          <w:tcPr>
            <w:tcW w:w="5850" w:type="dxa"/>
            <w:shd w:val="clear" w:color="auto" w:fill="auto"/>
            <w:vAlign w:val="center"/>
          </w:tcPr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Reporting Results Sampling &amp; Handling Evidence</w:t>
            </w:r>
          </w:p>
          <w:p w:rsidR="005A5395" w:rsidRPr="00FF103C" w:rsidRDefault="00CE5FE7" w:rsidP="00FC46CB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>Laboratory Information Management</w:t>
            </w:r>
          </w:p>
        </w:tc>
        <w:tc>
          <w:tcPr>
            <w:tcW w:w="2970" w:type="dxa"/>
            <w:vAlign w:val="center"/>
          </w:tcPr>
          <w:p w:rsidR="005A5395" w:rsidRPr="00FF103C" w:rsidRDefault="00CE5FE7" w:rsidP="00732542">
            <w:pPr>
              <w:rPr>
                <w:rFonts w:asciiTheme="minorHAnsi" w:hAnsiTheme="minorHAnsi" w:cs="Calibri"/>
                <w:sz w:val="22"/>
              </w:rPr>
            </w:pPr>
            <w:r w:rsidRPr="00CE5FE7">
              <w:rPr>
                <w:rFonts w:asciiTheme="minorHAnsi" w:hAnsiTheme="minorHAnsi" w:cs="Calibri"/>
                <w:sz w:val="22"/>
              </w:rPr>
              <w:t xml:space="preserve">Final Exam Discussion topic </w:t>
            </w:r>
          </w:p>
        </w:tc>
      </w:tr>
    </w:tbl>
    <w:p w:rsidR="005A5395" w:rsidRDefault="005A5395" w:rsidP="005A5395"/>
    <w:p w:rsidR="00A9197D" w:rsidRPr="005A5395" w:rsidRDefault="00A9197D" w:rsidP="00DD04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2"/>
        </w:rPr>
      </w:pPr>
    </w:p>
    <w:sectPr w:rsidR="00A9197D" w:rsidRPr="005A5395" w:rsidSect="00BA12BD">
      <w:footerReference w:type="default" r:id="rId12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BB0" w:rsidRDefault="00B47BB0" w:rsidP="00D247D0">
      <w:pPr>
        <w:spacing w:after="0" w:line="240" w:lineRule="auto"/>
      </w:pPr>
      <w:r>
        <w:separator/>
      </w:r>
    </w:p>
  </w:endnote>
  <w:endnote w:type="continuationSeparator" w:id="0">
    <w:p w:rsidR="00B47BB0" w:rsidRDefault="00B47BB0" w:rsidP="00D2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4555"/>
      <w:docPartObj>
        <w:docPartGallery w:val="Page Numbers (Bottom of Page)"/>
        <w:docPartUnique/>
      </w:docPartObj>
    </w:sdtPr>
    <w:sdtContent>
      <w:p w:rsidR="00D247D0" w:rsidRDefault="00684155">
        <w:pPr>
          <w:pStyle w:val="Footer"/>
          <w:jc w:val="right"/>
        </w:pPr>
        <w:r>
          <w:fldChar w:fldCharType="begin"/>
        </w:r>
        <w:r w:rsidR="00D247D0">
          <w:instrText xml:space="preserve"> PAGE   \* MERGEFORMAT </w:instrText>
        </w:r>
        <w:r>
          <w:fldChar w:fldCharType="separate"/>
        </w:r>
        <w:r w:rsidR="00F83BD8">
          <w:rPr>
            <w:noProof/>
          </w:rPr>
          <w:t>5</w:t>
        </w:r>
        <w:r>
          <w:fldChar w:fldCharType="end"/>
        </w:r>
      </w:p>
    </w:sdtContent>
  </w:sdt>
  <w:p w:rsidR="00D247D0" w:rsidRDefault="00D247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BB0" w:rsidRDefault="00B47BB0" w:rsidP="00D247D0">
      <w:pPr>
        <w:spacing w:after="0" w:line="240" w:lineRule="auto"/>
      </w:pPr>
      <w:r>
        <w:separator/>
      </w:r>
    </w:p>
  </w:footnote>
  <w:footnote w:type="continuationSeparator" w:id="0">
    <w:p w:rsidR="00B47BB0" w:rsidRDefault="00B47BB0" w:rsidP="00D24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12D1"/>
    <w:multiLevelType w:val="hybridMultilevel"/>
    <w:tmpl w:val="4528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A16E9"/>
    <w:multiLevelType w:val="hybridMultilevel"/>
    <w:tmpl w:val="5E3C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1727A"/>
    <w:multiLevelType w:val="hybridMultilevel"/>
    <w:tmpl w:val="F306E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E0F00"/>
    <w:multiLevelType w:val="hybridMultilevel"/>
    <w:tmpl w:val="49EEB1CC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6FE6142F"/>
    <w:multiLevelType w:val="hybridMultilevel"/>
    <w:tmpl w:val="2580E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B217E"/>
    <w:multiLevelType w:val="hybridMultilevel"/>
    <w:tmpl w:val="53EE4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D91"/>
    <w:rsid w:val="000135E0"/>
    <w:rsid w:val="00022D31"/>
    <w:rsid w:val="000A2570"/>
    <w:rsid w:val="000F7BB5"/>
    <w:rsid w:val="00201AC9"/>
    <w:rsid w:val="00206AED"/>
    <w:rsid w:val="00213F98"/>
    <w:rsid w:val="002453D5"/>
    <w:rsid w:val="002A2EF4"/>
    <w:rsid w:val="002A4D91"/>
    <w:rsid w:val="002C3E00"/>
    <w:rsid w:val="0032132E"/>
    <w:rsid w:val="003C2D1E"/>
    <w:rsid w:val="003E01FE"/>
    <w:rsid w:val="004154FC"/>
    <w:rsid w:val="00434351"/>
    <w:rsid w:val="0044664C"/>
    <w:rsid w:val="0046038A"/>
    <w:rsid w:val="004F79F8"/>
    <w:rsid w:val="00506902"/>
    <w:rsid w:val="00516A7B"/>
    <w:rsid w:val="00534EF8"/>
    <w:rsid w:val="00563FC0"/>
    <w:rsid w:val="00577207"/>
    <w:rsid w:val="00591B23"/>
    <w:rsid w:val="00596DB5"/>
    <w:rsid w:val="005A5395"/>
    <w:rsid w:val="00622AC1"/>
    <w:rsid w:val="006346EA"/>
    <w:rsid w:val="00684155"/>
    <w:rsid w:val="006B3996"/>
    <w:rsid w:val="006B65C2"/>
    <w:rsid w:val="0070343F"/>
    <w:rsid w:val="00732542"/>
    <w:rsid w:val="00760F6B"/>
    <w:rsid w:val="0079107D"/>
    <w:rsid w:val="00793782"/>
    <w:rsid w:val="007D0E4C"/>
    <w:rsid w:val="007D29B2"/>
    <w:rsid w:val="007F6497"/>
    <w:rsid w:val="00812FF7"/>
    <w:rsid w:val="00896393"/>
    <w:rsid w:val="008B6557"/>
    <w:rsid w:val="008C35E1"/>
    <w:rsid w:val="008F220E"/>
    <w:rsid w:val="00906F8A"/>
    <w:rsid w:val="009738C6"/>
    <w:rsid w:val="009F0072"/>
    <w:rsid w:val="00A01D13"/>
    <w:rsid w:val="00A57178"/>
    <w:rsid w:val="00A67896"/>
    <w:rsid w:val="00A73594"/>
    <w:rsid w:val="00A9197D"/>
    <w:rsid w:val="00AD422C"/>
    <w:rsid w:val="00B01D8C"/>
    <w:rsid w:val="00B03BED"/>
    <w:rsid w:val="00B0640B"/>
    <w:rsid w:val="00B47BB0"/>
    <w:rsid w:val="00B8103D"/>
    <w:rsid w:val="00BA12BD"/>
    <w:rsid w:val="00BB2518"/>
    <w:rsid w:val="00BF4E67"/>
    <w:rsid w:val="00C03CED"/>
    <w:rsid w:val="00C31B07"/>
    <w:rsid w:val="00C55961"/>
    <w:rsid w:val="00CA106D"/>
    <w:rsid w:val="00CA5E85"/>
    <w:rsid w:val="00CE5FE7"/>
    <w:rsid w:val="00D247D0"/>
    <w:rsid w:val="00D325EC"/>
    <w:rsid w:val="00D54C93"/>
    <w:rsid w:val="00DB203D"/>
    <w:rsid w:val="00DD041B"/>
    <w:rsid w:val="00E152EA"/>
    <w:rsid w:val="00ED3B65"/>
    <w:rsid w:val="00F01483"/>
    <w:rsid w:val="00F03C04"/>
    <w:rsid w:val="00F35759"/>
    <w:rsid w:val="00F41A27"/>
    <w:rsid w:val="00F43439"/>
    <w:rsid w:val="00F83BD8"/>
    <w:rsid w:val="00FF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F98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HeaderChar">
    <w:name w:val="Header Char"/>
    <w:link w:val="Header"/>
    <w:uiPriority w:val="99"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3F98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FooterChar">
    <w:name w:val="Footer Char"/>
    <w:link w:val="Footer"/>
    <w:uiPriority w:val="99"/>
    <w:rsid w:val="00213F98"/>
    <w:rPr>
      <w:rFonts w:ascii="Times New Roman" w:hAnsi="Times New Roman"/>
      <w:sz w:val="24"/>
      <w:lang w:val="en-GB"/>
    </w:rPr>
  </w:style>
  <w:style w:type="character" w:styleId="Hyperlink">
    <w:name w:val="Hyperlink"/>
    <w:uiPriority w:val="99"/>
    <w:unhideWhenUsed/>
    <w:rsid w:val="00A57178"/>
    <w:rPr>
      <w:color w:val="0000FF"/>
      <w:u w:val="single"/>
    </w:rPr>
  </w:style>
  <w:style w:type="paragraph" w:customStyle="1" w:styleId="Default">
    <w:name w:val="Default"/>
    <w:rsid w:val="00DB203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0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203D"/>
    <w:rPr>
      <w:rFonts w:ascii="Tahoma" w:hAnsi="Tahoma" w:cs="Tahoma"/>
      <w:sz w:val="16"/>
      <w:szCs w:val="16"/>
      <w:lang w:val="en-GB"/>
    </w:rPr>
  </w:style>
  <w:style w:type="character" w:customStyle="1" w:styleId="text1">
    <w:name w:val="text1"/>
    <w:rsid w:val="005A5395"/>
    <w:rPr>
      <w:rFonts w:ascii="Arial" w:hAnsi="Arial" w:cs="Arial" w:hint="default"/>
      <w:sz w:val="18"/>
      <w:szCs w:val="18"/>
    </w:rPr>
  </w:style>
  <w:style w:type="paragraph" w:styleId="ListParagraph">
    <w:name w:val="List Paragraph"/>
    <w:basedOn w:val="Normal"/>
    <w:uiPriority w:val="99"/>
    <w:qFormat/>
    <w:rsid w:val="005A5395"/>
    <w:pPr>
      <w:ind w:left="720"/>
      <w:contextualSpacing/>
    </w:pPr>
    <w:rPr>
      <w:rFonts w:ascii="Calibri" w:hAnsi="Calibri"/>
      <w:sz w:val="22"/>
      <w:lang w:val="en-US"/>
    </w:rPr>
  </w:style>
  <w:style w:type="table" w:styleId="TableGrid">
    <w:name w:val="Table Grid"/>
    <w:basedOn w:val="TableNormal"/>
    <w:uiPriority w:val="59"/>
    <w:rsid w:val="00FF1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064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4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40B"/>
    <w:rPr>
      <w:rFonts w:ascii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4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40B"/>
    <w:rPr>
      <w:rFonts w:ascii="Times New Roman" w:hAnsi="Times New Roman"/>
      <w:b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F98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HeaderChar">
    <w:name w:val="Header Char"/>
    <w:link w:val="Header"/>
    <w:uiPriority w:val="99"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3F98"/>
    <w:pPr>
      <w:tabs>
        <w:tab w:val="center" w:pos="4536"/>
        <w:tab w:val="right" w:pos="9072"/>
      </w:tabs>
      <w:spacing w:after="0" w:line="240" w:lineRule="auto"/>
    </w:pPr>
    <w:rPr>
      <w:szCs w:val="20"/>
    </w:rPr>
  </w:style>
  <w:style w:type="character" w:customStyle="1" w:styleId="FooterChar">
    <w:name w:val="Footer Char"/>
    <w:link w:val="Footer"/>
    <w:uiPriority w:val="99"/>
    <w:rsid w:val="00213F98"/>
    <w:rPr>
      <w:rFonts w:ascii="Times New Roman" w:hAnsi="Times New Roman"/>
      <w:sz w:val="24"/>
      <w:lang w:val="en-GB"/>
    </w:rPr>
  </w:style>
  <w:style w:type="character" w:styleId="Hyperlink">
    <w:name w:val="Hyperlink"/>
    <w:uiPriority w:val="99"/>
    <w:unhideWhenUsed/>
    <w:rsid w:val="00A57178"/>
    <w:rPr>
      <w:color w:val="0000FF"/>
      <w:u w:val="single"/>
    </w:rPr>
  </w:style>
  <w:style w:type="paragraph" w:customStyle="1" w:styleId="Default">
    <w:name w:val="Default"/>
    <w:rsid w:val="00DB203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0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203D"/>
    <w:rPr>
      <w:rFonts w:ascii="Tahoma" w:hAnsi="Tahoma" w:cs="Tahoma"/>
      <w:sz w:val="16"/>
      <w:szCs w:val="16"/>
      <w:lang w:val="en-GB"/>
    </w:rPr>
  </w:style>
  <w:style w:type="character" w:customStyle="1" w:styleId="text1">
    <w:name w:val="text1"/>
    <w:rsid w:val="005A5395"/>
    <w:rPr>
      <w:rFonts w:ascii="Arial" w:hAnsi="Arial" w:cs="Arial" w:hint="default"/>
      <w:sz w:val="18"/>
      <w:szCs w:val="18"/>
    </w:rPr>
  </w:style>
  <w:style w:type="paragraph" w:styleId="ListParagraph">
    <w:name w:val="List Paragraph"/>
    <w:basedOn w:val="Normal"/>
    <w:uiPriority w:val="99"/>
    <w:qFormat/>
    <w:rsid w:val="005A5395"/>
    <w:pPr>
      <w:ind w:left="720"/>
      <w:contextualSpacing/>
    </w:pPr>
    <w:rPr>
      <w:rFonts w:ascii="Calibri" w:hAnsi="Calibri"/>
      <w:sz w:val="22"/>
      <w:lang w:val="en-US"/>
    </w:rPr>
  </w:style>
  <w:style w:type="table" w:styleId="TableGrid">
    <w:name w:val="Table Grid"/>
    <w:basedOn w:val="TableNormal"/>
    <w:uiPriority w:val="59"/>
    <w:rsid w:val="00FF1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64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64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640B"/>
    <w:rPr>
      <w:rFonts w:ascii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4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40B"/>
    <w:rPr>
      <w:rFonts w:ascii="Times New Roman" w:hAnsi="Times New Roman"/>
      <w:b/>
      <w:b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05512.6195E49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ampus.tamu.edu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Harinder.makkar@fao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6612</CharactersWithSpaces>
  <SharedDoc>false</SharedDoc>
  <HLinks>
    <vt:vector size="6" baseType="variant">
      <vt:variant>
        <vt:i4>2359374</vt:i4>
      </vt:variant>
      <vt:variant>
        <vt:i4>0</vt:i4>
      </vt:variant>
      <vt:variant>
        <vt:i4>0</vt:i4>
      </vt:variant>
      <vt:variant>
        <vt:i4>5</vt:i4>
      </vt:variant>
      <vt:variant>
        <vt:lpwstr>mailto:Harinder.makkar@fao.org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Harinder Makkar (AGAS)</dc:creator>
  <cp:lastModifiedBy>Harinder Makkar (AGAS)</cp:lastModifiedBy>
  <cp:revision>6</cp:revision>
  <cp:lastPrinted>2015-03-03T16:33:00Z</cp:lastPrinted>
  <dcterms:created xsi:type="dcterms:W3CDTF">2016-02-10T15:02:00Z</dcterms:created>
  <dcterms:modified xsi:type="dcterms:W3CDTF">2016-04-05T05:58:00Z</dcterms:modified>
</cp:coreProperties>
</file>