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A7A" w:rsidRPr="00D456D5" w:rsidRDefault="004352A1" w:rsidP="00C67749">
      <w:pPr>
        <w:spacing w:before="240" w:after="120"/>
        <w:jc w:val="center"/>
        <w:rPr>
          <w:rFonts w:ascii="Arial" w:hAnsi="Arial" w:cs="Arial"/>
          <w:b/>
          <w:bCs/>
          <w:sz w:val="26"/>
          <w:szCs w:val="26"/>
        </w:rPr>
      </w:pPr>
      <w:r w:rsidRPr="00D456D5">
        <w:rPr>
          <w:rFonts w:ascii="Arial" w:hAnsi="Arial" w:cs="Arial"/>
          <w:b/>
          <w:bCs/>
          <w:sz w:val="26"/>
          <w:szCs w:val="26"/>
        </w:rPr>
        <w:t xml:space="preserve">GBEP Report to the </w:t>
      </w:r>
      <w:r w:rsidR="009C1CAD" w:rsidRPr="00D456D5">
        <w:rPr>
          <w:rFonts w:ascii="Arial" w:hAnsi="Arial" w:cs="Arial"/>
          <w:b/>
          <w:bCs/>
          <w:sz w:val="26"/>
          <w:szCs w:val="26"/>
        </w:rPr>
        <w:t>G</w:t>
      </w:r>
      <w:del w:id="0" w:author="Morese, Michela (NRC)" w:date="2017-04-13T15:49:00Z">
        <w:r w:rsidR="00B9240B" w:rsidDel="00C67749">
          <w:rPr>
            <w:rFonts w:ascii="Arial" w:hAnsi="Arial" w:cs="Arial"/>
            <w:b/>
            <w:bCs/>
            <w:sz w:val="26"/>
            <w:szCs w:val="26"/>
          </w:rPr>
          <w:delText>20</w:delText>
        </w:r>
      </w:del>
      <w:ins w:id="1" w:author="Morese, Michela (NRC)" w:date="2017-04-13T15:49:00Z">
        <w:r w:rsidR="00C67749">
          <w:rPr>
            <w:rFonts w:ascii="Arial" w:hAnsi="Arial" w:cs="Arial"/>
            <w:b/>
            <w:bCs/>
            <w:sz w:val="26"/>
            <w:szCs w:val="26"/>
          </w:rPr>
          <w:t>7</w:t>
        </w:r>
      </w:ins>
      <w:r w:rsidR="00C15975">
        <w:rPr>
          <w:rFonts w:ascii="Arial" w:hAnsi="Arial" w:cs="Arial"/>
          <w:b/>
          <w:bCs/>
          <w:sz w:val="26"/>
          <w:szCs w:val="26"/>
        </w:rPr>
        <w:t xml:space="preserve"> </w:t>
      </w:r>
      <w:r w:rsidRPr="00D456D5">
        <w:rPr>
          <w:rFonts w:ascii="Arial" w:hAnsi="Arial" w:cs="Arial"/>
          <w:b/>
          <w:bCs/>
          <w:sz w:val="26"/>
          <w:szCs w:val="26"/>
        </w:rPr>
        <w:t xml:space="preserve">Summit </w:t>
      </w:r>
      <w:r w:rsidR="00C15975" w:rsidRPr="00DF1A41">
        <w:rPr>
          <w:rFonts w:ascii="Arial" w:hAnsi="Arial" w:cs="Arial"/>
          <w:b/>
          <w:bCs/>
          <w:sz w:val="26"/>
          <w:szCs w:val="26"/>
        </w:rPr>
        <w:t>201</w:t>
      </w:r>
      <w:del w:id="2" w:author="Morese, Michela (NRC)" w:date="2017-04-13T15:49:00Z">
        <w:r w:rsidR="006D34F7" w:rsidDel="00C67749">
          <w:rPr>
            <w:rFonts w:ascii="Arial" w:hAnsi="Arial" w:cs="Arial"/>
            <w:b/>
            <w:bCs/>
            <w:sz w:val="26"/>
            <w:szCs w:val="26"/>
          </w:rPr>
          <w:delText>6</w:delText>
        </w:r>
      </w:del>
      <w:ins w:id="3" w:author="Morese, Michela (NRC)" w:date="2017-04-13T15:49:00Z">
        <w:r w:rsidR="00C67749">
          <w:rPr>
            <w:rFonts w:ascii="Arial" w:hAnsi="Arial" w:cs="Arial"/>
            <w:b/>
            <w:bCs/>
            <w:sz w:val="26"/>
            <w:szCs w:val="26"/>
          </w:rPr>
          <w:t>7</w:t>
        </w:r>
      </w:ins>
    </w:p>
    <w:p w:rsidR="00932863" w:rsidRPr="0048108E" w:rsidRDefault="00932863" w:rsidP="00C67749">
      <w:pPr>
        <w:tabs>
          <w:tab w:val="num" w:pos="720"/>
        </w:tabs>
        <w:spacing w:before="120" w:after="120"/>
        <w:jc w:val="both"/>
        <w:rPr>
          <w:rFonts w:ascii="Arial" w:hAnsi="Arial" w:cs="Arial"/>
          <w:sz w:val="20"/>
          <w:szCs w:val="20"/>
        </w:rPr>
      </w:pPr>
      <w:r w:rsidRPr="007E2C83">
        <w:rPr>
          <w:rFonts w:ascii="Arial" w:hAnsi="Arial" w:cs="Arial"/>
          <w:sz w:val="20"/>
          <w:szCs w:val="20"/>
        </w:rPr>
        <w:t xml:space="preserve">This report provides an overview of the work of the Global Bioenergy Partnership (GBEP) and its progress since reporting to </w:t>
      </w:r>
      <w:r w:rsidR="00811A4B">
        <w:rPr>
          <w:rFonts w:ascii="Arial" w:hAnsi="Arial" w:cs="Arial"/>
          <w:sz w:val="20"/>
          <w:szCs w:val="20"/>
        </w:rPr>
        <w:t>the 201</w:t>
      </w:r>
      <w:del w:id="4" w:author="Morese, Michela (NRC)" w:date="2017-04-13T15:49:00Z">
        <w:r w:rsidR="006D34F7" w:rsidDel="00C67749">
          <w:rPr>
            <w:rFonts w:ascii="Arial" w:hAnsi="Arial" w:cs="Arial"/>
            <w:sz w:val="20"/>
            <w:szCs w:val="20"/>
          </w:rPr>
          <w:delText>5</w:delText>
        </w:r>
      </w:del>
      <w:ins w:id="5" w:author="Morese, Michela (NRC)" w:date="2017-04-13T15:49:00Z">
        <w:r w:rsidR="00C67749">
          <w:rPr>
            <w:rFonts w:ascii="Arial" w:hAnsi="Arial" w:cs="Arial"/>
            <w:sz w:val="20"/>
            <w:szCs w:val="20"/>
          </w:rPr>
          <w:t>6</w:t>
        </w:r>
      </w:ins>
      <w:r w:rsidR="00811A4B">
        <w:rPr>
          <w:rFonts w:ascii="Arial" w:hAnsi="Arial" w:cs="Arial"/>
          <w:sz w:val="20"/>
          <w:szCs w:val="20"/>
        </w:rPr>
        <w:t xml:space="preserve"> </w:t>
      </w:r>
      <w:r w:rsidRPr="007E2C83">
        <w:rPr>
          <w:rFonts w:ascii="Arial" w:hAnsi="Arial" w:cs="Arial"/>
          <w:sz w:val="20"/>
          <w:szCs w:val="20"/>
        </w:rPr>
        <w:t>G</w:t>
      </w:r>
      <w:del w:id="6" w:author="Morese, Michela (NRC)" w:date="2017-04-13T15:49:00Z">
        <w:r w:rsidR="00B9240B" w:rsidDel="00C67749">
          <w:rPr>
            <w:rFonts w:ascii="Arial" w:hAnsi="Arial" w:cs="Arial"/>
            <w:sz w:val="20"/>
            <w:szCs w:val="20"/>
          </w:rPr>
          <w:delText>20</w:delText>
        </w:r>
      </w:del>
      <w:ins w:id="7" w:author="Morese, Michela (NRC)" w:date="2017-04-13T15:49:00Z">
        <w:r w:rsidR="00C67749">
          <w:rPr>
            <w:rFonts w:ascii="Arial" w:hAnsi="Arial" w:cs="Arial"/>
            <w:sz w:val="20"/>
            <w:szCs w:val="20"/>
          </w:rPr>
          <w:t>7</w:t>
        </w:r>
      </w:ins>
      <w:r w:rsidRPr="007E2C83">
        <w:rPr>
          <w:rFonts w:ascii="Arial" w:hAnsi="Arial" w:cs="Arial"/>
          <w:sz w:val="20"/>
          <w:szCs w:val="20"/>
        </w:rPr>
        <w:t xml:space="preserve"> Summit. In response to the </w:t>
      </w:r>
      <w:proofErr w:type="gramStart"/>
      <w:r w:rsidRPr="007E2C83">
        <w:rPr>
          <w:rFonts w:ascii="Arial" w:hAnsi="Arial" w:cs="Arial"/>
          <w:sz w:val="20"/>
          <w:szCs w:val="20"/>
        </w:rPr>
        <w:t>2005</w:t>
      </w:r>
      <w:proofErr w:type="gramEnd"/>
      <w:r w:rsidRPr="007E2C83">
        <w:rPr>
          <w:rFonts w:ascii="Arial" w:hAnsi="Arial" w:cs="Arial"/>
          <w:sz w:val="20"/>
          <w:szCs w:val="20"/>
        </w:rPr>
        <w:t xml:space="preserve"> G8 mandate</w:t>
      </w:r>
      <w:r>
        <w:rPr>
          <w:rFonts w:ascii="Arial" w:hAnsi="Arial" w:cs="Arial"/>
          <w:sz w:val="20"/>
          <w:szCs w:val="20"/>
        </w:rPr>
        <w:t xml:space="preserve"> (renewed in subsequent G8 Summits</w:t>
      </w:r>
      <w:r w:rsidRPr="007E2C83">
        <w:rPr>
          <w:rFonts w:ascii="Arial" w:hAnsi="Arial" w:cs="Arial"/>
          <w:sz w:val="20"/>
          <w:szCs w:val="20"/>
        </w:rPr>
        <w:t xml:space="preserve">), GBEP initiated an international discussion on the issues related to bioenergy. </w:t>
      </w:r>
      <w:del w:id="8" w:author="Morese, Michela (NRC)" w:date="2017-04-13T15:50:00Z">
        <w:r w:rsidR="006D34F7" w:rsidDel="00C67749">
          <w:rPr>
            <w:rFonts w:ascii="Arial" w:hAnsi="Arial" w:cs="Arial"/>
            <w:sz w:val="20"/>
            <w:szCs w:val="20"/>
          </w:rPr>
          <w:delText>Ten</w:delText>
        </w:r>
      </w:del>
      <w:ins w:id="9" w:author="Morese, Michela (NRC)" w:date="2017-04-13T15:50:00Z">
        <w:r w:rsidR="00C67749">
          <w:rPr>
            <w:rFonts w:ascii="Arial" w:hAnsi="Arial" w:cs="Arial"/>
            <w:sz w:val="20"/>
            <w:szCs w:val="20"/>
          </w:rPr>
          <w:t>Eleven</w:t>
        </w:r>
      </w:ins>
      <w:r w:rsidR="002E10D2">
        <w:rPr>
          <w:rFonts w:ascii="Arial" w:hAnsi="Arial" w:cs="Arial"/>
          <w:sz w:val="20"/>
          <w:szCs w:val="20"/>
        </w:rPr>
        <w:t xml:space="preserve"> </w:t>
      </w:r>
      <w:r w:rsidRPr="007E2C83">
        <w:rPr>
          <w:rFonts w:ascii="Arial" w:hAnsi="Arial" w:cs="Arial"/>
          <w:sz w:val="20"/>
          <w:szCs w:val="20"/>
        </w:rPr>
        <w:t xml:space="preserve">years after its establishment and at a time of intense debate on bioenergy, GBEP is actively working to advance bioenergy for sustainable development, climate change mitigation and food and energy security. </w:t>
      </w:r>
      <w:r>
        <w:rPr>
          <w:rFonts w:ascii="Arial" w:hAnsi="Arial" w:cs="Arial"/>
          <w:sz w:val="20"/>
          <w:szCs w:val="20"/>
        </w:rPr>
        <w:t xml:space="preserve">To this end, GBEP has </w:t>
      </w:r>
      <w:r w:rsidR="00811A4B">
        <w:rPr>
          <w:rFonts w:ascii="Arial" w:hAnsi="Arial" w:cs="Arial"/>
          <w:sz w:val="20"/>
          <w:szCs w:val="20"/>
        </w:rPr>
        <w:t>agreed upon</w:t>
      </w:r>
      <w:r>
        <w:rPr>
          <w:rFonts w:ascii="Arial" w:hAnsi="Arial" w:cs="Arial"/>
          <w:sz w:val="20"/>
          <w:szCs w:val="20"/>
        </w:rPr>
        <w:t xml:space="preserve"> </w:t>
      </w:r>
      <w:r w:rsidRPr="001B1187">
        <w:rPr>
          <w:rFonts w:ascii="Arial" w:hAnsi="Arial" w:cs="Arial"/>
          <w:sz w:val="20"/>
          <w:szCs w:val="20"/>
        </w:rPr>
        <w:t xml:space="preserve">a set of </w:t>
      </w:r>
      <w:r>
        <w:rPr>
          <w:rFonts w:ascii="Arial" w:hAnsi="Arial" w:cs="Arial"/>
          <w:sz w:val="20"/>
          <w:szCs w:val="20"/>
        </w:rPr>
        <w:t>voluntary,</w:t>
      </w:r>
      <w:r w:rsidRPr="001B1187">
        <w:rPr>
          <w:rFonts w:ascii="Arial" w:hAnsi="Arial" w:cs="Arial"/>
          <w:sz w:val="20"/>
          <w:szCs w:val="20"/>
        </w:rPr>
        <w:t xml:space="preserve"> science-based </w:t>
      </w:r>
      <w:r>
        <w:rPr>
          <w:rFonts w:ascii="Arial" w:hAnsi="Arial" w:cs="Arial"/>
          <w:sz w:val="20"/>
          <w:szCs w:val="20"/>
        </w:rPr>
        <w:t>sustainability</w:t>
      </w:r>
      <w:r w:rsidRPr="001B1187">
        <w:rPr>
          <w:rFonts w:ascii="Arial" w:hAnsi="Arial" w:cs="Arial"/>
          <w:sz w:val="20"/>
          <w:szCs w:val="20"/>
        </w:rPr>
        <w:t xml:space="preserve"> indicators </w:t>
      </w:r>
      <w:r>
        <w:rPr>
          <w:rFonts w:ascii="Arial" w:hAnsi="Arial" w:cs="Arial"/>
          <w:sz w:val="20"/>
          <w:szCs w:val="20"/>
        </w:rPr>
        <w:t>for bio</w:t>
      </w:r>
      <w:r w:rsidRPr="001B1187">
        <w:rPr>
          <w:rFonts w:ascii="Arial" w:hAnsi="Arial" w:cs="Arial"/>
          <w:sz w:val="20"/>
          <w:szCs w:val="20"/>
        </w:rPr>
        <w:t>energy</w:t>
      </w:r>
      <w:r>
        <w:rPr>
          <w:rFonts w:ascii="Arial" w:hAnsi="Arial" w:cs="Arial"/>
          <w:sz w:val="20"/>
          <w:szCs w:val="20"/>
        </w:rPr>
        <w:t xml:space="preserve">. GBEP has also developed a common methodological framework for use in measuring and reporting greenhouse gas (GHG) emissions reductions from bioenergy. GBEP </w:t>
      </w:r>
      <w:r w:rsidR="00384FCC">
        <w:rPr>
          <w:rFonts w:ascii="Arial" w:hAnsi="Arial" w:cs="Arial"/>
          <w:sz w:val="20"/>
          <w:szCs w:val="20"/>
        </w:rPr>
        <w:t xml:space="preserve">is currently </w:t>
      </w:r>
      <w:r>
        <w:rPr>
          <w:rFonts w:ascii="Arial" w:hAnsi="Arial" w:cs="Arial"/>
          <w:sz w:val="20"/>
          <w:szCs w:val="20"/>
        </w:rPr>
        <w:t>work</w:t>
      </w:r>
      <w:r w:rsidR="00384FCC">
        <w:rPr>
          <w:rFonts w:ascii="Arial" w:hAnsi="Arial" w:cs="Arial"/>
          <w:sz w:val="20"/>
          <w:szCs w:val="20"/>
        </w:rPr>
        <w:t>ing</w:t>
      </w:r>
      <w:r>
        <w:rPr>
          <w:rFonts w:ascii="Arial" w:hAnsi="Arial" w:cs="Arial"/>
          <w:sz w:val="20"/>
          <w:szCs w:val="20"/>
        </w:rPr>
        <w:t xml:space="preserve"> on capacity building activities and projects for sustainable bioenergy, including </w:t>
      </w:r>
      <w:r w:rsidR="00857107">
        <w:rPr>
          <w:rFonts w:ascii="Arial" w:hAnsi="Arial" w:cs="Arial"/>
          <w:sz w:val="20"/>
          <w:szCs w:val="20"/>
        </w:rPr>
        <w:t xml:space="preserve">through </w:t>
      </w:r>
      <w:r>
        <w:rPr>
          <w:rFonts w:ascii="Arial" w:hAnsi="Arial" w:cs="Arial"/>
          <w:sz w:val="20"/>
          <w:szCs w:val="20"/>
        </w:rPr>
        <w:t xml:space="preserve">the implementation of its </w:t>
      </w:r>
      <w:r w:rsidR="00384FCC">
        <w:rPr>
          <w:rFonts w:ascii="Arial" w:hAnsi="Arial" w:cs="Arial"/>
          <w:sz w:val="20"/>
          <w:szCs w:val="20"/>
        </w:rPr>
        <w:t>sustainability indicators and methodological framework on GHG emissions</w:t>
      </w:r>
      <w:r>
        <w:rPr>
          <w:rFonts w:ascii="Arial" w:hAnsi="Arial" w:cs="Arial"/>
          <w:sz w:val="20"/>
          <w:szCs w:val="20"/>
        </w:rPr>
        <w:t>.</w:t>
      </w:r>
    </w:p>
    <w:p w:rsidR="00F77D77" w:rsidRPr="001C0FCC" w:rsidRDefault="004352A1" w:rsidP="002E3F72">
      <w:pPr>
        <w:pStyle w:val="StyleAfter0pt"/>
        <w:spacing w:after="240" w:line="240" w:lineRule="auto"/>
        <w:rPr>
          <w:rFonts w:ascii="Arial" w:eastAsia="Times New Roman" w:hAnsi="Arial" w:cs="Arial"/>
          <w:lang w:val="en-GB" w:eastAsia="en-GB"/>
        </w:rPr>
      </w:pPr>
      <w:r w:rsidRPr="004564E0">
        <w:rPr>
          <w:rFonts w:ascii="Arial" w:eastAsia="Times New Roman" w:hAnsi="Arial" w:cs="Arial"/>
          <w:lang w:val="en-GB" w:eastAsia="en-GB"/>
        </w:rPr>
        <w:t xml:space="preserve">GBEP was established to implement the commitments taken by the G8 in the 2005 Gleneagles Plan of Action to support "biomass and biofuels deployment, particularly in developing countries where biomass use is prevalent" and it was invited by </w:t>
      </w:r>
      <w:r w:rsidR="003B7D53">
        <w:rPr>
          <w:rFonts w:ascii="Arial" w:eastAsia="Times New Roman" w:hAnsi="Arial" w:cs="Arial"/>
          <w:lang w:val="en-GB" w:eastAsia="en-GB"/>
        </w:rPr>
        <w:t>the following G8</w:t>
      </w:r>
      <w:r w:rsidR="006D34F7">
        <w:rPr>
          <w:rFonts w:ascii="Arial" w:eastAsia="Times New Roman" w:hAnsi="Arial" w:cs="Arial"/>
          <w:lang w:val="en-GB" w:eastAsia="en-GB"/>
        </w:rPr>
        <w:t>/G7</w:t>
      </w:r>
      <w:r w:rsidR="003B7D53">
        <w:rPr>
          <w:rFonts w:ascii="Arial" w:eastAsia="Times New Roman" w:hAnsi="Arial" w:cs="Arial"/>
          <w:lang w:val="en-GB" w:eastAsia="en-GB"/>
        </w:rPr>
        <w:t xml:space="preserve"> Summits to continue its work to facilitate a sustainable development of bioenergy</w:t>
      </w:r>
      <w:r w:rsidR="00CE2EA2">
        <w:rPr>
          <w:rFonts w:ascii="Arial" w:eastAsia="Times New Roman" w:hAnsi="Arial" w:cs="Arial"/>
          <w:lang w:val="en-GB" w:eastAsia="en-GB"/>
        </w:rPr>
        <w:t>.</w:t>
      </w:r>
      <w:r w:rsidR="00B9240B">
        <w:rPr>
          <w:rFonts w:ascii="Arial" w:eastAsia="Times New Roman" w:hAnsi="Arial" w:cs="Arial"/>
          <w:lang w:val="en-GB" w:eastAsia="en-GB"/>
        </w:rPr>
        <w:t xml:space="preserve"> </w:t>
      </w:r>
      <w:r w:rsidR="00273538">
        <w:rPr>
          <w:rFonts w:ascii="Arial" w:eastAsia="Times New Roman" w:hAnsi="Arial" w:cs="Arial"/>
          <w:lang w:val="en-GB" w:eastAsia="en-GB"/>
        </w:rPr>
        <w:t>In addition</w:t>
      </w:r>
      <w:r w:rsidR="00CE2EA2">
        <w:rPr>
          <w:rFonts w:ascii="Arial" w:eastAsia="Times New Roman" w:hAnsi="Arial" w:cs="Arial"/>
          <w:lang w:val="en-GB" w:eastAsia="en-GB"/>
        </w:rPr>
        <w:t>, a</w:t>
      </w:r>
      <w:r w:rsidR="008E4338">
        <w:rPr>
          <w:rFonts w:ascii="Arial" w:eastAsia="Times New Roman" w:hAnsi="Arial" w:cs="Arial"/>
          <w:lang w:val="en-GB" w:eastAsia="en-GB"/>
        </w:rPr>
        <w:t xml:space="preserve">lso the G20 expressed support to </w:t>
      </w:r>
      <w:r w:rsidR="008E4338" w:rsidRPr="00FB4165">
        <w:rPr>
          <w:rFonts w:ascii="Arial" w:eastAsia="Times New Roman" w:hAnsi="Arial" w:cs="Arial"/>
          <w:lang w:val="en-GB" w:eastAsia="en-GB"/>
        </w:rPr>
        <w:t>GBEP</w:t>
      </w:r>
      <w:r w:rsidR="008E4338">
        <w:rPr>
          <w:rFonts w:ascii="Arial" w:eastAsia="Times New Roman" w:hAnsi="Arial" w:cs="Arial"/>
          <w:lang w:val="en-GB" w:eastAsia="en-GB"/>
        </w:rPr>
        <w:t xml:space="preserve"> and </w:t>
      </w:r>
      <w:r w:rsidR="008E4338" w:rsidRPr="00FB4165">
        <w:rPr>
          <w:rFonts w:ascii="Arial" w:eastAsia="Times New Roman" w:hAnsi="Arial" w:cs="Arial"/>
          <w:lang w:val="en-GB" w:eastAsia="en-GB"/>
        </w:rPr>
        <w:t>its set of sustainability indicators for bioenergy</w:t>
      </w:r>
      <w:r w:rsidR="008E4B55">
        <w:rPr>
          <w:rFonts w:ascii="Arial" w:eastAsia="Times New Roman" w:hAnsi="Arial" w:cs="Arial"/>
          <w:lang w:val="en-GB" w:eastAsia="en-GB"/>
        </w:rPr>
        <w:t xml:space="preserve"> </w:t>
      </w:r>
      <w:r w:rsidR="008E4338">
        <w:rPr>
          <w:rFonts w:ascii="Arial" w:eastAsia="Times New Roman" w:hAnsi="Arial" w:cs="Arial"/>
          <w:lang w:val="en-GB" w:eastAsia="en-GB"/>
        </w:rPr>
        <w:t>(G20 Ministers of Agriculture, Paris Action Plan 2011</w:t>
      </w:r>
      <w:r w:rsidR="008E4B55">
        <w:rPr>
          <w:rFonts w:ascii="Arial" w:eastAsia="Times New Roman" w:hAnsi="Arial" w:cs="Arial"/>
          <w:lang w:val="en-GB" w:eastAsia="en-GB"/>
        </w:rPr>
        <w:t>;</w:t>
      </w:r>
      <w:r w:rsidR="006D34F7">
        <w:rPr>
          <w:rFonts w:ascii="Arial" w:eastAsia="Times New Roman" w:hAnsi="Arial" w:cs="Arial"/>
          <w:lang w:val="en-GB" w:eastAsia="en-GB"/>
        </w:rPr>
        <w:t xml:space="preserve"> G20 Saint Petersburg Summit</w:t>
      </w:r>
      <w:r w:rsidR="00F77D77">
        <w:rPr>
          <w:rFonts w:ascii="Arial" w:eastAsia="Times New Roman" w:hAnsi="Arial" w:cs="Arial"/>
          <w:lang w:val="en-GB" w:eastAsia="en-GB"/>
        </w:rPr>
        <w:t xml:space="preserve">, November </w:t>
      </w:r>
      <w:r w:rsidR="006D34F7">
        <w:rPr>
          <w:rFonts w:ascii="Arial" w:eastAsia="Times New Roman" w:hAnsi="Arial" w:cs="Arial"/>
          <w:lang w:val="en-GB" w:eastAsia="en-GB"/>
        </w:rPr>
        <w:t>201</w:t>
      </w:r>
      <w:r w:rsidR="00F77D77">
        <w:rPr>
          <w:rFonts w:ascii="Arial" w:eastAsia="Times New Roman" w:hAnsi="Arial" w:cs="Arial"/>
          <w:lang w:val="en-GB" w:eastAsia="en-GB"/>
        </w:rPr>
        <w:t>3</w:t>
      </w:r>
      <w:r w:rsidR="008E4B55">
        <w:rPr>
          <w:rFonts w:ascii="Arial" w:eastAsia="Times New Roman" w:hAnsi="Arial" w:cs="Arial"/>
          <w:lang w:val="en-GB" w:eastAsia="en-GB"/>
        </w:rPr>
        <w:t xml:space="preserve"> and G20 Antalya Summit, November 2015</w:t>
      </w:r>
      <w:r w:rsidR="008E4338">
        <w:rPr>
          <w:rFonts w:ascii="Arial" w:eastAsia="Times New Roman" w:hAnsi="Arial" w:cs="Arial"/>
          <w:lang w:val="en-GB" w:eastAsia="en-GB"/>
        </w:rPr>
        <w:t>).</w:t>
      </w:r>
      <w:r w:rsidR="008E4B55">
        <w:rPr>
          <w:rFonts w:ascii="Arial" w:eastAsia="Times New Roman" w:hAnsi="Arial" w:cs="Arial"/>
          <w:lang w:val="en-GB" w:eastAsia="en-GB"/>
        </w:rPr>
        <w:t xml:space="preserve"> Most </w:t>
      </w:r>
      <w:r w:rsidR="00F77D77">
        <w:rPr>
          <w:rFonts w:ascii="Arial" w:eastAsia="Times New Roman" w:hAnsi="Arial" w:cs="Arial"/>
          <w:lang w:val="en-GB" w:eastAsia="en-GB"/>
        </w:rPr>
        <w:t>recently,</w:t>
      </w:r>
      <w:r w:rsidR="008E4B55">
        <w:rPr>
          <w:rFonts w:ascii="Arial" w:eastAsia="Times New Roman" w:hAnsi="Arial" w:cs="Arial"/>
          <w:lang w:val="en-GB" w:eastAsia="en-GB"/>
        </w:rPr>
        <w:t xml:space="preserve"> the G20 Energy Ministers </w:t>
      </w:r>
      <w:r w:rsidR="004750A7">
        <w:rPr>
          <w:rFonts w:ascii="Arial" w:eastAsia="Times New Roman" w:hAnsi="Arial" w:cs="Arial"/>
          <w:lang w:val="en-GB" w:eastAsia="en-GB"/>
        </w:rPr>
        <w:t>stated</w:t>
      </w:r>
      <w:r w:rsidR="008E4B55">
        <w:rPr>
          <w:rFonts w:ascii="Arial" w:eastAsia="Times New Roman" w:hAnsi="Arial" w:cs="Arial"/>
          <w:lang w:val="en-GB" w:eastAsia="en-GB"/>
        </w:rPr>
        <w:t xml:space="preserve"> “</w:t>
      </w:r>
      <w:r w:rsidR="005E3C27">
        <w:rPr>
          <w:rFonts w:ascii="Arial" w:eastAsia="Times New Roman" w:hAnsi="Arial" w:cs="Arial"/>
          <w:lang w:val="en-GB" w:eastAsia="en-GB"/>
        </w:rPr>
        <w:t>I</w:t>
      </w:r>
      <w:r w:rsidR="008E4B55" w:rsidRPr="001C0FCC">
        <w:rPr>
          <w:rFonts w:ascii="Arial" w:hAnsi="Arial" w:cs="Arial"/>
        </w:rPr>
        <w:t xml:space="preserve">RENA, together with interested G20 members and other organizations, such as IEA Bioenergy, </w:t>
      </w:r>
      <w:r w:rsidR="005E3C27">
        <w:rPr>
          <w:rFonts w:ascii="Arial" w:eastAsia="Times New Roman" w:hAnsi="Arial" w:cs="Arial"/>
          <w:lang w:val="en-GB" w:eastAsia="en-GB"/>
        </w:rPr>
        <w:t>should</w:t>
      </w:r>
      <w:r w:rsidR="008E4B55" w:rsidRPr="001C0FCC">
        <w:rPr>
          <w:rFonts w:ascii="Arial" w:hAnsi="Arial" w:cs="Arial"/>
        </w:rPr>
        <w:t xml:space="preserve"> support implementation of the Global Bioenergy Partnership (GBEP) sustainability indicators</w:t>
      </w:r>
      <w:r w:rsidR="005E3C27">
        <w:rPr>
          <w:rFonts w:ascii="Arial" w:eastAsia="Times New Roman" w:hAnsi="Arial" w:cs="Arial"/>
          <w:lang w:val="en-GB" w:eastAsia="en-GB"/>
        </w:rPr>
        <w:t>” (G20 Energy Ministerial Meeting, Beijing, June 2016).</w:t>
      </w:r>
    </w:p>
    <w:p w:rsidR="004352A1" w:rsidRPr="00D456D5" w:rsidRDefault="004352A1" w:rsidP="001C0FCC">
      <w:pPr>
        <w:pStyle w:val="StyleAfter0pt"/>
        <w:spacing w:after="0"/>
        <w:rPr>
          <w:rFonts w:ascii="Arial" w:hAnsi="Arial" w:cs="Arial"/>
          <w:b/>
          <w:bCs/>
          <w:sz w:val="21"/>
          <w:szCs w:val="21"/>
        </w:rPr>
      </w:pPr>
      <w:r w:rsidRPr="00D456D5">
        <w:rPr>
          <w:rFonts w:ascii="Arial" w:hAnsi="Arial" w:cs="Arial"/>
          <w:b/>
          <w:bCs/>
          <w:sz w:val="21"/>
          <w:szCs w:val="21"/>
        </w:rPr>
        <w:t xml:space="preserve">GBEP membership </w:t>
      </w:r>
    </w:p>
    <w:p w:rsidR="004352A1" w:rsidRPr="0048108E" w:rsidRDefault="004352A1" w:rsidP="004352A1">
      <w:pPr>
        <w:tabs>
          <w:tab w:val="num" w:pos="720"/>
        </w:tabs>
        <w:spacing w:after="120"/>
        <w:jc w:val="both"/>
        <w:rPr>
          <w:rFonts w:ascii="Arial" w:hAnsi="Arial" w:cs="Arial"/>
          <w:sz w:val="20"/>
          <w:szCs w:val="20"/>
        </w:rPr>
      </w:pPr>
      <w:proofErr w:type="gramStart"/>
      <w:r w:rsidRPr="0019062F">
        <w:rPr>
          <w:rFonts w:ascii="Arial" w:hAnsi="Arial" w:cs="Arial"/>
          <w:sz w:val="20"/>
          <w:szCs w:val="20"/>
        </w:rPr>
        <w:t>Over the</w:t>
      </w:r>
      <w:r w:rsidRPr="007E2C83">
        <w:rPr>
          <w:rFonts w:ascii="Arial" w:hAnsi="Arial" w:cs="Arial"/>
          <w:sz w:val="20"/>
          <w:szCs w:val="20"/>
        </w:rPr>
        <w:t xml:space="preserve"> last year</w:t>
      </w:r>
      <w:r w:rsidR="009F44D4">
        <w:rPr>
          <w:rFonts w:ascii="Arial" w:hAnsi="Arial" w:cs="Arial"/>
          <w:sz w:val="20"/>
          <w:szCs w:val="20"/>
        </w:rPr>
        <w:t>s</w:t>
      </w:r>
      <w:r w:rsidRPr="007E2C83">
        <w:rPr>
          <w:rFonts w:ascii="Arial" w:hAnsi="Arial" w:cs="Arial"/>
          <w:sz w:val="20"/>
          <w:szCs w:val="20"/>
        </w:rPr>
        <w:t xml:space="preserve">, GBEP has </w:t>
      </w:r>
      <w:r>
        <w:rPr>
          <w:rFonts w:ascii="Arial" w:hAnsi="Arial" w:cs="Arial"/>
          <w:sz w:val="20"/>
          <w:szCs w:val="20"/>
        </w:rPr>
        <w:t>continued to expand</w:t>
      </w:r>
      <w:r w:rsidRPr="007E2C83">
        <w:rPr>
          <w:rFonts w:ascii="Arial" w:hAnsi="Arial" w:cs="Arial"/>
          <w:sz w:val="20"/>
          <w:szCs w:val="20"/>
        </w:rPr>
        <w:t xml:space="preserve"> its membership, such that its Partners now comprise the </w:t>
      </w:r>
      <w:r w:rsidRPr="00030813">
        <w:rPr>
          <w:rFonts w:ascii="Arial" w:hAnsi="Arial" w:cs="Arial"/>
          <w:sz w:val="20"/>
          <w:szCs w:val="20"/>
        </w:rPr>
        <w:t>following 2</w:t>
      </w:r>
      <w:r w:rsidR="004564E0">
        <w:rPr>
          <w:rFonts w:ascii="Arial" w:hAnsi="Arial" w:cs="Arial"/>
          <w:sz w:val="20"/>
          <w:szCs w:val="20"/>
        </w:rPr>
        <w:t>3</w:t>
      </w:r>
      <w:r w:rsidRPr="00030813">
        <w:rPr>
          <w:rFonts w:ascii="Arial" w:hAnsi="Arial" w:cs="Arial"/>
          <w:sz w:val="20"/>
          <w:szCs w:val="20"/>
        </w:rPr>
        <w:t xml:space="preserve"> countries and 1</w:t>
      </w:r>
      <w:r w:rsidR="00384FCC">
        <w:rPr>
          <w:rFonts w:ascii="Arial" w:hAnsi="Arial" w:cs="Arial"/>
          <w:sz w:val="20"/>
          <w:szCs w:val="20"/>
        </w:rPr>
        <w:t>4</w:t>
      </w:r>
      <w:r w:rsidRPr="00030813">
        <w:rPr>
          <w:rFonts w:ascii="Arial" w:hAnsi="Arial" w:cs="Arial"/>
          <w:sz w:val="20"/>
          <w:szCs w:val="20"/>
        </w:rPr>
        <w:t xml:space="preserve"> international organizations: all</w:t>
      </w:r>
      <w:r>
        <w:rPr>
          <w:rFonts w:ascii="Arial" w:hAnsi="Arial" w:cs="Arial"/>
          <w:sz w:val="20"/>
          <w:szCs w:val="20"/>
        </w:rPr>
        <w:t xml:space="preserve"> G8 nations plus </w:t>
      </w:r>
      <w:r w:rsidRPr="00030813">
        <w:rPr>
          <w:rFonts w:ascii="Arial" w:hAnsi="Arial" w:cs="Arial"/>
          <w:sz w:val="20"/>
          <w:szCs w:val="20"/>
        </w:rPr>
        <w:t>Argentina,</w:t>
      </w:r>
      <w:r>
        <w:rPr>
          <w:rFonts w:ascii="Arial" w:hAnsi="Arial" w:cs="Arial"/>
          <w:sz w:val="20"/>
          <w:szCs w:val="20"/>
        </w:rPr>
        <w:t xml:space="preserve"> Brazil, China, </w:t>
      </w:r>
      <w:r w:rsidR="004564E0">
        <w:rPr>
          <w:rFonts w:ascii="Arial" w:hAnsi="Arial" w:cs="Arial"/>
          <w:sz w:val="20"/>
          <w:szCs w:val="20"/>
        </w:rPr>
        <w:t xml:space="preserve">Colombia, </w:t>
      </w:r>
      <w:r>
        <w:rPr>
          <w:rFonts w:ascii="Arial" w:hAnsi="Arial" w:cs="Arial"/>
          <w:sz w:val="20"/>
          <w:szCs w:val="20"/>
        </w:rPr>
        <w:t>Fiji Islands</w:t>
      </w:r>
      <w:r w:rsidRPr="00030813">
        <w:rPr>
          <w:rFonts w:ascii="Arial" w:hAnsi="Arial" w:cs="Arial"/>
          <w:sz w:val="20"/>
          <w:szCs w:val="20"/>
        </w:rPr>
        <w:t xml:space="preserve">, Ghana, </w:t>
      </w:r>
      <w:r w:rsidR="004564E0">
        <w:rPr>
          <w:rFonts w:ascii="Arial" w:hAnsi="Arial" w:cs="Arial"/>
          <w:sz w:val="20"/>
          <w:szCs w:val="20"/>
        </w:rPr>
        <w:t xml:space="preserve">Mauritania, </w:t>
      </w:r>
      <w:r w:rsidRPr="00030813">
        <w:rPr>
          <w:rFonts w:ascii="Arial" w:hAnsi="Arial" w:cs="Arial"/>
          <w:sz w:val="20"/>
          <w:szCs w:val="20"/>
        </w:rPr>
        <w:t>Mexico</w:t>
      </w:r>
      <w:r>
        <w:rPr>
          <w:rFonts w:ascii="Arial" w:hAnsi="Arial" w:cs="Arial"/>
          <w:sz w:val="20"/>
          <w:szCs w:val="20"/>
        </w:rPr>
        <w:t xml:space="preserve">, Netherlands, Paraguay, Spain, Sudan, Sweden, Switzerland and Tanzania, as well as </w:t>
      </w:r>
      <w:r w:rsidR="004564E0">
        <w:rPr>
          <w:rFonts w:ascii="Arial" w:hAnsi="Arial" w:cs="Arial"/>
          <w:sz w:val="20"/>
          <w:szCs w:val="20"/>
        </w:rPr>
        <w:t xml:space="preserve">the </w:t>
      </w:r>
      <w:r w:rsidR="00E418E6" w:rsidRPr="00101380">
        <w:rPr>
          <w:rFonts w:ascii="Arial" w:hAnsi="Arial" w:cs="Arial"/>
          <w:sz w:val="20"/>
          <w:szCs w:val="20"/>
        </w:rPr>
        <w:t>Economic Community o</w:t>
      </w:r>
      <w:r w:rsidR="00E418E6">
        <w:rPr>
          <w:rFonts w:ascii="Arial" w:hAnsi="Arial" w:cs="Arial"/>
          <w:sz w:val="20"/>
          <w:szCs w:val="20"/>
        </w:rPr>
        <w:t xml:space="preserve">f West African States (ECOWAS), </w:t>
      </w:r>
      <w:r w:rsidR="004564E0">
        <w:rPr>
          <w:rFonts w:ascii="Arial" w:hAnsi="Arial" w:cs="Arial"/>
          <w:sz w:val="20"/>
          <w:szCs w:val="20"/>
        </w:rPr>
        <w:t xml:space="preserve">European Commission, </w:t>
      </w:r>
      <w:r>
        <w:rPr>
          <w:rFonts w:ascii="Arial" w:hAnsi="Arial" w:cs="Arial"/>
          <w:sz w:val="20"/>
          <w:szCs w:val="20"/>
        </w:rPr>
        <w:t xml:space="preserve">FAO, </w:t>
      </w:r>
      <w:r w:rsidRPr="00030813">
        <w:rPr>
          <w:rFonts w:ascii="Arial" w:hAnsi="Arial" w:cs="Arial"/>
          <w:sz w:val="20"/>
          <w:szCs w:val="20"/>
        </w:rPr>
        <w:t>Inter-American Development Bank</w:t>
      </w:r>
      <w:r w:rsidR="004564E0">
        <w:rPr>
          <w:rFonts w:ascii="Arial" w:hAnsi="Arial" w:cs="Arial"/>
          <w:sz w:val="20"/>
          <w:szCs w:val="20"/>
        </w:rPr>
        <w:t xml:space="preserve"> (IDB)</w:t>
      </w:r>
      <w:r>
        <w:rPr>
          <w:rFonts w:ascii="Arial" w:hAnsi="Arial" w:cs="Arial"/>
          <w:sz w:val="20"/>
          <w:szCs w:val="20"/>
        </w:rPr>
        <w:t xml:space="preserve">, </w:t>
      </w:r>
      <w:r w:rsidR="004564E0">
        <w:rPr>
          <w:rFonts w:ascii="Arial" w:hAnsi="Arial" w:cs="Arial"/>
          <w:sz w:val="20"/>
          <w:szCs w:val="20"/>
        </w:rPr>
        <w:t xml:space="preserve">IEA, </w:t>
      </w:r>
      <w:r w:rsidR="00384FCC">
        <w:rPr>
          <w:rFonts w:ascii="Arial" w:hAnsi="Arial" w:cs="Arial"/>
          <w:sz w:val="20"/>
          <w:szCs w:val="20"/>
        </w:rPr>
        <w:t xml:space="preserve">IRENA, </w:t>
      </w:r>
      <w:r>
        <w:rPr>
          <w:rFonts w:ascii="Arial" w:hAnsi="Arial" w:cs="Arial"/>
          <w:sz w:val="20"/>
          <w:szCs w:val="20"/>
        </w:rPr>
        <w:t xml:space="preserve">UNCTAD, </w:t>
      </w:r>
      <w:r w:rsidR="004564E0">
        <w:rPr>
          <w:rFonts w:ascii="Arial" w:hAnsi="Arial" w:cs="Arial"/>
          <w:sz w:val="20"/>
          <w:szCs w:val="20"/>
        </w:rPr>
        <w:t xml:space="preserve">UN DESA, </w:t>
      </w:r>
      <w:r>
        <w:rPr>
          <w:rFonts w:ascii="Arial" w:hAnsi="Arial" w:cs="Arial"/>
          <w:sz w:val="20"/>
          <w:szCs w:val="20"/>
        </w:rPr>
        <w:t>UNDP, UNEP, UNIDO, United Nations Foundation, World Council for Renewable Energy and European Biomass Industry Association.</w:t>
      </w:r>
      <w:proofErr w:type="gramEnd"/>
    </w:p>
    <w:p w:rsidR="004352A1" w:rsidRPr="007E2C83" w:rsidRDefault="004352A1" w:rsidP="00C67749">
      <w:pPr>
        <w:tabs>
          <w:tab w:val="num" w:pos="720"/>
        </w:tabs>
        <w:spacing w:after="120"/>
        <w:jc w:val="both"/>
        <w:rPr>
          <w:rFonts w:ascii="Arial" w:hAnsi="Arial" w:cs="Arial"/>
          <w:sz w:val="20"/>
          <w:szCs w:val="20"/>
        </w:rPr>
      </w:pPr>
      <w:proofErr w:type="gramStart"/>
      <w:r w:rsidRPr="0048108E">
        <w:rPr>
          <w:rFonts w:ascii="Arial" w:hAnsi="Arial" w:cs="Arial"/>
          <w:sz w:val="20"/>
          <w:szCs w:val="20"/>
        </w:rPr>
        <w:t xml:space="preserve">A </w:t>
      </w:r>
      <w:r w:rsidRPr="00EC3307">
        <w:rPr>
          <w:rFonts w:ascii="Arial" w:hAnsi="Arial" w:cs="Arial"/>
          <w:sz w:val="20"/>
          <w:szCs w:val="20"/>
        </w:rPr>
        <w:t>further 2</w:t>
      </w:r>
      <w:r w:rsidR="00C67749">
        <w:rPr>
          <w:rFonts w:ascii="Arial" w:hAnsi="Arial" w:cs="Arial"/>
          <w:sz w:val="20"/>
          <w:szCs w:val="20"/>
        </w:rPr>
        <w:t>8</w:t>
      </w:r>
      <w:r w:rsidRPr="00EC3307">
        <w:rPr>
          <w:rFonts w:ascii="Arial" w:hAnsi="Arial" w:cs="Arial"/>
          <w:sz w:val="20"/>
          <w:szCs w:val="20"/>
        </w:rPr>
        <w:t xml:space="preserve"> countries are participating as observers (</w:t>
      </w:r>
      <w:r w:rsidR="00811A4B">
        <w:rPr>
          <w:rFonts w:ascii="Arial" w:hAnsi="Arial" w:cs="Arial"/>
          <w:sz w:val="20"/>
          <w:szCs w:val="20"/>
        </w:rPr>
        <w:t xml:space="preserve">i.e. </w:t>
      </w:r>
      <w:r w:rsidRPr="00EC3307">
        <w:rPr>
          <w:rFonts w:ascii="Arial" w:hAnsi="Arial" w:cs="Arial"/>
          <w:sz w:val="20"/>
          <w:szCs w:val="20"/>
        </w:rPr>
        <w:t>Angola, Australia, Austria,</w:t>
      </w:r>
      <w:r w:rsidR="00B21E9D">
        <w:rPr>
          <w:rFonts w:ascii="Arial" w:hAnsi="Arial" w:cs="Arial"/>
          <w:sz w:val="20"/>
          <w:szCs w:val="20"/>
        </w:rPr>
        <w:t xml:space="preserve"> Cambodia,</w:t>
      </w:r>
      <w:r w:rsidRPr="00EC3307">
        <w:rPr>
          <w:rFonts w:ascii="Arial" w:hAnsi="Arial" w:cs="Arial"/>
          <w:sz w:val="20"/>
          <w:szCs w:val="20"/>
        </w:rPr>
        <w:t xml:space="preserve"> Chile, </w:t>
      </w:r>
      <w:r w:rsidR="00CE2EA2">
        <w:rPr>
          <w:rFonts w:ascii="Arial" w:hAnsi="Arial" w:cs="Arial"/>
          <w:sz w:val="20"/>
          <w:szCs w:val="20"/>
        </w:rPr>
        <w:t xml:space="preserve">Denmark, </w:t>
      </w:r>
      <w:r w:rsidRPr="00EC3307">
        <w:rPr>
          <w:rFonts w:ascii="Arial" w:hAnsi="Arial" w:cs="Arial"/>
          <w:sz w:val="20"/>
          <w:szCs w:val="20"/>
        </w:rPr>
        <w:t xml:space="preserve">Egypt, </w:t>
      </w:r>
      <w:r w:rsidR="00101380">
        <w:rPr>
          <w:rFonts w:ascii="Arial" w:hAnsi="Arial" w:cs="Arial"/>
          <w:sz w:val="20"/>
          <w:szCs w:val="20"/>
        </w:rPr>
        <w:t xml:space="preserve">El Salvador, </w:t>
      </w:r>
      <w:r w:rsidR="00384FCC">
        <w:rPr>
          <w:rFonts w:ascii="Arial" w:hAnsi="Arial" w:cs="Arial"/>
          <w:sz w:val="20"/>
          <w:szCs w:val="20"/>
        </w:rPr>
        <w:t xml:space="preserve">Ethiopia, </w:t>
      </w:r>
      <w:r w:rsidRPr="00EC3307">
        <w:rPr>
          <w:rFonts w:ascii="Arial" w:hAnsi="Arial" w:cs="Arial"/>
          <w:sz w:val="20"/>
          <w:szCs w:val="20"/>
        </w:rPr>
        <w:t xml:space="preserve">Gambia, India, Indonesia, </w:t>
      </w:r>
      <w:r w:rsidR="00C67749">
        <w:rPr>
          <w:rFonts w:ascii="Arial" w:hAnsi="Arial" w:cs="Arial"/>
          <w:sz w:val="20"/>
          <w:szCs w:val="20"/>
        </w:rPr>
        <w:t xml:space="preserve">Jamaica, </w:t>
      </w:r>
      <w:r w:rsidRPr="00EC3307">
        <w:rPr>
          <w:rFonts w:ascii="Arial" w:hAnsi="Arial" w:cs="Arial"/>
          <w:sz w:val="20"/>
          <w:szCs w:val="20"/>
        </w:rPr>
        <w:t xml:space="preserve">Kenya, Lao P.D.R., Madagascar, Malaysia, </w:t>
      </w:r>
      <w:r w:rsidRPr="0048108E">
        <w:rPr>
          <w:rFonts w:ascii="Arial" w:hAnsi="Arial" w:cs="Arial"/>
          <w:sz w:val="20"/>
          <w:szCs w:val="20"/>
        </w:rPr>
        <w:t xml:space="preserve">Morocco, Mozambique, Norway, Peru, </w:t>
      </w:r>
      <w:r w:rsidR="00CE2EA2">
        <w:rPr>
          <w:rFonts w:ascii="Arial" w:hAnsi="Arial" w:cs="Arial"/>
          <w:sz w:val="20"/>
          <w:szCs w:val="20"/>
        </w:rPr>
        <w:t xml:space="preserve">Philippines, </w:t>
      </w:r>
      <w:r>
        <w:rPr>
          <w:rFonts w:ascii="Arial" w:hAnsi="Arial" w:cs="Arial"/>
          <w:sz w:val="20"/>
          <w:szCs w:val="20"/>
        </w:rPr>
        <w:t xml:space="preserve">Rwanda, </w:t>
      </w:r>
      <w:r w:rsidRPr="0048108E">
        <w:rPr>
          <w:rFonts w:ascii="Arial" w:hAnsi="Arial" w:cs="Arial"/>
          <w:sz w:val="20"/>
          <w:szCs w:val="20"/>
        </w:rPr>
        <w:t>South Africa</w:t>
      </w:r>
      <w:r w:rsidR="00101380">
        <w:rPr>
          <w:rFonts w:ascii="Arial" w:hAnsi="Arial" w:cs="Arial"/>
          <w:sz w:val="20"/>
          <w:szCs w:val="20"/>
        </w:rPr>
        <w:t xml:space="preserve">, Thailand, </w:t>
      </w:r>
      <w:r w:rsidRPr="0048108E">
        <w:rPr>
          <w:rFonts w:ascii="Arial" w:hAnsi="Arial" w:cs="Arial"/>
          <w:sz w:val="20"/>
          <w:szCs w:val="20"/>
        </w:rPr>
        <w:t>Tunisia</w:t>
      </w:r>
      <w:r w:rsidR="00CE2EA2">
        <w:rPr>
          <w:rFonts w:ascii="Arial" w:hAnsi="Arial" w:cs="Arial"/>
          <w:sz w:val="20"/>
          <w:szCs w:val="20"/>
        </w:rPr>
        <w:t>,</w:t>
      </w:r>
      <w:r w:rsidR="00101380">
        <w:rPr>
          <w:rFonts w:ascii="Arial" w:hAnsi="Arial" w:cs="Arial"/>
          <w:sz w:val="20"/>
          <w:szCs w:val="20"/>
        </w:rPr>
        <w:t xml:space="preserve"> Viet Nam</w:t>
      </w:r>
      <w:r w:rsidR="00CE2EA2">
        <w:rPr>
          <w:rFonts w:ascii="Arial" w:hAnsi="Arial" w:cs="Arial"/>
          <w:sz w:val="20"/>
          <w:szCs w:val="20"/>
        </w:rPr>
        <w:t xml:space="preserve"> and Zimbabwe</w:t>
      </w:r>
      <w:r w:rsidRPr="0048108E">
        <w:rPr>
          <w:rFonts w:ascii="Arial" w:hAnsi="Arial" w:cs="Arial"/>
          <w:sz w:val="20"/>
          <w:szCs w:val="20"/>
        </w:rPr>
        <w:t>)</w:t>
      </w:r>
      <w:r>
        <w:rPr>
          <w:rFonts w:ascii="Arial" w:hAnsi="Arial" w:cs="Arial"/>
          <w:sz w:val="20"/>
          <w:szCs w:val="20"/>
        </w:rPr>
        <w:t xml:space="preserve">, along with </w:t>
      </w:r>
      <w:r w:rsidR="00811A4B">
        <w:rPr>
          <w:rFonts w:ascii="Arial" w:hAnsi="Arial" w:cs="Arial"/>
          <w:sz w:val="20"/>
          <w:szCs w:val="20"/>
        </w:rPr>
        <w:t>12 international organizations and institutions (</w:t>
      </w:r>
      <w:r w:rsidR="002812AA">
        <w:rPr>
          <w:rFonts w:ascii="Arial" w:hAnsi="Arial" w:cs="Arial"/>
          <w:sz w:val="20"/>
          <w:szCs w:val="20"/>
        </w:rPr>
        <w:t>i.e.</w:t>
      </w:r>
      <w:r w:rsidRPr="0048108E">
        <w:rPr>
          <w:rFonts w:ascii="Arial" w:hAnsi="Arial" w:cs="Arial"/>
          <w:sz w:val="20"/>
          <w:szCs w:val="20"/>
        </w:rPr>
        <w:t xml:space="preserve"> </w:t>
      </w:r>
      <w:r>
        <w:rPr>
          <w:rFonts w:ascii="Arial" w:hAnsi="Arial" w:cs="Arial"/>
          <w:sz w:val="20"/>
          <w:szCs w:val="20"/>
        </w:rPr>
        <w:t xml:space="preserve">African Development Bank, </w:t>
      </w:r>
      <w:r w:rsidR="00B21E9D">
        <w:rPr>
          <w:rFonts w:ascii="Arial" w:hAnsi="Arial" w:cs="Arial"/>
          <w:sz w:val="20"/>
          <w:szCs w:val="20"/>
        </w:rPr>
        <w:t xml:space="preserve">Asian Development Bank, </w:t>
      </w:r>
      <w:r>
        <w:rPr>
          <w:rFonts w:ascii="Arial" w:hAnsi="Arial" w:cs="Arial"/>
          <w:sz w:val="20"/>
          <w:szCs w:val="20"/>
        </w:rPr>
        <w:t xml:space="preserve">Economic Commission for Latin America and the Caribbean, European Environment Agency, </w:t>
      </w:r>
      <w:r w:rsidR="00B21E9D">
        <w:rPr>
          <w:rFonts w:ascii="Arial" w:hAnsi="Arial" w:cs="Arial"/>
          <w:sz w:val="20"/>
          <w:szCs w:val="20"/>
        </w:rPr>
        <w:t>Global Environment Facility,</w:t>
      </w:r>
      <w:r w:rsidR="00CE2EA2">
        <w:rPr>
          <w:rFonts w:ascii="Arial" w:hAnsi="Arial" w:cs="Arial"/>
          <w:sz w:val="20"/>
          <w:szCs w:val="20"/>
        </w:rPr>
        <w:t xml:space="preserve"> </w:t>
      </w:r>
      <w:r w:rsidR="00CE2EA2" w:rsidRPr="00926868">
        <w:rPr>
          <w:rFonts w:ascii="Arial" w:hAnsi="Arial" w:cs="Arial"/>
          <w:sz w:val="20"/>
          <w:szCs w:val="20"/>
        </w:rPr>
        <w:t>International Civil Aviation Organization</w:t>
      </w:r>
      <w:r w:rsidR="00CE2EA2">
        <w:rPr>
          <w:rFonts w:ascii="Arial" w:hAnsi="Arial" w:cs="Arial"/>
          <w:sz w:val="20"/>
          <w:szCs w:val="20"/>
        </w:rPr>
        <w:t xml:space="preserve"> (ICAO</w:t>
      </w:r>
      <w:r w:rsidR="00CE2EA2" w:rsidRPr="00926868">
        <w:rPr>
          <w:rFonts w:ascii="Arial" w:hAnsi="Arial" w:cs="Arial"/>
          <w:sz w:val="20"/>
          <w:szCs w:val="20"/>
        </w:rPr>
        <w:t>)</w:t>
      </w:r>
      <w:r w:rsidR="003C3152">
        <w:rPr>
          <w:rFonts w:ascii="Arial" w:hAnsi="Arial" w:cs="Arial"/>
          <w:sz w:val="20"/>
          <w:szCs w:val="20"/>
        </w:rPr>
        <w:t>,</w:t>
      </w:r>
      <w:r w:rsidR="00CE2EA2">
        <w:rPr>
          <w:rFonts w:ascii="Arial" w:hAnsi="Arial" w:cs="Arial"/>
          <w:sz w:val="20"/>
          <w:szCs w:val="20"/>
        </w:rPr>
        <w:t xml:space="preserve"> </w:t>
      </w:r>
      <w:r w:rsidR="00595AC0">
        <w:rPr>
          <w:rFonts w:ascii="Arial" w:hAnsi="Arial" w:cs="Arial"/>
          <w:sz w:val="20"/>
          <w:szCs w:val="20"/>
        </w:rPr>
        <w:t>International Fund for Agricultural Development (</w:t>
      </w:r>
      <w:r>
        <w:rPr>
          <w:rFonts w:ascii="Arial" w:hAnsi="Arial" w:cs="Arial"/>
          <w:sz w:val="20"/>
          <w:szCs w:val="20"/>
        </w:rPr>
        <w:t>IFAD</w:t>
      </w:r>
      <w:r w:rsidR="00595AC0">
        <w:rPr>
          <w:rFonts w:ascii="Arial" w:hAnsi="Arial" w:cs="Arial"/>
          <w:sz w:val="20"/>
          <w:szCs w:val="20"/>
        </w:rPr>
        <w:t>)</w:t>
      </w:r>
      <w:r w:rsidR="00384FCC">
        <w:rPr>
          <w:rFonts w:ascii="Arial" w:hAnsi="Arial" w:cs="Arial"/>
          <w:sz w:val="20"/>
          <w:szCs w:val="20"/>
        </w:rPr>
        <w:t xml:space="preserve">, </w:t>
      </w:r>
      <w:r w:rsidR="009C1CAD">
        <w:rPr>
          <w:rFonts w:ascii="Arial" w:hAnsi="Arial" w:cs="Arial"/>
          <w:sz w:val="20"/>
          <w:szCs w:val="20"/>
        </w:rPr>
        <w:t xml:space="preserve">Organization of American States (OAS), </w:t>
      </w:r>
      <w:r w:rsidR="00101380" w:rsidRPr="00101380">
        <w:rPr>
          <w:rFonts w:ascii="Arial" w:hAnsi="Arial" w:cs="Arial"/>
          <w:sz w:val="20"/>
          <w:szCs w:val="20"/>
        </w:rPr>
        <w:t>West African Economic and Monetary Union (UEMOA),</w:t>
      </w:r>
      <w:r>
        <w:rPr>
          <w:rFonts w:ascii="Arial" w:hAnsi="Arial" w:cs="Arial"/>
          <w:sz w:val="20"/>
          <w:szCs w:val="20"/>
        </w:rPr>
        <w:t xml:space="preserve"> </w:t>
      </w:r>
      <w:r w:rsidR="00CE2EA2">
        <w:rPr>
          <w:rFonts w:ascii="Arial" w:hAnsi="Arial" w:cs="Arial"/>
          <w:sz w:val="20"/>
          <w:szCs w:val="20"/>
        </w:rPr>
        <w:t xml:space="preserve">World Agroforestry Centre (ICRAF), </w:t>
      </w:r>
      <w:r>
        <w:rPr>
          <w:rFonts w:ascii="Arial" w:hAnsi="Arial" w:cs="Arial"/>
          <w:sz w:val="20"/>
          <w:szCs w:val="20"/>
        </w:rPr>
        <w:t>World Bank</w:t>
      </w:r>
      <w:r w:rsidR="00233DDE">
        <w:rPr>
          <w:rFonts w:ascii="Arial" w:hAnsi="Arial" w:cs="Arial"/>
          <w:sz w:val="20"/>
          <w:szCs w:val="20"/>
        </w:rPr>
        <w:t>,</w:t>
      </w:r>
      <w:r>
        <w:rPr>
          <w:rFonts w:ascii="Arial" w:hAnsi="Arial" w:cs="Arial"/>
          <w:sz w:val="20"/>
          <w:szCs w:val="20"/>
        </w:rPr>
        <w:t xml:space="preserve"> and the World Business Council on Sustainable Development.</w:t>
      </w:r>
      <w:proofErr w:type="gramEnd"/>
      <w:r>
        <w:rPr>
          <w:rFonts w:ascii="Arial" w:hAnsi="Arial" w:cs="Arial"/>
          <w:sz w:val="20"/>
          <w:szCs w:val="20"/>
        </w:rPr>
        <w:t xml:space="preserve"> </w:t>
      </w:r>
      <w:r w:rsidRPr="0048108E">
        <w:rPr>
          <w:rFonts w:ascii="Arial" w:hAnsi="Arial" w:cs="Arial"/>
          <w:sz w:val="20"/>
          <w:szCs w:val="20"/>
        </w:rPr>
        <w:t xml:space="preserve">GBEP welcomes new Partners who wish </w:t>
      </w:r>
      <w:proofErr w:type="gramStart"/>
      <w:r w:rsidRPr="0048108E">
        <w:rPr>
          <w:rFonts w:ascii="Arial" w:hAnsi="Arial" w:cs="Arial"/>
          <w:sz w:val="20"/>
          <w:szCs w:val="20"/>
        </w:rPr>
        <w:t>to actively contribute</w:t>
      </w:r>
      <w:proofErr w:type="gramEnd"/>
      <w:r w:rsidRPr="0048108E">
        <w:rPr>
          <w:rFonts w:ascii="Arial" w:hAnsi="Arial" w:cs="Arial"/>
          <w:sz w:val="20"/>
          <w:szCs w:val="20"/>
        </w:rPr>
        <w:t xml:space="preserve"> to its programme of work and is working to facilitate the engagement</w:t>
      </w:r>
      <w:r w:rsidRPr="007E2C83">
        <w:rPr>
          <w:rFonts w:ascii="Arial" w:hAnsi="Arial" w:cs="Arial"/>
          <w:sz w:val="20"/>
          <w:szCs w:val="20"/>
        </w:rPr>
        <w:t xml:space="preserve"> of more developing countries. </w:t>
      </w:r>
    </w:p>
    <w:p w:rsidR="004352A1" w:rsidRPr="007E2C83" w:rsidRDefault="004352A1" w:rsidP="00865921">
      <w:pPr>
        <w:tabs>
          <w:tab w:val="num" w:pos="720"/>
        </w:tabs>
        <w:jc w:val="both"/>
        <w:rPr>
          <w:rFonts w:ascii="Arial" w:hAnsi="Arial" w:cs="Arial"/>
          <w:sz w:val="20"/>
          <w:szCs w:val="20"/>
        </w:rPr>
      </w:pPr>
      <w:r w:rsidRPr="007E2C83">
        <w:rPr>
          <w:rFonts w:ascii="Arial" w:hAnsi="Arial" w:cs="Arial"/>
          <w:sz w:val="20"/>
          <w:szCs w:val="20"/>
        </w:rPr>
        <w:t xml:space="preserve">Italy is currently Chair of the Partnership while Brazil is the Co-Chair. </w:t>
      </w:r>
      <w:proofErr w:type="gramStart"/>
      <w:r w:rsidRPr="007E2C83">
        <w:rPr>
          <w:rFonts w:ascii="Arial" w:hAnsi="Arial" w:cs="Arial"/>
          <w:sz w:val="20"/>
          <w:szCs w:val="20"/>
        </w:rPr>
        <w:t>They are supported by the GBEP Secretariat, hosted at FAO Headquarters in Rome</w:t>
      </w:r>
      <w:proofErr w:type="gramEnd"/>
      <w:r w:rsidRPr="007E2C83">
        <w:rPr>
          <w:rFonts w:ascii="Arial" w:hAnsi="Arial" w:cs="Arial"/>
          <w:sz w:val="20"/>
          <w:szCs w:val="20"/>
        </w:rPr>
        <w:t>.</w:t>
      </w:r>
    </w:p>
    <w:p w:rsidR="004352A1" w:rsidRPr="00205F5E" w:rsidRDefault="004352A1" w:rsidP="004352A1">
      <w:pPr>
        <w:pStyle w:val="TEXT"/>
        <w:spacing w:line="240" w:lineRule="auto"/>
        <w:ind w:firstLine="0"/>
        <w:rPr>
          <w:sz w:val="20"/>
          <w:szCs w:val="20"/>
          <w:lang w:val="en-GB"/>
        </w:rPr>
      </w:pPr>
    </w:p>
    <w:p w:rsidR="004352A1" w:rsidRPr="00D456D5" w:rsidRDefault="004352A1" w:rsidP="004352A1">
      <w:pPr>
        <w:tabs>
          <w:tab w:val="num" w:pos="720"/>
        </w:tabs>
        <w:spacing w:after="120"/>
        <w:jc w:val="both"/>
        <w:rPr>
          <w:rFonts w:ascii="Arial" w:hAnsi="Arial" w:cs="Arial"/>
          <w:b/>
          <w:bCs/>
          <w:sz w:val="21"/>
          <w:szCs w:val="21"/>
        </w:rPr>
      </w:pPr>
      <w:r w:rsidRPr="00D456D5">
        <w:rPr>
          <w:rFonts w:ascii="Arial" w:hAnsi="Arial" w:cs="Arial"/>
          <w:b/>
          <w:bCs/>
          <w:sz w:val="21"/>
          <w:szCs w:val="21"/>
        </w:rPr>
        <w:t xml:space="preserve">GBEP’s activities </w:t>
      </w:r>
    </w:p>
    <w:p w:rsidR="004352A1" w:rsidRPr="007E2C83" w:rsidRDefault="004352A1" w:rsidP="00230B31">
      <w:pPr>
        <w:tabs>
          <w:tab w:val="num" w:pos="720"/>
        </w:tabs>
        <w:spacing w:after="120"/>
        <w:jc w:val="both"/>
        <w:rPr>
          <w:rFonts w:ascii="Arial" w:hAnsi="Arial" w:cs="Arial"/>
          <w:sz w:val="20"/>
          <w:szCs w:val="20"/>
        </w:rPr>
      </w:pPr>
      <w:r w:rsidRPr="007E2C83">
        <w:rPr>
          <w:rFonts w:ascii="Arial" w:hAnsi="Arial" w:cs="Arial"/>
          <w:sz w:val="20"/>
          <w:szCs w:val="20"/>
        </w:rPr>
        <w:t xml:space="preserve">GBEP is a forum where voluntary cooperation works towards consensus amongst governments, intergovernmental organizations and other partners in the areas of the sustainability of bioenergy and its contribution to climate change mitigation. It also provides a platform for </w:t>
      </w:r>
      <w:r w:rsidR="00A861FB">
        <w:rPr>
          <w:rFonts w:ascii="Arial" w:hAnsi="Arial" w:cs="Arial"/>
          <w:sz w:val="20"/>
          <w:szCs w:val="20"/>
        </w:rPr>
        <w:t>raising awareness</w:t>
      </w:r>
      <w:r w:rsidR="00230B31">
        <w:rPr>
          <w:rFonts w:ascii="Arial" w:hAnsi="Arial" w:cs="Arial"/>
          <w:sz w:val="20"/>
          <w:szCs w:val="20"/>
        </w:rPr>
        <w:t>,</w:t>
      </w:r>
      <w:r w:rsidR="00A861FB">
        <w:rPr>
          <w:rFonts w:ascii="Arial" w:hAnsi="Arial" w:cs="Arial"/>
          <w:sz w:val="20"/>
          <w:szCs w:val="20"/>
        </w:rPr>
        <w:t xml:space="preserve"> </w:t>
      </w:r>
      <w:r w:rsidRPr="007E2C83">
        <w:rPr>
          <w:rFonts w:ascii="Arial" w:hAnsi="Arial" w:cs="Arial"/>
          <w:sz w:val="20"/>
          <w:szCs w:val="20"/>
        </w:rPr>
        <w:t>sharing information and examples of good practice</w:t>
      </w:r>
      <w:r w:rsidR="00230B31">
        <w:rPr>
          <w:rFonts w:ascii="Arial" w:hAnsi="Arial" w:cs="Arial"/>
          <w:sz w:val="20"/>
          <w:szCs w:val="20"/>
        </w:rPr>
        <w:t xml:space="preserve"> on bioenergy</w:t>
      </w:r>
      <w:r w:rsidRPr="007E2C83">
        <w:rPr>
          <w:rFonts w:ascii="Arial" w:hAnsi="Arial" w:cs="Arial"/>
          <w:sz w:val="20"/>
          <w:szCs w:val="20"/>
        </w:rPr>
        <w:t xml:space="preserve">. </w:t>
      </w:r>
    </w:p>
    <w:p w:rsidR="004352A1" w:rsidRPr="007E2C83" w:rsidRDefault="004352A1" w:rsidP="004352A1">
      <w:pPr>
        <w:tabs>
          <w:tab w:val="num" w:pos="720"/>
        </w:tabs>
        <w:jc w:val="both"/>
        <w:rPr>
          <w:rFonts w:ascii="Arial" w:hAnsi="Arial" w:cs="Arial"/>
          <w:sz w:val="20"/>
          <w:szCs w:val="20"/>
        </w:rPr>
      </w:pPr>
      <w:r w:rsidRPr="007E2C83">
        <w:rPr>
          <w:rFonts w:ascii="Arial" w:hAnsi="Arial" w:cs="Arial"/>
          <w:sz w:val="20"/>
          <w:szCs w:val="20"/>
        </w:rPr>
        <w:t>The main objectives of the Global Bioenergy Partnership are to:</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 xml:space="preserve">promote global high-level dialogue on bioenergy </w:t>
      </w:r>
      <w:r w:rsidR="005D211C">
        <w:rPr>
          <w:rFonts w:ascii="Arial" w:hAnsi="Arial" w:cs="Arial"/>
          <w:sz w:val="20"/>
          <w:szCs w:val="20"/>
        </w:rPr>
        <w:t xml:space="preserve">policy-related issues </w:t>
      </w:r>
      <w:r w:rsidRPr="007E2C83">
        <w:rPr>
          <w:rFonts w:ascii="Arial" w:hAnsi="Arial" w:cs="Arial"/>
          <w:sz w:val="20"/>
          <w:szCs w:val="20"/>
        </w:rPr>
        <w:t>and facilitate international cooperation;</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support national and regional bioenergy policy</w:t>
      </w:r>
      <w:r w:rsidR="005D211C">
        <w:rPr>
          <w:rFonts w:ascii="Arial" w:hAnsi="Arial" w:cs="Arial"/>
          <w:sz w:val="20"/>
          <w:szCs w:val="20"/>
        </w:rPr>
        <w:t xml:space="preserve"> discussions</w:t>
      </w:r>
      <w:r w:rsidRPr="007E2C83">
        <w:rPr>
          <w:rFonts w:ascii="Arial" w:hAnsi="Arial" w:cs="Arial"/>
          <w:sz w:val="20"/>
          <w:szCs w:val="20"/>
        </w:rPr>
        <w:t xml:space="preserve"> and market development; </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favour the transformation of biomass use towards more efficient and sustainable practices;</w:t>
      </w:r>
    </w:p>
    <w:p w:rsidR="004352A1" w:rsidRPr="007E2C83" w:rsidRDefault="004352A1" w:rsidP="00D456D5">
      <w:pPr>
        <w:numPr>
          <w:ilvl w:val="0"/>
          <w:numId w:val="4"/>
        </w:numPr>
        <w:tabs>
          <w:tab w:val="clear" w:pos="720"/>
          <w:tab w:val="num" w:pos="360"/>
        </w:tabs>
        <w:ind w:left="144" w:hanging="144"/>
        <w:jc w:val="both"/>
        <w:rPr>
          <w:rFonts w:ascii="Arial" w:hAnsi="Arial" w:cs="Arial"/>
          <w:sz w:val="20"/>
          <w:szCs w:val="20"/>
        </w:rPr>
      </w:pPr>
      <w:r w:rsidRPr="007E2C83">
        <w:rPr>
          <w:rFonts w:ascii="Arial" w:hAnsi="Arial" w:cs="Arial"/>
          <w:sz w:val="20"/>
          <w:szCs w:val="20"/>
        </w:rPr>
        <w:t>foster exchange of information</w:t>
      </w:r>
      <w:r w:rsidR="005D211C">
        <w:rPr>
          <w:rFonts w:ascii="Arial" w:hAnsi="Arial" w:cs="Arial"/>
          <w:sz w:val="20"/>
          <w:szCs w:val="20"/>
        </w:rPr>
        <w:t xml:space="preserve"> and</w:t>
      </w:r>
      <w:r w:rsidRPr="007E2C83">
        <w:rPr>
          <w:rFonts w:ascii="Arial" w:hAnsi="Arial" w:cs="Arial"/>
          <w:sz w:val="20"/>
          <w:szCs w:val="20"/>
        </w:rPr>
        <w:t xml:space="preserve"> skills through bilateral and multilateral collaboration; and</w:t>
      </w:r>
    </w:p>
    <w:p w:rsidR="004352A1" w:rsidRPr="004F393B" w:rsidRDefault="004352A1" w:rsidP="00D456D5">
      <w:pPr>
        <w:numPr>
          <w:ilvl w:val="0"/>
          <w:numId w:val="4"/>
        </w:numPr>
        <w:tabs>
          <w:tab w:val="clear" w:pos="720"/>
          <w:tab w:val="num" w:pos="360"/>
        </w:tabs>
        <w:ind w:left="144" w:hanging="144"/>
        <w:jc w:val="both"/>
        <w:rPr>
          <w:rFonts w:ascii="Arial" w:hAnsi="Arial" w:cs="Arial"/>
          <w:sz w:val="20"/>
          <w:szCs w:val="20"/>
        </w:rPr>
      </w:pPr>
      <w:proofErr w:type="gramStart"/>
      <w:r w:rsidRPr="004F393B">
        <w:rPr>
          <w:rFonts w:ascii="Arial" w:hAnsi="Arial" w:cs="Arial"/>
          <w:sz w:val="20"/>
          <w:szCs w:val="20"/>
        </w:rPr>
        <w:t>facilitate</w:t>
      </w:r>
      <w:proofErr w:type="gramEnd"/>
      <w:r w:rsidRPr="004F393B">
        <w:rPr>
          <w:rFonts w:ascii="Arial" w:hAnsi="Arial" w:cs="Arial"/>
          <w:sz w:val="20"/>
          <w:szCs w:val="20"/>
        </w:rPr>
        <w:t xml:space="preserve"> bioenergy integration into energy markets by tackling barriers in the supply chain.</w:t>
      </w:r>
    </w:p>
    <w:p w:rsidR="00FF2A7A" w:rsidRDefault="004352A1" w:rsidP="00BE19CF">
      <w:pPr>
        <w:pStyle w:val="TEXT"/>
        <w:spacing w:after="120" w:line="240" w:lineRule="auto"/>
        <w:ind w:firstLine="0"/>
        <w:rPr>
          <w:b/>
          <w:bCs/>
          <w:sz w:val="22"/>
          <w:szCs w:val="22"/>
        </w:rPr>
      </w:pPr>
      <w:r w:rsidRPr="007E2C83">
        <w:rPr>
          <w:b/>
          <w:bCs/>
          <w:sz w:val="22"/>
          <w:szCs w:val="22"/>
        </w:rPr>
        <w:br w:type="page"/>
      </w:r>
      <w:r w:rsidRPr="007E2C83">
        <w:rPr>
          <w:b/>
          <w:bCs/>
          <w:sz w:val="22"/>
          <w:szCs w:val="22"/>
        </w:rPr>
        <w:lastRenderedPageBreak/>
        <w:t xml:space="preserve">GBEP’s achievements in </w:t>
      </w:r>
      <w:r w:rsidR="00E67FA9">
        <w:rPr>
          <w:b/>
          <w:bCs/>
          <w:sz w:val="22"/>
          <w:szCs w:val="22"/>
        </w:rPr>
        <w:t xml:space="preserve">its </w:t>
      </w:r>
      <w:r w:rsidR="00FF2A7A" w:rsidRPr="00FF2A7A">
        <w:rPr>
          <w:b/>
          <w:bCs/>
          <w:sz w:val="22"/>
          <w:szCs w:val="22"/>
        </w:rPr>
        <w:t>current priority areas</w:t>
      </w:r>
    </w:p>
    <w:p w:rsidR="004352A1" w:rsidRPr="007E2C83" w:rsidRDefault="004352A1" w:rsidP="00E173E0">
      <w:pPr>
        <w:pStyle w:val="Title"/>
        <w:ind w:left="357" w:hanging="357"/>
        <w:jc w:val="both"/>
        <w:rPr>
          <w:rFonts w:ascii="Arial" w:hAnsi="Arial" w:cs="Arial"/>
          <w:i/>
          <w:iCs/>
          <w:sz w:val="20"/>
          <w:szCs w:val="20"/>
          <w:lang w:val="en-GB"/>
        </w:rPr>
      </w:pPr>
      <w:r w:rsidRPr="007E2C83">
        <w:rPr>
          <w:rFonts w:ascii="Arial" w:hAnsi="Arial" w:cs="Arial"/>
          <w:i/>
          <w:iCs/>
          <w:sz w:val="20"/>
          <w:szCs w:val="20"/>
          <w:lang w:val="en-GB"/>
        </w:rPr>
        <w:t>1.  Facilitating the sustainable development of bioenergy</w:t>
      </w:r>
    </w:p>
    <w:p w:rsidR="00735B43" w:rsidRDefault="005B0624" w:rsidP="00BC6754">
      <w:pPr>
        <w:pStyle w:val="StyleAfter0pt"/>
        <w:spacing w:after="60" w:line="240" w:lineRule="auto"/>
        <w:rPr>
          <w:rFonts w:ascii="Arial" w:hAnsi="Arial" w:cs="Arial"/>
          <w:lang w:val="en-GB"/>
        </w:rPr>
      </w:pPr>
      <w:r w:rsidRPr="007E62A9">
        <w:rPr>
          <w:rFonts w:ascii="Arial" w:hAnsi="Arial" w:cs="Arial"/>
          <w:lang w:val="en-GB"/>
        </w:rPr>
        <w:t xml:space="preserve">In December 2011 GBEP </w:t>
      </w:r>
      <w:r w:rsidR="00EE55E6">
        <w:rPr>
          <w:rFonts w:ascii="Arial" w:hAnsi="Arial" w:cs="Arial"/>
          <w:lang w:val="en-GB"/>
        </w:rPr>
        <w:t xml:space="preserve">agreed upon a set of </w:t>
      </w:r>
      <w:r w:rsidR="001C169B">
        <w:rPr>
          <w:rFonts w:ascii="Arial" w:hAnsi="Arial" w:cs="Arial"/>
          <w:lang w:val="en-GB" w:eastAsia="en-GB"/>
        </w:rPr>
        <w:t xml:space="preserve">24 </w:t>
      </w:r>
      <w:r w:rsidR="001C169B" w:rsidRPr="007E2C83">
        <w:rPr>
          <w:rFonts w:ascii="Arial" w:hAnsi="Arial" w:cs="Arial"/>
          <w:lang w:val="en-GB" w:eastAsia="en-GB"/>
        </w:rPr>
        <w:t xml:space="preserve">relevant, practical, science-based, voluntary </w:t>
      </w:r>
      <w:r w:rsidR="001C169B">
        <w:rPr>
          <w:rFonts w:ascii="Arial" w:hAnsi="Arial" w:cs="Arial"/>
          <w:lang w:val="en-GB" w:eastAsia="en-GB"/>
        </w:rPr>
        <w:t>sustainability</w:t>
      </w:r>
      <w:r w:rsidR="004352A1" w:rsidRPr="007E2C83">
        <w:rPr>
          <w:rFonts w:ascii="Arial" w:hAnsi="Arial" w:cs="Arial"/>
          <w:lang w:val="en-GB" w:eastAsia="en-GB"/>
        </w:rPr>
        <w:t xml:space="preserve"> indicators </w:t>
      </w:r>
      <w:r w:rsidR="00EE55E6">
        <w:rPr>
          <w:rFonts w:ascii="Arial" w:hAnsi="Arial" w:cs="Arial"/>
          <w:lang w:val="en-GB" w:eastAsia="en-GB"/>
        </w:rPr>
        <w:t>for bioenergy</w:t>
      </w:r>
      <w:r w:rsidR="0068799C">
        <w:rPr>
          <w:rFonts w:ascii="Arial" w:hAnsi="Arial" w:cs="Arial"/>
          <w:lang w:val="en-GB" w:eastAsia="en-GB"/>
        </w:rPr>
        <w:t xml:space="preserve"> (see</w:t>
      </w:r>
      <w:ins w:id="10" w:author="Morese, Michela (NRC)" w:date="2017-04-13T16:10:00Z">
        <w:r w:rsidR="00A87FEB">
          <w:rPr>
            <w:rFonts w:ascii="Arial" w:hAnsi="Arial" w:cs="Arial"/>
            <w:lang w:val="en-GB" w:eastAsia="en-GB"/>
          </w:rPr>
          <w:t xml:space="preserve"> table in the</w:t>
        </w:r>
      </w:ins>
      <w:r w:rsidR="0068799C">
        <w:rPr>
          <w:rFonts w:ascii="Arial" w:hAnsi="Arial" w:cs="Arial"/>
          <w:lang w:val="en-GB" w:eastAsia="en-GB"/>
        </w:rPr>
        <w:t xml:space="preserve"> Annex)</w:t>
      </w:r>
      <w:r w:rsidR="00EE55E6">
        <w:rPr>
          <w:rFonts w:ascii="Arial" w:hAnsi="Arial" w:cs="Arial"/>
          <w:lang w:val="en-GB" w:eastAsia="en-GB"/>
        </w:rPr>
        <w:t xml:space="preserve">. These indicators </w:t>
      </w:r>
      <w:r w:rsidR="007E62A9">
        <w:rPr>
          <w:rFonts w:ascii="Arial" w:hAnsi="Arial" w:cs="Arial"/>
          <w:lang w:val="en-GB" w:eastAsia="en-GB"/>
        </w:rPr>
        <w:t>and the respective methodology sheets</w:t>
      </w:r>
      <w:r w:rsidR="00EE55E6">
        <w:rPr>
          <w:rFonts w:ascii="Arial" w:hAnsi="Arial" w:cs="Arial"/>
          <w:lang w:val="en-GB" w:eastAsia="en-GB"/>
        </w:rPr>
        <w:t>, which address the production and use of all forms of bioenergy,</w:t>
      </w:r>
      <w:r w:rsidR="007E62A9">
        <w:rPr>
          <w:rFonts w:ascii="Arial" w:hAnsi="Arial" w:cs="Arial"/>
          <w:lang w:val="en-GB" w:eastAsia="en-GB"/>
        </w:rPr>
        <w:t xml:space="preserve"> </w:t>
      </w:r>
      <w:r w:rsidR="004352A1" w:rsidRPr="007E2C83">
        <w:rPr>
          <w:rFonts w:ascii="Arial" w:hAnsi="Arial" w:cs="Arial"/>
          <w:lang w:val="en-GB" w:eastAsia="en-GB"/>
        </w:rPr>
        <w:t xml:space="preserve">are intended to guide any analysis of bioenergy </w:t>
      </w:r>
      <w:r w:rsidR="00C139F2" w:rsidRPr="007E2C83">
        <w:rPr>
          <w:rFonts w:ascii="Arial" w:hAnsi="Arial" w:cs="Arial"/>
          <w:lang w:val="en-GB" w:eastAsia="en-GB"/>
        </w:rPr>
        <w:t xml:space="preserve">undertaken </w:t>
      </w:r>
      <w:r w:rsidR="004352A1" w:rsidRPr="007E2C83">
        <w:rPr>
          <w:rFonts w:ascii="Arial" w:hAnsi="Arial" w:cs="Arial"/>
          <w:lang w:val="en-GB" w:eastAsia="en-GB"/>
        </w:rPr>
        <w:t>at the domestic level with a view to informing decision making and facilitating the sustainable development of bioenergy</w:t>
      </w:r>
      <w:r w:rsidR="00EE55E6">
        <w:rPr>
          <w:rFonts w:ascii="Arial" w:hAnsi="Arial" w:cs="Arial"/>
          <w:lang w:val="en-GB" w:eastAsia="en-GB"/>
        </w:rPr>
        <w:t xml:space="preserve">. </w:t>
      </w:r>
      <w:r w:rsidR="007E62A9">
        <w:rPr>
          <w:rFonts w:ascii="Arial" w:hAnsi="Arial" w:cs="Arial"/>
          <w:lang w:val="en-GB"/>
        </w:rPr>
        <w:t>Th</w:t>
      </w:r>
      <w:r w:rsidR="008629A4">
        <w:rPr>
          <w:rFonts w:ascii="Arial" w:hAnsi="Arial" w:cs="Arial"/>
          <w:lang w:val="en-GB"/>
        </w:rPr>
        <w:t xml:space="preserve">e GBEP sustainability indicators for bioenergy and the related report are </w:t>
      </w:r>
      <w:r w:rsidR="007E62A9">
        <w:rPr>
          <w:rFonts w:ascii="Arial" w:hAnsi="Arial" w:cs="Arial"/>
          <w:lang w:val="en-GB"/>
        </w:rPr>
        <w:t xml:space="preserve">the result of the work of the </w:t>
      </w:r>
      <w:r w:rsidR="007E62A9" w:rsidRPr="007E2C83">
        <w:rPr>
          <w:rFonts w:ascii="Arial" w:hAnsi="Arial" w:cs="Arial"/>
          <w:lang w:val="en-GB"/>
        </w:rPr>
        <w:t xml:space="preserve">Task Force on Sustainability </w:t>
      </w:r>
      <w:r w:rsidR="007E62A9">
        <w:rPr>
          <w:rFonts w:ascii="Arial" w:hAnsi="Arial" w:cs="Arial"/>
          <w:lang w:val="en-GB"/>
        </w:rPr>
        <w:t>that GBEP established in</w:t>
      </w:r>
      <w:r w:rsidR="001C169B" w:rsidRPr="007E2C83">
        <w:rPr>
          <w:rFonts w:ascii="Arial" w:hAnsi="Arial" w:cs="Arial"/>
          <w:lang w:val="en-GB"/>
        </w:rPr>
        <w:t xml:space="preserve"> June 2008 under the leadership </w:t>
      </w:r>
      <w:r w:rsidR="001C169B">
        <w:rPr>
          <w:rFonts w:ascii="Arial" w:hAnsi="Arial" w:cs="Arial"/>
          <w:lang w:val="en-GB"/>
        </w:rPr>
        <w:t xml:space="preserve">initially </w:t>
      </w:r>
      <w:r w:rsidR="001C169B" w:rsidRPr="007E2C83">
        <w:rPr>
          <w:rFonts w:ascii="Arial" w:hAnsi="Arial" w:cs="Arial"/>
          <w:lang w:val="en-GB"/>
        </w:rPr>
        <w:t>of the United Kingdom</w:t>
      </w:r>
      <w:r w:rsidR="001C169B">
        <w:rPr>
          <w:rFonts w:ascii="Arial" w:hAnsi="Arial" w:cs="Arial"/>
          <w:lang w:val="en-GB"/>
        </w:rPr>
        <w:t xml:space="preserve"> and then (since November 2010) of Sweden</w:t>
      </w:r>
      <w:r w:rsidR="001C169B" w:rsidRPr="007E2C83">
        <w:rPr>
          <w:rFonts w:ascii="Arial" w:hAnsi="Arial" w:cs="Arial"/>
          <w:lang w:val="en-GB"/>
        </w:rPr>
        <w:t>.</w:t>
      </w:r>
      <w:r w:rsidR="001C169B">
        <w:rPr>
          <w:rFonts w:ascii="Arial" w:hAnsi="Arial" w:cs="Arial"/>
          <w:lang w:val="en-GB" w:eastAsia="en-GB"/>
        </w:rPr>
        <w:t xml:space="preserve"> </w:t>
      </w:r>
      <w:proofErr w:type="gramStart"/>
      <w:r w:rsidR="00735B43">
        <w:rPr>
          <w:rFonts w:ascii="Arial" w:hAnsi="Arial" w:cs="Arial"/>
          <w:lang w:val="en-GB" w:eastAsia="en-GB"/>
        </w:rPr>
        <w:t xml:space="preserve">The GBEP sustainability indicators also take on the work of the GBEP Task Force on </w:t>
      </w:r>
      <w:r w:rsidR="00735B43" w:rsidRPr="00704DF6">
        <w:rPr>
          <w:rFonts w:ascii="Arial" w:hAnsi="Arial" w:cs="Arial"/>
          <w:lang w:val="en-GB" w:eastAsia="en-GB"/>
        </w:rPr>
        <w:t>GHG Methodologies</w:t>
      </w:r>
      <w:r w:rsidR="00735B43">
        <w:rPr>
          <w:rFonts w:ascii="Arial" w:hAnsi="Arial" w:cs="Arial"/>
          <w:lang w:val="en-GB" w:eastAsia="en-GB"/>
        </w:rPr>
        <w:t xml:space="preserve"> (established in </w:t>
      </w:r>
      <w:r w:rsidR="00735B43" w:rsidRPr="00704DF6">
        <w:rPr>
          <w:rFonts w:ascii="Arial" w:hAnsi="Arial" w:cs="Arial"/>
          <w:lang w:val="en-GB" w:eastAsia="en-GB"/>
        </w:rPr>
        <w:t>October 2007 under the joint leadership of the United States and the UN Foundation</w:t>
      </w:r>
      <w:r w:rsidR="00735B43">
        <w:rPr>
          <w:rFonts w:ascii="Arial" w:hAnsi="Arial" w:cs="Arial"/>
          <w:lang w:val="en-GB" w:eastAsia="en-GB"/>
        </w:rPr>
        <w:t>) and specifically on “The GBEP Common Methodological Framework for GHG Lifecycle Analysis of B</w:t>
      </w:r>
      <w:r w:rsidR="00735B43" w:rsidRPr="00704DF6">
        <w:rPr>
          <w:rFonts w:ascii="Arial" w:hAnsi="Arial" w:cs="Arial"/>
          <w:lang w:val="en-GB" w:eastAsia="en-GB"/>
        </w:rPr>
        <w:t>ioenergy</w:t>
      </w:r>
      <w:del w:id="11" w:author="Morese, Michela (NRC)" w:date="2017-04-13T16:10:00Z">
        <w:r w:rsidR="00735B43" w:rsidRPr="00704DF6" w:rsidDel="00A87FEB">
          <w:rPr>
            <w:rFonts w:ascii="Arial" w:hAnsi="Arial" w:cs="Arial"/>
            <w:lang w:val="en-GB" w:eastAsia="en-GB"/>
          </w:rPr>
          <w:delText>"</w:delText>
        </w:r>
      </w:del>
      <w:ins w:id="12" w:author="Morese, Michela (NRC)" w:date="2017-04-13T16:10:00Z">
        <w:r w:rsidR="00A87FEB">
          <w:rPr>
            <w:rFonts w:ascii="Arial" w:hAnsi="Arial" w:cs="Arial"/>
            <w:lang w:val="en-GB" w:eastAsia="en-GB"/>
          </w:rPr>
          <w:t>”</w:t>
        </w:r>
      </w:ins>
      <w:r w:rsidR="00735B43">
        <w:rPr>
          <w:rFonts w:ascii="Arial" w:hAnsi="Arial" w:cs="Arial"/>
          <w:lang w:val="en-GB" w:eastAsia="en-GB"/>
        </w:rPr>
        <w:t xml:space="preserve"> released in January 2011 </w:t>
      </w:r>
      <w:r w:rsidR="00735B43" w:rsidRPr="00704DF6">
        <w:rPr>
          <w:rFonts w:ascii="Arial" w:hAnsi="Arial" w:cs="Arial"/>
          <w:lang w:val="en-GB" w:eastAsia="en-GB"/>
        </w:rPr>
        <w:t>for the use of policymakers and stakeholders when assessing GHG emissions associated with bioenergy</w:t>
      </w:r>
      <w:r w:rsidR="00735B43">
        <w:rPr>
          <w:rFonts w:ascii="Arial" w:hAnsi="Arial" w:cs="Arial"/>
          <w:lang w:val="en-GB" w:eastAsia="en-GB"/>
        </w:rPr>
        <w:t>.</w:t>
      </w:r>
      <w:proofErr w:type="gramEnd"/>
    </w:p>
    <w:p w:rsidR="0030112E" w:rsidRDefault="00735B43" w:rsidP="00C67749">
      <w:pPr>
        <w:pStyle w:val="StyleAfter0pt"/>
        <w:spacing w:after="60" w:line="240" w:lineRule="auto"/>
        <w:rPr>
          <w:rFonts w:ascii="Arial" w:hAnsi="Arial" w:cs="Arial"/>
          <w:b/>
          <w:bCs/>
          <w:lang w:val="en-GB" w:eastAsia="en-GB"/>
        </w:rPr>
      </w:pPr>
      <w:r>
        <w:rPr>
          <w:rFonts w:ascii="Arial" w:eastAsia="Times New Roman" w:hAnsi="Arial" w:cs="Arial"/>
          <w:lang w:val="en-GB" w:eastAsia="en-GB"/>
        </w:rPr>
        <w:t xml:space="preserve">The GBEP </w:t>
      </w:r>
      <w:r w:rsidR="002812AA" w:rsidRPr="00AD3A8E">
        <w:rPr>
          <w:rFonts w:ascii="Arial" w:eastAsia="Times New Roman" w:hAnsi="Arial" w:cs="Arial"/>
          <w:lang w:val="en-GB" w:eastAsia="en-GB"/>
        </w:rPr>
        <w:t xml:space="preserve">work </w:t>
      </w:r>
      <w:r>
        <w:rPr>
          <w:rFonts w:ascii="Arial" w:eastAsia="Times New Roman" w:hAnsi="Arial" w:cs="Arial"/>
          <w:lang w:val="en-GB" w:eastAsia="en-GB"/>
        </w:rPr>
        <w:t xml:space="preserve">on sustainability indicators </w:t>
      </w:r>
      <w:r w:rsidR="002812AA" w:rsidRPr="00AD3A8E">
        <w:rPr>
          <w:rFonts w:ascii="Arial" w:eastAsia="Times New Roman" w:hAnsi="Arial" w:cs="Arial"/>
          <w:lang w:val="en-GB" w:eastAsia="en-GB"/>
        </w:rPr>
        <w:t>responds directly to the mandates GBEP received from G</w:t>
      </w:r>
      <w:r w:rsidR="00C406F3">
        <w:rPr>
          <w:rFonts w:ascii="Arial" w:eastAsia="Times New Roman" w:hAnsi="Arial" w:cs="Arial"/>
          <w:lang w:val="en-GB" w:eastAsia="en-GB"/>
        </w:rPr>
        <w:t>7/G</w:t>
      </w:r>
      <w:del w:id="13" w:author="Morese, Michela (NRC)" w:date="2017-04-13T15:53:00Z">
        <w:r w:rsidR="002812AA" w:rsidRPr="00AD3A8E" w:rsidDel="00C67749">
          <w:rPr>
            <w:rFonts w:ascii="Arial" w:eastAsia="Times New Roman" w:hAnsi="Arial" w:cs="Arial"/>
            <w:lang w:val="en-GB" w:eastAsia="en-GB"/>
          </w:rPr>
          <w:delText>8</w:delText>
        </w:r>
      </w:del>
      <w:ins w:id="14" w:author="Morese, Michela (NRC)" w:date="2017-04-13T15:53:00Z">
        <w:r w:rsidR="00C67749">
          <w:rPr>
            <w:rFonts w:ascii="Arial" w:eastAsia="Times New Roman" w:hAnsi="Arial" w:cs="Arial"/>
            <w:lang w:val="en-GB" w:eastAsia="en-GB"/>
          </w:rPr>
          <w:t>20</w:t>
        </w:r>
      </w:ins>
      <w:r w:rsidR="009F44D4">
        <w:rPr>
          <w:rFonts w:ascii="Arial" w:eastAsia="Times New Roman" w:hAnsi="Arial" w:cs="Arial"/>
          <w:lang w:val="en-GB" w:eastAsia="en-GB"/>
        </w:rPr>
        <w:t xml:space="preserve"> </w:t>
      </w:r>
      <w:r w:rsidR="002812AA" w:rsidRPr="00AD3A8E">
        <w:rPr>
          <w:rFonts w:ascii="Arial" w:eastAsia="Times New Roman" w:hAnsi="Arial" w:cs="Arial"/>
          <w:lang w:val="en-GB" w:eastAsia="en-GB"/>
        </w:rPr>
        <w:t>Leaders in the last few years</w:t>
      </w:r>
      <w:r w:rsidR="002812AA">
        <w:rPr>
          <w:rFonts w:ascii="Arial" w:eastAsia="Times New Roman" w:hAnsi="Arial" w:cs="Arial"/>
          <w:lang w:val="en-GB" w:eastAsia="en-GB"/>
        </w:rPr>
        <w:t xml:space="preserve"> </w:t>
      </w:r>
      <w:r w:rsidR="002812AA" w:rsidRPr="00AD3A8E">
        <w:rPr>
          <w:rFonts w:ascii="Arial" w:eastAsia="Times New Roman" w:hAnsi="Arial" w:cs="Arial"/>
          <w:lang w:val="en-GB" w:eastAsia="en-GB"/>
        </w:rPr>
        <w:t>and facilitates the implementation of Agenda 21</w:t>
      </w:r>
      <w:r w:rsidR="00FD380A">
        <w:rPr>
          <w:rFonts w:ascii="Arial" w:eastAsia="Times New Roman" w:hAnsi="Arial" w:cs="Arial"/>
          <w:lang w:val="en-GB" w:eastAsia="en-GB"/>
        </w:rPr>
        <w:t>,</w:t>
      </w:r>
      <w:r w:rsidR="002812AA" w:rsidRPr="00AD3A8E">
        <w:rPr>
          <w:rFonts w:ascii="Arial" w:eastAsia="Times New Roman" w:hAnsi="Arial" w:cs="Arial"/>
          <w:lang w:val="en-GB" w:eastAsia="en-GB"/>
        </w:rPr>
        <w:t xml:space="preserve"> the Johannesburg Plan of Implementation</w:t>
      </w:r>
      <w:r w:rsidR="00FD380A">
        <w:rPr>
          <w:rFonts w:ascii="Arial" w:eastAsia="Times New Roman" w:hAnsi="Arial" w:cs="Arial"/>
          <w:lang w:val="en-GB" w:eastAsia="en-GB"/>
        </w:rPr>
        <w:t xml:space="preserve"> and of the Sustainable Development Goals (SDGs)</w:t>
      </w:r>
      <w:r w:rsidR="00C406F3">
        <w:rPr>
          <w:rFonts w:ascii="Arial" w:eastAsia="Times New Roman" w:hAnsi="Arial" w:cs="Arial"/>
          <w:lang w:val="en-GB" w:eastAsia="en-GB"/>
        </w:rPr>
        <w:t>. It also</w:t>
      </w:r>
      <w:r w:rsidR="002812AA">
        <w:rPr>
          <w:rFonts w:ascii="Arial" w:eastAsia="Times New Roman" w:hAnsi="Arial" w:cs="Arial"/>
          <w:lang w:val="en-GB" w:eastAsia="en-GB"/>
        </w:rPr>
        <w:t xml:space="preserve"> represents a contribution to the Sustainable Energy for All Initiative (SE4All).</w:t>
      </w:r>
    </w:p>
    <w:p w:rsidR="00BC6754" w:rsidRPr="006B4260" w:rsidRDefault="002812AA" w:rsidP="00C67749">
      <w:pPr>
        <w:pStyle w:val="StyleAfter0pt"/>
        <w:spacing w:line="240" w:lineRule="auto"/>
        <w:rPr>
          <w:rFonts w:ascii="Arial" w:hAnsi="Arial" w:cs="Arial"/>
        </w:rPr>
      </w:pPr>
      <w:r w:rsidRPr="002812AA">
        <w:rPr>
          <w:rFonts w:ascii="Arial" w:hAnsi="Arial" w:cs="Arial"/>
          <w:lang w:val="en-GB"/>
        </w:rPr>
        <w:t>The GBEP indicators are currently in the implementation phase</w:t>
      </w:r>
      <w:r w:rsidRPr="002812AA">
        <w:rPr>
          <w:rFonts w:ascii="Arial" w:hAnsi="Arial" w:cs="Arial"/>
        </w:rPr>
        <w:t xml:space="preserve">. As of </w:t>
      </w:r>
      <w:del w:id="15" w:author="Morese, Michela (NRC)" w:date="2017-04-13T15:55:00Z">
        <w:r w:rsidR="005E3C27" w:rsidDel="00C67749">
          <w:rPr>
            <w:rFonts w:ascii="Arial" w:hAnsi="Arial" w:cs="Arial"/>
          </w:rPr>
          <w:delText>September</w:delText>
        </w:r>
        <w:r w:rsidR="005E3C27" w:rsidRPr="002812AA" w:rsidDel="00C67749">
          <w:rPr>
            <w:rFonts w:ascii="Arial" w:hAnsi="Arial" w:cs="Arial"/>
          </w:rPr>
          <w:delText xml:space="preserve"> </w:delText>
        </w:r>
        <w:r w:rsidRPr="002812AA" w:rsidDel="00C67749">
          <w:rPr>
            <w:rFonts w:ascii="Arial" w:hAnsi="Arial" w:cs="Arial"/>
          </w:rPr>
          <w:delText>201</w:delText>
        </w:r>
        <w:r w:rsidR="00C406F3" w:rsidDel="00C67749">
          <w:rPr>
            <w:rFonts w:ascii="Arial" w:hAnsi="Arial" w:cs="Arial"/>
          </w:rPr>
          <w:delText>6</w:delText>
        </w:r>
      </w:del>
      <w:ins w:id="16" w:author="Morese, Michela (NRC)" w:date="2017-04-13T15:55:00Z">
        <w:r w:rsidR="00C67749">
          <w:rPr>
            <w:rFonts w:ascii="Arial" w:hAnsi="Arial" w:cs="Arial"/>
          </w:rPr>
          <w:t>May 2017</w:t>
        </w:r>
      </w:ins>
      <w:r w:rsidRPr="002812AA">
        <w:rPr>
          <w:rFonts w:ascii="Arial" w:hAnsi="Arial" w:cs="Arial"/>
        </w:rPr>
        <w:t xml:space="preserve">, the GBEP indicators </w:t>
      </w:r>
      <w:proofErr w:type="gramStart"/>
      <w:r w:rsidRPr="002812AA">
        <w:rPr>
          <w:rFonts w:ascii="Arial" w:hAnsi="Arial" w:cs="Arial"/>
          <w:lang w:val="en-GB"/>
        </w:rPr>
        <w:t>had been implemented</w:t>
      </w:r>
      <w:proofErr w:type="gramEnd"/>
      <w:r w:rsidRPr="002812AA">
        <w:rPr>
          <w:rFonts w:ascii="Arial" w:hAnsi="Arial" w:cs="Arial"/>
          <w:lang w:val="en-GB"/>
        </w:rPr>
        <w:t xml:space="preserve"> in </w:t>
      </w:r>
      <w:del w:id="17" w:author="Morese, Michela (NRC)" w:date="2017-04-13T15:56:00Z">
        <w:r w:rsidR="00C406F3" w:rsidDel="00C67749">
          <w:rPr>
            <w:rFonts w:ascii="Arial" w:hAnsi="Arial" w:cs="Arial"/>
            <w:lang w:val="en-GB"/>
          </w:rPr>
          <w:delText>nine</w:delText>
        </w:r>
        <w:r w:rsidR="00C406F3" w:rsidRPr="002812AA" w:rsidDel="00C67749">
          <w:rPr>
            <w:rFonts w:ascii="Arial" w:hAnsi="Arial" w:cs="Arial"/>
            <w:lang w:val="en-GB"/>
          </w:rPr>
          <w:delText xml:space="preserve"> </w:delText>
        </w:r>
      </w:del>
      <w:ins w:id="18" w:author="Morese, Michela (NRC)" w:date="2017-04-13T15:56:00Z">
        <w:r w:rsidR="00C67749">
          <w:rPr>
            <w:rFonts w:ascii="Arial" w:hAnsi="Arial" w:cs="Arial"/>
            <w:lang w:val="en-GB"/>
          </w:rPr>
          <w:t>ten</w:t>
        </w:r>
        <w:r w:rsidR="00C67749" w:rsidRPr="002812AA">
          <w:rPr>
            <w:rFonts w:ascii="Arial" w:hAnsi="Arial" w:cs="Arial"/>
            <w:lang w:val="en-GB"/>
          </w:rPr>
          <w:t xml:space="preserve"> </w:t>
        </w:r>
      </w:ins>
      <w:r w:rsidRPr="002812AA">
        <w:rPr>
          <w:rFonts w:ascii="Arial" w:hAnsi="Arial" w:cs="Arial"/>
          <w:lang w:val="en-GB"/>
        </w:rPr>
        <w:t>countries (</w:t>
      </w:r>
      <w:r>
        <w:rPr>
          <w:rFonts w:ascii="Arial" w:hAnsi="Arial" w:cs="Arial"/>
          <w:lang w:val="en-GB"/>
        </w:rPr>
        <w:t xml:space="preserve">i.e. </w:t>
      </w:r>
      <w:r w:rsidR="006B4260">
        <w:rPr>
          <w:rFonts w:ascii="Arial" w:hAnsi="Arial" w:cs="Arial"/>
          <w:lang w:val="en-GB"/>
        </w:rPr>
        <w:t xml:space="preserve">Argentina, </w:t>
      </w:r>
      <w:ins w:id="19" w:author="Morese, Michela (NRC)" w:date="2017-04-13T15:56:00Z">
        <w:r w:rsidR="00C67749">
          <w:rPr>
            <w:rFonts w:ascii="Arial" w:hAnsi="Arial" w:cs="Arial"/>
            <w:lang w:val="en-GB"/>
          </w:rPr>
          <w:t xml:space="preserve">Brazil, </w:t>
        </w:r>
      </w:ins>
      <w:r w:rsidRPr="002812AA">
        <w:rPr>
          <w:rFonts w:ascii="Arial" w:hAnsi="Arial" w:cs="Arial"/>
          <w:lang w:val="en-GB"/>
        </w:rPr>
        <w:t xml:space="preserve">Colombia, </w:t>
      </w:r>
      <w:r w:rsidR="00C406F3">
        <w:rPr>
          <w:rFonts w:ascii="Arial" w:hAnsi="Arial" w:cs="Arial"/>
          <w:lang w:val="en-GB"/>
        </w:rPr>
        <w:t xml:space="preserve">Egypt, </w:t>
      </w:r>
      <w:r w:rsidRPr="002812AA">
        <w:rPr>
          <w:rFonts w:ascii="Arial" w:hAnsi="Arial" w:cs="Arial"/>
          <w:lang w:val="en-GB"/>
        </w:rPr>
        <w:t xml:space="preserve">Germany, Ghana, Indonesia, </w:t>
      </w:r>
      <w:r w:rsidR="00C406F3">
        <w:rPr>
          <w:rFonts w:ascii="Arial" w:hAnsi="Arial" w:cs="Arial"/>
          <w:lang w:val="en-GB"/>
        </w:rPr>
        <w:t xml:space="preserve">Jamaica, </w:t>
      </w:r>
      <w:r w:rsidRPr="002812AA">
        <w:rPr>
          <w:rFonts w:ascii="Arial" w:hAnsi="Arial" w:cs="Arial"/>
          <w:lang w:val="en-GB"/>
        </w:rPr>
        <w:t xml:space="preserve">Japan and Netherlands) and </w:t>
      </w:r>
      <w:del w:id="20" w:author="Morese, Michela (NRC)" w:date="2017-04-13T15:58:00Z">
        <w:r w:rsidRPr="002812AA" w:rsidDel="00C67749">
          <w:rPr>
            <w:rFonts w:ascii="Arial" w:hAnsi="Arial" w:cs="Arial"/>
            <w:lang w:val="en-GB"/>
          </w:rPr>
          <w:delText>another dozen</w:delText>
        </w:r>
      </w:del>
      <w:ins w:id="21" w:author="Morese, Michela (NRC)" w:date="2017-04-13T15:58:00Z">
        <w:r w:rsidR="00C67749">
          <w:rPr>
            <w:rFonts w:ascii="Arial" w:hAnsi="Arial" w:cs="Arial"/>
            <w:lang w:val="en-GB"/>
          </w:rPr>
          <w:t>additional</w:t>
        </w:r>
      </w:ins>
      <w:r w:rsidRPr="002812AA">
        <w:rPr>
          <w:rFonts w:ascii="Arial" w:hAnsi="Arial" w:cs="Arial"/>
          <w:lang w:val="en-GB"/>
        </w:rPr>
        <w:t xml:space="preserve"> </w:t>
      </w:r>
      <w:ins w:id="22" w:author="Morese, Michela (NRC)" w:date="2017-04-13T15:58:00Z">
        <w:r w:rsidR="00C67749">
          <w:rPr>
            <w:rFonts w:ascii="Arial" w:hAnsi="Arial" w:cs="Arial"/>
            <w:lang w:val="en-GB"/>
          </w:rPr>
          <w:t xml:space="preserve">seven </w:t>
        </w:r>
      </w:ins>
      <w:r w:rsidRPr="002812AA">
        <w:rPr>
          <w:rFonts w:ascii="Arial" w:hAnsi="Arial" w:cs="Arial"/>
          <w:lang w:val="en-GB"/>
        </w:rPr>
        <w:t xml:space="preserve">countries </w:t>
      </w:r>
      <w:del w:id="23" w:author="Morese, Michela (NRC)" w:date="2017-04-13T15:58:00Z">
        <w:r w:rsidRPr="002812AA" w:rsidDel="00C67749">
          <w:rPr>
            <w:rFonts w:ascii="Arial" w:hAnsi="Arial" w:cs="Arial"/>
            <w:lang w:val="en-GB"/>
          </w:rPr>
          <w:delText xml:space="preserve">committed to implement or </w:delText>
        </w:r>
      </w:del>
      <w:r w:rsidRPr="002812AA">
        <w:rPr>
          <w:rFonts w:ascii="Arial" w:hAnsi="Arial" w:cs="Arial"/>
          <w:lang w:val="en-GB"/>
        </w:rPr>
        <w:t>were in the process of implementing them</w:t>
      </w:r>
      <w:ins w:id="24" w:author="Morese, Michela (NRC)" w:date="2017-04-13T16:11:00Z">
        <w:r w:rsidR="00A87FEB">
          <w:rPr>
            <w:rFonts w:ascii="Arial" w:hAnsi="Arial" w:cs="Arial"/>
            <w:lang w:val="en-GB"/>
          </w:rPr>
          <w:t xml:space="preserve"> (see map in the Annex)</w:t>
        </w:r>
      </w:ins>
      <w:r w:rsidRPr="002812AA">
        <w:rPr>
          <w:rFonts w:ascii="Arial" w:hAnsi="Arial" w:cs="Arial"/>
          <w:lang w:val="en-GB"/>
        </w:rPr>
        <w:t xml:space="preserve">. </w:t>
      </w:r>
      <w:r w:rsidR="00C406F3">
        <w:rPr>
          <w:rFonts w:ascii="Arial" w:hAnsi="Arial" w:cs="Arial"/>
        </w:rPr>
        <w:t>Since</w:t>
      </w:r>
      <w:r w:rsidR="00BC6754" w:rsidRPr="006B4260">
        <w:rPr>
          <w:rFonts w:ascii="Arial" w:hAnsi="Arial" w:cs="Arial"/>
        </w:rPr>
        <w:t xml:space="preserve"> 2015, i</w:t>
      </w:r>
      <w:r w:rsidRPr="00EF6F6B">
        <w:rPr>
          <w:rFonts w:ascii="Arial" w:hAnsi="Arial" w:cs="Arial"/>
        </w:rPr>
        <w:t xml:space="preserve">n light of the lessons learned collected, </w:t>
      </w:r>
      <w:r w:rsidR="009D4B86" w:rsidRPr="00EF6F6B">
        <w:rPr>
          <w:rFonts w:ascii="Arial" w:hAnsi="Arial" w:cs="Arial"/>
        </w:rPr>
        <w:t xml:space="preserve">the </w:t>
      </w:r>
      <w:r w:rsidRPr="00EF6F6B">
        <w:rPr>
          <w:rFonts w:ascii="Arial" w:hAnsi="Arial" w:cs="Arial"/>
        </w:rPr>
        <w:t>GBEP</w:t>
      </w:r>
      <w:r w:rsidR="009D4B86" w:rsidRPr="00EF6F6B">
        <w:rPr>
          <w:rFonts w:ascii="Arial" w:hAnsi="Arial" w:cs="Arial"/>
        </w:rPr>
        <w:t xml:space="preserve"> Task Force on Sustainability, under the leadership of Sweden</w:t>
      </w:r>
      <w:ins w:id="25" w:author="Morese, Michela (NRC)" w:date="2017-04-13T16:06:00Z">
        <w:r w:rsidR="007B25D6">
          <w:rPr>
            <w:rFonts w:ascii="Arial" w:hAnsi="Arial" w:cs="Arial"/>
          </w:rPr>
          <w:t xml:space="preserve"> and Ghana</w:t>
        </w:r>
      </w:ins>
      <w:r w:rsidR="009D4B86" w:rsidRPr="00EF6F6B">
        <w:rPr>
          <w:rFonts w:ascii="Arial" w:hAnsi="Arial" w:cs="Arial"/>
        </w:rPr>
        <w:t xml:space="preserve">, has been </w:t>
      </w:r>
      <w:r w:rsidR="00C406F3">
        <w:rPr>
          <w:rFonts w:ascii="Arial" w:hAnsi="Arial" w:cs="Arial"/>
        </w:rPr>
        <w:t>working</w:t>
      </w:r>
      <w:r w:rsidR="009D4B86" w:rsidRPr="00EF6F6B">
        <w:rPr>
          <w:rFonts w:ascii="Arial" w:hAnsi="Arial" w:cs="Arial"/>
        </w:rPr>
        <w:t xml:space="preserve"> on the development </w:t>
      </w:r>
      <w:r w:rsidRPr="00EF6F6B">
        <w:rPr>
          <w:rFonts w:ascii="Arial" w:hAnsi="Arial" w:cs="Arial"/>
        </w:rPr>
        <w:t>of an Implementation Guide on the use of the GBEP Sustainability Indicators for Bioenergy</w:t>
      </w:r>
      <w:r w:rsidR="00BC6754">
        <w:rPr>
          <w:rFonts w:ascii="Arial" w:hAnsi="Arial" w:cs="Arial"/>
        </w:rPr>
        <w:t>,</w:t>
      </w:r>
      <w:r w:rsidR="00BC6754" w:rsidRPr="006B4260">
        <w:rPr>
          <w:rFonts w:ascii="Arial" w:hAnsi="Arial" w:cs="Arial"/>
        </w:rPr>
        <w:t xml:space="preserve"> to improve the</w:t>
      </w:r>
      <w:r w:rsidR="00BC6754">
        <w:rPr>
          <w:rFonts w:ascii="Arial" w:hAnsi="Arial" w:cs="Arial"/>
        </w:rPr>
        <w:t>ir</w:t>
      </w:r>
      <w:r w:rsidR="00BC6754" w:rsidRPr="006B4260">
        <w:rPr>
          <w:rFonts w:ascii="Arial" w:hAnsi="Arial" w:cs="Arial"/>
        </w:rPr>
        <w:t xml:space="preserve"> practicality and related guidance for users.</w:t>
      </w:r>
    </w:p>
    <w:p w:rsidR="0030112E" w:rsidRDefault="00735B43">
      <w:pPr>
        <w:pStyle w:val="ListParagraph"/>
        <w:ind w:left="0"/>
        <w:jc w:val="both"/>
        <w:rPr>
          <w:rFonts w:ascii="Arial" w:hAnsi="Arial" w:cs="Arial"/>
          <w:b/>
          <w:i/>
          <w:sz w:val="20"/>
          <w:szCs w:val="20"/>
        </w:rPr>
      </w:pPr>
      <w:r>
        <w:rPr>
          <w:rFonts w:ascii="Arial" w:hAnsi="Arial" w:cs="Arial"/>
          <w:b/>
          <w:bCs/>
          <w:i/>
          <w:iCs/>
          <w:sz w:val="20"/>
          <w:szCs w:val="20"/>
        </w:rPr>
        <w:t>2</w:t>
      </w:r>
      <w:r w:rsidR="004352A1" w:rsidRPr="00CC318C">
        <w:rPr>
          <w:rFonts w:ascii="Arial" w:hAnsi="Arial" w:cs="Arial"/>
          <w:b/>
          <w:bCs/>
          <w:i/>
          <w:iCs/>
          <w:sz w:val="20"/>
          <w:szCs w:val="20"/>
        </w:rPr>
        <w:t>.</w:t>
      </w:r>
      <w:r w:rsidR="00FE6D53" w:rsidRPr="00CC318C">
        <w:rPr>
          <w:rFonts w:ascii="Arial" w:hAnsi="Arial" w:cs="Arial"/>
          <w:b/>
          <w:bCs/>
          <w:i/>
          <w:iCs/>
          <w:sz w:val="20"/>
          <w:szCs w:val="20"/>
        </w:rPr>
        <w:t xml:space="preserve"> </w:t>
      </w:r>
      <w:r w:rsidR="004352A1" w:rsidRPr="00CC318C">
        <w:rPr>
          <w:rFonts w:ascii="Arial" w:hAnsi="Arial" w:cs="Arial"/>
          <w:b/>
          <w:bCs/>
          <w:i/>
          <w:iCs/>
          <w:sz w:val="20"/>
          <w:szCs w:val="20"/>
        </w:rPr>
        <w:t xml:space="preserve"> </w:t>
      </w:r>
      <w:r w:rsidR="00FE6D53" w:rsidRPr="00CC318C">
        <w:rPr>
          <w:rFonts w:ascii="Arial" w:hAnsi="Arial" w:cs="Arial"/>
          <w:b/>
          <w:i/>
          <w:sz w:val="20"/>
          <w:szCs w:val="20"/>
        </w:rPr>
        <w:t>F</w:t>
      </w:r>
      <w:r w:rsidR="00847786" w:rsidRPr="00CC318C">
        <w:rPr>
          <w:rFonts w:ascii="Arial" w:hAnsi="Arial" w:cs="Arial"/>
          <w:b/>
          <w:i/>
          <w:sz w:val="20"/>
          <w:szCs w:val="20"/>
        </w:rPr>
        <w:t>acilitating</w:t>
      </w:r>
      <w:r w:rsidR="00FE6D53" w:rsidRPr="00CC318C">
        <w:rPr>
          <w:rFonts w:ascii="Arial" w:hAnsi="Arial" w:cs="Arial"/>
          <w:b/>
          <w:i/>
          <w:sz w:val="20"/>
          <w:szCs w:val="20"/>
        </w:rPr>
        <w:t xml:space="preserve"> capacity building for sustainable bioenergy</w:t>
      </w:r>
    </w:p>
    <w:p w:rsidR="0030112E" w:rsidRDefault="00FE6D53" w:rsidP="00CC318C">
      <w:pPr>
        <w:jc w:val="both"/>
        <w:rPr>
          <w:rFonts w:ascii="Arial" w:hAnsi="Arial" w:cs="Arial"/>
          <w:sz w:val="20"/>
          <w:szCs w:val="20"/>
        </w:rPr>
      </w:pPr>
      <w:r>
        <w:rPr>
          <w:rFonts w:ascii="Arial" w:hAnsi="Arial" w:cs="Arial"/>
          <w:sz w:val="20"/>
          <w:szCs w:val="20"/>
        </w:rPr>
        <w:t xml:space="preserve">In May 2011 </w:t>
      </w:r>
      <w:r w:rsidRPr="007E2C83">
        <w:rPr>
          <w:rFonts w:ascii="Arial" w:hAnsi="Arial" w:cs="Arial"/>
          <w:sz w:val="20"/>
          <w:szCs w:val="20"/>
        </w:rPr>
        <w:t xml:space="preserve">GBEP </w:t>
      </w:r>
      <w:r>
        <w:rPr>
          <w:rFonts w:ascii="Arial" w:hAnsi="Arial" w:cs="Arial"/>
          <w:sz w:val="20"/>
          <w:szCs w:val="20"/>
        </w:rPr>
        <w:t xml:space="preserve">established </w:t>
      </w:r>
      <w:r w:rsidR="00847786">
        <w:rPr>
          <w:rFonts w:ascii="Arial" w:hAnsi="Arial" w:cs="Arial"/>
          <w:sz w:val="20"/>
          <w:szCs w:val="20"/>
        </w:rPr>
        <w:t>a Working Group on Capacity Build</w:t>
      </w:r>
      <w:r>
        <w:rPr>
          <w:rFonts w:ascii="Arial" w:hAnsi="Arial" w:cs="Arial"/>
          <w:sz w:val="20"/>
          <w:szCs w:val="20"/>
        </w:rPr>
        <w:t xml:space="preserve">ing for Sustainable Bioenergy, </w:t>
      </w:r>
      <w:r w:rsidR="00DE21B9">
        <w:rPr>
          <w:rFonts w:ascii="Arial" w:hAnsi="Arial" w:cs="Arial"/>
          <w:sz w:val="20"/>
          <w:szCs w:val="20"/>
        </w:rPr>
        <w:t xml:space="preserve">initially </w:t>
      </w:r>
      <w:r>
        <w:rPr>
          <w:rFonts w:ascii="Arial" w:hAnsi="Arial" w:cs="Arial"/>
          <w:sz w:val="20"/>
          <w:szCs w:val="20"/>
        </w:rPr>
        <w:t>co-led by The Netherlan</w:t>
      </w:r>
      <w:r w:rsidR="00847786">
        <w:rPr>
          <w:rFonts w:ascii="Arial" w:hAnsi="Arial" w:cs="Arial"/>
          <w:sz w:val="20"/>
          <w:szCs w:val="20"/>
        </w:rPr>
        <w:t>ds and the United States of America</w:t>
      </w:r>
      <w:r w:rsidR="00DE21B9">
        <w:rPr>
          <w:rFonts w:ascii="Arial" w:hAnsi="Arial" w:cs="Arial"/>
          <w:sz w:val="20"/>
          <w:szCs w:val="20"/>
        </w:rPr>
        <w:t xml:space="preserve"> and then (since December 2013) by Argentina and ECOWAS</w:t>
      </w:r>
      <w:r w:rsidR="00CC318C">
        <w:rPr>
          <w:rFonts w:ascii="Arial" w:hAnsi="Arial" w:cs="Arial"/>
          <w:sz w:val="20"/>
          <w:szCs w:val="20"/>
        </w:rPr>
        <w:t>. The Group aims</w:t>
      </w:r>
      <w:r w:rsidR="00847786">
        <w:rPr>
          <w:rFonts w:ascii="Arial" w:hAnsi="Arial" w:cs="Arial"/>
          <w:sz w:val="20"/>
          <w:szCs w:val="20"/>
        </w:rPr>
        <w:t xml:space="preserve"> to raise awareness of the potential benefits of sustainable modern bioenergy build</w:t>
      </w:r>
      <w:r w:rsidR="0015749A">
        <w:rPr>
          <w:rFonts w:ascii="Arial" w:hAnsi="Arial" w:cs="Arial"/>
          <w:sz w:val="20"/>
          <w:szCs w:val="20"/>
        </w:rPr>
        <w:t>ing</w:t>
      </w:r>
      <w:r w:rsidR="00847786">
        <w:rPr>
          <w:rFonts w:ascii="Arial" w:hAnsi="Arial" w:cs="Arial"/>
          <w:sz w:val="20"/>
          <w:szCs w:val="20"/>
        </w:rPr>
        <w:t xml:space="preserve"> on the work previously developed by GBEP </w:t>
      </w:r>
      <w:r w:rsidR="00384FCC">
        <w:rPr>
          <w:rFonts w:ascii="Arial" w:hAnsi="Arial" w:cs="Arial"/>
          <w:sz w:val="20"/>
          <w:szCs w:val="20"/>
        </w:rPr>
        <w:t xml:space="preserve">and </w:t>
      </w:r>
      <w:r w:rsidR="00847786">
        <w:rPr>
          <w:rFonts w:ascii="Arial" w:hAnsi="Arial" w:cs="Arial"/>
          <w:sz w:val="20"/>
          <w:szCs w:val="20"/>
        </w:rPr>
        <w:t>to facilitate collaboration among its Partners and Observers.</w:t>
      </w:r>
      <w:r w:rsidR="00F477FD">
        <w:rPr>
          <w:rFonts w:ascii="Arial" w:hAnsi="Arial" w:cs="Arial"/>
          <w:sz w:val="20"/>
          <w:szCs w:val="20"/>
        </w:rPr>
        <w:t xml:space="preserve"> </w:t>
      </w:r>
      <w:r w:rsidR="00E67FA9">
        <w:rPr>
          <w:rFonts w:ascii="Arial" w:hAnsi="Arial" w:cs="Arial"/>
          <w:sz w:val="20"/>
          <w:szCs w:val="20"/>
        </w:rPr>
        <w:t>T</w:t>
      </w:r>
      <w:r w:rsidR="00F477FD">
        <w:rPr>
          <w:rFonts w:ascii="Arial" w:hAnsi="Arial" w:cs="Arial"/>
          <w:sz w:val="20"/>
          <w:szCs w:val="20"/>
        </w:rPr>
        <w:t xml:space="preserve">he Working Group </w:t>
      </w:r>
      <w:r w:rsidR="00E67FA9">
        <w:rPr>
          <w:rFonts w:ascii="Arial" w:hAnsi="Arial" w:cs="Arial"/>
          <w:sz w:val="20"/>
          <w:szCs w:val="20"/>
        </w:rPr>
        <w:t xml:space="preserve">has been focusing on the followings: </w:t>
      </w:r>
    </w:p>
    <w:p w:rsidR="0030112E" w:rsidRDefault="00FF2A7A" w:rsidP="00F55856">
      <w:pPr>
        <w:pStyle w:val="ListParagraph"/>
        <w:numPr>
          <w:ilvl w:val="0"/>
          <w:numId w:val="31"/>
        </w:numPr>
        <w:spacing w:after="120"/>
        <w:ind w:left="284" w:hanging="284"/>
        <w:jc w:val="both"/>
        <w:rPr>
          <w:rFonts w:ascii="Arial" w:hAnsi="Arial" w:cs="Arial"/>
          <w:sz w:val="20"/>
          <w:szCs w:val="20"/>
        </w:rPr>
      </w:pPr>
      <w:r w:rsidRPr="00FF2A7A">
        <w:rPr>
          <w:rFonts w:ascii="Arial" w:hAnsi="Arial" w:cs="Arial"/>
          <w:i/>
          <w:sz w:val="20"/>
          <w:szCs w:val="20"/>
        </w:rPr>
        <w:t>Sustainable Modern Bioenergy in the ECOWAS region</w:t>
      </w:r>
      <w:r w:rsidR="00E67FA9">
        <w:rPr>
          <w:rFonts w:ascii="Arial" w:hAnsi="Arial" w:cs="Arial"/>
          <w:sz w:val="20"/>
          <w:szCs w:val="20"/>
        </w:rPr>
        <w:t xml:space="preserve">. </w:t>
      </w:r>
      <w:r w:rsidR="00001FDB">
        <w:rPr>
          <w:rFonts w:ascii="Arial" w:hAnsi="Arial" w:cs="Arial"/>
          <w:sz w:val="20"/>
          <w:szCs w:val="20"/>
        </w:rPr>
        <w:t>Five</w:t>
      </w:r>
      <w:r w:rsidR="00BC27D1">
        <w:rPr>
          <w:rFonts w:ascii="Arial" w:hAnsi="Arial" w:cs="Arial"/>
          <w:sz w:val="20"/>
          <w:szCs w:val="20"/>
        </w:rPr>
        <w:t xml:space="preserve"> forums </w:t>
      </w:r>
      <w:proofErr w:type="gramStart"/>
      <w:r w:rsidR="00BC27D1">
        <w:rPr>
          <w:rFonts w:ascii="Arial" w:hAnsi="Arial" w:cs="Arial"/>
          <w:sz w:val="20"/>
          <w:szCs w:val="20"/>
        </w:rPr>
        <w:t>were organized</w:t>
      </w:r>
      <w:proofErr w:type="gramEnd"/>
      <w:r w:rsidR="00735B43">
        <w:rPr>
          <w:rFonts w:ascii="Arial" w:hAnsi="Arial" w:cs="Arial"/>
          <w:sz w:val="20"/>
          <w:szCs w:val="20"/>
        </w:rPr>
        <w:t xml:space="preserve"> with the </w:t>
      </w:r>
      <w:r w:rsidR="00C15975">
        <w:rPr>
          <w:rFonts w:ascii="Arial" w:hAnsi="Arial" w:cs="Arial"/>
          <w:sz w:val="20"/>
          <w:szCs w:val="20"/>
        </w:rPr>
        <w:t xml:space="preserve">aim </w:t>
      </w:r>
      <w:r w:rsidRPr="00FF2A7A">
        <w:rPr>
          <w:rFonts w:ascii="Arial" w:hAnsi="Arial" w:cs="Arial"/>
          <w:sz w:val="20"/>
          <w:szCs w:val="20"/>
        </w:rPr>
        <w:t>to initiate a regional dialogue to support the development of regional and national bioenergy strategies</w:t>
      </w:r>
      <w:r w:rsidR="00BC27D1">
        <w:rPr>
          <w:rFonts w:ascii="Arial" w:hAnsi="Arial" w:cs="Arial"/>
          <w:sz w:val="20"/>
          <w:szCs w:val="20"/>
        </w:rPr>
        <w:t>,</w:t>
      </w:r>
      <w:r w:rsidRPr="00FF2A7A">
        <w:rPr>
          <w:rFonts w:ascii="Arial" w:hAnsi="Arial" w:cs="Arial"/>
          <w:sz w:val="20"/>
          <w:szCs w:val="20"/>
        </w:rPr>
        <w:t xml:space="preserve"> </w:t>
      </w:r>
      <w:r w:rsidR="00F55856">
        <w:rPr>
          <w:rFonts w:ascii="Arial" w:hAnsi="Arial" w:cs="Arial"/>
          <w:sz w:val="20"/>
          <w:szCs w:val="20"/>
        </w:rPr>
        <w:t xml:space="preserve">with a view </w:t>
      </w:r>
      <w:r w:rsidRPr="00FF2A7A">
        <w:rPr>
          <w:rFonts w:ascii="Arial" w:hAnsi="Arial" w:cs="Arial"/>
          <w:sz w:val="20"/>
          <w:szCs w:val="20"/>
        </w:rPr>
        <w:t>to further facilitate effective policy planning for a sustainable bioenergy sector in the region</w:t>
      </w:r>
      <w:r w:rsidR="00C15975">
        <w:rPr>
          <w:rFonts w:ascii="Arial" w:hAnsi="Arial" w:cs="Arial"/>
          <w:sz w:val="20"/>
          <w:szCs w:val="20"/>
        </w:rPr>
        <w:t xml:space="preserve">. </w:t>
      </w:r>
      <w:r w:rsidR="00CC318C">
        <w:rPr>
          <w:rFonts w:ascii="Arial" w:hAnsi="Arial" w:cs="Arial"/>
          <w:sz w:val="20"/>
          <w:szCs w:val="20"/>
        </w:rPr>
        <w:t xml:space="preserve">This activity supported the development of a Regional Strategy on Bioenergy that </w:t>
      </w:r>
      <w:proofErr w:type="gramStart"/>
      <w:r w:rsidR="00CC318C">
        <w:rPr>
          <w:rFonts w:ascii="Arial" w:hAnsi="Arial" w:cs="Arial"/>
          <w:sz w:val="20"/>
          <w:szCs w:val="20"/>
        </w:rPr>
        <w:t>was adopted by ECOWAS Ministers of Energy at the end of 201</w:t>
      </w:r>
      <w:r w:rsidR="00BC6754">
        <w:rPr>
          <w:rFonts w:ascii="Arial" w:hAnsi="Arial" w:cs="Arial"/>
          <w:sz w:val="20"/>
          <w:szCs w:val="20"/>
        </w:rPr>
        <w:t>2</w:t>
      </w:r>
      <w:r w:rsidR="006D34F7">
        <w:rPr>
          <w:rFonts w:ascii="Arial" w:hAnsi="Arial" w:cs="Arial"/>
          <w:sz w:val="20"/>
          <w:szCs w:val="20"/>
        </w:rPr>
        <w:t xml:space="preserve"> and validated by ECOWAS </w:t>
      </w:r>
      <w:r w:rsidR="00C406F3">
        <w:rPr>
          <w:rFonts w:ascii="Arial" w:hAnsi="Arial" w:cs="Arial"/>
          <w:sz w:val="20"/>
          <w:szCs w:val="20"/>
        </w:rPr>
        <w:t>Governments</w:t>
      </w:r>
      <w:r w:rsidR="006D34F7">
        <w:rPr>
          <w:rFonts w:ascii="Arial" w:hAnsi="Arial" w:cs="Arial"/>
          <w:sz w:val="20"/>
          <w:szCs w:val="20"/>
        </w:rPr>
        <w:t xml:space="preserve"> in Sept</w:t>
      </w:r>
      <w:r w:rsidR="009F44D4">
        <w:rPr>
          <w:rFonts w:ascii="Arial" w:hAnsi="Arial" w:cs="Arial"/>
          <w:sz w:val="20"/>
          <w:szCs w:val="20"/>
        </w:rPr>
        <w:t>ember</w:t>
      </w:r>
      <w:r w:rsidR="006D34F7">
        <w:rPr>
          <w:rFonts w:ascii="Arial" w:hAnsi="Arial" w:cs="Arial"/>
          <w:sz w:val="20"/>
          <w:szCs w:val="20"/>
        </w:rPr>
        <w:t xml:space="preserve"> 2015</w:t>
      </w:r>
      <w:proofErr w:type="gramEnd"/>
      <w:r w:rsidR="00CC318C">
        <w:rPr>
          <w:rFonts w:ascii="Arial" w:hAnsi="Arial" w:cs="Arial"/>
          <w:sz w:val="20"/>
          <w:szCs w:val="20"/>
        </w:rPr>
        <w:t>.</w:t>
      </w:r>
    </w:p>
    <w:p w:rsidR="0030112E" w:rsidRDefault="00FF2A7A" w:rsidP="00C406F3">
      <w:pPr>
        <w:pStyle w:val="ListParagraph"/>
        <w:numPr>
          <w:ilvl w:val="0"/>
          <w:numId w:val="31"/>
        </w:numPr>
        <w:spacing w:after="120"/>
        <w:ind w:left="284" w:hanging="284"/>
        <w:jc w:val="both"/>
        <w:rPr>
          <w:rFonts w:ascii="Arial" w:hAnsi="Arial" w:cs="Arial"/>
          <w:sz w:val="20"/>
          <w:szCs w:val="20"/>
        </w:rPr>
      </w:pPr>
      <w:r w:rsidRPr="00FF2A7A">
        <w:rPr>
          <w:rFonts w:ascii="Arial" w:hAnsi="Arial" w:cs="Arial"/>
          <w:i/>
          <w:sz w:val="20"/>
          <w:szCs w:val="20"/>
        </w:rPr>
        <w:t xml:space="preserve">Raise awareness and share data and experience on the implementation of </w:t>
      </w:r>
      <w:r w:rsidR="00BC27D1" w:rsidRPr="00D456D5">
        <w:rPr>
          <w:rFonts w:ascii="Arial" w:hAnsi="Arial" w:cs="Arial"/>
          <w:i/>
          <w:iCs/>
          <w:sz w:val="20"/>
          <w:szCs w:val="20"/>
        </w:rPr>
        <w:t>GBEP indicators</w:t>
      </w:r>
      <w:r w:rsidR="00BC27D1" w:rsidRPr="004E6484">
        <w:rPr>
          <w:rFonts w:ascii="Arial" w:hAnsi="Arial" w:cs="Arial"/>
          <w:sz w:val="20"/>
          <w:szCs w:val="20"/>
        </w:rPr>
        <w:t>.</w:t>
      </w:r>
      <w:r w:rsidRPr="00FF2A7A">
        <w:rPr>
          <w:rFonts w:ascii="Arial" w:hAnsi="Arial" w:cs="Arial"/>
          <w:sz w:val="20"/>
          <w:szCs w:val="20"/>
        </w:rPr>
        <w:t xml:space="preserve"> </w:t>
      </w:r>
      <w:r w:rsidR="00C406F3">
        <w:rPr>
          <w:rFonts w:ascii="Arial" w:hAnsi="Arial" w:cs="Arial"/>
          <w:sz w:val="20"/>
          <w:szCs w:val="20"/>
        </w:rPr>
        <w:t xml:space="preserve">Several </w:t>
      </w:r>
      <w:r w:rsidR="00A861FB">
        <w:rPr>
          <w:rFonts w:ascii="Arial" w:hAnsi="Arial" w:cs="Arial"/>
          <w:sz w:val="20"/>
          <w:szCs w:val="20"/>
        </w:rPr>
        <w:t>workshops</w:t>
      </w:r>
      <w:r w:rsidRPr="00FF2A7A">
        <w:rPr>
          <w:rFonts w:ascii="Arial" w:hAnsi="Arial" w:cs="Arial"/>
          <w:sz w:val="20"/>
          <w:szCs w:val="20"/>
        </w:rPr>
        <w:t xml:space="preserve"> </w:t>
      </w:r>
      <w:proofErr w:type="gramStart"/>
      <w:r w:rsidRPr="00FF2A7A">
        <w:rPr>
          <w:rFonts w:ascii="Arial" w:hAnsi="Arial" w:cs="Arial"/>
          <w:sz w:val="20"/>
          <w:szCs w:val="20"/>
        </w:rPr>
        <w:t>were organized</w:t>
      </w:r>
      <w:proofErr w:type="gramEnd"/>
      <w:r w:rsidRPr="00FF2A7A">
        <w:rPr>
          <w:rFonts w:ascii="Arial" w:hAnsi="Arial" w:cs="Arial"/>
          <w:sz w:val="20"/>
          <w:szCs w:val="20"/>
        </w:rPr>
        <w:t xml:space="preserve"> over the last year</w:t>
      </w:r>
      <w:r w:rsidR="00C406F3">
        <w:rPr>
          <w:rFonts w:ascii="Arial" w:hAnsi="Arial" w:cs="Arial"/>
          <w:sz w:val="20"/>
          <w:szCs w:val="20"/>
        </w:rPr>
        <w:t>s</w:t>
      </w:r>
      <w:r w:rsidRPr="00FF2A7A">
        <w:rPr>
          <w:rFonts w:ascii="Arial" w:hAnsi="Arial" w:cs="Arial"/>
          <w:sz w:val="20"/>
          <w:szCs w:val="20"/>
        </w:rPr>
        <w:t xml:space="preserve"> to share very interesting experiences and lessons learned from the pilot testing of the GBEP </w:t>
      </w:r>
      <w:r w:rsidR="004E6484" w:rsidRPr="004E6484">
        <w:rPr>
          <w:rFonts w:ascii="Arial" w:hAnsi="Arial" w:cs="Arial"/>
          <w:sz w:val="20"/>
          <w:szCs w:val="20"/>
        </w:rPr>
        <w:t xml:space="preserve">sustainability </w:t>
      </w:r>
      <w:r w:rsidRPr="00FF2A7A">
        <w:rPr>
          <w:rFonts w:ascii="Arial" w:hAnsi="Arial" w:cs="Arial"/>
          <w:sz w:val="20"/>
          <w:szCs w:val="20"/>
        </w:rPr>
        <w:t xml:space="preserve">indicators in </w:t>
      </w:r>
      <w:r w:rsidR="004E6484" w:rsidRPr="004E6484">
        <w:rPr>
          <w:rFonts w:ascii="Arial" w:hAnsi="Arial" w:cs="Arial"/>
          <w:sz w:val="20"/>
          <w:szCs w:val="20"/>
        </w:rPr>
        <w:t>various</w:t>
      </w:r>
      <w:r w:rsidRPr="00FF2A7A">
        <w:rPr>
          <w:rFonts w:ascii="Arial" w:hAnsi="Arial" w:cs="Arial"/>
          <w:sz w:val="20"/>
          <w:szCs w:val="20"/>
        </w:rPr>
        <w:t xml:space="preserve"> countries</w:t>
      </w:r>
      <w:r w:rsidR="004E6484" w:rsidRPr="004E6484">
        <w:rPr>
          <w:rFonts w:ascii="Arial" w:hAnsi="Arial" w:cs="Arial"/>
          <w:sz w:val="20"/>
          <w:szCs w:val="20"/>
        </w:rPr>
        <w:t>. These events highlighted that the</w:t>
      </w:r>
      <w:r w:rsidRPr="00FF2A7A">
        <w:rPr>
          <w:rFonts w:ascii="Arial" w:hAnsi="Arial" w:cs="Arial"/>
          <w:sz w:val="20"/>
          <w:szCs w:val="20"/>
        </w:rPr>
        <w:t xml:space="preserve"> indicators are useful tools to catalyze flow of data from the bioenergy sector to research and government that will then use it to develop policies to guide the industry practices</w:t>
      </w:r>
      <w:ins w:id="26" w:author="Morese, Michela (NRC)" w:date="2017-04-13T16:37:00Z">
        <w:r w:rsidR="0088250F">
          <w:rPr>
            <w:rFonts w:ascii="Arial" w:hAnsi="Arial" w:cs="Arial"/>
            <w:sz w:val="20"/>
            <w:szCs w:val="20"/>
          </w:rPr>
          <w:t>.</w:t>
        </w:r>
      </w:ins>
    </w:p>
    <w:p w:rsidR="00EF39BC" w:rsidRPr="00D456D5" w:rsidRDefault="00FF2A7A" w:rsidP="0088250F">
      <w:pPr>
        <w:pStyle w:val="ListParagraph"/>
        <w:numPr>
          <w:ilvl w:val="0"/>
          <w:numId w:val="31"/>
        </w:numPr>
        <w:spacing w:after="120"/>
        <w:ind w:left="284" w:hanging="284"/>
        <w:jc w:val="both"/>
        <w:rPr>
          <w:rFonts w:ascii="Arial" w:hAnsi="Arial" w:cs="Arial"/>
          <w:i/>
          <w:sz w:val="20"/>
          <w:szCs w:val="20"/>
        </w:rPr>
      </w:pPr>
      <w:r w:rsidRPr="00FF2A7A">
        <w:rPr>
          <w:rFonts w:ascii="Arial" w:hAnsi="Arial" w:cs="Arial"/>
          <w:i/>
          <w:sz w:val="20"/>
          <w:szCs w:val="20"/>
        </w:rPr>
        <w:t xml:space="preserve">Study Tour for Capacity Building. </w:t>
      </w:r>
      <w:r w:rsidR="00C72E28" w:rsidRPr="00D456D5">
        <w:rPr>
          <w:rFonts w:ascii="Arial" w:hAnsi="Arial" w:cs="Arial"/>
          <w:iCs/>
          <w:sz w:val="20"/>
          <w:szCs w:val="20"/>
        </w:rPr>
        <w:t xml:space="preserve">Bioenergy Weeks </w:t>
      </w:r>
      <w:proofErr w:type="gramStart"/>
      <w:r w:rsidR="00EF39BC">
        <w:rPr>
          <w:rFonts w:ascii="Arial" w:hAnsi="Arial" w:cs="Arial"/>
          <w:iCs/>
          <w:sz w:val="20"/>
          <w:szCs w:val="20"/>
        </w:rPr>
        <w:t>are organized</w:t>
      </w:r>
      <w:proofErr w:type="gramEnd"/>
      <w:r w:rsidR="00EF39BC">
        <w:rPr>
          <w:rFonts w:ascii="Arial" w:hAnsi="Arial" w:cs="Arial"/>
          <w:iCs/>
          <w:sz w:val="20"/>
          <w:szCs w:val="20"/>
        </w:rPr>
        <w:t xml:space="preserve"> </w:t>
      </w:r>
      <w:ins w:id="27" w:author="Morese, Michela (NRC)" w:date="2017-04-13T16:30:00Z">
        <w:r w:rsidR="009B2C82">
          <w:rPr>
            <w:rFonts w:ascii="Arial" w:hAnsi="Arial" w:cs="Arial"/>
            <w:iCs/>
            <w:sz w:val="20"/>
            <w:szCs w:val="20"/>
          </w:rPr>
          <w:t xml:space="preserve">in different regions of the world </w:t>
        </w:r>
      </w:ins>
      <w:r w:rsidR="00EF39BC">
        <w:rPr>
          <w:rFonts w:ascii="Arial" w:hAnsi="Arial" w:cs="Arial"/>
          <w:iCs/>
          <w:sz w:val="20"/>
          <w:szCs w:val="20"/>
        </w:rPr>
        <w:t>as</w:t>
      </w:r>
      <w:r w:rsidR="00C72E28" w:rsidRPr="00D456D5">
        <w:rPr>
          <w:rFonts w:ascii="Arial" w:hAnsi="Arial" w:cs="Arial"/>
          <w:iCs/>
          <w:sz w:val="20"/>
          <w:szCs w:val="20"/>
        </w:rPr>
        <w:t xml:space="preserve"> opportunities for scientists and officials </w:t>
      </w:r>
      <w:del w:id="28" w:author="Morese, Michela (NRC)" w:date="2017-04-13T16:33:00Z">
        <w:r w:rsidR="00C72E28" w:rsidRPr="00D456D5" w:rsidDel="009B2C82">
          <w:rPr>
            <w:rFonts w:ascii="Arial" w:hAnsi="Arial" w:cs="Arial"/>
            <w:iCs/>
            <w:sz w:val="20"/>
            <w:szCs w:val="20"/>
          </w:rPr>
          <w:delText xml:space="preserve">from all over the world </w:delText>
        </w:r>
      </w:del>
      <w:r w:rsidR="00C72E28" w:rsidRPr="00D456D5">
        <w:rPr>
          <w:rFonts w:ascii="Arial" w:hAnsi="Arial" w:cs="Arial"/>
          <w:iCs/>
          <w:sz w:val="20"/>
          <w:szCs w:val="20"/>
        </w:rPr>
        <w:t>to learn from positive experiences in the sustainable production and use of bioenergy that could guide the design and implementation of bioenergy policie</w:t>
      </w:r>
      <w:ins w:id="29" w:author="Morese, Michela (NRC)" w:date="2017-04-13T16:34:00Z">
        <w:r w:rsidR="0088250F">
          <w:rPr>
            <w:rFonts w:ascii="Arial" w:hAnsi="Arial" w:cs="Arial"/>
            <w:iCs/>
            <w:sz w:val="20"/>
            <w:szCs w:val="20"/>
          </w:rPr>
          <w:t>s.</w:t>
        </w:r>
      </w:ins>
      <w:del w:id="30" w:author="Morese, Michela (NRC)" w:date="2017-04-13T16:34:00Z">
        <w:r w:rsidR="00C72E28" w:rsidRPr="00D456D5" w:rsidDel="0088250F">
          <w:rPr>
            <w:rFonts w:ascii="Arial" w:hAnsi="Arial" w:cs="Arial"/>
            <w:iCs/>
            <w:sz w:val="20"/>
            <w:szCs w:val="20"/>
          </w:rPr>
          <w:delText xml:space="preserve">s in </w:delText>
        </w:r>
      </w:del>
      <w:del w:id="31" w:author="Morese, Michela (NRC)" w:date="2017-04-13T16:33:00Z">
        <w:r w:rsidR="00C72E28" w:rsidRPr="00D456D5" w:rsidDel="0088250F">
          <w:rPr>
            <w:rFonts w:ascii="Arial" w:hAnsi="Arial" w:cs="Arial"/>
            <w:iCs/>
            <w:sz w:val="20"/>
            <w:szCs w:val="20"/>
          </w:rPr>
          <w:delText>the interested countries.</w:delText>
        </w:r>
      </w:del>
      <w:r w:rsidR="00C72E28" w:rsidRPr="00D456D5">
        <w:rPr>
          <w:rFonts w:ascii="Arial" w:hAnsi="Arial" w:cs="Arial"/>
          <w:iCs/>
          <w:sz w:val="20"/>
          <w:szCs w:val="20"/>
        </w:rPr>
        <w:t xml:space="preserve"> </w:t>
      </w:r>
      <w:proofErr w:type="gramStart"/>
      <w:r w:rsidR="00C72E28" w:rsidRPr="00D456D5">
        <w:rPr>
          <w:rFonts w:ascii="Arial" w:hAnsi="Arial" w:cs="Arial"/>
          <w:iCs/>
          <w:sz w:val="20"/>
          <w:szCs w:val="20"/>
        </w:rPr>
        <w:t>Furthermore</w:t>
      </w:r>
      <w:proofErr w:type="gramEnd"/>
      <w:r w:rsidR="00C72E28" w:rsidRPr="00D456D5">
        <w:rPr>
          <w:rFonts w:ascii="Arial" w:hAnsi="Arial" w:cs="Arial"/>
          <w:iCs/>
          <w:sz w:val="20"/>
          <w:szCs w:val="20"/>
        </w:rPr>
        <w:t xml:space="preserve"> they create opportunities to continue a dialogue with private sector and stakeholders on ways to improve mutual cooperation towards a more sustainable production and use of bioenergy. </w:t>
      </w:r>
      <w:r w:rsidR="00EE55E6" w:rsidRPr="00D456D5">
        <w:rPr>
          <w:rFonts w:ascii="Arial" w:hAnsi="Arial" w:cs="Arial"/>
          <w:iCs/>
          <w:sz w:val="20"/>
          <w:szCs w:val="20"/>
        </w:rPr>
        <w:t>Bioenergy Weeks</w:t>
      </w:r>
      <w:r w:rsidR="009F44D4">
        <w:rPr>
          <w:rFonts w:ascii="Arial" w:hAnsi="Arial" w:cs="Arial"/>
          <w:iCs/>
          <w:sz w:val="20"/>
          <w:szCs w:val="20"/>
        </w:rPr>
        <w:t>,</w:t>
      </w:r>
      <w:r w:rsidR="00EE55E6" w:rsidRPr="00D456D5">
        <w:rPr>
          <w:rFonts w:ascii="Arial" w:hAnsi="Arial" w:cs="Arial"/>
          <w:iCs/>
          <w:sz w:val="20"/>
          <w:szCs w:val="20"/>
        </w:rPr>
        <w:t xml:space="preserve"> </w:t>
      </w:r>
      <w:r w:rsidR="009F44D4">
        <w:rPr>
          <w:rFonts w:ascii="Arial" w:hAnsi="Arial" w:cs="Arial"/>
          <w:iCs/>
          <w:sz w:val="20"/>
          <w:szCs w:val="20"/>
        </w:rPr>
        <w:t>focused on the priorities and concerns of the respective regions,</w:t>
      </w:r>
      <w:r w:rsidR="009F44D4" w:rsidRPr="00D456D5">
        <w:rPr>
          <w:rFonts w:ascii="Arial" w:hAnsi="Arial" w:cs="Arial"/>
          <w:iCs/>
          <w:sz w:val="20"/>
          <w:szCs w:val="20"/>
        </w:rPr>
        <w:t xml:space="preserve"> </w:t>
      </w:r>
      <w:proofErr w:type="gramStart"/>
      <w:r w:rsidR="00EE55E6" w:rsidRPr="00D456D5">
        <w:rPr>
          <w:rFonts w:ascii="Arial" w:hAnsi="Arial" w:cs="Arial"/>
          <w:iCs/>
          <w:sz w:val="20"/>
          <w:szCs w:val="20"/>
        </w:rPr>
        <w:t>were held</w:t>
      </w:r>
      <w:proofErr w:type="gramEnd"/>
      <w:r w:rsidR="00EE55E6" w:rsidRPr="00D456D5">
        <w:rPr>
          <w:rFonts w:ascii="Arial" w:hAnsi="Arial" w:cs="Arial"/>
          <w:iCs/>
          <w:sz w:val="20"/>
          <w:szCs w:val="20"/>
        </w:rPr>
        <w:t xml:space="preserve"> in Brasil in 2013, in Mozambique in 2014</w:t>
      </w:r>
      <w:r w:rsidR="005E3C27">
        <w:rPr>
          <w:rFonts w:ascii="Arial" w:hAnsi="Arial" w:cs="Arial"/>
          <w:iCs/>
          <w:sz w:val="20"/>
          <w:szCs w:val="20"/>
        </w:rPr>
        <w:t xml:space="preserve">, </w:t>
      </w:r>
      <w:r w:rsidR="00EE55E6" w:rsidRPr="00D456D5">
        <w:rPr>
          <w:rFonts w:ascii="Arial" w:hAnsi="Arial" w:cs="Arial"/>
          <w:iCs/>
          <w:sz w:val="20"/>
          <w:szCs w:val="20"/>
        </w:rPr>
        <w:t>in Indonesia in 2015</w:t>
      </w:r>
      <w:r w:rsidR="00EE55E6">
        <w:rPr>
          <w:rFonts w:ascii="Arial" w:hAnsi="Arial" w:cs="Arial"/>
          <w:iCs/>
          <w:sz w:val="20"/>
          <w:szCs w:val="20"/>
        </w:rPr>
        <w:t>,</w:t>
      </w:r>
      <w:r w:rsidR="00C406F3">
        <w:rPr>
          <w:rFonts w:ascii="Arial" w:hAnsi="Arial" w:cs="Arial"/>
          <w:iCs/>
          <w:sz w:val="20"/>
          <w:szCs w:val="20"/>
        </w:rPr>
        <w:t xml:space="preserve"> </w:t>
      </w:r>
      <w:r w:rsidR="005E3C27">
        <w:rPr>
          <w:rFonts w:ascii="Arial" w:hAnsi="Arial" w:cs="Arial"/>
          <w:iCs/>
          <w:sz w:val="20"/>
          <w:szCs w:val="20"/>
        </w:rPr>
        <w:t xml:space="preserve">and </w:t>
      </w:r>
      <w:r w:rsidR="00C406F3">
        <w:rPr>
          <w:rFonts w:ascii="Arial" w:hAnsi="Arial" w:cs="Arial"/>
          <w:iCs/>
          <w:sz w:val="20"/>
          <w:szCs w:val="20"/>
        </w:rPr>
        <w:t xml:space="preserve">in Hungary in </w:t>
      </w:r>
      <w:r w:rsidR="009F44D4">
        <w:rPr>
          <w:rFonts w:ascii="Arial" w:hAnsi="Arial" w:cs="Arial"/>
          <w:iCs/>
          <w:sz w:val="20"/>
          <w:szCs w:val="20"/>
        </w:rPr>
        <w:t xml:space="preserve">June </w:t>
      </w:r>
      <w:r w:rsidR="00C406F3">
        <w:rPr>
          <w:rFonts w:ascii="Arial" w:hAnsi="Arial" w:cs="Arial"/>
          <w:iCs/>
          <w:sz w:val="20"/>
          <w:szCs w:val="20"/>
        </w:rPr>
        <w:t>2016</w:t>
      </w:r>
      <w:ins w:id="32" w:author="Morese, Michela (NRC)" w:date="2017-04-13T16:21:00Z">
        <w:r w:rsidR="00865921">
          <w:rPr>
            <w:rFonts w:ascii="Arial" w:hAnsi="Arial" w:cs="Arial"/>
            <w:iCs/>
            <w:sz w:val="20"/>
            <w:szCs w:val="20"/>
          </w:rPr>
          <w:t>, whil</w:t>
        </w:r>
        <w:r w:rsidR="009B2C82">
          <w:rPr>
            <w:rFonts w:ascii="Arial" w:hAnsi="Arial" w:cs="Arial"/>
            <w:iCs/>
            <w:sz w:val="20"/>
            <w:szCs w:val="20"/>
          </w:rPr>
          <w:t>e in 2017 i</w:t>
        </w:r>
      </w:ins>
      <w:ins w:id="33" w:author="Morese, Michela (NRC)" w:date="2017-04-13T16:25:00Z">
        <w:r w:rsidR="009B2C82">
          <w:rPr>
            <w:rFonts w:ascii="Arial" w:hAnsi="Arial" w:cs="Arial"/>
            <w:iCs/>
            <w:sz w:val="20"/>
            <w:szCs w:val="20"/>
          </w:rPr>
          <w:t>t is planne</w:t>
        </w:r>
      </w:ins>
      <w:ins w:id="34" w:author="Morese, Michela (NRC)" w:date="2017-04-13T16:24:00Z">
        <w:r w:rsidR="009B2C82">
          <w:rPr>
            <w:rFonts w:ascii="Arial" w:hAnsi="Arial" w:cs="Arial"/>
            <w:iCs/>
            <w:sz w:val="20"/>
            <w:szCs w:val="20"/>
          </w:rPr>
          <w:t>d to take</w:t>
        </w:r>
      </w:ins>
      <w:ins w:id="35" w:author="Morese, Michela (NRC)" w:date="2017-04-13T16:21:00Z">
        <w:r w:rsidR="00865921">
          <w:rPr>
            <w:rFonts w:ascii="Arial" w:hAnsi="Arial" w:cs="Arial"/>
            <w:iCs/>
            <w:sz w:val="20"/>
            <w:szCs w:val="20"/>
          </w:rPr>
          <w:t xml:space="preserve"> place in Ghana.</w:t>
        </w:r>
      </w:ins>
      <w:del w:id="36" w:author="Morese, Michela (NRC)" w:date="2017-04-13T16:21:00Z">
        <w:r w:rsidR="009F44D4" w:rsidDel="00865921">
          <w:rPr>
            <w:rFonts w:ascii="Arial" w:hAnsi="Arial" w:cs="Arial"/>
            <w:iCs/>
            <w:sz w:val="20"/>
            <w:szCs w:val="20"/>
          </w:rPr>
          <w:delText>.</w:delText>
        </w:r>
        <w:r w:rsidR="00EE55E6" w:rsidDel="00865921">
          <w:rPr>
            <w:rFonts w:ascii="Arial" w:hAnsi="Arial" w:cs="Arial"/>
            <w:iCs/>
            <w:sz w:val="20"/>
            <w:szCs w:val="20"/>
          </w:rPr>
          <w:delText xml:space="preserve"> </w:delText>
        </w:r>
      </w:del>
    </w:p>
    <w:p w:rsidR="00001FDB" w:rsidRPr="00001FDB" w:rsidRDefault="00A861FB" w:rsidP="00FD380A">
      <w:pPr>
        <w:pStyle w:val="ListParagraph"/>
        <w:numPr>
          <w:ilvl w:val="0"/>
          <w:numId w:val="31"/>
        </w:numPr>
        <w:spacing w:after="120"/>
        <w:ind w:left="284" w:hanging="284"/>
        <w:jc w:val="both"/>
        <w:rPr>
          <w:rFonts w:ascii="Arial" w:hAnsi="Arial" w:cs="Arial"/>
          <w:i/>
          <w:sz w:val="20"/>
          <w:szCs w:val="20"/>
        </w:rPr>
      </w:pPr>
      <w:r w:rsidRPr="00926868">
        <w:rPr>
          <w:rFonts w:ascii="Arial" w:hAnsi="Arial" w:cs="Arial"/>
          <w:i/>
          <w:sz w:val="20"/>
          <w:szCs w:val="20"/>
        </w:rPr>
        <w:t>Sustainable modern wood energy development</w:t>
      </w:r>
      <w:r w:rsidRPr="00001FDB">
        <w:rPr>
          <w:rFonts w:ascii="Arial" w:hAnsi="Arial" w:cs="Arial"/>
          <w:i/>
          <w:sz w:val="20"/>
          <w:szCs w:val="20"/>
        </w:rPr>
        <w:t xml:space="preserve">, </w:t>
      </w:r>
      <w:r w:rsidRPr="00D456D5">
        <w:rPr>
          <w:rFonts w:ascii="Arial" w:hAnsi="Arial" w:cs="Arial"/>
          <w:iCs/>
          <w:sz w:val="20"/>
          <w:szCs w:val="20"/>
        </w:rPr>
        <w:t xml:space="preserve">to discuss sustainable production and use of wood energy for household and productive local uses, primarily in developing countries. A report </w:t>
      </w:r>
      <w:r w:rsidR="00001FDB" w:rsidRPr="00D456D5">
        <w:rPr>
          <w:rFonts w:ascii="Arial" w:hAnsi="Arial" w:cs="Arial"/>
          <w:iCs/>
          <w:sz w:val="20"/>
          <w:szCs w:val="20"/>
        </w:rPr>
        <w:t>was</w:t>
      </w:r>
      <w:r w:rsidRPr="00D456D5">
        <w:rPr>
          <w:rFonts w:ascii="Arial" w:hAnsi="Arial" w:cs="Arial"/>
          <w:iCs/>
          <w:sz w:val="20"/>
          <w:szCs w:val="20"/>
        </w:rPr>
        <w:t xml:space="preserve"> developed to give an overview of the status of wood energy development in developing countries.</w:t>
      </w:r>
      <w:r w:rsidR="00001FDB" w:rsidRPr="00D456D5">
        <w:rPr>
          <w:rFonts w:ascii="Arial" w:hAnsi="Arial" w:cs="Arial"/>
          <w:iCs/>
          <w:sz w:val="20"/>
          <w:szCs w:val="20"/>
        </w:rPr>
        <w:t xml:space="preserve"> </w:t>
      </w:r>
      <w:r w:rsidR="00EF39BC">
        <w:rPr>
          <w:rFonts w:ascii="Arial" w:hAnsi="Arial" w:cs="Arial"/>
          <w:iCs/>
          <w:sz w:val="20"/>
          <w:szCs w:val="20"/>
        </w:rPr>
        <w:t xml:space="preserve">Further discussions on </w:t>
      </w:r>
      <w:r w:rsidR="00001FDB" w:rsidRPr="00D456D5">
        <w:rPr>
          <w:rFonts w:ascii="Arial" w:hAnsi="Arial" w:cs="Arial"/>
          <w:iCs/>
          <w:sz w:val="20"/>
          <w:szCs w:val="20"/>
        </w:rPr>
        <w:t xml:space="preserve">the recommendations included in this wood energy report and </w:t>
      </w:r>
      <w:r w:rsidR="00EF39BC">
        <w:rPr>
          <w:rFonts w:ascii="Arial" w:hAnsi="Arial" w:cs="Arial"/>
          <w:iCs/>
          <w:sz w:val="20"/>
          <w:szCs w:val="20"/>
        </w:rPr>
        <w:t xml:space="preserve">on how </w:t>
      </w:r>
      <w:r w:rsidR="00EF39BC" w:rsidRPr="004E263B">
        <w:rPr>
          <w:rFonts w:ascii="Arial" w:hAnsi="Arial" w:cs="Arial"/>
          <w:iCs/>
          <w:sz w:val="20"/>
          <w:szCs w:val="20"/>
        </w:rPr>
        <w:t xml:space="preserve">GBEP </w:t>
      </w:r>
      <w:r w:rsidR="00001FDB" w:rsidRPr="00D456D5">
        <w:rPr>
          <w:rFonts w:ascii="Arial" w:hAnsi="Arial" w:cs="Arial"/>
          <w:iCs/>
          <w:sz w:val="20"/>
          <w:szCs w:val="20"/>
        </w:rPr>
        <w:t>could contribute to address those recommendations</w:t>
      </w:r>
      <w:r w:rsidR="00EF39BC">
        <w:rPr>
          <w:rFonts w:ascii="Arial" w:hAnsi="Arial" w:cs="Arial"/>
          <w:iCs/>
          <w:sz w:val="20"/>
          <w:szCs w:val="20"/>
        </w:rPr>
        <w:t xml:space="preserve"> follow</w:t>
      </w:r>
      <w:r w:rsidR="00FD380A">
        <w:rPr>
          <w:rFonts w:ascii="Arial" w:hAnsi="Arial" w:cs="Arial"/>
          <w:iCs/>
          <w:sz w:val="20"/>
          <w:szCs w:val="20"/>
        </w:rPr>
        <w:t>ed, as well as a Workshop in Benin (May 2016) to share best practices and learn from positive experiences in the field of wood energy management in Africa.</w:t>
      </w:r>
      <w:r w:rsidR="00001FDB" w:rsidRPr="00D456D5">
        <w:rPr>
          <w:rFonts w:ascii="Arial" w:hAnsi="Arial" w:cs="Arial"/>
          <w:iCs/>
          <w:sz w:val="20"/>
          <w:szCs w:val="20"/>
        </w:rPr>
        <w:t xml:space="preserve"> </w:t>
      </w:r>
    </w:p>
    <w:p w:rsidR="00EF39BC" w:rsidRPr="00D456D5" w:rsidRDefault="00001FDB" w:rsidP="00EF39BC">
      <w:pPr>
        <w:pStyle w:val="ListParagraph"/>
        <w:numPr>
          <w:ilvl w:val="0"/>
          <w:numId w:val="31"/>
        </w:numPr>
        <w:spacing w:after="120"/>
        <w:ind w:left="284" w:hanging="284"/>
        <w:jc w:val="both"/>
        <w:rPr>
          <w:rFonts w:ascii="Arial" w:hAnsi="Arial" w:cs="Arial"/>
          <w:i/>
          <w:sz w:val="20"/>
          <w:szCs w:val="20"/>
        </w:rPr>
      </w:pPr>
      <w:r w:rsidRPr="00001FDB">
        <w:rPr>
          <w:rFonts w:ascii="Arial" w:hAnsi="Arial" w:cs="Arial"/>
          <w:i/>
          <w:sz w:val="20"/>
          <w:szCs w:val="20"/>
        </w:rPr>
        <w:t xml:space="preserve">Capacity building and activities on bioenergy mapping. </w:t>
      </w:r>
      <w:r w:rsidRPr="00D456D5">
        <w:rPr>
          <w:rFonts w:ascii="Arial" w:hAnsi="Arial" w:cs="Arial"/>
          <w:iCs/>
          <w:sz w:val="20"/>
          <w:szCs w:val="20"/>
        </w:rPr>
        <w:t>GBEP discussed about the role of mapping to collect relevant information for the measurement of the GBEP indicators and contributed to populate the IRENA Global Bioenergy Atlas.</w:t>
      </w:r>
    </w:p>
    <w:p w:rsidR="0088250F" w:rsidRPr="0088250F" w:rsidRDefault="00EF39BC" w:rsidP="0088250F">
      <w:pPr>
        <w:pStyle w:val="ListParagraph"/>
        <w:numPr>
          <w:ilvl w:val="0"/>
          <w:numId w:val="31"/>
        </w:numPr>
        <w:spacing w:after="120"/>
        <w:ind w:left="284" w:hanging="284"/>
        <w:jc w:val="both"/>
        <w:rPr>
          <w:ins w:id="37" w:author="Morese, Michela (NRC)" w:date="2017-04-13T16:36:00Z"/>
          <w:rPrChange w:id="38" w:author="Morese, Michela (NRC)" w:date="2017-04-13T16:36:00Z">
            <w:rPr>
              <w:ins w:id="39" w:author="Morese, Michela (NRC)" w:date="2017-04-13T16:36:00Z"/>
              <w:rFonts w:ascii="Arial" w:hAnsi="Arial" w:cs="Arial"/>
              <w:iCs/>
              <w:sz w:val="20"/>
              <w:szCs w:val="20"/>
            </w:rPr>
          </w:rPrChange>
        </w:rPr>
      </w:pPr>
      <w:r w:rsidRPr="00C15975">
        <w:rPr>
          <w:rFonts w:ascii="Arial" w:hAnsi="Arial" w:cs="Arial"/>
          <w:i/>
          <w:sz w:val="20"/>
          <w:szCs w:val="20"/>
        </w:rPr>
        <w:t>Bioenergy and Water.</w:t>
      </w:r>
      <w:r w:rsidRPr="00C15975">
        <w:rPr>
          <w:rFonts w:ascii="Arial" w:hAnsi="Arial" w:cs="Arial"/>
          <w:iCs/>
          <w:sz w:val="20"/>
          <w:szCs w:val="20"/>
        </w:rPr>
        <w:t xml:space="preserve"> </w:t>
      </w:r>
      <w:r w:rsidRPr="00D456D5">
        <w:rPr>
          <w:rFonts w:ascii="Arial" w:hAnsi="Arial" w:cs="Arial"/>
          <w:iCs/>
          <w:sz w:val="20"/>
          <w:szCs w:val="20"/>
        </w:rPr>
        <w:t xml:space="preserve">Since 2014 GBEP is working to identify and disseminate ways of integrating bioenergy systems into agriculture and forestry landscapes to improve sustainable management of water resources. </w:t>
      </w:r>
      <w:r w:rsidR="00C15975" w:rsidRPr="00C15975">
        <w:rPr>
          <w:rFonts w:ascii="Arial" w:hAnsi="Arial" w:cs="Arial"/>
          <w:iCs/>
          <w:sz w:val="20"/>
          <w:szCs w:val="20"/>
        </w:rPr>
        <w:t>A GBEP workshop</w:t>
      </w:r>
      <w:ins w:id="40" w:author="Morese, Michela (NRC)" w:date="2017-04-13T16:39:00Z">
        <w:r w:rsidR="0088250F">
          <w:rPr>
            <w:rFonts w:ascii="Arial" w:hAnsi="Arial" w:cs="Arial"/>
            <w:iCs/>
            <w:sz w:val="20"/>
            <w:szCs w:val="20"/>
          </w:rPr>
          <w:t xml:space="preserve"> in 2015</w:t>
        </w:r>
      </w:ins>
      <w:del w:id="41" w:author="Morese, Michela (NRC)" w:date="2017-04-13T16:39:00Z">
        <w:r w:rsidR="00C15975" w:rsidRPr="00C15975" w:rsidDel="0088250F">
          <w:rPr>
            <w:rFonts w:ascii="Arial" w:hAnsi="Arial" w:cs="Arial"/>
            <w:iCs/>
            <w:sz w:val="20"/>
            <w:szCs w:val="20"/>
          </w:rPr>
          <w:delText xml:space="preserve"> </w:delText>
        </w:r>
      </w:del>
      <w:ins w:id="42" w:author="Morese, Michela (NRC)" w:date="2017-04-13T16:39:00Z">
        <w:r w:rsidR="0088250F">
          <w:rPr>
            <w:rFonts w:ascii="Arial" w:hAnsi="Arial" w:cs="Arial"/>
            <w:iCs/>
            <w:sz w:val="20"/>
            <w:szCs w:val="20"/>
          </w:rPr>
          <w:t xml:space="preserve"> and </w:t>
        </w:r>
        <w:proofErr w:type="gramStart"/>
        <w:r w:rsidR="0088250F">
          <w:rPr>
            <w:rFonts w:ascii="Arial" w:hAnsi="Arial" w:cs="Arial"/>
            <w:iCs/>
            <w:sz w:val="20"/>
            <w:szCs w:val="20"/>
          </w:rPr>
          <w:t>two</w:t>
        </w:r>
        <w:proofErr w:type="gramEnd"/>
        <w:r w:rsidR="0088250F">
          <w:rPr>
            <w:rFonts w:ascii="Arial" w:hAnsi="Arial" w:cs="Arial"/>
            <w:iCs/>
            <w:sz w:val="20"/>
            <w:szCs w:val="20"/>
          </w:rPr>
          <w:t xml:space="preserve"> regional </w:t>
        </w:r>
      </w:ins>
      <w:ins w:id="43" w:author="Morese, Michela (NRC)" w:date="2017-04-13T16:40:00Z">
        <w:r w:rsidR="0088250F">
          <w:rPr>
            <w:rFonts w:ascii="Arial" w:hAnsi="Arial" w:cs="Arial"/>
            <w:iCs/>
            <w:sz w:val="20"/>
            <w:szCs w:val="20"/>
          </w:rPr>
          <w:t xml:space="preserve">webinars in 2016 </w:t>
        </w:r>
      </w:ins>
      <w:r w:rsidR="00BC6754">
        <w:rPr>
          <w:rFonts w:ascii="Arial" w:hAnsi="Arial" w:cs="Arial"/>
          <w:iCs/>
          <w:sz w:val="20"/>
          <w:szCs w:val="20"/>
        </w:rPr>
        <w:t>took</w:t>
      </w:r>
      <w:r w:rsidR="00C15975" w:rsidRPr="00C15975">
        <w:rPr>
          <w:rFonts w:ascii="Arial" w:hAnsi="Arial" w:cs="Arial"/>
          <w:iCs/>
          <w:sz w:val="20"/>
          <w:szCs w:val="20"/>
        </w:rPr>
        <w:t xml:space="preserve"> place </w:t>
      </w:r>
      <w:del w:id="44" w:author="Morese, Michela (NRC)" w:date="2017-04-13T16:40:00Z">
        <w:r w:rsidR="00C15975" w:rsidRPr="00C15975" w:rsidDel="0088250F">
          <w:rPr>
            <w:rFonts w:ascii="Arial" w:hAnsi="Arial" w:cs="Arial"/>
            <w:iCs/>
            <w:sz w:val="20"/>
            <w:szCs w:val="20"/>
          </w:rPr>
          <w:delText xml:space="preserve">in August 2015 </w:delText>
        </w:r>
        <w:r w:rsidR="00C15975" w:rsidRPr="00D456D5" w:rsidDel="0088250F">
          <w:rPr>
            <w:rFonts w:ascii="Arial" w:hAnsi="Arial" w:cs="Arial"/>
            <w:iCs/>
            <w:sz w:val="20"/>
            <w:szCs w:val="20"/>
          </w:rPr>
          <w:delText>back-to-back with the World Water Week</w:delText>
        </w:r>
        <w:r w:rsidR="00C15975" w:rsidRPr="00C15975" w:rsidDel="0088250F">
          <w:rPr>
            <w:rFonts w:ascii="Arial" w:hAnsi="Arial" w:cs="Arial"/>
            <w:iCs/>
            <w:sz w:val="20"/>
            <w:szCs w:val="20"/>
          </w:rPr>
          <w:delText xml:space="preserve"> to </w:delText>
        </w:r>
      </w:del>
      <w:ins w:id="45" w:author="Morese, Michela (NRC)" w:date="2017-04-13T16:40:00Z">
        <w:r w:rsidR="0088250F">
          <w:rPr>
            <w:rFonts w:ascii="Arial" w:hAnsi="Arial" w:cs="Arial"/>
            <w:iCs/>
            <w:sz w:val="20"/>
            <w:szCs w:val="20"/>
          </w:rPr>
          <w:t xml:space="preserve">to </w:t>
        </w:r>
      </w:ins>
      <w:r w:rsidR="00C15975" w:rsidRPr="00C15975">
        <w:rPr>
          <w:rFonts w:ascii="Arial" w:hAnsi="Arial" w:cs="Arial"/>
          <w:iCs/>
          <w:sz w:val="20"/>
          <w:szCs w:val="20"/>
        </w:rPr>
        <w:t>share examples of positive bioenergy and water relationship</w:t>
      </w:r>
      <w:del w:id="46" w:author="Morese, Michela (NRC)" w:date="2017-04-13T16:40:00Z">
        <w:r w:rsidR="00FD380A" w:rsidDel="0088250F">
          <w:rPr>
            <w:rFonts w:ascii="Arial" w:hAnsi="Arial" w:cs="Arial"/>
            <w:iCs/>
            <w:sz w:val="20"/>
            <w:szCs w:val="20"/>
          </w:rPr>
          <w:delText>, as well as two regional webinars in 2016</w:delText>
        </w:r>
        <w:r w:rsidR="00C15975" w:rsidRPr="00C15975" w:rsidDel="0088250F">
          <w:rPr>
            <w:rFonts w:ascii="Arial" w:hAnsi="Arial" w:cs="Arial"/>
            <w:iCs/>
            <w:sz w:val="20"/>
            <w:szCs w:val="20"/>
          </w:rPr>
          <w:delText>.</w:delText>
        </w:r>
        <w:r w:rsidR="009F44D4" w:rsidDel="0088250F">
          <w:rPr>
            <w:rFonts w:ascii="Arial" w:hAnsi="Arial" w:cs="Arial"/>
            <w:iCs/>
            <w:sz w:val="20"/>
            <w:szCs w:val="20"/>
          </w:rPr>
          <w:delText xml:space="preserve"> Ad</w:delText>
        </w:r>
      </w:del>
      <w:ins w:id="47" w:author="Morese, Michela (NRC)" w:date="2017-04-13T16:41:00Z">
        <w:r w:rsidR="0088250F">
          <w:rPr>
            <w:rFonts w:ascii="Arial" w:hAnsi="Arial" w:cs="Arial"/>
            <w:iCs/>
            <w:sz w:val="20"/>
            <w:szCs w:val="20"/>
          </w:rPr>
          <w:t>. Addit</w:t>
        </w:r>
      </w:ins>
      <w:del w:id="48" w:author="Morese, Michela (NRC)" w:date="2017-04-13T16:41:00Z">
        <w:r w:rsidR="009F44D4" w:rsidDel="0088250F">
          <w:rPr>
            <w:rFonts w:ascii="Arial" w:hAnsi="Arial" w:cs="Arial"/>
            <w:iCs/>
            <w:sz w:val="20"/>
            <w:szCs w:val="20"/>
          </w:rPr>
          <w:delText>di</w:delText>
        </w:r>
      </w:del>
      <w:del w:id="49" w:author="Morese, Michela (NRC)" w:date="2017-04-13T16:40:00Z">
        <w:r w:rsidR="009F44D4" w:rsidDel="0088250F">
          <w:rPr>
            <w:rFonts w:ascii="Arial" w:hAnsi="Arial" w:cs="Arial"/>
            <w:iCs/>
            <w:sz w:val="20"/>
            <w:szCs w:val="20"/>
          </w:rPr>
          <w:delText>t</w:delText>
        </w:r>
      </w:del>
      <w:r w:rsidR="009F44D4">
        <w:rPr>
          <w:rFonts w:ascii="Arial" w:hAnsi="Arial" w:cs="Arial"/>
          <w:iCs/>
          <w:sz w:val="20"/>
          <w:szCs w:val="20"/>
        </w:rPr>
        <w:t xml:space="preserve">ional events are also </w:t>
      </w:r>
      <w:r w:rsidR="005E3C27">
        <w:rPr>
          <w:rFonts w:ascii="Arial" w:hAnsi="Arial" w:cs="Arial"/>
          <w:iCs/>
          <w:sz w:val="20"/>
          <w:szCs w:val="20"/>
        </w:rPr>
        <w:t xml:space="preserve">in progress </w:t>
      </w:r>
      <w:r w:rsidR="009F44D4">
        <w:rPr>
          <w:rFonts w:ascii="Arial" w:hAnsi="Arial" w:cs="Arial"/>
          <w:iCs/>
          <w:sz w:val="20"/>
          <w:szCs w:val="20"/>
        </w:rPr>
        <w:t>in 201</w:t>
      </w:r>
      <w:ins w:id="50" w:author="Morese, Michela (NRC)" w:date="2017-04-13T16:26:00Z">
        <w:r w:rsidR="009B2C82">
          <w:rPr>
            <w:rFonts w:ascii="Arial" w:hAnsi="Arial" w:cs="Arial"/>
            <w:iCs/>
            <w:sz w:val="20"/>
            <w:szCs w:val="20"/>
          </w:rPr>
          <w:t>7.</w:t>
        </w:r>
      </w:ins>
    </w:p>
    <w:p w:rsidR="00A861FB" w:rsidRPr="0088250F" w:rsidRDefault="0088250F" w:rsidP="0088250F">
      <w:pPr>
        <w:pStyle w:val="ListParagraph"/>
        <w:numPr>
          <w:ilvl w:val="0"/>
          <w:numId w:val="31"/>
        </w:numPr>
        <w:spacing w:after="120"/>
        <w:ind w:left="284" w:hanging="284"/>
        <w:jc w:val="both"/>
        <w:rPr>
          <w:rFonts w:ascii="Arial" w:hAnsi="Arial" w:cs="Arial"/>
          <w:sz w:val="20"/>
          <w:rPrChange w:id="51" w:author="Morese, Michela (NRC)" w:date="2017-04-13T16:36:00Z">
            <w:rPr/>
          </w:rPrChange>
        </w:rPr>
        <w:sectPr w:rsidR="00A861FB" w:rsidRPr="0088250F" w:rsidSect="00EF6F6B">
          <w:headerReference w:type="default" r:id="rId8"/>
          <w:footerReference w:type="even" r:id="rId9"/>
          <w:footerReference w:type="default" r:id="rId10"/>
          <w:pgSz w:w="11907" w:h="16840" w:code="9"/>
          <w:pgMar w:top="1260" w:right="1134" w:bottom="630" w:left="1134" w:header="0" w:footer="709" w:gutter="0"/>
          <w:pgNumType w:start="1"/>
          <w:cols w:space="708"/>
          <w:docGrid w:linePitch="360"/>
        </w:sectPr>
      </w:pPr>
      <w:ins w:id="52" w:author="Morese, Michela (NRC)" w:date="2017-04-13T16:36:00Z">
        <w:r w:rsidRPr="00926868">
          <w:rPr>
            <w:rFonts w:ascii="Arial" w:hAnsi="Arial" w:cs="Arial"/>
            <w:i/>
            <w:iCs/>
            <w:sz w:val="20"/>
          </w:rPr>
          <w:t xml:space="preserve">Discussions </w:t>
        </w:r>
        <w:r w:rsidRPr="00926868">
          <w:rPr>
            <w:rFonts w:ascii="Arial" w:hAnsi="Arial" w:cs="Arial"/>
            <w:i/>
            <w:iCs/>
            <w:sz w:val="20"/>
            <w:szCs w:val="20"/>
          </w:rPr>
          <w:t>on</w:t>
        </w:r>
        <w:r w:rsidRPr="00941574">
          <w:rPr>
            <w:rFonts w:ascii="Arial" w:hAnsi="Arial" w:cs="Arial"/>
            <w:i/>
            <w:sz w:val="20"/>
            <w:szCs w:val="20"/>
          </w:rPr>
          <w:t xml:space="preserve"> capacity building </w:t>
        </w:r>
        <w:r>
          <w:rPr>
            <w:rFonts w:ascii="Arial" w:hAnsi="Arial" w:cs="Arial"/>
            <w:i/>
            <w:sz w:val="20"/>
            <w:szCs w:val="20"/>
          </w:rPr>
          <w:t xml:space="preserve">and </w:t>
        </w:r>
        <w:r w:rsidRPr="00941574">
          <w:rPr>
            <w:rFonts w:ascii="Arial" w:hAnsi="Arial" w:cs="Arial"/>
            <w:i/>
            <w:sz w:val="20"/>
            <w:szCs w:val="20"/>
          </w:rPr>
          <w:t>activities on bio</w:t>
        </w:r>
        <w:r>
          <w:rPr>
            <w:rFonts w:ascii="Arial" w:hAnsi="Arial" w:cs="Arial"/>
            <w:i/>
            <w:sz w:val="20"/>
            <w:szCs w:val="20"/>
          </w:rPr>
          <w:t>gas and advanced biofuels.</w:t>
        </w:r>
      </w:ins>
      <w:del w:id="53" w:author="Morese, Michela (NRC)" w:date="2017-04-13T16:26:00Z">
        <w:r w:rsidR="009F44D4" w:rsidRPr="0088250F" w:rsidDel="009B2C82">
          <w:rPr>
            <w:rFonts w:ascii="Arial" w:hAnsi="Arial" w:cs="Arial"/>
            <w:iCs/>
            <w:sz w:val="20"/>
            <w:szCs w:val="20"/>
            <w:rPrChange w:id="54" w:author="Morese, Michela (NRC)" w:date="2017-04-13T16:36:00Z">
              <w:rPr/>
            </w:rPrChange>
          </w:rPr>
          <w:delText>6.</w:delText>
        </w:r>
      </w:del>
    </w:p>
    <w:p w:rsidR="00FF6A65" w:rsidRDefault="004352A1" w:rsidP="00FF6A65">
      <w:pPr>
        <w:pStyle w:val="Header"/>
        <w:spacing w:after="120"/>
        <w:jc w:val="both"/>
        <w:rPr>
          <w:rFonts w:ascii="Arial" w:hAnsi="Arial" w:cs="Arial"/>
          <w:sz w:val="20"/>
          <w:szCs w:val="20"/>
          <w:lang w:val="en-US"/>
        </w:rPr>
      </w:pPr>
      <w:r>
        <w:rPr>
          <w:rFonts w:ascii="Arial" w:hAnsi="Arial" w:cs="Arial"/>
          <w:b/>
          <w:bCs/>
        </w:rPr>
        <w:lastRenderedPageBreak/>
        <w:t>Annex</w:t>
      </w:r>
      <w:r w:rsidRPr="007E2C83">
        <w:rPr>
          <w:rFonts w:ascii="Arial" w:hAnsi="Arial" w:cs="Arial"/>
          <w:b/>
          <w:bCs/>
        </w:rPr>
        <w:t xml:space="preserve">: </w:t>
      </w:r>
      <w:r w:rsidR="00FF6A65" w:rsidRPr="00FF6A65">
        <w:rPr>
          <w:rFonts w:ascii="Arial" w:hAnsi="Arial" w:cs="Arial"/>
          <w:b/>
          <w:bCs/>
        </w:rPr>
        <w:t>The GBEP sustainability indicators for bioenergy</w:t>
      </w:r>
      <w:del w:id="55" w:author="Morese, Michela (NRC)" w:date="2017-04-13T16:03:00Z">
        <w:r w:rsidR="00FF6A65" w:rsidRPr="002C3CB0" w:rsidDel="007B25D6">
          <w:rPr>
            <w:rFonts w:ascii="Arial" w:hAnsi="Arial" w:cs="Arial"/>
            <w:sz w:val="20"/>
            <w:szCs w:val="20"/>
            <w:lang w:val="en-US"/>
          </w:rPr>
          <w:delText xml:space="preserve"> </w:delText>
        </w:r>
      </w:del>
    </w:p>
    <w:p w:rsidR="004352A1" w:rsidRPr="007E2C83" w:rsidDel="007B25D6" w:rsidRDefault="004352A1" w:rsidP="004352A1">
      <w:pPr>
        <w:spacing w:after="120"/>
        <w:jc w:val="center"/>
        <w:rPr>
          <w:del w:id="56" w:author="Morese, Michela (NRC)" w:date="2017-04-13T16:00:00Z"/>
          <w:rFonts w:ascii="Arial" w:hAnsi="Arial" w:cs="Arial"/>
          <w:sz w:val="20"/>
          <w:szCs w:val="20"/>
        </w:rPr>
      </w:pPr>
    </w:p>
    <w:p w:rsidR="002C3CB0" w:rsidRDefault="002C3CB0" w:rsidP="00254DD3">
      <w:pPr>
        <w:pStyle w:val="Header"/>
        <w:spacing w:after="120"/>
        <w:jc w:val="both"/>
        <w:rPr>
          <w:rFonts w:ascii="Arial" w:hAnsi="Arial" w:cs="Arial"/>
          <w:sz w:val="20"/>
          <w:szCs w:val="20"/>
          <w:lang w:val="en-US"/>
        </w:rPr>
        <w:pPrChange w:id="57" w:author="Morese, Michela (NRC)" w:date="2017-04-13T16:51:00Z">
          <w:pPr>
            <w:pStyle w:val="Header"/>
            <w:jc w:val="both"/>
          </w:pPr>
        </w:pPrChange>
      </w:pPr>
      <w:r w:rsidRPr="00601685">
        <w:rPr>
          <w:rFonts w:ascii="Arial" w:hAnsi="Arial" w:cs="Arial"/>
          <w:sz w:val="20"/>
          <w:szCs w:val="20"/>
          <w:lang w:val="en-US"/>
        </w:rPr>
        <w:t xml:space="preserve">In the below table, the set of twenty-four GBEP sustainability indicators </w:t>
      </w:r>
      <w:r>
        <w:rPr>
          <w:rFonts w:ascii="Arial" w:hAnsi="Arial" w:cs="Arial"/>
          <w:sz w:val="20"/>
          <w:szCs w:val="20"/>
          <w:lang w:val="en-US"/>
        </w:rPr>
        <w:t xml:space="preserve">for </w:t>
      </w:r>
      <w:r w:rsidRPr="00601685">
        <w:rPr>
          <w:rFonts w:ascii="Arial" w:hAnsi="Arial" w:cs="Arial"/>
          <w:sz w:val="20"/>
          <w:szCs w:val="20"/>
          <w:lang w:val="en-US"/>
        </w:rPr>
        <w:t xml:space="preserve">bioenergy, </w:t>
      </w:r>
      <w:r w:rsidR="00FB5140">
        <w:rPr>
          <w:rFonts w:ascii="Arial" w:hAnsi="Arial" w:cs="Arial"/>
          <w:sz w:val="20"/>
          <w:szCs w:val="20"/>
          <w:lang w:val="en-US"/>
        </w:rPr>
        <w:t xml:space="preserve">are </w:t>
      </w:r>
      <w:r w:rsidRPr="00601685">
        <w:rPr>
          <w:rFonts w:ascii="Arial" w:hAnsi="Arial" w:cs="Arial"/>
          <w:sz w:val="20"/>
          <w:szCs w:val="20"/>
          <w:lang w:val="en-US"/>
        </w:rPr>
        <w:t>set out under the three pillars, with the relevant themes listed at the top of each pillar.</w:t>
      </w:r>
    </w:p>
    <w:p w:rsidR="00846E65" w:rsidRPr="00601685" w:rsidDel="0088250F" w:rsidRDefault="00846E65" w:rsidP="002C3CB0">
      <w:pPr>
        <w:pStyle w:val="Header"/>
        <w:jc w:val="both"/>
        <w:rPr>
          <w:del w:id="58" w:author="Morese, Michela (NRC)" w:date="2017-04-13T16:41:00Z"/>
          <w:rFonts w:ascii="Arial" w:hAnsi="Arial" w:cs="Arial"/>
          <w:b/>
          <w:sz w:val="20"/>
          <w:szCs w:val="20"/>
          <w:u w:val="single"/>
          <w:lang w:val="en-US"/>
        </w:rPr>
      </w:pPr>
    </w:p>
    <w:tbl>
      <w:tblPr>
        <w:tblW w:w="968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EB"/>
        <w:tblLayout w:type="fixed"/>
        <w:tblCellMar>
          <w:top w:w="28" w:type="dxa"/>
          <w:left w:w="28" w:type="dxa"/>
          <w:bottom w:w="28" w:type="dxa"/>
          <w:right w:w="28" w:type="dxa"/>
        </w:tblCellMar>
        <w:tblLook w:val="01E0" w:firstRow="1" w:lastRow="1" w:firstColumn="1" w:lastColumn="1" w:noHBand="0" w:noVBand="0"/>
      </w:tblPr>
      <w:tblGrid>
        <w:gridCol w:w="3046"/>
        <w:gridCol w:w="3262"/>
        <w:gridCol w:w="3373"/>
        <w:tblGridChange w:id="59">
          <w:tblGrid>
            <w:gridCol w:w="3046"/>
            <w:gridCol w:w="3262"/>
            <w:gridCol w:w="3373"/>
          </w:tblGrid>
        </w:tblGridChange>
      </w:tblGrid>
      <w:tr w:rsidR="00601685" w:rsidRPr="00726702" w:rsidDel="007B25D6" w:rsidTr="002C3CB0">
        <w:trPr>
          <w:trHeight w:val="400"/>
          <w:jc w:val="center"/>
          <w:del w:id="60" w:author="Morese, Michela (NRC)" w:date="2017-04-13T16:01:00Z"/>
        </w:trPr>
        <w:tc>
          <w:tcPr>
            <w:tcW w:w="5000" w:type="pct"/>
            <w:gridSpan w:val="3"/>
            <w:shd w:val="clear" w:color="auto" w:fill="FFFFEB"/>
            <w:vAlign w:val="center"/>
          </w:tcPr>
          <w:p w:rsidR="00601685" w:rsidRPr="00726702" w:rsidDel="007B25D6" w:rsidRDefault="00601685" w:rsidP="00601685">
            <w:pPr>
              <w:jc w:val="center"/>
              <w:rPr>
                <w:del w:id="61" w:author="Morese, Michela (NRC)" w:date="2017-04-13T16:01:00Z"/>
                <w:rFonts w:ascii="Arial" w:hAnsi="Arial" w:cs="Arial"/>
                <w:b/>
                <w:sz w:val="20"/>
                <w:szCs w:val="20"/>
              </w:rPr>
            </w:pPr>
            <w:del w:id="62" w:author="Morese, Michela (NRC)" w:date="2017-04-13T16:01:00Z">
              <w:r w:rsidRPr="00726702" w:rsidDel="007B25D6">
                <w:rPr>
                  <w:rFonts w:ascii="Arial" w:hAnsi="Arial" w:cs="Arial"/>
                  <w:b/>
                  <w:sz w:val="20"/>
                  <w:szCs w:val="20"/>
                </w:rPr>
                <w:delText>PILLARS</w:delText>
              </w:r>
            </w:del>
          </w:p>
          <w:p w:rsidR="00601685" w:rsidRPr="00726702" w:rsidDel="007B25D6" w:rsidRDefault="00601685" w:rsidP="00601685">
            <w:pPr>
              <w:jc w:val="center"/>
              <w:rPr>
                <w:del w:id="63" w:author="Morese, Michela (NRC)" w:date="2017-04-13T15:59:00Z"/>
                <w:rFonts w:ascii="Arial" w:hAnsi="Arial" w:cs="Arial"/>
                <w:b/>
                <w:sz w:val="20"/>
                <w:szCs w:val="20"/>
              </w:rPr>
            </w:pPr>
          </w:p>
          <w:p w:rsidR="00601685" w:rsidRPr="00726702" w:rsidDel="007B25D6" w:rsidRDefault="00601685" w:rsidP="00601685">
            <w:pPr>
              <w:jc w:val="center"/>
              <w:rPr>
                <w:del w:id="64" w:author="Morese, Michela (NRC)" w:date="2017-04-13T16:00:00Z"/>
                <w:rFonts w:ascii="Arial" w:hAnsi="Arial" w:cs="Arial"/>
                <w:sz w:val="20"/>
                <w:szCs w:val="20"/>
              </w:rPr>
            </w:pPr>
            <w:del w:id="65" w:author="Morese, Michela (NRC)" w:date="2017-04-13T16:00:00Z">
              <w:r w:rsidRPr="00726702" w:rsidDel="007B25D6">
                <w:rPr>
                  <w:rFonts w:ascii="Arial" w:hAnsi="Arial" w:cs="Arial"/>
                  <w:sz w:val="20"/>
                  <w:szCs w:val="20"/>
                </w:rPr>
                <w:delText xml:space="preserve">GBEP’s work on sustainability indicators was developed under the following three pillars, </w:delText>
              </w:r>
            </w:del>
          </w:p>
          <w:p w:rsidR="00601685" w:rsidDel="007B25D6" w:rsidRDefault="00601685">
            <w:pPr>
              <w:jc w:val="center"/>
              <w:rPr>
                <w:del w:id="66" w:author="Morese, Michela (NRC)" w:date="2017-04-13T15:59:00Z"/>
                <w:rFonts w:ascii="Arial" w:hAnsi="Arial" w:cs="Arial"/>
                <w:sz w:val="20"/>
                <w:szCs w:val="20"/>
              </w:rPr>
            </w:pPr>
            <w:del w:id="67" w:author="Morese, Michela (NRC)" w:date="2017-04-13T16:00:00Z">
              <w:r w:rsidRPr="00726702" w:rsidDel="007B25D6">
                <w:rPr>
                  <w:rFonts w:ascii="Arial" w:hAnsi="Arial" w:cs="Arial"/>
                  <w:sz w:val="20"/>
                  <w:szCs w:val="20"/>
                </w:rPr>
                <w:delText>noting interlinkages between them:</w:delText>
              </w:r>
            </w:del>
          </w:p>
          <w:p w:rsidR="00FF6A65" w:rsidRPr="00726702" w:rsidDel="007B25D6" w:rsidRDefault="00FF6A65" w:rsidP="007B25D6">
            <w:pPr>
              <w:jc w:val="center"/>
              <w:rPr>
                <w:del w:id="68" w:author="Morese, Michela (NRC)" w:date="2017-04-13T16:01:00Z"/>
                <w:rFonts w:ascii="Arial" w:hAnsi="Arial" w:cs="Arial"/>
                <w:sz w:val="20"/>
                <w:szCs w:val="20"/>
              </w:rPr>
            </w:pPr>
          </w:p>
        </w:tc>
      </w:tr>
      <w:tr w:rsidR="00601685" w:rsidRPr="00726702" w:rsidTr="002C3CB0">
        <w:trPr>
          <w:trHeight w:val="400"/>
          <w:jc w:val="center"/>
        </w:trPr>
        <w:tc>
          <w:tcPr>
            <w:tcW w:w="1573" w:type="pct"/>
            <w:tcBorders>
              <w:top w:val="single" w:sz="6" w:space="0" w:color="auto"/>
              <w:bottom w:val="single" w:sz="4" w:space="0" w:color="auto"/>
            </w:tcBorders>
            <w:shd w:val="clear" w:color="auto" w:fill="C2D69B"/>
            <w:vAlign w:val="center"/>
          </w:tcPr>
          <w:p w:rsidR="00601685" w:rsidRPr="00726702" w:rsidRDefault="00601685" w:rsidP="00601685">
            <w:pPr>
              <w:jc w:val="center"/>
              <w:rPr>
                <w:rFonts w:ascii="Arial" w:hAnsi="Arial" w:cs="Arial"/>
                <w:b/>
                <w:color w:val="7F7F7F"/>
                <w:sz w:val="20"/>
                <w:szCs w:val="20"/>
              </w:rPr>
            </w:pPr>
            <w:r w:rsidRPr="00726702">
              <w:rPr>
                <w:rFonts w:ascii="Arial" w:hAnsi="Arial" w:cs="Arial"/>
                <w:b/>
                <w:sz w:val="20"/>
                <w:szCs w:val="20"/>
              </w:rPr>
              <w:t>Environmental</w:t>
            </w:r>
          </w:p>
        </w:tc>
        <w:tc>
          <w:tcPr>
            <w:tcW w:w="1685" w:type="pct"/>
            <w:tcBorders>
              <w:top w:val="single" w:sz="6" w:space="0" w:color="auto"/>
              <w:bottom w:val="single" w:sz="4" w:space="0" w:color="auto"/>
            </w:tcBorders>
            <w:shd w:val="clear" w:color="auto" w:fill="FABF8F"/>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Social</w:t>
            </w:r>
          </w:p>
        </w:tc>
        <w:tc>
          <w:tcPr>
            <w:tcW w:w="1742" w:type="pct"/>
            <w:tcBorders>
              <w:top w:val="single" w:sz="6" w:space="0" w:color="auto"/>
              <w:bottom w:val="single" w:sz="6" w:space="0" w:color="auto"/>
            </w:tcBorders>
            <w:shd w:val="clear" w:color="auto" w:fill="B6DDE8"/>
            <w:vAlign w:val="center"/>
          </w:tcPr>
          <w:p w:rsidR="00601685" w:rsidRPr="00726702" w:rsidRDefault="00601685" w:rsidP="00601685">
            <w:pPr>
              <w:jc w:val="center"/>
              <w:rPr>
                <w:rFonts w:ascii="Arial" w:hAnsi="Arial" w:cs="Arial"/>
                <w:b/>
                <w:color w:val="7F7F7F"/>
                <w:sz w:val="20"/>
                <w:szCs w:val="20"/>
              </w:rPr>
            </w:pPr>
            <w:r w:rsidRPr="00726702">
              <w:rPr>
                <w:rFonts w:ascii="Arial" w:hAnsi="Arial" w:cs="Arial"/>
                <w:b/>
                <w:sz w:val="20"/>
                <w:szCs w:val="20"/>
              </w:rPr>
              <w:t>Economic</w:t>
            </w:r>
          </w:p>
        </w:tc>
      </w:tr>
      <w:tr w:rsidR="00601685" w:rsidRPr="00726702" w:rsidTr="00254DD3">
        <w:tblPrEx>
          <w:tblW w:w="968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EB"/>
          <w:tblLayout w:type="fixed"/>
          <w:tblCellMar>
            <w:top w:w="28" w:type="dxa"/>
            <w:left w:w="28" w:type="dxa"/>
            <w:bottom w:w="28" w:type="dxa"/>
            <w:right w:w="28" w:type="dxa"/>
          </w:tblCellMar>
          <w:tblLook w:val="01E0" w:firstRow="1" w:lastRow="1" w:firstColumn="1" w:lastColumn="1" w:noHBand="0" w:noVBand="0"/>
          <w:tblPrExChange w:id="69" w:author="Morese, Michela (NRC)" w:date="2017-04-13T16:50:00Z">
            <w:tblPrEx>
              <w:tblW w:w="968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EB"/>
              <w:tblLayout w:type="fixed"/>
              <w:tblCellMar>
                <w:top w:w="28" w:type="dxa"/>
                <w:left w:w="28" w:type="dxa"/>
                <w:bottom w:w="28" w:type="dxa"/>
                <w:right w:w="28" w:type="dxa"/>
              </w:tblCellMar>
              <w:tblLook w:val="01E0" w:firstRow="1" w:lastRow="1" w:firstColumn="1" w:lastColumn="1" w:noHBand="0" w:noVBand="0"/>
            </w:tblPrEx>
          </w:tblPrExChange>
        </w:tblPrEx>
        <w:trPr>
          <w:trHeight w:val="515"/>
          <w:jc w:val="center"/>
          <w:trPrChange w:id="70" w:author="Morese, Michela (NRC)" w:date="2017-04-13T16:50:00Z">
            <w:trPr>
              <w:trHeight w:val="1418"/>
              <w:jc w:val="center"/>
            </w:trPr>
          </w:trPrChange>
        </w:trPr>
        <w:tc>
          <w:tcPr>
            <w:tcW w:w="5000" w:type="pct"/>
            <w:gridSpan w:val="3"/>
            <w:shd w:val="clear" w:color="auto" w:fill="FFFFEB"/>
            <w:vAlign w:val="center"/>
            <w:tcPrChange w:id="71" w:author="Morese, Michela (NRC)" w:date="2017-04-13T16:50:00Z">
              <w:tcPr>
                <w:tcW w:w="5000" w:type="pct"/>
                <w:gridSpan w:val="3"/>
                <w:shd w:val="clear" w:color="auto" w:fill="FFFFEB"/>
                <w:vAlign w:val="center"/>
              </w:tcPr>
            </w:tcPrChange>
          </w:tcPr>
          <w:p w:rsidR="00601685" w:rsidRPr="00726702" w:rsidDel="007B25D6" w:rsidRDefault="00601685" w:rsidP="00601685">
            <w:pPr>
              <w:jc w:val="center"/>
              <w:rPr>
                <w:del w:id="72" w:author="Morese, Michela (NRC)" w:date="2017-04-13T16:00:00Z"/>
                <w:rFonts w:ascii="Arial" w:hAnsi="Arial" w:cs="Arial"/>
                <w:sz w:val="20"/>
                <w:szCs w:val="20"/>
              </w:rPr>
            </w:pPr>
          </w:p>
          <w:p w:rsidR="00601685" w:rsidRPr="00726702" w:rsidDel="007B25D6" w:rsidRDefault="00601685">
            <w:pPr>
              <w:jc w:val="center"/>
              <w:rPr>
                <w:del w:id="73" w:author="Morese, Michela (NRC)" w:date="2017-04-13T16:00:00Z"/>
                <w:rFonts w:ascii="Arial" w:hAnsi="Arial" w:cs="Arial"/>
                <w:b/>
                <w:sz w:val="20"/>
                <w:szCs w:val="20"/>
              </w:rPr>
            </w:pPr>
            <w:r w:rsidRPr="00726702">
              <w:rPr>
                <w:rFonts w:ascii="Arial" w:hAnsi="Arial" w:cs="Arial"/>
                <w:b/>
                <w:sz w:val="20"/>
                <w:szCs w:val="20"/>
              </w:rPr>
              <w:t>THEMES</w:t>
            </w:r>
          </w:p>
          <w:p w:rsidR="00601685" w:rsidRPr="00726702" w:rsidRDefault="00601685" w:rsidP="007B25D6">
            <w:pPr>
              <w:jc w:val="center"/>
              <w:rPr>
                <w:rFonts w:ascii="Arial" w:hAnsi="Arial" w:cs="Arial"/>
                <w:sz w:val="20"/>
                <w:szCs w:val="20"/>
              </w:rPr>
            </w:pPr>
          </w:p>
          <w:p w:rsidR="00601685" w:rsidRPr="00726702" w:rsidRDefault="00601685" w:rsidP="00254DD3">
            <w:pPr>
              <w:jc w:val="center"/>
              <w:rPr>
                <w:rFonts w:ascii="Arial" w:hAnsi="Arial" w:cs="Arial"/>
                <w:bCs/>
                <w:sz w:val="20"/>
                <w:szCs w:val="20"/>
              </w:rPr>
            </w:pPr>
            <w:r w:rsidRPr="00726702">
              <w:rPr>
                <w:rFonts w:ascii="Arial" w:hAnsi="Arial" w:cs="Arial"/>
                <w:sz w:val="20"/>
                <w:szCs w:val="20"/>
              </w:rPr>
              <w:t xml:space="preserve">GBEP considers the following themes relevant, and these guided the development of </w:t>
            </w:r>
            <w:ins w:id="74" w:author="Morese, Michela (NRC)" w:date="2017-04-13T16:50:00Z">
              <w:r w:rsidR="00254DD3">
                <w:rPr>
                  <w:rFonts w:ascii="Arial" w:hAnsi="Arial" w:cs="Arial"/>
                  <w:sz w:val="20"/>
                  <w:szCs w:val="20"/>
                </w:rPr>
                <w:t xml:space="preserve">the </w:t>
              </w:r>
            </w:ins>
            <w:r w:rsidRPr="00726702">
              <w:rPr>
                <w:rFonts w:ascii="Arial" w:hAnsi="Arial" w:cs="Arial"/>
                <w:sz w:val="20"/>
                <w:szCs w:val="20"/>
              </w:rPr>
              <w:t>indicators</w:t>
            </w:r>
            <w:del w:id="75" w:author="Morese, Michela (NRC)" w:date="2017-04-13T16:50:00Z">
              <w:r w:rsidRPr="00726702" w:rsidDel="00254DD3">
                <w:rPr>
                  <w:rFonts w:ascii="Arial" w:hAnsi="Arial" w:cs="Arial"/>
                  <w:sz w:val="20"/>
                  <w:szCs w:val="20"/>
                </w:rPr>
                <w:delText xml:space="preserve"> under this pillar</w:delText>
              </w:r>
            </w:del>
            <w:r w:rsidRPr="00726702">
              <w:rPr>
                <w:rFonts w:ascii="Arial" w:hAnsi="Arial" w:cs="Arial"/>
                <w:sz w:val="20"/>
                <w:szCs w:val="20"/>
              </w:rPr>
              <w:t>:</w:t>
            </w:r>
          </w:p>
        </w:tc>
      </w:tr>
      <w:tr w:rsidR="00601685" w:rsidRPr="00726702" w:rsidTr="002C3CB0">
        <w:trPr>
          <w:trHeight w:val="1968"/>
          <w:jc w:val="center"/>
        </w:trPr>
        <w:tc>
          <w:tcPr>
            <w:tcW w:w="1573" w:type="pct"/>
            <w:tcBorders>
              <w:top w:val="single" w:sz="6" w:space="0" w:color="auto"/>
              <w:bottom w:val="single" w:sz="4" w:space="0" w:color="auto"/>
            </w:tcBorders>
            <w:shd w:val="clear" w:color="auto" w:fill="C2D69B"/>
          </w:tcPr>
          <w:p w:rsidR="00601685" w:rsidRPr="007B25D6" w:rsidRDefault="00601685" w:rsidP="00601685">
            <w:pPr>
              <w:rPr>
                <w:rFonts w:ascii="Arial" w:hAnsi="Arial" w:cs="Arial"/>
                <w:sz w:val="18"/>
                <w:szCs w:val="18"/>
                <w:rPrChange w:id="76" w:author="Morese, Michela (NRC)" w:date="2017-04-13T16:04:00Z">
                  <w:rPr>
                    <w:rFonts w:ascii="Arial" w:hAnsi="Arial" w:cs="Arial"/>
                    <w:sz w:val="20"/>
                    <w:szCs w:val="20"/>
                  </w:rPr>
                </w:rPrChange>
              </w:rPr>
            </w:pPr>
            <w:r w:rsidRPr="007B25D6">
              <w:rPr>
                <w:rFonts w:ascii="Arial" w:hAnsi="Arial" w:cs="Arial"/>
                <w:sz w:val="18"/>
                <w:szCs w:val="18"/>
                <w:rPrChange w:id="77" w:author="Morese, Michela (NRC)" w:date="2017-04-13T16:04:00Z">
                  <w:rPr>
                    <w:rFonts w:ascii="Arial" w:hAnsi="Arial" w:cs="Arial"/>
                    <w:sz w:val="20"/>
                    <w:szCs w:val="20"/>
                  </w:rPr>
                </w:rPrChange>
              </w:rPr>
              <w:t>Greenhouse gas emissions, Productive capacity of the land and ecosystems, Air quality, Water availability, use efficiency and quality, Biological diversity, Land-use change, including indirect effects.</w:t>
            </w:r>
          </w:p>
        </w:tc>
        <w:tc>
          <w:tcPr>
            <w:tcW w:w="1685" w:type="pct"/>
            <w:tcBorders>
              <w:top w:val="single" w:sz="6" w:space="0" w:color="auto"/>
              <w:bottom w:val="single" w:sz="4" w:space="0" w:color="auto"/>
            </w:tcBorders>
            <w:shd w:val="clear" w:color="auto" w:fill="FABF8F"/>
          </w:tcPr>
          <w:p w:rsidR="00601685" w:rsidRPr="007B25D6" w:rsidRDefault="00601685" w:rsidP="00601685">
            <w:pPr>
              <w:rPr>
                <w:rFonts w:ascii="Arial" w:hAnsi="Arial" w:cs="Arial"/>
                <w:sz w:val="18"/>
                <w:szCs w:val="18"/>
                <w:rPrChange w:id="78" w:author="Morese, Michela (NRC)" w:date="2017-04-13T16:04:00Z">
                  <w:rPr>
                    <w:rFonts w:ascii="Arial" w:hAnsi="Arial" w:cs="Arial"/>
                    <w:sz w:val="20"/>
                    <w:szCs w:val="20"/>
                  </w:rPr>
                </w:rPrChange>
              </w:rPr>
            </w:pPr>
            <w:r w:rsidRPr="007B25D6">
              <w:rPr>
                <w:rFonts w:ascii="Arial" w:hAnsi="Arial" w:cs="Arial"/>
                <w:sz w:val="18"/>
                <w:szCs w:val="18"/>
                <w:rPrChange w:id="79" w:author="Morese, Michela (NRC)" w:date="2017-04-13T16:04:00Z">
                  <w:rPr>
                    <w:rFonts w:ascii="Arial" w:hAnsi="Arial" w:cs="Arial"/>
                    <w:sz w:val="20"/>
                    <w:szCs w:val="20"/>
                  </w:rPr>
                </w:rPrChange>
              </w:rPr>
              <w:t>Price and supply of a national food basket</w:t>
            </w:r>
            <w:r w:rsidRPr="007B25D6">
              <w:rPr>
                <w:rFonts w:ascii="Arial" w:hAnsi="Arial" w:cs="Arial"/>
                <w:bCs/>
                <w:sz w:val="18"/>
                <w:szCs w:val="18"/>
                <w:rPrChange w:id="80" w:author="Morese, Michela (NRC)" w:date="2017-04-13T16:04:00Z">
                  <w:rPr>
                    <w:rFonts w:ascii="Arial" w:hAnsi="Arial" w:cs="Arial"/>
                    <w:bCs/>
                    <w:sz w:val="20"/>
                    <w:szCs w:val="20"/>
                  </w:rPr>
                </w:rPrChange>
              </w:rPr>
              <w:t>, Access to land, water and other natural resources, Labour conditions, Rural and social development, Access to energy, Human health and safety.</w:t>
            </w:r>
          </w:p>
        </w:tc>
        <w:tc>
          <w:tcPr>
            <w:tcW w:w="1742" w:type="pct"/>
            <w:tcBorders>
              <w:top w:val="single" w:sz="6" w:space="0" w:color="auto"/>
              <w:bottom w:val="single" w:sz="6" w:space="0" w:color="auto"/>
            </w:tcBorders>
            <w:shd w:val="clear" w:color="auto" w:fill="B6DDE8"/>
            <w:vAlign w:val="center"/>
          </w:tcPr>
          <w:p w:rsidR="00601685" w:rsidRPr="007B25D6" w:rsidRDefault="00601685" w:rsidP="00601685">
            <w:pPr>
              <w:rPr>
                <w:rFonts w:ascii="Arial" w:hAnsi="Arial" w:cs="Arial"/>
                <w:sz w:val="18"/>
                <w:szCs w:val="18"/>
                <w:rPrChange w:id="81" w:author="Morese, Michela (NRC)" w:date="2017-04-13T16:04:00Z">
                  <w:rPr>
                    <w:rFonts w:ascii="Arial" w:hAnsi="Arial" w:cs="Arial"/>
                    <w:sz w:val="20"/>
                    <w:szCs w:val="20"/>
                  </w:rPr>
                </w:rPrChange>
              </w:rPr>
            </w:pPr>
            <w:r w:rsidRPr="007B25D6">
              <w:rPr>
                <w:rFonts w:ascii="Arial" w:hAnsi="Arial" w:cs="Arial"/>
                <w:sz w:val="18"/>
                <w:szCs w:val="18"/>
                <w:rPrChange w:id="82" w:author="Morese, Michela (NRC)" w:date="2017-04-13T16:04:00Z">
                  <w:rPr>
                    <w:rFonts w:ascii="Arial" w:hAnsi="Arial" w:cs="Arial"/>
                    <w:sz w:val="20"/>
                    <w:szCs w:val="20"/>
                  </w:rPr>
                </w:rPrChange>
              </w:rPr>
              <w:t>Resource availability and use efficiencies in bioenergy production, conversion, distribution and end-use, Economic development, Economic viability and competitiveness of bioenergy, Access to technology and technological capabilities, Energy security/Diversification of sources and supply, Energy security/Infrastructure and logistics for distribution and use.</w:t>
            </w:r>
          </w:p>
        </w:tc>
      </w:tr>
      <w:tr w:rsidR="00601685" w:rsidRPr="00726702" w:rsidTr="00846E65">
        <w:trPr>
          <w:trHeight w:val="403"/>
          <w:jc w:val="center"/>
        </w:trPr>
        <w:tc>
          <w:tcPr>
            <w:tcW w:w="5000" w:type="pct"/>
            <w:gridSpan w:val="3"/>
            <w:tcBorders>
              <w:bottom w:val="single" w:sz="6" w:space="0" w:color="auto"/>
            </w:tcBorders>
            <w:shd w:val="clear" w:color="auto" w:fill="FFFFEB"/>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INDICATORS</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1.</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Life-cycle GHG emissions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9.</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Allocation and tenure of land for new bioenergy production</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601685" w:rsidP="00846E65">
            <w:pPr>
              <w:rPr>
                <w:rFonts w:ascii="Arial" w:hAnsi="Arial" w:cs="Arial"/>
                <w:sz w:val="20"/>
                <w:szCs w:val="20"/>
              </w:rPr>
            </w:pPr>
            <w:r w:rsidRPr="00726702">
              <w:rPr>
                <w:rFonts w:ascii="Arial" w:hAnsi="Arial" w:cs="Arial"/>
                <w:sz w:val="20"/>
                <w:szCs w:val="20"/>
              </w:rPr>
              <w:t>17</w:t>
            </w:r>
            <w:r w:rsidR="00846E65">
              <w:rPr>
                <w:rFonts w:ascii="Arial" w:hAnsi="Arial" w:cs="Arial"/>
                <w:sz w:val="20"/>
                <w:szCs w:val="20"/>
              </w:rPr>
              <w:t>.</w:t>
            </w:r>
            <w:r w:rsidRPr="00726702">
              <w:rPr>
                <w:rFonts w:ascii="Arial" w:hAnsi="Arial" w:cs="Arial"/>
                <w:sz w:val="20"/>
                <w:szCs w:val="20"/>
              </w:rPr>
              <w:t xml:space="preserve"> Productivity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2.</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Soil quality</w:t>
            </w:r>
          </w:p>
        </w:tc>
        <w:tc>
          <w:tcPr>
            <w:tcW w:w="1685" w:type="pct"/>
            <w:tcBorders>
              <w:top w:val="single" w:sz="6" w:space="0" w:color="auto"/>
              <w:bottom w:val="single" w:sz="6" w:space="0" w:color="auto"/>
            </w:tcBorders>
            <w:shd w:val="clear" w:color="auto" w:fill="FABF8F"/>
            <w:vAlign w:val="center"/>
          </w:tcPr>
          <w:p w:rsidR="00601685" w:rsidRPr="00726702" w:rsidRDefault="00601685" w:rsidP="00846E65">
            <w:pPr>
              <w:ind w:left="350" w:hanging="350"/>
              <w:rPr>
                <w:rFonts w:ascii="Arial" w:hAnsi="Arial" w:cs="Arial"/>
                <w:sz w:val="20"/>
                <w:szCs w:val="20"/>
              </w:rPr>
            </w:pPr>
            <w:r w:rsidRPr="00726702">
              <w:rPr>
                <w:rFonts w:ascii="Arial" w:hAnsi="Arial" w:cs="Arial"/>
                <w:sz w:val="20"/>
                <w:szCs w:val="20"/>
              </w:rPr>
              <w:t>10</w:t>
            </w:r>
            <w:r w:rsidR="00846E65">
              <w:rPr>
                <w:rFonts w:ascii="Arial" w:hAnsi="Arial" w:cs="Arial"/>
                <w:sz w:val="20"/>
                <w:szCs w:val="20"/>
              </w:rPr>
              <w:t>.</w:t>
            </w:r>
            <w:r w:rsidRPr="00726702">
              <w:rPr>
                <w:rFonts w:ascii="Arial" w:hAnsi="Arial" w:cs="Arial"/>
                <w:sz w:val="20"/>
                <w:szCs w:val="20"/>
              </w:rPr>
              <w:t xml:space="preserve"> Price and supply of a national food basket</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601685" w:rsidP="00601685">
            <w:pPr>
              <w:rPr>
                <w:rFonts w:ascii="Arial" w:hAnsi="Arial" w:cs="Arial"/>
                <w:sz w:val="20"/>
                <w:szCs w:val="20"/>
              </w:rPr>
            </w:pPr>
            <w:r w:rsidRPr="00726702">
              <w:rPr>
                <w:rFonts w:ascii="Arial" w:hAnsi="Arial" w:cs="Arial"/>
                <w:sz w:val="20"/>
                <w:szCs w:val="20"/>
              </w:rPr>
              <w:t>18</w:t>
            </w:r>
            <w:r w:rsidR="00846E65">
              <w:rPr>
                <w:rFonts w:ascii="Arial" w:hAnsi="Arial" w:cs="Arial"/>
                <w:sz w:val="20"/>
                <w:szCs w:val="20"/>
              </w:rPr>
              <w:t>.</w:t>
            </w:r>
            <w:r w:rsidRPr="00726702">
              <w:rPr>
                <w:rFonts w:ascii="Arial" w:hAnsi="Arial" w:cs="Arial"/>
                <w:sz w:val="20"/>
                <w:szCs w:val="20"/>
              </w:rPr>
              <w:t xml:space="preserve"> Net energy balance</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3.</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Harvest levels of wood resources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11.</w:t>
            </w:r>
            <w:r w:rsidR="00601685" w:rsidRPr="00726702">
              <w:rPr>
                <w:rFonts w:ascii="Arial" w:hAnsi="Arial" w:cs="Arial"/>
                <w:sz w:val="20"/>
                <w:szCs w:val="20"/>
              </w:rPr>
              <w:t xml:space="preserve"> Change in income</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601685">
            <w:pPr>
              <w:rPr>
                <w:rFonts w:ascii="Arial" w:hAnsi="Arial" w:cs="Arial"/>
                <w:sz w:val="20"/>
                <w:szCs w:val="20"/>
              </w:rPr>
            </w:pPr>
            <w:r>
              <w:rPr>
                <w:rFonts w:ascii="Arial" w:hAnsi="Arial" w:cs="Arial"/>
                <w:sz w:val="20"/>
                <w:szCs w:val="20"/>
              </w:rPr>
              <w:t>19.</w:t>
            </w:r>
            <w:r w:rsidR="00601685" w:rsidRPr="00726702">
              <w:rPr>
                <w:rFonts w:ascii="Arial" w:hAnsi="Arial" w:cs="Arial"/>
                <w:sz w:val="20"/>
                <w:szCs w:val="20"/>
              </w:rPr>
              <w:t xml:space="preserve"> Gross value added</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4.</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Emissions of non-GHG air pollutants, including air toxics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12.</w:t>
            </w:r>
            <w:r w:rsidR="00601685" w:rsidRPr="00726702">
              <w:rPr>
                <w:rFonts w:ascii="Arial" w:hAnsi="Arial" w:cs="Arial"/>
                <w:sz w:val="20"/>
                <w:szCs w:val="20"/>
              </w:rPr>
              <w:t xml:space="preserve"> Jobs in the bioenergy sector</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20.</w:t>
            </w:r>
            <w:r w:rsidR="00601685" w:rsidRPr="00726702">
              <w:rPr>
                <w:rFonts w:ascii="Arial" w:hAnsi="Arial" w:cs="Arial"/>
                <w:sz w:val="20"/>
                <w:szCs w:val="20"/>
              </w:rPr>
              <w:t xml:space="preserve"> Change in consumption of fossil fuels and traditional use of biomass</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5.</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Water use and efficiency</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13.</w:t>
            </w:r>
            <w:r w:rsidR="00601685" w:rsidRPr="00726702">
              <w:rPr>
                <w:rFonts w:ascii="Arial" w:hAnsi="Arial" w:cs="Arial"/>
                <w:sz w:val="20"/>
                <w:szCs w:val="20"/>
              </w:rPr>
              <w:t xml:space="preserve"> Change in unpaid time spent by women and children collecting biomass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21.</w:t>
            </w:r>
            <w:r w:rsidR="00601685" w:rsidRPr="00726702">
              <w:rPr>
                <w:rFonts w:ascii="Arial" w:hAnsi="Arial" w:cs="Arial"/>
                <w:sz w:val="20"/>
                <w:szCs w:val="20"/>
              </w:rPr>
              <w:t xml:space="preserve"> Training and re-qualification of the workforce</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6.</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Water quality</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14.</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 xml:space="preserve">Bioenergy </w:t>
            </w:r>
            <w:bookmarkStart w:id="83" w:name="_GoBack"/>
            <w:bookmarkEnd w:id="83"/>
            <w:r w:rsidR="00601685" w:rsidRPr="00726702">
              <w:rPr>
                <w:rFonts w:ascii="Arial" w:hAnsi="Arial" w:cs="Arial"/>
                <w:sz w:val="20"/>
                <w:szCs w:val="20"/>
              </w:rPr>
              <w:t>used to expand access to modern energy services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22.</w:t>
            </w:r>
            <w:r w:rsidR="00601685" w:rsidRPr="00726702">
              <w:rPr>
                <w:rFonts w:ascii="Arial" w:hAnsi="Arial" w:cs="Arial"/>
                <w:sz w:val="20"/>
                <w:szCs w:val="20"/>
              </w:rPr>
              <w:t xml:space="preserve"> Energy diversity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7.</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Biological diversity in the landscape</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15.</w:t>
            </w:r>
            <w:r w:rsidR="00601685" w:rsidRPr="00726702">
              <w:rPr>
                <w:rFonts w:ascii="Arial" w:hAnsi="Arial" w:cs="Arial"/>
                <w:sz w:val="20"/>
                <w:szCs w:val="20"/>
              </w:rPr>
              <w:t xml:space="preserve"> Change in mortality and burden of disease attributable to indoor smoke</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23.</w:t>
            </w:r>
            <w:r w:rsidR="00601685" w:rsidRPr="00726702">
              <w:rPr>
                <w:rFonts w:ascii="Arial" w:hAnsi="Arial" w:cs="Arial"/>
                <w:sz w:val="20"/>
                <w:szCs w:val="20"/>
              </w:rPr>
              <w:t xml:space="preserve"> Infrastructure and logistics for distribution of bioenergy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8.</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Land use and land-use change related to bioenergy feedstock production</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16.</w:t>
            </w:r>
            <w:r w:rsidR="00601685" w:rsidRPr="00726702">
              <w:rPr>
                <w:rFonts w:ascii="Arial" w:hAnsi="Arial" w:cs="Arial"/>
                <w:sz w:val="20"/>
                <w:szCs w:val="20"/>
              </w:rPr>
              <w:t xml:space="preserve"> Incidence of occupational injury, illness and fatalities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24.</w:t>
            </w:r>
            <w:r w:rsidR="00601685" w:rsidRPr="00726702">
              <w:rPr>
                <w:rFonts w:ascii="Arial" w:hAnsi="Arial" w:cs="Arial"/>
                <w:sz w:val="20"/>
                <w:szCs w:val="20"/>
              </w:rPr>
              <w:t xml:space="preserve"> Capacity and flexibility of use of bioenergy</w:t>
            </w:r>
          </w:p>
        </w:tc>
      </w:tr>
    </w:tbl>
    <w:p w:rsidR="007B25D6" w:rsidRDefault="007B25D6" w:rsidP="007B25D6">
      <w:pPr>
        <w:spacing w:after="120"/>
        <w:jc w:val="both"/>
        <w:rPr>
          <w:ins w:id="84" w:author="Morese, Michela (NRC)" w:date="2017-04-13T16:08:00Z"/>
          <w:rFonts w:ascii="Arial" w:hAnsi="Arial" w:cs="Arial"/>
          <w:sz w:val="20"/>
          <w:szCs w:val="20"/>
        </w:rPr>
      </w:pPr>
    </w:p>
    <w:p w:rsidR="00C016FF" w:rsidDel="007B25D6" w:rsidRDefault="00254DD3">
      <w:pPr>
        <w:spacing w:after="120"/>
        <w:jc w:val="both"/>
        <w:rPr>
          <w:del w:id="85" w:author="Morese, Michela (NRC)" w:date="2017-04-13T16:02:00Z"/>
          <w:rFonts w:ascii="Arial" w:hAnsi="Arial" w:cs="Arial"/>
          <w:sz w:val="20"/>
          <w:szCs w:val="20"/>
        </w:rPr>
      </w:pPr>
      <w:ins w:id="86" w:author="Morese, Michela (NRC)" w:date="2017-04-13T15:57:00Z">
        <w:r>
          <w:rPr>
            <w:b/>
            <w:noProof/>
            <w:sz w:val="20"/>
            <w:lang w:val="en-US" w:eastAsia="zh-CN"/>
          </w:rPr>
          <w:drawing>
            <wp:anchor distT="0" distB="0" distL="114300" distR="114300" simplePos="0" relativeHeight="251659264" behindDoc="0" locked="0" layoutInCell="1" allowOverlap="1" wp14:anchorId="7D47DCCB" wp14:editId="48EE48F6">
              <wp:simplePos x="0" y="0"/>
              <wp:positionH relativeFrom="margin">
                <wp:posOffset>57459</wp:posOffset>
              </wp:positionH>
              <wp:positionV relativeFrom="paragraph">
                <wp:posOffset>81229</wp:posOffset>
              </wp:positionV>
              <wp:extent cx="6017789" cy="2992432"/>
              <wp:effectExtent l="0" t="0" r="2540" b="0"/>
              <wp:wrapNone/>
              <wp:docPr id="3" name="Immagine 3" descr="Macintosh HD:Users:utente:Desktop:mappa GBEP indicator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tente:Desktop:mappa GBEP indicators-0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19820" cy="2993442"/>
                      </a:xfrm>
                      <a:prstGeom prst="rect">
                        <a:avLst/>
                      </a:prstGeom>
                      <a:noFill/>
                      <a:ln>
                        <a:noFill/>
                      </a:ln>
                    </pic:spPr>
                  </pic:pic>
                </a:graphicData>
              </a:graphic>
              <wp14:sizeRelH relativeFrom="page">
                <wp14:pctWidth>0</wp14:pctWidth>
              </wp14:sizeRelH>
              <wp14:sizeRelV relativeFrom="page">
                <wp14:pctHeight>0</wp14:pctHeight>
              </wp14:sizeRelV>
            </wp:anchor>
          </w:drawing>
        </w:r>
      </w:ins>
      <w:ins w:id="87" w:author="Morese, Michela (NRC)" w:date="2017-04-13T16:08:00Z">
        <w:r w:rsidR="007B25D6">
          <w:rPr>
            <w:rFonts w:ascii="Arial" w:hAnsi="Arial" w:cs="Arial"/>
            <w:sz w:val="20"/>
            <w:szCs w:val="20"/>
          </w:rPr>
          <w:t xml:space="preserve">In the </w:t>
        </w:r>
      </w:ins>
      <w:ins w:id="88" w:author="Morese, Michela (NRC)" w:date="2017-04-13T16:09:00Z">
        <w:r w:rsidR="007B25D6">
          <w:rPr>
            <w:rFonts w:ascii="Arial" w:hAnsi="Arial" w:cs="Arial"/>
            <w:sz w:val="20"/>
            <w:szCs w:val="20"/>
          </w:rPr>
          <w:t>map</w:t>
        </w:r>
      </w:ins>
      <w:ins w:id="89" w:author="Morese, Michela (NRC)" w:date="2017-04-13T16:08:00Z">
        <w:r w:rsidR="00A87FEB">
          <w:rPr>
            <w:rFonts w:ascii="Arial" w:hAnsi="Arial" w:cs="Arial"/>
            <w:sz w:val="20"/>
            <w:szCs w:val="20"/>
          </w:rPr>
          <w:t xml:space="preserve"> below</w:t>
        </w:r>
      </w:ins>
      <w:ins w:id="90" w:author="Morese, Michela (NRC)" w:date="2017-04-13T16:09:00Z">
        <w:r w:rsidR="00A87FEB">
          <w:rPr>
            <w:rFonts w:ascii="Arial" w:hAnsi="Arial" w:cs="Arial"/>
            <w:sz w:val="20"/>
            <w:szCs w:val="20"/>
          </w:rPr>
          <w:t xml:space="preserve">, the countries that have implemented </w:t>
        </w:r>
      </w:ins>
      <w:ins w:id="91" w:author="Morese, Michela (NRC)" w:date="2017-04-13T16:43:00Z">
        <w:r w:rsidR="0088250F">
          <w:rPr>
            <w:rFonts w:ascii="Arial" w:hAnsi="Arial" w:cs="Arial"/>
            <w:sz w:val="20"/>
            <w:szCs w:val="20"/>
          </w:rPr>
          <w:t xml:space="preserve">the GBEP indicators </w:t>
        </w:r>
      </w:ins>
      <w:ins w:id="92" w:author="Morese, Michela (NRC)" w:date="2017-04-13T16:09:00Z">
        <w:r w:rsidR="00A87FEB">
          <w:rPr>
            <w:rFonts w:ascii="Arial" w:hAnsi="Arial" w:cs="Arial"/>
            <w:sz w:val="20"/>
            <w:szCs w:val="20"/>
          </w:rPr>
          <w:t xml:space="preserve">and </w:t>
        </w:r>
      </w:ins>
      <w:ins w:id="93" w:author="Morese, Michela (NRC)" w:date="2017-04-13T16:43:00Z">
        <w:r w:rsidR="00A3664C">
          <w:rPr>
            <w:rFonts w:ascii="Arial" w:hAnsi="Arial" w:cs="Arial"/>
            <w:sz w:val="20"/>
            <w:szCs w:val="20"/>
          </w:rPr>
          <w:t xml:space="preserve">those that </w:t>
        </w:r>
      </w:ins>
      <w:ins w:id="94" w:author="Morese, Michela (NRC)" w:date="2017-04-13T16:09:00Z">
        <w:r w:rsidR="00A87FEB">
          <w:rPr>
            <w:rFonts w:ascii="Arial" w:hAnsi="Arial" w:cs="Arial"/>
            <w:sz w:val="20"/>
            <w:szCs w:val="20"/>
          </w:rPr>
          <w:t xml:space="preserve">are in the process of </w:t>
        </w:r>
      </w:ins>
      <w:ins w:id="95" w:author="Morese, Michela (NRC)" w:date="2017-04-13T16:10:00Z">
        <w:r w:rsidR="00A87FEB">
          <w:rPr>
            <w:rFonts w:ascii="Arial" w:hAnsi="Arial" w:cs="Arial"/>
            <w:sz w:val="20"/>
            <w:szCs w:val="20"/>
          </w:rPr>
          <w:t>implementation</w:t>
        </w:r>
      </w:ins>
      <w:ins w:id="96" w:author="Morese, Michela (NRC)" w:date="2017-04-13T16:09:00Z">
        <w:r w:rsidR="00A87FEB">
          <w:rPr>
            <w:rFonts w:ascii="Arial" w:hAnsi="Arial" w:cs="Arial"/>
            <w:sz w:val="20"/>
            <w:szCs w:val="20"/>
          </w:rPr>
          <w:t xml:space="preserve"> </w:t>
        </w:r>
        <w:proofErr w:type="gramStart"/>
        <w:r w:rsidR="00A87FEB">
          <w:rPr>
            <w:rFonts w:ascii="Arial" w:hAnsi="Arial" w:cs="Arial"/>
            <w:sz w:val="20"/>
            <w:szCs w:val="20"/>
          </w:rPr>
          <w:t>are highlighted</w:t>
        </w:r>
        <w:proofErr w:type="gramEnd"/>
        <w:r w:rsidR="00A87FEB">
          <w:rPr>
            <w:rFonts w:ascii="Arial" w:hAnsi="Arial" w:cs="Arial"/>
            <w:sz w:val="20"/>
            <w:szCs w:val="20"/>
          </w:rPr>
          <w:t>.</w:t>
        </w:r>
      </w:ins>
    </w:p>
    <w:p w:rsidR="00C67749" w:rsidRPr="007E2C83" w:rsidRDefault="00C67749" w:rsidP="00A87FEB">
      <w:pPr>
        <w:spacing w:after="120"/>
        <w:jc w:val="both"/>
        <w:rPr>
          <w:rFonts w:ascii="Arial" w:hAnsi="Arial" w:cs="Arial"/>
          <w:sz w:val="20"/>
          <w:szCs w:val="20"/>
        </w:rPr>
      </w:pPr>
    </w:p>
    <w:sectPr w:rsidR="00C67749" w:rsidRPr="007E2C83" w:rsidSect="007B25D6">
      <w:headerReference w:type="default" r:id="rId12"/>
      <w:pgSz w:w="11907" w:h="16840" w:code="9"/>
      <w:pgMar w:top="1800" w:right="1418" w:bottom="1078" w:left="1418" w:header="360" w:footer="709" w:gutter="0"/>
      <w:cols w:space="708"/>
      <w:docGrid w:linePitch="360"/>
      <w:sectPrChange w:id="97" w:author="Morese, Michela (NRC)" w:date="2017-04-13T16:03:00Z">
        <w:sectPr w:rsidR="00C67749" w:rsidRPr="007E2C83" w:rsidSect="007B25D6">
          <w:pgMar w:top="1923" w:right="1418" w:bottom="1078" w:left="1418" w:header="360" w:footer="709"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7CF" w:rsidRDefault="00F867CF">
      <w:r>
        <w:separator/>
      </w:r>
    </w:p>
  </w:endnote>
  <w:endnote w:type="continuationSeparator" w:id="0">
    <w:p w:rsidR="00F867CF" w:rsidRDefault="00F8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FCC" w:rsidRDefault="004B3A01" w:rsidP="008C5A60">
    <w:pPr>
      <w:pStyle w:val="Footer"/>
      <w:framePr w:wrap="around" w:vAnchor="text" w:hAnchor="margin" w:xAlign="center" w:y="1"/>
      <w:rPr>
        <w:rStyle w:val="PageNumber"/>
      </w:rPr>
    </w:pPr>
    <w:r>
      <w:rPr>
        <w:rStyle w:val="PageNumber"/>
      </w:rPr>
      <w:fldChar w:fldCharType="begin"/>
    </w:r>
    <w:r w:rsidR="00384FCC">
      <w:rPr>
        <w:rStyle w:val="PageNumber"/>
      </w:rPr>
      <w:instrText xml:space="preserve">PAGE  </w:instrText>
    </w:r>
    <w:r>
      <w:rPr>
        <w:rStyle w:val="PageNumber"/>
      </w:rPr>
      <w:fldChar w:fldCharType="separate"/>
    </w:r>
    <w:r w:rsidR="00E24061">
      <w:rPr>
        <w:rStyle w:val="PageNumber"/>
        <w:noProof/>
      </w:rPr>
      <w:t>2</w:t>
    </w:r>
    <w:r>
      <w:rPr>
        <w:rStyle w:val="PageNumber"/>
      </w:rPr>
      <w:fldChar w:fldCharType="end"/>
    </w:r>
  </w:p>
  <w:p w:rsidR="00384FCC" w:rsidRDefault="00384F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FCC" w:rsidRDefault="00384FCC" w:rsidP="00214C8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7CF" w:rsidRDefault="00F867CF">
      <w:r>
        <w:separator/>
      </w:r>
    </w:p>
  </w:footnote>
  <w:footnote w:type="continuationSeparator" w:id="0">
    <w:p w:rsidR="00F867CF" w:rsidRDefault="00F86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FCC" w:rsidRDefault="00F83CCA" w:rsidP="00110BED">
    <w:pPr>
      <w:pStyle w:val="Header"/>
      <w:ind w:hanging="480"/>
    </w:pPr>
    <w:r>
      <w:rPr>
        <w:noProof/>
        <w:lang w:val="en-US" w:eastAsia="zh-CN"/>
      </w:rPr>
      <w:drawing>
        <wp:inline distT="0" distB="0" distL="0" distR="0" wp14:anchorId="5513F11A" wp14:editId="791561B6">
          <wp:extent cx="6715125" cy="800100"/>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10948" cy="799602"/>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FCC" w:rsidRDefault="00384FCC" w:rsidP="00110BED">
    <w:pPr>
      <w:pStyle w:val="Header"/>
      <w:ind w:hanging="480"/>
    </w:pPr>
    <w:r>
      <w:rPr>
        <w:noProof/>
        <w:lang w:val="en-US" w:eastAsia="zh-CN"/>
      </w:rPr>
      <w:drawing>
        <wp:inline distT="0" distB="0" distL="0" distR="0">
          <wp:extent cx="6400800" cy="7524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400800" cy="7524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5485E"/>
    <w:multiLevelType w:val="hybridMultilevel"/>
    <w:tmpl w:val="CB82C5C6"/>
    <w:lvl w:ilvl="0" w:tplc="08090005">
      <w:start w:val="1"/>
      <w:numFmt w:val="bullet"/>
      <w:lvlText w:val=""/>
      <w:lvlJc w:val="left"/>
      <w:pPr>
        <w:tabs>
          <w:tab w:val="num" w:pos="720"/>
        </w:tabs>
        <w:ind w:left="720" w:hanging="360"/>
      </w:pPr>
      <w:rPr>
        <w:rFonts w:ascii="Wingdings" w:hAnsi="Wingdings" w:hint="default"/>
      </w:rPr>
    </w:lvl>
    <w:lvl w:ilvl="1" w:tplc="47A055DC">
      <w:start w:val="1"/>
      <w:numFmt w:val="bullet"/>
      <w:lvlText w:val="-"/>
      <w:lvlJc w:val="left"/>
      <w:pPr>
        <w:tabs>
          <w:tab w:val="num" w:pos="1440"/>
        </w:tabs>
        <w:ind w:left="1440" w:hanging="360"/>
      </w:pPr>
      <w:rPr>
        <w:rFonts w:ascii="Arial" w:eastAsia="MS Mincho" w:hAnsi="Aria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9410C2"/>
    <w:multiLevelType w:val="hybridMultilevel"/>
    <w:tmpl w:val="78E69F58"/>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790C47"/>
    <w:multiLevelType w:val="hybridMultilevel"/>
    <w:tmpl w:val="9FBA50BA"/>
    <w:lvl w:ilvl="0" w:tplc="1C08D41E">
      <w:start w:val="1"/>
      <w:numFmt w:val="bullet"/>
      <w:lvlText w:val=""/>
      <w:lvlJc w:val="left"/>
      <w:pPr>
        <w:tabs>
          <w:tab w:val="num" w:pos="644"/>
        </w:tabs>
        <w:ind w:left="360" w:firstLine="0"/>
      </w:pPr>
      <w:rPr>
        <w:rFonts w:ascii="Symbol" w:hAnsi="Symbol" w:hint="default"/>
        <w:b w:val="0"/>
        <w:i w:val="0"/>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DB1327"/>
    <w:multiLevelType w:val="hybridMultilevel"/>
    <w:tmpl w:val="61CEB3CA"/>
    <w:lvl w:ilvl="0" w:tplc="800CD3A0">
      <w:start w:val="1"/>
      <w:numFmt w:val="decimal"/>
      <w:lvlText w:val="%1."/>
      <w:lvlJc w:val="left"/>
      <w:pPr>
        <w:tabs>
          <w:tab w:val="num" w:pos="717"/>
        </w:tabs>
        <w:ind w:left="71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F7B1A11"/>
    <w:multiLevelType w:val="hybridMultilevel"/>
    <w:tmpl w:val="8D928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D47AC"/>
    <w:multiLevelType w:val="hybridMultilevel"/>
    <w:tmpl w:val="C80ACB08"/>
    <w:lvl w:ilvl="0" w:tplc="CDDABEDC">
      <w:start w:val="1"/>
      <w:numFmt w:val="decimal"/>
      <w:lvlText w:val="%1."/>
      <w:lvlJc w:val="left"/>
      <w:pPr>
        <w:tabs>
          <w:tab w:val="num" w:pos="717"/>
        </w:tabs>
        <w:ind w:left="717" w:hanging="71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152280D"/>
    <w:multiLevelType w:val="hybridMultilevel"/>
    <w:tmpl w:val="89726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0C4649"/>
    <w:multiLevelType w:val="multilevel"/>
    <w:tmpl w:val="7290791A"/>
    <w:lvl w:ilvl="0">
      <w:start w:val="1"/>
      <w:numFmt w:val="decimal"/>
      <w:lvlText w:val="%1)"/>
      <w:lvlJc w:val="left"/>
      <w:pPr>
        <w:tabs>
          <w:tab w:val="num" w:pos="765"/>
        </w:tabs>
        <w:ind w:left="765" w:hanging="4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50E699C"/>
    <w:multiLevelType w:val="hybridMultilevel"/>
    <w:tmpl w:val="B666ECF8"/>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2A2177"/>
    <w:multiLevelType w:val="hybridMultilevel"/>
    <w:tmpl w:val="F3FED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65608A"/>
    <w:multiLevelType w:val="hybridMultilevel"/>
    <w:tmpl w:val="C3C61D96"/>
    <w:lvl w:ilvl="0" w:tplc="2DBCFC28">
      <w:start w:val="1"/>
      <w:numFmt w:val="bullet"/>
      <w:lvlText w:val=""/>
      <w:lvlJc w:val="left"/>
      <w:pPr>
        <w:tabs>
          <w:tab w:val="num" w:pos="720"/>
        </w:tabs>
        <w:ind w:left="720" w:hanging="360"/>
      </w:pPr>
      <w:rPr>
        <w:rFonts w:ascii="Wingdings" w:hAnsi="Wingdings"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4F78CF"/>
    <w:multiLevelType w:val="hybridMultilevel"/>
    <w:tmpl w:val="F97A4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C64DB9"/>
    <w:multiLevelType w:val="hybridMultilevel"/>
    <w:tmpl w:val="0978A262"/>
    <w:lvl w:ilvl="0" w:tplc="08090019">
      <w:start w:val="1"/>
      <w:numFmt w:val="lowerLetter"/>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29DE5D74"/>
    <w:multiLevelType w:val="hybridMultilevel"/>
    <w:tmpl w:val="EFE26344"/>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110FC8"/>
    <w:multiLevelType w:val="hybridMultilevel"/>
    <w:tmpl w:val="53A2F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5E66B6"/>
    <w:multiLevelType w:val="hybridMultilevel"/>
    <w:tmpl w:val="1D20D9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591761"/>
    <w:multiLevelType w:val="multilevel"/>
    <w:tmpl w:val="61CEB3CA"/>
    <w:lvl w:ilvl="0">
      <w:start w:val="1"/>
      <w:numFmt w:val="decimal"/>
      <w:lvlText w:val="%1."/>
      <w:lvlJc w:val="left"/>
      <w:pPr>
        <w:tabs>
          <w:tab w:val="num" w:pos="717"/>
        </w:tabs>
        <w:ind w:left="71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BC543A5"/>
    <w:multiLevelType w:val="hybridMultilevel"/>
    <w:tmpl w:val="C560A5FA"/>
    <w:lvl w:ilvl="0" w:tplc="34F879D0">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460F63"/>
    <w:multiLevelType w:val="hybridMultilevel"/>
    <w:tmpl w:val="828CB4A4"/>
    <w:lvl w:ilvl="0" w:tplc="1A4AF408">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47D3071"/>
    <w:multiLevelType w:val="hybridMultilevel"/>
    <w:tmpl w:val="9962EB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5661D5"/>
    <w:multiLevelType w:val="hybridMultilevel"/>
    <w:tmpl w:val="DA7675D4"/>
    <w:lvl w:ilvl="0" w:tplc="1772C14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B466E7F"/>
    <w:multiLevelType w:val="multilevel"/>
    <w:tmpl w:val="DA7675D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1421A23"/>
    <w:multiLevelType w:val="hybridMultilevel"/>
    <w:tmpl w:val="E8163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5462D1"/>
    <w:multiLevelType w:val="hybridMultilevel"/>
    <w:tmpl w:val="95742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8F751B4"/>
    <w:multiLevelType w:val="hybridMultilevel"/>
    <w:tmpl w:val="38EE84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235A79"/>
    <w:multiLevelType w:val="multilevel"/>
    <w:tmpl w:val="C3C61D96"/>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D73C2C"/>
    <w:multiLevelType w:val="hybridMultilevel"/>
    <w:tmpl w:val="3BD48DDC"/>
    <w:lvl w:ilvl="0" w:tplc="0D9EB9AC">
      <w:start w:val="1"/>
      <w:numFmt w:val="decimal"/>
      <w:lvlText w:val="%1."/>
      <w:lvlJc w:val="left"/>
      <w:pPr>
        <w:tabs>
          <w:tab w:val="num" w:pos="340"/>
        </w:tabs>
        <w:ind w:left="340" w:hanging="34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41833F5"/>
    <w:multiLevelType w:val="multilevel"/>
    <w:tmpl w:val="079C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8BE53D9"/>
    <w:multiLevelType w:val="hybridMultilevel"/>
    <w:tmpl w:val="0186E51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8DB2D34"/>
    <w:multiLevelType w:val="hybridMultilevel"/>
    <w:tmpl w:val="9C086304"/>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FD0AD9"/>
    <w:multiLevelType w:val="multilevel"/>
    <w:tmpl w:val="C80ACB08"/>
    <w:lvl w:ilvl="0">
      <w:start w:val="1"/>
      <w:numFmt w:val="decimal"/>
      <w:lvlText w:val="%1."/>
      <w:lvlJc w:val="left"/>
      <w:pPr>
        <w:tabs>
          <w:tab w:val="num" w:pos="717"/>
        </w:tabs>
        <w:ind w:left="717" w:hanging="71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FBD462F"/>
    <w:multiLevelType w:val="hybridMultilevel"/>
    <w:tmpl w:val="B448B312"/>
    <w:lvl w:ilvl="0" w:tplc="6F12A216">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
  </w:num>
  <w:num w:numId="3">
    <w:abstractNumId w:val="12"/>
  </w:num>
  <w:num w:numId="4">
    <w:abstractNumId w:val="24"/>
  </w:num>
  <w:num w:numId="5">
    <w:abstractNumId w:val="1"/>
  </w:num>
  <w:num w:numId="6">
    <w:abstractNumId w:val="29"/>
  </w:num>
  <w:num w:numId="7">
    <w:abstractNumId w:val="31"/>
  </w:num>
  <w:num w:numId="8">
    <w:abstractNumId w:val="13"/>
  </w:num>
  <w:num w:numId="9">
    <w:abstractNumId w:val="15"/>
  </w:num>
  <w:num w:numId="10">
    <w:abstractNumId w:val="10"/>
  </w:num>
  <w:num w:numId="11">
    <w:abstractNumId w:val="8"/>
  </w:num>
  <w:num w:numId="12">
    <w:abstractNumId w:val="25"/>
  </w:num>
  <w:num w:numId="13">
    <w:abstractNumId w:val="2"/>
  </w:num>
  <w:num w:numId="14">
    <w:abstractNumId w:val="9"/>
  </w:num>
  <w:num w:numId="15">
    <w:abstractNumId w:val="22"/>
  </w:num>
  <w:num w:numId="16">
    <w:abstractNumId w:val="14"/>
  </w:num>
  <w:num w:numId="17">
    <w:abstractNumId w:val="6"/>
  </w:num>
  <w:num w:numId="18">
    <w:abstractNumId w:val="7"/>
  </w:num>
  <w:num w:numId="19">
    <w:abstractNumId w:val="16"/>
  </w:num>
  <w:num w:numId="20">
    <w:abstractNumId w:val="5"/>
  </w:num>
  <w:num w:numId="21">
    <w:abstractNumId w:val="30"/>
  </w:num>
  <w:num w:numId="22">
    <w:abstractNumId w:val="20"/>
  </w:num>
  <w:num w:numId="23">
    <w:abstractNumId w:val="21"/>
  </w:num>
  <w:num w:numId="24">
    <w:abstractNumId w:val="26"/>
  </w:num>
  <w:num w:numId="25">
    <w:abstractNumId w:val="18"/>
  </w:num>
  <w:num w:numId="26">
    <w:abstractNumId w:val="0"/>
  </w:num>
  <w:num w:numId="27">
    <w:abstractNumId w:val="11"/>
  </w:num>
  <w:num w:numId="28">
    <w:abstractNumId w:val="23"/>
  </w:num>
  <w:num w:numId="29">
    <w:abstractNumId w:val="4"/>
  </w:num>
  <w:num w:numId="30">
    <w:abstractNumId w:val="27"/>
  </w:num>
  <w:num w:numId="31">
    <w:abstractNumId w:val="19"/>
  </w:num>
  <w:num w:numId="32">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rese, Michela (NRC)">
    <w15:presenceInfo w15:providerId="AD" w15:userId="S-1-5-21-2107199734-1002509562-578033828-417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2E"/>
    <w:rsid w:val="00000397"/>
    <w:rsid w:val="00001FDB"/>
    <w:rsid w:val="00002AC4"/>
    <w:rsid w:val="00002E26"/>
    <w:rsid w:val="00010F02"/>
    <w:rsid w:val="0001447E"/>
    <w:rsid w:val="000172DF"/>
    <w:rsid w:val="00025E50"/>
    <w:rsid w:val="00035B56"/>
    <w:rsid w:val="00055EEF"/>
    <w:rsid w:val="00056B9D"/>
    <w:rsid w:val="00060676"/>
    <w:rsid w:val="00064028"/>
    <w:rsid w:val="000737BB"/>
    <w:rsid w:val="0007391D"/>
    <w:rsid w:val="000746CD"/>
    <w:rsid w:val="00075900"/>
    <w:rsid w:val="00076283"/>
    <w:rsid w:val="0008054B"/>
    <w:rsid w:val="00084F0C"/>
    <w:rsid w:val="00086A54"/>
    <w:rsid w:val="0009057E"/>
    <w:rsid w:val="00092F19"/>
    <w:rsid w:val="000A298C"/>
    <w:rsid w:val="000A6975"/>
    <w:rsid w:val="000B4F5E"/>
    <w:rsid w:val="000C35AC"/>
    <w:rsid w:val="000C5648"/>
    <w:rsid w:val="000C58BE"/>
    <w:rsid w:val="000D0F9F"/>
    <w:rsid w:val="000D1AF7"/>
    <w:rsid w:val="000D4CCE"/>
    <w:rsid w:val="000E36B2"/>
    <w:rsid w:val="00101380"/>
    <w:rsid w:val="00110BED"/>
    <w:rsid w:val="00121DB7"/>
    <w:rsid w:val="00125698"/>
    <w:rsid w:val="00125E24"/>
    <w:rsid w:val="0015186D"/>
    <w:rsid w:val="00154116"/>
    <w:rsid w:val="0015749A"/>
    <w:rsid w:val="001607EE"/>
    <w:rsid w:val="001611C8"/>
    <w:rsid w:val="00161F80"/>
    <w:rsid w:val="00192C24"/>
    <w:rsid w:val="001937CF"/>
    <w:rsid w:val="001A4CC7"/>
    <w:rsid w:val="001A598C"/>
    <w:rsid w:val="001B037F"/>
    <w:rsid w:val="001B1187"/>
    <w:rsid w:val="001B4DB9"/>
    <w:rsid w:val="001B7686"/>
    <w:rsid w:val="001C0FCC"/>
    <w:rsid w:val="001C169B"/>
    <w:rsid w:val="001C2250"/>
    <w:rsid w:val="001C2FAF"/>
    <w:rsid w:val="001C35D1"/>
    <w:rsid w:val="001C4C38"/>
    <w:rsid w:val="001D68FA"/>
    <w:rsid w:val="001E0D92"/>
    <w:rsid w:val="001E47AE"/>
    <w:rsid w:val="001E7126"/>
    <w:rsid w:val="001F5EDB"/>
    <w:rsid w:val="001F6C73"/>
    <w:rsid w:val="002031D5"/>
    <w:rsid w:val="00214C8E"/>
    <w:rsid w:val="002223C4"/>
    <w:rsid w:val="00226B02"/>
    <w:rsid w:val="00227A96"/>
    <w:rsid w:val="00230B31"/>
    <w:rsid w:val="00233DDE"/>
    <w:rsid w:val="00236FB7"/>
    <w:rsid w:val="00254DD3"/>
    <w:rsid w:val="00257188"/>
    <w:rsid w:val="002575BD"/>
    <w:rsid w:val="0026009E"/>
    <w:rsid w:val="00262600"/>
    <w:rsid w:val="0026287C"/>
    <w:rsid w:val="00264277"/>
    <w:rsid w:val="0027094F"/>
    <w:rsid w:val="00273538"/>
    <w:rsid w:val="00274411"/>
    <w:rsid w:val="00276238"/>
    <w:rsid w:val="002802A0"/>
    <w:rsid w:val="002812AA"/>
    <w:rsid w:val="0028665B"/>
    <w:rsid w:val="00290AF1"/>
    <w:rsid w:val="00290B0C"/>
    <w:rsid w:val="00290EE5"/>
    <w:rsid w:val="002929F1"/>
    <w:rsid w:val="002A1028"/>
    <w:rsid w:val="002A725B"/>
    <w:rsid w:val="002A7D57"/>
    <w:rsid w:val="002B01F9"/>
    <w:rsid w:val="002C3CB0"/>
    <w:rsid w:val="002D39AA"/>
    <w:rsid w:val="002E10D2"/>
    <w:rsid w:val="002E3F72"/>
    <w:rsid w:val="002F170B"/>
    <w:rsid w:val="002F1F1F"/>
    <w:rsid w:val="002F60D6"/>
    <w:rsid w:val="00301000"/>
    <w:rsid w:val="0030112E"/>
    <w:rsid w:val="0030209B"/>
    <w:rsid w:val="00315BE1"/>
    <w:rsid w:val="00315F19"/>
    <w:rsid w:val="003208D5"/>
    <w:rsid w:val="00323251"/>
    <w:rsid w:val="0033372A"/>
    <w:rsid w:val="00334179"/>
    <w:rsid w:val="00336525"/>
    <w:rsid w:val="00341D6A"/>
    <w:rsid w:val="00345EED"/>
    <w:rsid w:val="0034734F"/>
    <w:rsid w:val="00357E2F"/>
    <w:rsid w:val="003653E9"/>
    <w:rsid w:val="0036650E"/>
    <w:rsid w:val="0037006C"/>
    <w:rsid w:val="00380A6E"/>
    <w:rsid w:val="00384FCC"/>
    <w:rsid w:val="003859DE"/>
    <w:rsid w:val="00395D1A"/>
    <w:rsid w:val="003A00C6"/>
    <w:rsid w:val="003A0C0B"/>
    <w:rsid w:val="003A3CBC"/>
    <w:rsid w:val="003A5C84"/>
    <w:rsid w:val="003A6D1B"/>
    <w:rsid w:val="003B31C8"/>
    <w:rsid w:val="003B7C2C"/>
    <w:rsid w:val="003B7D53"/>
    <w:rsid w:val="003C3152"/>
    <w:rsid w:val="003C3AFE"/>
    <w:rsid w:val="003C6768"/>
    <w:rsid w:val="003D2A54"/>
    <w:rsid w:val="003E0C45"/>
    <w:rsid w:val="003F25ED"/>
    <w:rsid w:val="003F2FFF"/>
    <w:rsid w:val="00400598"/>
    <w:rsid w:val="00401060"/>
    <w:rsid w:val="00403BC4"/>
    <w:rsid w:val="00420057"/>
    <w:rsid w:val="00431A84"/>
    <w:rsid w:val="004352A1"/>
    <w:rsid w:val="00440ABC"/>
    <w:rsid w:val="0045024D"/>
    <w:rsid w:val="00453164"/>
    <w:rsid w:val="004564E0"/>
    <w:rsid w:val="004750A7"/>
    <w:rsid w:val="0047589A"/>
    <w:rsid w:val="00485468"/>
    <w:rsid w:val="00486334"/>
    <w:rsid w:val="0048646E"/>
    <w:rsid w:val="004879CF"/>
    <w:rsid w:val="004A1194"/>
    <w:rsid w:val="004A4325"/>
    <w:rsid w:val="004B2A7C"/>
    <w:rsid w:val="004B3A01"/>
    <w:rsid w:val="004B4852"/>
    <w:rsid w:val="004B705A"/>
    <w:rsid w:val="004C5D43"/>
    <w:rsid w:val="004C5EFB"/>
    <w:rsid w:val="004D6CDC"/>
    <w:rsid w:val="004E2AC1"/>
    <w:rsid w:val="004E6484"/>
    <w:rsid w:val="004E6934"/>
    <w:rsid w:val="004F009A"/>
    <w:rsid w:val="004F15D6"/>
    <w:rsid w:val="0050749F"/>
    <w:rsid w:val="00510C2A"/>
    <w:rsid w:val="00513963"/>
    <w:rsid w:val="00516808"/>
    <w:rsid w:val="00531D14"/>
    <w:rsid w:val="005321AB"/>
    <w:rsid w:val="005341BB"/>
    <w:rsid w:val="005415D3"/>
    <w:rsid w:val="00542898"/>
    <w:rsid w:val="00543045"/>
    <w:rsid w:val="005539A1"/>
    <w:rsid w:val="00557106"/>
    <w:rsid w:val="00562865"/>
    <w:rsid w:val="0056469C"/>
    <w:rsid w:val="00564AA4"/>
    <w:rsid w:val="00572006"/>
    <w:rsid w:val="00577088"/>
    <w:rsid w:val="005843BF"/>
    <w:rsid w:val="005843F6"/>
    <w:rsid w:val="0058685B"/>
    <w:rsid w:val="00595AC0"/>
    <w:rsid w:val="005A5662"/>
    <w:rsid w:val="005B0624"/>
    <w:rsid w:val="005C08A5"/>
    <w:rsid w:val="005C145C"/>
    <w:rsid w:val="005D211C"/>
    <w:rsid w:val="005D23B9"/>
    <w:rsid w:val="005D6855"/>
    <w:rsid w:val="005E1252"/>
    <w:rsid w:val="005E3C27"/>
    <w:rsid w:val="00601685"/>
    <w:rsid w:val="00612AFA"/>
    <w:rsid w:val="00613D41"/>
    <w:rsid w:val="00614B31"/>
    <w:rsid w:val="00616D8C"/>
    <w:rsid w:val="00626758"/>
    <w:rsid w:val="00642176"/>
    <w:rsid w:val="00643E8C"/>
    <w:rsid w:val="00651A6D"/>
    <w:rsid w:val="006532C8"/>
    <w:rsid w:val="00654C20"/>
    <w:rsid w:val="006554A1"/>
    <w:rsid w:val="006613CF"/>
    <w:rsid w:val="00661502"/>
    <w:rsid w:val="00661A5A"/>
    <w:rsid w:val="0066625D"/>
    <w:rsid w:val="00681DF5"/>
    <w:rsid w:val="0068799C"/>
    <w:rsid w:val="006A24D1"/>
    <w:rsid w:val="006A786C"/>
    <w:rsid w:val="006B3978"/>
    <w:rsid w:val="006B4260"/>
    <w:rsid w:val="006B73C6"/>
    <w:rsid w:val="006C0DEA"/>
    <w:rsid w:val="006C3DCE"/>
    <w:rsid w:val="006C6063"/>
    <w:rsid w:val="006D34F7"/>
    <w:rsid w:val="006D432B"/>
    <w:rsid w:val="006D77AD"/>
    <w:rsid w:val="006E450C"/>
    <w:rsid w:val="006F0C30"/>
    <w:rsid w:val="00700851"/>
    <w:rsid w:val="00705240"/>
    <w:rsid w:val="00706FDD"/>
    <w:rsid w:val="007145A6"/>
    <w:rsid w:val="0072069B"/>
    <w:rsid w:val="00720ABD"/>
    <w:rsid w:val="00731B80"/>
    <w:rsid w:val="007342C5"/>
    <w:rsid w:val="00735617"/>
    <w:rsid w:val="00735B43"/>
    <w:rsid w:val="00741EB7"/>
    <w:rsid w:val="007436CA"/>
    <w:rsid w:val="00743885"/>
    <w:rsid w:val="00753F9E"/>
    <w:rsid w:val="00765B4E"/>
    <w:rsid w:val="00775437"/>
    <w:rsid w:val="00794496"/>
    <w:rsid w:val="00796AA2"/>
    <w:rsid w:val="007A6529"/>
    <w:rsid w:val="007B25D6"/>
    <w:rsid w:val="007B48C7"/>
    <w:rsid w:val="007B6F94"/>
    <w:rsid w:val="007C4181"/>
    <w:rsid w:val="007C58E3"/>
    <w:rsid w:val="007C7640"/>
    <w:rsid w:val="007C7939"/>
    <w:rsid w:val="007D6FA0"/>
    <w:rsid w:val="007E2C83"/>
    <w:rsid w:val="007E62A9"/>
    <w:rsid w:val="007F099A"/>
    <w:rsid w:val="007F376F"/>
    <w:rsid w:val="00811A4B"/>
    <w:rsid w:val="00813B79"/>
    <w:rsid w:val="00817507"/>
    <w:rsid w:val="00836F33"/>
    <w:rsid w:val="00846E65"/>
    <w:rsid w:val="00847786"/>
    <w:rsid w:val="0085336D"/>
    <w:rsid w:val="00857107"/>
    <w:rsid w:val="00861150"/>
    <w:rsid w:val="008629A4"/>
    <w:rsid w:val="00865921"/>
    <w:rsid w:val="0086631E"/>
    <w:rsid w:val="00876A55"/>
    <w:rsid w:val="0088250F"/>
    <w:rsid w:val="0088284B"/>
    <w:rsid w:val="00883C2C"/>
    <w:rsid w:val="00885FFA"/>
    <w:rsid w:val="0089120D"/>
    <w:rsid w:val="008A20C1"/>
    <w:rsid w:val="008A40A7"/>
    <w:rsid w:val="008B089D"/>
    <w:rsid w:val="008C1CDA"/>
    <w:rsid w:val="008C40F4"/>
    <w:rsid w:val="008C5A60"/>
    <w:rsid w:val="008D6BDF"/>
    <w:rsid w:val="008E3887"/>
    <w:rsid w:val="008E4338"/>
    <w:rsid w:val="008E4B55"/>
    <w:rsid w:val="008F0A3C"/>
    <w:rsid w:val="008F253C"/>
    <w:rsid w:val="008F6F70"/>
    <w:rsid w:val="009004D9"/>
    <w:rsid w:val="00913EA7"/>
    <w:rsid w:val="00921BB6"/>
    <w:rsid w:val="00926868"/>
    <w:rsid w:val="00932863"/>
    <w:rsid w:val="009349BE"/>
    <w:rsid w:val="00945379"/>
    <w:rsid w:val="009506CA"/>
    <w:rsid w:val="00955E6F"/>
    <w:rsid w:val="00970570"/>
    <w:rsid w:val="009727B6"/>
    <w:rsid w:val="00972D30"/>
    <w:rsid w:val="00976772"/>
    <w:rsid w:val="009813ED"/>
    <w:rsid w:val="00986407"/>
    <w:rsid w:val="00986B54"/>
    <w:rsid w:val="00992EE7"/>
    <w:rsid w:val="009932C4"/>
    <w:rsid w:val="009A6C3A"/>
    <w:rsid w:val="009B2B14"/>
    <w:rsid w:val="009B2C82"/>
    <w:rsid w:val="009C07D9"/>
    <w:rsid w:val="009C1CAD"/>
    <w:rsid w:val="009C7C12"/>
    <w:rsid w:val="009C7D6E"/>
    <w:rsid w:val="009D2773"/>
    <w:rsid w:val="009D4B86"/>
    <w:rsid w:val="009D73B8"/>
    <w:rsid w:val="009E2F2D"/>
    <w:rsid w:val="009E7256"/>
    <w:rsid w:val="009F44D4"/>
    <w:rsid w:val="00A01FDC"/>
    <w:rsid w:val="00A269CD"/>
    <w:rsid w:val="00A26F6A"/>
    <w:rsid w:val="00A3024B"/>
    <w:rsid w:val="00A31B5E"/>
    <w:rsid w:val="00A3540B"/>
    <w:rsid w:val="00A3664C"/>
    <w:rsid w:val="00A449F8"/>
    <w:rsid w:val="00A44E4D"/>
    <w:rsid w:val="00A5120E"/>
    <w:rsid w:val="00A56C65"/>
    <w:rsid w:val="00A57B7A"/>
    <w:rsid w:val="00A63724"/>
    <w:rsid w:val="00A73816"/>
    <w:rsid w:val="00A826EA"/>
    <w:rsid w:val="00A861FB"/>
    <w:rsid w:val="00A86C43"/>
    <w:rsid w:val="00A87682"/>
    <w:rsid w:val="00A87FEB"/>
    <w:rsid w:val="00AA3081"/>
    <w:rsid w:val="00AB3E2E"/>
    <w:rsid w:val="00AD2355"/>
    <w:rsid w:val="00AD3A8E"/>
    <w:rsid w:val="00AE0CB4"/>
    <w:rsid w:val="00AE4041"/>
    <w:rsid w:val="00AE7F41"/>
    <w:rsid w:val="00B00613"/>
    <w:rsid w:val="00B1048B"/>
    <w:rsid w:val="00B21E9D"/>
    <w:rsid w:val="00B2287C"/>
    <w:rsid w:val="00B2487C"/>
    <w:rsid w:val="00B30123"/>
    <w:rsid w:val="00B3621C"/>
    <w:rsid w:val="00B4421F"/>
    <w:rsid w:val="00B51625"/>
    <w:rsid w:val="00B565A6"/>
    <w:rsid w:val="00B610B0"/>
    <w:rsid w:val="00B62F16"/>
    <w:rsid w:val="00B71F02"/>
    <w:rsid w:val="00B71F14"/>
    <w:rsid w:val="00B72F8C"/>
    <w:rsid w:val="00B74D7B"/>
    <w:rsid w:val="00B8729F"/>
    <w:rsid w:val="00B9240B"/>
    <w:rsid w:val="00B9326C"/>
    <w:rsid w:val="00BA1451"/>
    <w:rsid w:val="00BA49E7"/>
    <w:rsid w:val="00BA69BD"/>
    <w:rsid w:val="00BB1A75"/>
    <w:rsid w:val="00BC27D1"/>
    <w:rsid w:val="00BC6754"/>
    <w:rsid w:val="00BD426B"/>
    <w:rsid w:val="00BE19CF"/>
    <w:rsid w:val="00BE2E2E"/>
    <w:rsid w:val="00BE75F6"/>
    <w:rsid w:val="00BF2B08"/>
    <w:rsid w:val="00C016FF"/>
    <w:rsid w:val="00C030F3"/>
    <w:rsid w:val="00C107C3"/>
    <w:rsid w:val="00C13844"/>
    <w:rsid w:val="00C139F2"/>
    <w:rsid w:val="00C15975"/>
    <w:rsid w:val="00C2206D"/>
    <w:rsid w:val="00C30DE6"/>
    <w:rsid w:val="00C35E66"/>
    <w:rsid w:val="00C406F3"/>
    <w:rsid w:val="00C500C5"/>
    <w:rsid w:val="00C55AE6"/>
    <w:rsid w:val="00C57655"/>
    <w:rsid w:val="00C61726"/>
    <w:rsid w:val="00C62EDA"/>
    <w:rsid w:val="00C640C8"/>
    <w:rsid w:val="00C67749"/>
    <w:rsid w:val="00C7009E"/>
    <w:rsid w:val="00C72C54"/>
    <w:rsid w:val="00C72E28"/>
    <w:rsid w:val="00C84FB2"/>
    <w:rsid w:val="00C928DB"/>
    <w:rsid w:val="00CB5717"/>
    <w:rsid w:val="00CC11B0"/>
    <w:rsid w:val="00CC318C"/>
    <w:rsid w:val="00CD422C"/>
    <w:rsid w:val="00CE2EA2"/>
    <w:rsid w:val="00CF6A36"/>
    <w:rsid w:val="00CF6C4D"/>
    <w:rsid w:val="00CF7E3F"/>
    <w:rsid w:val="00D052EE"/>
    <w:rsid w:val="00D14044"/>
    <w:rsid w:val="00D17060"/>
    <w:rsid w:val="00D2500B"/>
    <w:rsid w:val="00D30096"/>
    <w:rsid w:val="00D312EC"/>
    <w:rsid w:val="00D3214C"/>
    <w:rsid w:val="00D40771"/>
    <w:rsid w:val="00D40C8B"/>
    <w:rsid w:val="00D456D5"/>
    <w:rsid w:val="00D55866"/>
    <w:rsid w:val="00D55A97"/>
    <w:rsid w:val="00D74CF9"/>
    <w:rsid w:val="00D874B3"/>
    <w:rsid w:val="00D92784"/>
    <w:rsid w:val="00DA1D6B"/>
    <w:rsid w:val="00DA513F"/>
    <w:rsid w:val="00DB7222"/>
    <w:rsid w:val="00DC436C"/>
    <w:rsid w:val="00DC55AA"/>
    <w:rsid w:val="00DC78E9"/>
    <w:rsid w:val="00DD5243"/>
    <w:rsid w:val="00DE1E06"/>
    <w:rsid w:val="00DE21B9"/>
    <w:rsid w:val="00DF1560"/>
    <w:rsid w:val="00E02778"/>
    <w:rsid w:val="00E0288D"/>
    <w:rsid w:val="00E02B42"/>
    <w:rsid w:val="00E0692E"/>
    <w:rsid w:val="00E173E0"/>
    <w:rsid w:val="00E2014D"/>
    <w:rsid w:val="00E24061"/>
    <w:rsid w:val="00E244F5"/>
    <w:rsid w:val="00E2763B"/>
    <w:rsid w:val="00E27933"/>
    <w:rsid w:val="00E31795"/>
    <w:rsid w:val="00E3417F"/>
    <w:rsid w:val="00E3563D"/>
    <w:rsid w:val="00E37120"/>
    <w:rsid w:val="00E3729B"/>
    <w:rsid w:val="00E418E6"/>
    <w:rsid w:val="00E41B28"/>
    <w:rsid w:val="00E54BEC"/>
    <w:rsid w:val="00E55521"/>
    <w:rsid w:val="00E57460"/>
    <w:rsid w:val="00E63A5A"/>
    <w:rsid w:val="00E67FA9"/>
    <w:rsid w:val="00E72234"/>
    <w:rsid w:val="00E76ABF"/>
    <w:rsid w:val="00E8194B"/>
    <w:rsid w:val="00E85A95"/>
    <w:rsid w:val="00E87E98"/>
    <w:rsid w:val="00E95B58"/>
    <w:rsid w:val="00EA0DC1"/>
    <w:rsid w:val="00EC4BAA"/>
    <w:rsid w:val="00ED3A98"/>
    <w:rsid w:val="00ED3FA3"/>
    <w:rsid w:val="00ED5261"/>
    <w:rsid w:val="00ED7419"/>
    <w:rsid w:val="00EE4139"/>
    <w:rsid w:val="00EE55E6"/>
    <w:rsid w:val="00EF01BA"/>
    <w:rsid w:val="00EF09D9"/>
    <w:rsid w:val="00EF1CC1"/>
    <w:rsid w:val="00EF39BC"/>
    <w:rsid w:val="00EF6F6B"/>
    <w:rsid w:val="00F04F4F"/>
    <w:rsid w:val="00F05561"/>
    <w:rsid w:val="00F06C6C"/>
    <w:rsid w:val="00F13CC8"/>
    <w:rsid w:val="00F1784F"/>
    <w:rsid w:val="00F216E0"/>
    <w:rsid w:val="00F321A6"/>
    <w:rsid w:val="00F326B1"/>
    <w:rsid w:val="00F45C14"/>
    <w:rsid w:val="00F477FD"/>
    <w:rsid w:val="00F4782D"/>
    <w:rsid w:val="00F479F8"/>
    <w:rsid w:val="00F51909"/>
    <w:rsid w:val="00F53F83"/>
    <w:rsid w:val="00F543ED"/>
    <w:rsid w:val="00F55856"/>
    <w:rsid w:val="00F7115E"/>
    <w:rsid w:val="00F72926"/>
    <w:rsid w:val="00F77D77"/>
    <w:rsid w:val="00F81194"/>
    <w:rsid w:val="00F83CCA"/>
    <w:rsid w:val="00F867CF"/>
    <w:rsid w:val="00F90A9A"/>
    <w:rsid w:val="00FA0D03"/>
    <w:rsid w:val="00FA0E51"/>
    <w:rsid w:val="00FB4165"/>
    <w:rsid w:val="00FB5140"/>
    <w:rsid w:val="00FB5900"/>
    <w:rsid w:val="00FC2545"/>
    <w:rsid w:val="00FD380A"/>
    <w:rsid w:val="00FE2F2C"/>
    <w:rsid w:val="00FE3C9C"/>
    <w:rsid w:val="00FE6D53"/>
    <w:rsid w:val="00FF1B09"/>
    <w:rsid w:val="00FF2A7A"/>
    <w:rsid w:val="00FF6A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B46571-5F0D-4FEC-890D-DF9470BD3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0BED"/>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0BED"/>
    <w:pPr>
      <w:tabs>
        <w:tab w:val="center" w:pos="4320"/>
        <w:tab w:val="right" w:pos="8640"/>
      </w:tabs>
    </w:pPr>
  </w:style>
  <w:style w:type="paragraph" w:styleId="Footer">
    <w:name w:val="footer"/>
    <w:basedOn w:val="Normal"/>
    <w:link w:val="FooterChar"/>
    <w:rsid w:val="00110BED"/>
    <w:pPr>
      <w:tabs>
        <w:tab w:val="center" w:pos="4320"/>
        <w:tab w:val="right" w:pos="8640"/>
      </w:tabs>
    </w:pPr>
  </w:style>
  <w:style w:type="paragraph" w:customStyle="1" w:styleId="CharCharCharCarattereCarattereCarattere">
    <w:name w:val="Char Char Char Carattere Carattere Carattere"/>
    <w:basedOn w:val="Normal"/>
    <w:rsid w:val="00110BED"/>
    <w:pPr>
      <w:spacing w:after="160" w:line="240" w:lineRule="exact"/>
    </w:pPr>
    <w:rPr>
      <w:rFonts w:ascii="Tahoma" w:hAnsi="Tahoma"/>
      <w:sz w:val="20"/>
      <w:szCs w:val="20"/>
      <w:lang w:val="en-US" w:eastAsia="en-US"/>
    </w:rPr>
  </w:style>
  <w:style w:type="character" w:styleId="PageNumber">
    <w:name w:val="page number"/>
    <w:basedOn w:val="DefaultParagraphFont"/>
    <w:rsid w:val="00110BED"/>
  </w:style>
  <w:style w:type="character" w:styleId="Hyperlink">
    <w:name w:val="Hyperlink"/>
    <w:basedOn w:val="DefaultParagraphFont"/>
    <w:rsid w:val="00110BED"/>
    <w:rPr>
      <w:color w:val="0000FF"/>
      <w:u w:val="single"/>
    </w:rPr>
  </w:style>
  <w:style w:type="character" w:customStyle="1" w:styleId="TEXTChar">
    <w:name w:val="TEXT Char"/>
    <w:basedOn w:val="DefaultParagraphFont"/>
    <w:link w:val="TEXT"/>
    <w:rsid w:val="00110BED"/>
    <w:rPr>
      <w:rFonts w:ascii="Arial" w:hAnsi="Arial"/>
      <w:sz w:val="24"/>
      <w:szCs w:val="24"/>
      <w:lang w:val="en-US" w:eastAsia="en-US" w:bidi="ar-SA"/>
    </w:rPr>
  </w:style>
  <w:style w:type="paragraph" w:customStyle="1" w:styleId="TEXT">
    <w:name w:val="TEXT"/>
    <w:basedOn w:val="Normal"/>
    <w:link w:val="TEXTChar"/>
    <w:rsid w:val="00110BED"/>
    <w:pPr>
      <w:adjustRightInd w:val="0"/>
      <w:spacing w:line="360" w:lineRule="auto"/>
      <w:ind w:firstLine="567"/>
      <w:jc w:val="both"/>
    </w:pPr>
    <w:rPr>
      <w:rFonts w:ascii="Arial" w:hAnsi="Arial"/>
      <w:lang w:val="en-US" w:eastAsia="en-US"/>
    </w:rPr>
  </w:style>
  <w:style w:type="paragraph" w:styleId="Title">
    <w:name w:val="Title"/>
    <w:basedOn w:val="Normal"/>
    <w:link w:val="TitleChar"/>
    <w:qFormat/>
    <w:rsid w:val="00110BED"/>
    <w:pPr>
      <w:jc w:val="center"/>
    </w:pPr>
    <w:rPr>
      <w:b/>
      <w:bCs/>
      <w:sz w:val="28"/>
      <w:lang w:val="it-IT" w:eastAsia="it-IT"/>
    </w:rPr>
  </w:style>
  <w:style w:type="character" w:styleId="Strong">
    <w:name w:val="Strong"/>
    <w:basedOn w:val="DefaultParagraphFont"/>
    <w:qFormat/>
    <w:rsid w:val="00110BED"/>
    <w:rPr>
      <w:b/>
      <w:bCs/>
    </w:rPr>
  </w:style>
  <w:style w:type="paragraph" w:styleId="BalloonText">
    <w:name w:val="Balloon Text"/>
    <w:basedOn w:val="Normal"/>
    <w:semiHidden/>
    <w:rsid w:val="00796AA2"/>
    <w:rPr>
      <w:rFonts w:ascii="Tahoma" w:hAnsi="Tahoma" w:cs="Tahoma"/>
      <w:sz w:val="16"/>
      <w:szCs w:val="16"/>
    </w:rPr>
  </w:style>
  <w:style w:type="character" w:styleId="CommentReference">
    <w:name w:val="annotation reference"/>
    <w:basedOn w:val="DefaultParagraphFont"/>
    <w:semiHidden/>
    <w:rsid w:val="0056469C"/>
    <w:rPr>
      <w:sz w:val="16"/>
      <w:szCs w:val="16"/>
    </w:rPr>
  </w:style>
  <w:style w:type="paragraph" w:styleId="CommentText">
    <w:name w:val="annotation text"/>
    <w:basedOn w:val="Normal"/>
    <w:semiHidden/>
    <w:rsid w:val="0056469C"/>
    <w:rPr>
      <w:sz w:val="20"/>
      <w:szCs w:val="20"/>
    </w:rPr>
  </w:style>
  <w:style w:type="paragraph" w:styleId="CommentSubject">
    <w:name w:val="annotation subject"/>
    <w:basedOn w:val="CommentText"/>
    <w:next w:val="CommentText"/>
    <w:semiHidden/>
    <w:rsid w:val="0056469C"/>
    <w:rPr>
      <w:b/>
      <w:bCs/>
    </w:rPr>
  </w:style>
  <w:style w:type="paragraph" w:styleId="FootnoteText">
    <w:name w:val="footnote text"/>
    <w:aliases w:val="Char, Char"/>
    <w:basedOn w:val="Normal"/>
    <w:link w:val="FootnoteTextChar"/>
    <w:semiHidden/>
    <w:rsid w:val="001B1187"/>
    <w:rPr>
      <w:sz w:val="20"/>
      <w:szCs w:val="20"/>
      <w:lang w:eastAsia="en-US"/>
    </w:rPr>
  </w:style>
  <w:style w:type="character" w:styleId="FootnoteReference">
    <w:name w:val="footnote reference"/>
    <w:aliases w:val="SUPERS,Footnote reference number,Footnote symbol,note TESI,-E Fußnotenzeichen,number"/>
    <w:basedOn w:val="DefaultParagraphFont"/>
    <w:semiHidden/>
    <w:rsid w:val="001B1187"/>
    <w:rPr>
      <w:vertAlign w:val="superscript"/>
    </w:rPr>
  </w:style>
  <w:style w:type="paragraph" w:customStyle="1" w:styleId="CarattereCarattere">
    <w:name w:val="Carattere Carattere"/>
    <w:basedOn w:val="Normal"/>
    <w:rsid w:val="002F170B"/>
    <w:pPr>
      <w:spacing w:after="160" w:line="240" w:lineRule="exact"/>
    </w:pPr>
    <w:rPr>
      <w:rFonts w:ascii="Tahoma" w:hAnsi="Tahoma"/>
      <w:sz w:val="20"/>
      <w:szCs w:val="20"/>
      <w:lang w:val="en-US" w:eastAsia="en-US"/>
    </w:rPr>
  </w:style>
  <w:style w:type="character" w:customStyle="1" w:styleId="HeaderChar">
    <w:name w:val="Header Char"/>
    <w:basedOn w:val="DefaultParagraphFont"/>
    <w:link w:val="Header"/>
    <w:semiHidden/>
    <w:rsid w:val="004352A1"/>
    <w:rPr>
      <w:sz w:val="24"/>
      <w:szCs w:val="24"/>
      <w:lang w:val="en-GB" w:eastAsia="en-GB" w:bidi="ar-SA"/>
    </w:rPr>
  </w:style>
  <w:style w:type="character" w:customStyle="1" w:styleId="FooterChar">
    <w:name w:val="Footer Char"/>
    <w:basedOn w:val="DefaultParagraphFont"/>
    <w:link w:val="Footer"/>
    <w:semiHidden/>
    <w:rsid w:val="004352A1"/>
    <w:rPr>
      <w:sz w:val="24"/>
      <w:szCs w:val="24"/>
      <w:lang w:val="en-GB" w:eastAsia="en-GB" w:bidi="ar-SA"/>
    </w:rPr>
  </w:style>
  <w:style w:type="character" w:customStyle="1" w:styleId="TitleChar">
    <w:name w:val="Title Char"/>
    <w:basedOn w:val="DefaultParagraphFont"/>
    <w:link w:val="Title"/>
    <w:rsid w:val="004352A1"/>
    <w:rPr>
      <w:b/>
      <w:bCs/>
      <w:sz w:val="28"/>
      <w:szCs w:val="24"/>
      <w:lang w:val="it-IT" w:eastAsia="it-IT" w:bidi="ar-SA"/>
    </w:rPr>
  </w:style>
  <w:style w:type="character" w:customStyle="1" w:styleId="FootnoteTextChar">
    <w:name w:val="Footnote Text Char"/>
    <w:aliases w:val="Char Char, Char Char"/>
    <w:basedOn w:val="DefaultParagraphFont"/>
    <w:link w:val="FootnoteText"/>
    <w:semiHidden/>
    <w:rsid w:val="004352A1"/>
    <w:rPr>
      <w:lang w:val="en-GB" w:eastAsia="en-US" w:bidi="ar-SA"/>
    </w:rPr>
  </w:style>
  <w:style w:type="paragraph" w:customStyle="1" w:styleId="StyleAfter0pt">
    <w:name w:val="Style After:  0 pt"/>
    <w:basedOn w:val="Normal"/>
    <w:rsid w:val="004564E0"/>
    <w:pPr>
      <w:spacing w:after="120" w:line="360" w:lineRule="auto"/>
      <w:jc w:val="both"/>
    </w:pPr>
    <w:rPr>
      <w:rFonts w:ascii="Verdana" w:eastAsia="MS Mincho" w:hAnsi="Verdana" w:cs="Verdana"/>
      <w:sz w:val="20"/>
      <w:szCs w:val="20"/>
      <w:lang w:val="en-US" w:eastAsia="en-US"/>
    </w:rPr>
  </w:style>
  <w:style w:type="paragraph" w:styleId="Revision">
    <w:name w:val="Revision"/>
    <w:hidden/>
    <w:uiPriority w:val="99"/>
    <w:semiHidden/>
    <w:rsid w:val="004564E0"/>
    <w:rPr>
      <w:rFonts w:eastAsia="Times New Roman"/>
      <w:sz w:val="24"/>
      <w:szCs w:val="24"/>
    </w:rPr>
  </w:style>
  <w:style w:type="character" w:customStyle="1" w:styleId="FootnoteTextChar1">
    <w:name w:val="Footnote Text Char1"/>
    <w:aliases w:val="Char Char2"/>
    <w:basedOn w:val="DefaultParagraphFont"/>
    <w:semiHidden/>
    <w:rsid w:val="00AD3A8E"/>
    <w:rPr>
      <w:rFonts w:eastAsia="MS Mincho" w:cs="Times New Roman"/>
      <w:lang w:val="en-GB" w:eastAsia="ja-JP"/>
    </w:rPr>
  </w:style>
  <w:style w:type="paragraph" w:customStyle="1" w:styleId="testo">
    <w:name w:val="testo"/>
    <w:basedOn w:val="Normal"/>
    <w:rsid w:val="00AD3A8E"/>
    <w:pPr>
      <w:spacing w:after="120" w:line="360" w:lineRule="auto"/>
      <w:jc w:val="both"/>
    </w:pPr>
    <w:rPr>
      <w:rFonts w:ascii="Arial" w:eastAsia="MS Mincho" w:hAnsi="Arial" w:cs="Arial"/>
      <w:sz w:val="20"/>
      <w:szCs w:val="20"/>
      <w:lang w:eastAsia="ja-JP"/>
    </w:rPr>
  </w:style>
  <w:style w:type="paragraph" w:styleId="ListParagraph">
    <w:name w:val="List Paragraph"/>
    <w:basedOn w:val="Normal"/>
    <w:uiPriority w:val="34"/>
    <w:qFormat/>
    <w:rsid w:val="003C3152"/>
    <w:pPr>
      <w:ind w:left="720"/>
      <w:contextualSpacing/>
    </w:pPr>
  </w:style>
  <w:style w:type="paragraph" w:customStyle="1" w:styleId="Default">
    <w:name w:val="Default"/>
    <w:rsid w:val="002E10D2"/>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20A05-6B8A-4DF2-98EA-9A6E3FE87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1975</Words>
  <Characters>11263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Report to the G8 Hokkaido Toyako Summit 2008</vt:lpstr>
    </vt:vector>
  </TitlesOfParts>
  <Company>FAO of the UN</Company>
  <LinksUpToDate>false</LinksUpToDate>
  <CharactersWithSpaces>13212</CharactersWithSpaces>
  <SharedDoc>false</SharedDoc>
  <HLinks>
    <vt:vector size="6" baseType="variant">
      <vt:variant>
        <vt:i4>2228320</vt:i4>
      </vt:variant>
      <vt:variant>
        <vt:i4>0</vt:i4>
      </vt:variant>
      <vt:variant>
        <vt:i4>0</vt:i4>
      </vt:variant>
      <vt:variant>
        <vt:i4>5</vt:i4>
      </vt:variant>
      <vt:variant>
        <vt:lpwstr>http://www.globalbioenergy.org/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to the G8 Hokkaido Toyako Summit 2008</dc:title>
  <dc:creator>Morese, Michela (NRCB)</dc:creator>
  <cp:lastModifiedBy>Morese, Michela (NRC)</cp:lastModifiedBy>
  <cp:revision>3</cp:revision>
  <cp:lastPrinted>2016-05-18T10:24:00Z</cp:lastPrinted>
  <dcterms:created xsi:type="dcterms:W3CDTF">2017-04-13T14:44:00Z</dcterms:created>
  <dcterms:modified xsi:type="dcterms:W3CDTF">2017-04-13T14:53:00Z</dcterms:modified>
</cp:coreProperties>
</file>