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43B" w:rsidRPr="0091613E" w:rsidRDefault="0091613E" w:rsidP="0091613E">
      <w:pPr>
        <w:pStyle w:val="ListParagraph"/>
        <w:numPr>
          <w:ilvl w:val="0"/>
          <w:numId w:val="1"/>
        </w:numPr>
        <w:rPr>
          <w:b/>
          <w:sz w:val="28"/>
          <w:lang w:val="en-US"/>
        </w:rPr>
      </w:pPr>
      <w:commentRangeStart w:id="0"/>
      <w:r w:rsidRPr="0091613E">
        <w:rPr>
          <w:b/>
          <w:sz w:val="28"/>
          <w:lang w:val="en-US"/>
        </w:rPr>
        <w:t xml:space="preserve">Forests and </w:t>
      </w:r>
      <w:r w:rsidR="00B113D8" w:rsidRPr="0091613E">
        <w:rPr>
          <w:b/>
          <w:sz w:val="28"/>
          <w:lang w:val="en-US"/>
        </w:rPr>
        <w:t>SDG 1 – End poverty in all its forms everywhere</w:t>
      </w:r>
      <w:commentRangeEnd w:id="0"/>
      <w:r w:rsidR="00AD0E70">
        <w:rPr>
          <w:rStyle w:val="CommentReference"/>
        </w:rPr>
        <w:commentReference w:id="0"/>
      </w:r>
    </w:p>
    <w:p w:rsidR="00B113D8" w:rsidRPr="008319A5" w:rsidRDefault="00B113D8">
      <w:pPr>
        <w:rPr>
          <w:lang w:val="en-US"/>
        </w:rPr>
      </w:pPr>
    </w:p>
    <w:p w:rsidR="00B113D8" w:rsidRPr="00F2469E" w:rsidRDefault="00AF11BD">
      <w:pPr>
        <w:rPr>
          <w:lang w:val="en-US"/>
        </w:rPr>
      </w:pPr>
      <w:r w:rsidRPr="00E132FE">
        <w:rPr>
          <w:noProof/>
          <w:lang w:val="en-US"/>
        </w:rPr>
        <mc:AlternateContent>
          <mc:Choice Requires="wps">
            <w:drawing>
              <wp:anchor distT="45720" distB="45720" distL="114300" distR="114300" simplePos="0" relativeHeight="251659264" behindDoc="1" locked="0" layoutInCell="1" allowOverlap="1" wp14:anchorId="7442D4DB" wp14:editId="42ECD264">
                <wp:simplePos x="0" y="0"/>
                <wp:positionH relativeFrom="margin">
                  <wp:posOffset>1847850</wp:posOffset>
                </wp:positionH>
                <wp:positionV relativeFrom="paragraph">
                  <wp:posOffset>2588260</wp:posOffset>
                </wp:positionV>
                <wp:extent cx="4267200" cy="4238625"/>
                <wp:effectExtent l="0" t="0" r="19050" b="28575"/>
                <wp:wrapTight wrapText="bothSides">
                  <wp:wrapPolygon edited="0">
                    <wp:start x="0" y="0"/>
                    <wp:lineTo x="0" y="21649"/>
                    <wp:lineTo x="21600" y="21649"/>
                    <wp:lineTo x="21600"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4238625"/>
                        </a:xfrm>
                        <a:prstGeom prst="rect">
                          <a:avLst/>
                        </a:prstGeom>
                        <a:solidFill>
                          <a:srgbClr val="FFFFFF"/>
                        </a:solidFill>
                        <a:ln w="9525">
                          <a:solidFill>
                            <a:srgbClr val="000000"/>
                          </a:solidFill>
                          <a:miter lim="800000"/>
                          <a:headEnd/>
                          <a:tailEnd/>
                        </a:ln>
                      </wps:spPr>
                      <wps:txbx>
                        <w:txbxContent>
                          <w:p w:rsidR="00E132FE" w:rsidRDefault="00E132FE" w:rsidP="00E132FE">
                            <w:pPr>
                              <w:shd w:val="clear" w:color="auto" w:fill="F2F2F2" w:themeFill="background1" w:themeFillShade="F2"/>
                              <w:rPr>
                                <w:b/>
                                <w:sz w:val="24"/>
                                <w:lang w:val="en-US"/>
                              </w:rPr>
                            </w:pPr>
                            <w:r w:rsidRPr="00E132FE">
                              <w:rPr>
                                <w:b/>
                                <w:sz w:val="24"/>
                                <w:lang w:val="en-US"/>
                              </w:rPr>
                              <w:t xml:space="preserve">The relative </w:t>
                            </w:r>
                            <w:r w:rsidR="00272305">
                              <w:rPr>
                                <w:b/>
                                <w:sz w:val="24"/>
                                <w:lang w:val="en-US"/>
                              </w:rPr>
                              <w:t>importance of forest products: The c</w:t>
                            </w:r>
                            <w:r w:rsidRPr="00E132FE">
                              <w:rPr>
                                <w:b/>
                                <w:sz w:val="24"/>
                                <w:lang w:val="en-US"/>
                              </w:rPr>
                              <w:t xml:space="preserve">ase </w:t>
                            </w:r>
                            <w:r w:rsidR="00272305">
                              <w:rPr>
                                <w:b/>
                                <w:sz w:val="24"/>
                                <w:lang w:val="en-US"/>
                              </w:rPr>
                              <w:t xml:space="preserve">of </w:t>
                            </w:r>
                            <w:r w:rsidRPr="00E132FE">
                              <w:rPr>
                                <w:b/>
                                <w:sz w:val="24"/>
                                <w:lang w:val="en-US"/>
                              </w:rPr>
                              <w:t>Uganda</w:t>
                            </w:r>
                          </w:p>
                          <w:p w:rsidR="00E132FE" w:rsidRPr="00FC0886" w:rsidRDefault="00AD0E70" w:rsidP="00E132FE">
                            <w:pPr>
                              <w:shd w:val="clear" w:color="auto" w:fill="F2F2F2" w:themeFill="background1" w:themeFillShade="F2"/>
                              <w:rPr>
                                <w:lang w:val="en-US"/>
                              </w:rPr>
                            </w:pPr>
                            <w:ins w:id="1" w:author="Muller, Eva (FOA)" w:date="2017-08-20T13:36:00Z">
                              <w:r>
                                <w:rPr>
                                  <w:lang w:val="en-US"/>
                                </w:rPr>
                                <w:t>F</w:t>
                              </w:r>
                            </w:ins>
                            <w:r w:rsidR="00272305" w:rsidRPr="00FC0886">
                              <w:rPr>
                                <w:lang w:val="en-US"/>
                              </w:rPr>
                              <w:t xml:space="preserve">ield </w:t>
                            </w:r>
                            <w:r w:rsidR="00291AFC" w:rsidRPr="00FC0886">
                              <w:rPr>
                                <w:lang w:val="en-US"/>
                              </w:rPr>
                              <w:t>research</w:t>
                            </w:r>
                            <w:r w:rsidR="00272305" w:rsidRPr="00FC0886">
                              <w:rPr>
                                <w:lang w:val="en-US"/>
                              </w:rPr>
                              <w:t xml:space="preserve"> in eight villages </w:t>
                            </w:r>
                            <w:r w:rsidR="00665EBC" w:rsidRPr="00FC0886">
                              <w:rPr>
                                <w:lang w:val="en-US"/>
                              </w:rPr>
                              <w:t>with</w:t>
                            </w:r>
                            <w:r w:rsidR="00291AFC" w:rsidRPr="00FC0886">
                              <w:rPr>
                                <w:lang w:val="en-US"/>
                              </w:rPr>
                              <w:t xml:space="preserve">in the four districts of </w:t>
                            </w:r>
                            <w:proofErr w:type="spellStart"/>
                            <w:r w:rsidR="00291AFC" w:rsidRPr="00FC0886">
                              <w:rPr>
                                <w:lang w:val="en-US"/>
                              </w:rPr>
                              <w:t>Kibaale</w:t>
                            </w:r>
                            <w:proofErr w:type="spellEnd"/>
                            <w:r w:rsidR="00291AFC" w:rsidRPr="00FC0886">
                              <w:rPr>
                                <w:lang w:val="en-US"/>
                              </w:rPr>
                              <w:t xml:space="preserve">, Masindi, </w:t>
                            </w:r>
                            <w:proofErr w:type="spellStart"/>
                            <w:r w:rsidR="00291AFC" w:rsidRPr="00FC0886">
                              <w:rPr>
                                <w:lang w:val="en-US"/>
                              </w:rPr>
                              <w:t>Kumi</w:t>
                            </w:r>
                            <w:proofErr w:type="spellEnd"/>
                            <w:r w:rsidR="00291AFC" w:rsidRPr="00FC0886">
                              <w:rPr>
                                <w:lang w:val="en-US"/>
                              </w:rPr>
                              <w:t xml:space="preserve"> and </w:t>
                            </w:r>
                            <w:proofErr w:type="spellStart"/>
                            <w:r w:rsidR="00291AFC" w:rsidRPr="00FC0886">
                              <w:rPr>
                                <w:lang w:val="en-US"/>
                              </w:rPr>
                              <w:t>Lamwo</w:t>
                            </w:r>
                            <w:proofErr w:type="spellEnd"/>
                            <w:r w:rsidR="00291AFC" w:rsidRPr="00FC0886">
                              <w:rPr>
                                <w:lang w:val="en-US"/>
                              </w:rPr>
                              <w:t xml:space="preserve"> in Uganda</w:t>
                            </w:r>
                            <w:ins w:id="2" w:author="Muller, Eva (FOA)" w:date="2017-08-20T13:36:00Z">
                              <w:r>
                                <w:rPr>
                                  <w:lang w:val="en-US"/>
                                </w:rPr>
                                <w:t xml:space="preserve"> revealed</w:t>
                              </w:r>
                            </w:ins>
                            <w:del w:id="3" w:author="Muller, Eva (FOA)" w:date="2017-08-20T13:36:00Z">
                              <w:r w:rsidR="00291AFC" w:rsidRPr="00FC0886" w:rsidDel="00AD0E70">
                                <w:rPr>
                                  <w:lang w:val="en-US"/>
                                </w:rPr>
                                <w:delText>, researchers</w:delText>
                              </w:r>
                              <w:r w:rsidR="00EE11F4" w:rsidDel="00AD0E70">
                                <w:rPr>
                                  <w:lang w:val="en-US"/>
                                </w:rPr>
                                <w:delText xml:space="preserve"> found</w:delText>
                              </w:r>
                            </w:del>
                            <w:r w:rsidR="00EE11F4">
                              <w:rPr>
                                <w:lang w:val="en-US"/>
                              </w:rPr>
                              <w:t xml:space="preserve"> a large dependency</w:t>
                            </w:r>
                            <w:r w:rsidR="00665EBC" w:rsidRPr="00FC0886">
                              <w:rPr>
                                <w:lang w:val="en-US"/>
                              </w:rPr>
                              <w:t xml:space="preserve"> on</w:t>
                            </w:r>
                            <w:r w:rsidR="00291AFC" w:rsidRPr="00FC0886">
                              <w:rPr>
                                <w:lang w:val="en-US"/>
                              </w:rPr>
                              <w:t xml:space="preserve"> forest products by </w:t>
                            </w:r>
                            <w:r w:rsidR="00665EBC" w:rsidRPr="00FC0886">
                              <w:rPr>
                                <w:lang w:val="en-US"/>
                              </w:rPr>
                              <w:t xml:space="preserve">local </w:t>
                            </w:r>
                            <w:r w:rsidR="00291AFC" w:rsidRPr="00FC0886">
                              <w:rPr>
                                <w:lang w:val="en-US"/>
                              </w:rPr>
                              <w:t>house</w:t>
                            </w:r>
                            <w:r w:rsidR="00E1471D" w:rsidRPr="00FC0886">
                              <w:rPr>
                                <w:lang w:val="en-US"/>
                              </w:rPr>
                              <w:t>holds. Fuelwood and charcoal were</w:t>
                            </w:r>
                            <w:r w:rsidR="00291AFC" w:rsidRPr="00FC0886">
                              <w:rPr>
                                <w:lang w:val="en-US"/>
                              </w:rPr>
                              <w:t xml:space="preserve"> the most important products for household economies, accounting for 36% of all cash sales. Building materials </w:t>
                            </w:r>
                            <w:r w:rsidR="005C08D4">
                              <w:rPr>
                                <w:lang w:val="en-US"/>
                              </w:rPr>
                              <w:t>contributed</w:t>
                            </w:r>
                            <w:r w:rsidR="007661DF">
                              <w:rPr>
                                <w:lang w:val="en-US"/>
                              </w:rPr>
                              <w:t xml:space="preserve"> another 30% of sales</w:t>
                            </w:r>
                            <w:r w:rsidR="00E1471D" w:rsidRPr="00FC0886">
                              <w:rPr>
                                <w:lang w:val="en-US"/>
                              </w:rPr>
                              <w:t xml:space="preserve">, while forest foods </w:t>
                            </w:r>
                            <w:r w:rsidR="005C08D4">
                              <w:rPr>
                                <w:lang w:val="en-US"/>
                              </w:rPr>
                              <w:t>represented</w:t>
                            </w:r>
                            <w:r w:rsidR="007661DF">
                              <w:rPr>
                                <w:lang w:val="en-US"/>
                              </w:rPr>
                              <w:t xml:space="preserve"> 21%. The relative importance of income from the sale of forest products was however dwarfed by the </w:t>
                            </w:r>
                            <w:r w:rsidR="005D7FDE">
                              <w:rPr>
                                <w:lang w:val="en-US"/>
                              </w:rPr>
                              <w:t xml:space="preserve">domestic use of </w:t>
                            </w:r>
                            <w:r w:rsidR="007661DF">
                              <w:rPr>
                                <w:lang w:val="en-US"/>
                              </w:rPr>
                              <w:t xml:space="preserve">forest products. </w:t>
                            </w:r>
                            <w:r w:rsidR="00E1471D" w:rsidRPr="00FC0886">
                              <w:rPr>
                                <w:lang w:val="en-US"/>
                              </w:rPr>
                              <w:t>All in all the non-cash values of forest products were two to four times hi</w:t>
                            </w:r>
                            <w:r w:rsidR="005C08D4">
                              <w:rPr>
                                <w:lang w:val="en-US"/>
                              </w:rPr>
                              <w:t>gher than their cash values to</w:t>
                            </w:r>
                            <w:r w:rsidR="00E1471D" w:rsidRPr="00FC0886">
                              <w:rPr>
                                <w:lang w:val="en-US"/>
                              </w:rPr>
                              <w:t xml:space="preserve"> </w:t>
                            </w:r>
                            <w:r w:rsidR="007661DF">
                              <w:rPr>
                                <w:lang w:val="en-US"/>
                              </w:rPr>
                              <w:t>the local population. Still</w:t>
                            </w:r>
                            <w:r w:rsidR="00E1471D" w:rsidRPr="00FC0886">
                              <w:rPr>
                                <w:lang w:val="en-US"/>
                              </w:rPr>
                              <w:t>, forest products</w:t>
                            </w:r>
                            <w:r w:rsidR="00766CD0" w:rsidRPr="00FC0886">
                              <w:rPr>
                                <w:lang w:val="en-US"/>
                              </w:rPr>
                              <w:t xml:space="preserve"> have a significant value</w:t>
                            </w:r>
                            <w:r w:rsidR="00E1471D" w:rsidRPr="00FC0886">
                              <w:rPr>
                                <w:lang w:val="en-US"/>
                              </w:rPr>
                              <w:t xml:space="preserve"> to the national economy. The</w:t>
                            </w:r>
                            <w:r w:rsidR="00766CD0" w:rsidRPr="00FC0886">
                              <w:rPr>
                                <w:lang w:val="en-US"/>
                              </w:rPr>
                              <w:t xml:space="preserve"> energy from </w:t>
                            </w:r>
                            <w:r w:rsidR="00E1471D" w:rsidRPr="00FC0886">
                              <w:rPr>
                                <w:lang w:val="en-US"/>
                              </w:rPr>
                              <w:t>forest</w:t>
                            </w:r>
                            <w:r w:rsidR="00766CD0" w:rsidRPr="00FC0886">
                              <w:rPr>
                                <w:lang w:val="en-US"/>
                              </w:rPr>
                              <w:t xml:space="preserve"> products consumed by rural people represent a value</w:t>
                            </w:r>
                            <w:r w:rsidR="00E1471D" w:rsidRPr="00FC0886">
                              <w:rPr>
                                <w:lang w:val="en-US"/>
                              </w:rPr>
                              <w:t xml:space="preserve"> three times </w:t>
                            </w:r>
                            <w:r w:rsidR="00766CD0" w:rsidRPr="00FC0886">
                              <w:rPr>
                                <w:lang w:val="en-US"/>
                              </w:rPr>
                              <w:t>as large as Uganda’s energy budget. Forests</w:t>
                            </w:r>
                            <w:r w:rsidR="00982A40" w:rsidRPr="00FC0886">
                              <w:rPr>
                                <w:lang w:val="en-US"/>
                              </w:rPr>
                              <w:t xml:space="preserve"> </w:t>
                            </w:r>
                            <w:r w:rsidR="00EE11F4">
                              <w:rPr>
                                <w:lang w:val="en-US"/>
                              </w:rPr>
                              <w:t>have</w:t>
                            </w:r>
                            <w:r w:rsidR="00982A40" w:rsidRPr="00FC0886">
                              <w:rPr>
                                <w:lang w:val="en-US"/>
                              </w:rPr>
                              <w:t xml:space="preserve"> also</w:t>
                            </w:r>
                            <w:r w:rsidR="00EE11F4">
                              <w:rPr>
                                <w:lang w:val="en-US"/>
                              </w:rPr>
                              <w:t xml:space="preserve"> been</w:t>
                            </w:r>
                            <w:r w:rsidR="00982A40" w:rsidRPr="00FC0886">
                              <w:rPr>
                                <w:lang w:val="en-US"/>
                              </w:rPr>
                              <w:t xml:space="preserve"> important resources in</w:t>
                            </w:r>
                            <w:r w:rsidR="00665EBC" w:rsidRPr="00FC0886">
                              <w:rPr>
                                <w:lang w:val="en-US"/>
                              </w:rPr>
                              <w:t xml:space="preserve"> the</w:t>
                            </w:r>
                            <w:r w:rsidR="00982A40" w:rsidRPr="00FC0886">
                              <w:rPr>
                                <w:lang w:val="en-US"/>
                              </w:rPr>
                              <w:t xml:space="preserve"> post-conflict reconstruction in the </w:t>
                            </w:r>
                            <w:r w:rsidR="00766CD0" w:rsidRPr="00FC0886">
                              <w:rPr>
                                <w:lang w:val="en-US"/>
                              </w:rPr>
                              <w:t>Northern and Eastern regions</w:t>
                            </w:r>
                            <w:r w:rsidR="00982A40" w:rsidRPr="00FC0886">
                              <w:rPr>
                                <w:lang w:val="en-US"/>
                              </w:rPr>
                              <w:t xml:space="preserve"> when people were returning home after </w:t>
                            </w:r>
                            <w:r w:rsidR="00D702FA" w:rsidRPr="00FC0886">
                              <w:rPr>
                                <w:lang w:val="en-US"/>
                              </w:rPr>
                              <w:t>escaping violent conflict.</w:t>
                            </w:r>
                            <w:r w:rsidR="00982A40" w:rsidRPr="00FC0886">
                              <w:rPr>
                                <w:lang w:val="en-US"/>
                              </w:rPr>
                              <w:t xml:space="preserve"> </w:t>
                            </w:r>
                            <w:r w:rsidR="00D702FA" w:rsidRPr="00FC0886">
                              <w:rPr>
                                <w:lang w:val="en-US"/>
                              </w:rPr>
                              <w:t xml:space="preserve">Households in these regions had a larger average forest dependency than the other districts, with a </w:t>
                            </w:r>
                            <w:r w:rsidR="00F2546D" w:rsidRPr="00FC0886">
                              <w:rPr>
                                <w:lang w:val="en-US"/>
                              </w:rPr>
                              <w:t xml:space="preserve">total </w:t>
                            </w:r>
                            <w:r w:rsidR="00D702FA" w:rsidRPr="00FC0886">
                              <w:rPr>
                                <w:lang w:val="en-US"/>
                              </w:rPr>
                              <w:t xml:space="preserve">calculated </w:t>
                            </w:r>
                            <w:r w:rsidR="00982A40" w:rsidRPr="00FC0886">
                              <w:rPr>
                                <w:lang w:val="en-US"/>
                              </w:rPr>
                              <w:t>“extra”</w:t>
                            </w:r>
                            <w:r w:rsidR="00D702FA" w:rsidRPr="00FC0886">
                              <w:rPr>
                                <w:lang w:val="en-US"/>
                              </w:rPr>
                              <w:t xml:space="preserve"> </w:t>
                            </w:r>
                            <w:r w:rsidR="00982A40" w:rsidRPr="00FC0886">
                              <w:rPr>
                                <w:lang w:val="en-US"/>
                              </w:rPr>
                              <w:t xml:space="preserve">value </w:t>
                            </w:r>
                            <w:r w:rsidR="00D702FA" w:rsidRPr="00FC0886">
                              <w:rPr>
                                <w:lang w:val="en-US"/>
                              </w:rPr>
                              <w:t>derived from forests of an</w:t>
                            </w:r>
                            <w:r w:rsidR="00766CD0" w:rsidRPr="00FC0886">
                              <w:rPr>
                                <w:lang w:val="en-US"/>
                              </w:rPr>
                              <w:t xml:space="preserve"> ad</w:t>
                            </w:r>
                            <w:r w:rsidR="00D702FA" w:rsidRPr="00FC0886">
                              <w:rPr>
                                <w:lang w:val="en-US"/>
                              </w:rPr>
                              <w:t xml:space="preserve">ditional US$870 million dollars per annum. </w:t>
                            </w:r>
                          </w:p>
                          <w:p w:rsidR="00D702FA" w:rsidRPr="00FC0886" w:rsidRDefault="00D702FA" w:rsidP="00E132FE">
                            <w:pPr>
                              <w:shd w:val="clear" w:color="auto" w:fill="F2F2F2" w:themeFill="background1" w:themeFillShade="F2"/>
                              <w:rPr>
                                <w:i/>
                                <w:lang w:val="en-US"/>
                              </w:rPr>
                            </w:pPr>
                            <w:r w:rsidRPr="00FC0886">
                              <w:rPr>
                                <w:i/>
                                <w:lang w:val="en-US"/>
                              </w:rPr>
                              <w:t>Source: Shepherd et al (2013)</w:t>
                            </w:r>
                          </w:p>
                          <w:p w:rsidR="00D702FA" w:rsidRDefault="00D702FA" w:rsidP="00E132FE">
                            <w:pPr>
                              <w:shd w:val="clear" w:color="auto" w:fill="F2F2F2" w:themeFill="background1" w:themeFillShade="F2"/>
                              <w:rPr>
                                <w:sz w:val="24"/>
                                <w:lang w:val="en-US"/>
                              </w:rPr>
                            </w:pPr>
                          </w:p>
                          <w:p w:rsidR="00D702FA" w:rsidRPr="00E132FE" w:rsidRDefault="00D702FA" w:rsidP="00E132FE">
                            <w:pPr>
                              <w:shd w:val="clear" w:color="auto" w:fill="F2F2F2" w:themeFill="background1" w:themeFillShade="F2"/>
                              <w:rPr>
                                <w:sz w:val="2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42D4DB" id="_x0000_t202" coordsize="21600,21600" o:spt="202" path="m,l,21600r21600,l21600,xe">
                <v:stroke joinstyle="miter"/>
                <v:path gradientshapeok="t" o:connecttype="rect"/>
              </v:shapetype>
              <v:shape id="Text Box 2" o:spid="_x0000_s1026" type="#_x0000_t202" style="position:absolute;margin-left:145.5pt;margin-top:203.8pt;width:336pt;height:333.7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">
                <v:textbox>
                  <w:txbxContent>
                    <w:p w:rsidR="00E132FE" w:rsidRDefault="00E132FE" w:rsidP="00E132FE">
                      <w:pPr>
                        <w:shd w:val="clear" w:color="auto" w:fill="F2F2F2" w:themeFill="background1" w:themeFillShade="F2"/>
                        <w:rPr>
                          <w:b/>
                          <w:sz w:val="24"/>
                          <w:lang w:val="en-US"/>
                        </w:rPr>
                      </w:pPr>
                      <w:r w:rsidRPr="00E132FE">
                        <w:rPr>
                          <w:b/>
                          <w:sz w:val="24"/>
                          <w:lang w:val="en-US"/>
                        </w:rPr>
                        <w:t xml:space="preserve">The relative </w:t>
                      </w:r>
                      <w:r w:rsidR="00272305">
                        <w:rPr>
                          <w:b/>
                          <w:sz w:val="24"/>
                          <w:lang w:val="en-US"/>
                        </w:rPr>
                        <w:t>importance of forest products: The c</w:t>
                      </w:r>
                      <w:r w:rsidRPr="00E132FE">
                        <w:rPr>
                          <w:b/>
                          <w:sz w:val="24"/>
                          <w:lang w:val="en-US"/>
                        </w:rPr>
                        <w:t xml:space="preserve">ase </w:t>
                      </w:r>
                      <w:r w:rsidR="00272305">
                        <w:rPr>
                          <w:b/>
                          <w:sz w:val="24"/>
                          <w:lang w:val="en-US"/>
                        </w:rPr>
                        <w:t xml:space="preserve">of </w:t>
                      </w:r>
                      <w:r w:rsidRPr="00E132FE">
                        <w:rPr>
                          <w:b/>
                          <w:sz w:val="24"/>
                          <w:lang w:val="en-US"/>
                        </w:rPr>
                        <w:t>Uganda</w:t>
                      </w:r>
                    </w:p>
                    <w:p w:rsidR="00E132FE" w:rsidRPr="00FC0886" w:rsidRDefault="00AD0E70" w:rsidP="00E132FE">
                      <w:pPr>
                        <w:shd w:val="clear" w:color="auto" w:fill="F2F2F2" w:themeFill="background1" w:themeFillShade="F2"/>
                        <w:rPr>
                          <w:lang w:val="en-US"/>
                        </w:rPr>
                      </w:pPr>
                      <w:ins w:id="4" w:author="Muller, Eva (FOA)" w:date="2017-08-20T13:36:00Z">
                        <w:r>
                          <w:rPr>
                            <w:lang w:val="en-US"/>
                          </w:rPr>
                          <w:t>F</w:t>
                        </w:r>
                      </w:ins>
                      <w:r w:rsidR="00272305" w:rsidRPr="00FC0886">
                        <w:rPr>
                          <w:lang w:val="en-US"/>
                        </w:rPr>
                        <w:t xml:space="preserve">ield </w:t>
                      </w:r>
                      <w:r w:rsidR="00291AFC" w:rsidRPr="00FC0886">
                        <w:rPr>
                          <w:lang w:val="en-US"/>
                        </w:rPr>
                        <w:t>research</w:t>
                      </w:r>
                      <w:r w:rsidR="00272305" w:rsidRPr="00FC0886">
                        <w:rPr>
                          <w:lang w:val="en-US"/>
                        </w:rPr>
                        <w:t xml:space="preserve"> in eight villages </w:t>
                      </w:r>
                      <w:r w:rsidR="00665EBC" w:rsidRPr="00FC0886">
                        <w:rPr>
                          <w:lang w:val="en-US"/>
                        </w:rPr>
                        <w:t>with</w:t>
                      </w:r>
                      <w:r w:rsidR="00291AFC" w:rsidRPr="00FC0886">
                        <w:rPr>
                          <w:lang w:val="en-US"/>
                        </w:rPr>
                        <w:t xml:space="preserve">in the four districts of </w:t>
                      </w:r>
                      <w:proofErr w:type="spellStart"/>
                      <w:r w:rsidR="00291AFC" w:rsidRPr="00FC0886">
                        <w:rPr>
                          <w:lang w:val="en-US"/>
                        </w:rPr>
                        <w:t>Kibaale</w:t>
                      </w:r>
                      <w:proofErr w:type="spellEnd"/>
                      <w:r w:rsidR="00291AFC" w:rsidRPr="00FC0886">
                        <w:rPr>
                          <w:lang w:val="en-US"/>
                        </w:rPr>
                        <w:t xml:space="preserve">, Masindi, </w:t>
                      </w:r>
                      <w:proofErr w:type="spellStart"/>
                      <w:r w:rsidR="00291AFC" w:rsidRPr="00FC0886">
                        <w:rPr>
                          <w:lang w:val="en-US"/>
                        </w:rPr>
                        <w:t>Kumi</w:t>
                      </w:r>
                      <w:proofErr w:type="spellEnd"/>
                      <w:r w:rsidR="00291AFC" w:rsidRPr="00FC0886">
                        <w:rPr>
                          <w:lang w:val="en-US"/>
                        </w:rPr>
                        <w:t xml:space="preserve"> and </w:t>
                      </w:r>
                      <w:proofErr w:type="spellStart"/>
                      <w:r w:rsidR="00291AFC" w:rsidRPr="00FC0886">
                        <w:rPr>
                          <w:lang w:val="en-US"/>
                        </w:rPr>
                        <w:t>Lamwo</w:t>
                      </w:r>
                      <w:proofErr w:type="spellEnd"/>
                      <w:r w:rsidR="00291AFC" w:rsidRPr="00FC0886">
                        <w:rPr>
                          <w:lang w:val="en-US"/>
                        </w:rPr>
                        <w:t xml:space="preserve"> in Uganda</w:t>
                      </w:r>
                      <w:ins w:id="5" w:author="Muller, Eva (FOA)" w:date="2017-08-20T13:36:00Z">
                        <w:r>
                          <w:rPr>
                            <w:lang w:val="en-US"/>
                          </w:rPr>
                          <w:t xml:space="preserve"> revealed</w:t>
                        </w:r>
                      </w:ins>
                      <w:del w:id="6" w:author="Muller, Eva (FOA)" w:date="2017-08-20T13:36:00Z">
                        <w:r w:rsidR="00291AFC" w:rsidRPr="00FC0886" w:rsidDel="00AD0E70">
                          <w:rPr>
                            <w:lang w:val="en-US"/>
                          </w:rPr>
                          <w:delText>, researchers</w:delText>
                        </w:r>
                        <w:r w:rsidR="00EE11F4" w:rsidDel="00AD0E70">
                          <w:rPr>
                            <w:lang w:val="en-US"/>
                          </w:rPr>
                          <w:delText xml:space="preserve"> found</w:delText>
                        </w:r>
                      </w:del>
                      <w:r w:rsidR="00EE11F4">
                        <w:rPr>
                          <w:lang w:val="en-US"/>
                        </w:rPr>
                        <w:t xml:space="preserve"> a large dependency</w:t>
                      </w:r>
                      <w:r w:rsidR="00665EBC" w:rsidRPr="00FC0886">
                        <w:rPr>
                          <w:lang w:val="en-US"/>
                        </w:rPr>
                        <w:t xml:space="preserve"> on</w:t>
                      </w:r>
                      <w:r w:rsidR="00291AFC" w:rsidRPr="00FC0886">
                        <w:rPr>
                          <w:lang w:val="en-US"/>
                        </w:rPr>
                        <w:t xml:space="preserve"> forest products by </w:t>
                      </w:r>
                      <w:r w:rsidR="00665EBC" w:rsidRPr="00FC0886">
                        <w:rPr>
                          <w:lang w:val="en-US"/>
                        </w:rPr>
                        <w:t xml:space="preserve">local </w:t>
                      </w:r>
                      <w:r w:rsidR="00291AFC" w:rsidRPr="00FC0886">
                        <w:rPr>
                          <w:lang w:val="en-US"/>
                        </w:rPr>
                        <w:t>house</w:t>
                      </w:r>
                      <w:r w:rsidR="00E1471D" w:rsidRPr="00FC0886">
                        <w:rPr>
                          <w:lang w:val="en-US"/>
                        </w:rPr>
                        <w:t>holds. Fuelwood and charcoal were</w:t>
                      </w:r>
                      <w:r w:rsidR="00291AFC" w:rsidRPr="00FC0886">
                        <w:rPr>
                          <w:lang w:val="en-US"/>
                        </w:rPr>
                        <w:t xml:space="preserve"> the most important products for household economies, accounting for 36% of all cash sales. Building materials </w:t>
                      </w:r>
                      <w:r w:rsidR="005C08D4">
                        <w:rPr>
                          <w:lang w:val="en-US"/>
                        </w:rPr>
                        <w:t>contributed</w:t>
                      </w:r>
                      <w:r w:rsidR="007661DF">
                        <w:rPr>
                          <w:lang w:val="en-US"/>
                        </w:rPr>
                        <w:t xml:space="preserve"> another 30% of sales</w:t>
                      </w:r>
                      <w:r w:rsidR="00E1471D" w:rsidRPr="00FC0886">
                        <w:rPr>
                          <w:lang w:val="en-US"/>
                        </w:rPr>
                        <w:t xml:space="preserve">, while forest foods </w:t>
                      </w:r>
                      <w:r w:rsidR="005C08D4">
                        <w:rPr>
                          <w:lang w:val="en-US"/>
                        </w:rPr>
                        <w:t>represented</w:t>
                      </w:r>
                      <w:r w:rsidR="007661DF">
                        <w:rPr>
                          <w:lang w:val="en-US"/>
                        </w:rPr>
                        <w:t xml:space="preserve"> 21%. The relative importance of income from the sale of forest products was however dwarfed by the </w:t>
                      </w:r>
                      <w:r w:rsidR="005D7FDE">
                        <w:rPr>
                          <w:lang w:val="en-US"/>
                        </w:rPr>
                        <w:t xml:space="preserve">domestic use of </w:t>
                      </w:r>
                      <w:r w:rsidR="007661DF">
                        <w:rPr>
                          <w:lang w:val="en-US"/>
                        </w:rPr>
                        <w:t xml:space="preserve">forest products. </w:t>
                      </w:r>
                      <w:r w:rsidR="00E1471D" w:rsidRPr="00FC0886">
                        <w:rPr>
                          <w:lang w:val="en-US"/>
                        </w:rPr>
                        <w:t>All in all the non-cash values of forest products were two to four times hi</w:t>
                      </w:r>
                      <w:r w:rsidR="005C08D4">
                        <w:rPr>
                          <w:lang w:val="en-US"/>
                        </w:rPr>
                        <w:t>gher than their cash values to</w:t>
                      </w:r>
                      <w:r w:rsidR="00E1471D" w:rsidRPr="00FC0886">
                        <w:rPr>
                          <w:lang w:val="en-US"/>
                        </w:rPr>
                        <w:t xml:space="preserve"> </w:t>
                      </w:r>
                      <w:r w:rsidR="007661DF">
                        <w:rPr>
                          <w:lang w:val="en-US"/>
                        </w:rPr>
                        <w:t>the local population. Still</w:t>
                      </w:r>
                      <w:r w:rsidR="00E1471D" w:rsidRPr="00FC0886">
                        <w:rPr>
                          <w:lang w:val="en-US"/>
                        </w:rPr>
                        <w:t>, forest products</w:t>
                      </w:r>
                      <w:r w:rsidR="00766CD0" w:rsidRPr="00FC0886">
                        <w:rPr>
                          <w:lang w:val="en-US"/>
                        </w:rPr>
                        <w:t xml:space="preserve"> have a significant value</w:t>
                      </w:r>
                      <w:r w:rsidR="00E1471D" w:rsidRPr="00FC0886">
                        <w:rPr>
                          <w:lang w:val="en-US"/>
                        </w:rPr>
                        <w:t xml:space="preserve"> to the national economy. The</w:t>
                      </w:r>
                      <w:r w:rsidR="00766CD0" w:rsidRPr="00FC0886">
                        <w:rPr>
                          <w:lang w:val="en-US"/>
                        </w:rPr>
                        <w:t xml:space="preserve"> energy from </w:t>
                      </w:r>
                      <w:r w:rsidR="00E1471D" w:rsidRPr="00FC0886">
                        <w:rPr>
                          <w:lang w:val="en-US"/>
                        </w:rPr>
                        <w:t>forest</w:t>
                      </w:r>
                      <w:r w:rsidR="00766CD0" w:rsidRPr="00FC0886">
                        <w:rPr>
                          <w:lang w:val="en-US"/>
                        </w:rPr>
                        <w:t xml:space="preserve"> products consumed by rural people represent a value</w:t>
                      </w:r>
                      <w:r w:rsidR="00E1471D" w:rsidRPr="00FC0886">
                        <w:rPr>
                          <w:lang w:val="en-US"/>
                        </w:rPr>
                        <w:t xml:space="preserve"> three times </w:t>
                      </w:r>
                      <w:r w:rsidR="00766CD0" w:rsidRPr="00FC0886">
                        <w:rPr>
                          <w:lang w:val="en-US"/>
                        </w:rPr>
                        <w:t>as large as Uganda’s energy budget. Forests</w:t>
                      </w:r>
                      <w:r w:rsidR="00982A40" w:rsidRPr="00FC0886">
                        <w:rPr>
                          <w:lang w:val="en-US"/>
                        </w:rPr>
                        <w:t xml:space="preserve"> </w:t>
                      </w:r>
                      <w:r w:rsidR="00EE11F4">
                        <w:rPr>
                          <w:lang w:val="en-US"/>
                        </w:rPr>
                        <w:t>have</w:t>
                      </w:r>
                      <w:r w:rsidR="00982A40" w:rsidRPr="00FC0886">
                        <w:rPr>
                          <w:lang w:val="en-US"/>
                        </w:rPr>
                        <w:t xml:space="preserve"> also</w:t>
                      </w:r>
                      <w:r w:rsidR="00EE11F4">
                        <w:rPr>
                          <w:lang w:val="en-US"/>
                        </w:rPr>
                        <w:t xml:space="preserve"> been</w:t>
                      </w:r>
                      <w:r w:rsidR="00982A40" w:rsidRPr="00FC0886">
                        <w:rPr>
                          <w:lang w:val="en-US"/>
                        </w:rPr>
                        <w:t xml:space="preserve"> important resources in</w:t>
                      </w:r>
                      <w:r w:rsidR="00665EBC" w:rsidRPr="00FC0886">
                        <w:rPr>
                          <w:lang w:val="en-US"/>
                        </w:rPr>
                        <w:t xml:space="preserve"> the</w:t>
                      </w:r>
                      <w:r w:rsidR="00982A40" w:rsidRPr="00FC0886">
                        <w:rPr>
                          <w:lang w:val="en-US"/>
                        </w:rPr>
                        <w:t xml:space="preserve"> post-conflict reconstruction in the </w:t>
                      </w:r>
                      <w:r w:rsidR="00766CD0" w:rsidRPr="00FC0886">
                        <w:rPr>
                          <w:lang w:val="en-US"/>
                        </w:rPr>
                        <w:t>Northern and Eastern regions</w:t>
                      </w:r>
                      <w:r w:rsidR="00982A40" w:rsidRPr="00FC0886">
                        <w:rPr>
                          <w:lang w:val="en-US"/>
                        </w:rPr>
                        <w:t xml:space="preserve"> when people were returning home after </w:t>
                      </w:r>
                      <w:r w:rsidR="00D702FA" w:rsidRPr="00FC0886">
                        <w:rPr>
                          <w:lang w:val="en-US"/>
                        </w:rPr>
                        <w:t>escaping violent conflict.</w:t>
                      </w:r>
                      <w:r w:rsidR="00982A40" w:rsidRPr="00FC0886">
                        <w:rPr>
                          <w:lang w:val="en-US"/>
                        </w:rPr>
                        <w:t xml:space="preserve"> </w:t>
                      </w:r>
                      <w:r w:rsidR="00D702FA" w:rsidRPr="00FC0886">
                        <w:rPr>
                          <w:lang w:val="en-US"/>
                        </w:rPr>
                        <w:t xml:space="preserve">Households in these regions had a larger average forest dependency than the other districts, with a </w:t>
                      </w:r>
                      <w:r w:rsidR="00F2546D" w:rsidRPr="00FC0886">
                        <w:rPr>
                          <w:lang w:val="en-US"/>
                        </w:rPr>
                        <w:t xml:space="preserve">total </w:t>
                      </w:r>
                      <w:r w:rsidR="00D702FA" w:rsidRPr="00FC0886">
                        <w:rPr>
                          <w:lang w:val="en-US"/>
                        </w:rPr>
                        <w:t xml:space="preserve">calculated </w:t>
                      </w:r>
                      <w:r w:rsidR="00982A40" w:rsidRPr="00FC0886">
                        <w:rPr>
                          <w:lang w:val="en-US"/>
                        </w:rPr>
                        <w:t>“extra”</w:t>
                      </w:r>
                      <w:r w:rsidR="00D702FA" w:rsidRPr="00FC0886">
                        <w:rPr>
                          <w:lang w:val="en-US"/>
                        </w:rPr>
                        <w:t xml:space="preserve"> </w:t>
                      </w:r>
                      <w:r w:rsidR="00982A40" w:rsidRPr="00FC0886">
                        <w:rPr>
                          <w:lang w:val="en-US"/>
                        </w:rPr>
                        <w:t xml:space="preserve">value </w:t>
                      </w:r>
                      <w:r w:rsidR="00D702FA" w:rsidRPr="00FC0886">
                        <w:rPr>
                          <w:lang w:val="en-US"/>
                        </w:rPr>
                        <w:t>derived from forests of an</w:t>
                      </w:r>
                      <w:r w:rsidR="00766CD0" w:rsidRPr="00FC0886">
                        <w:rPr>
                          <w:lang w:val="en-US"/>
                        </w:rPr>
                        <w:t xml:space="preserve"> ad</w:t>
                      </w:r>
                      <w:r w:rsidR="00D702FA" w:rsidRPr="00FC0886">
                        <w:rPr>
                          <w:lang w:val="en-US"/>
                        </w:rPr>
                        <w:t xml:space="preserve">ditional US$870 million dollars per annum. </w:t>
                      </w:r>
                    </w:p>
                    <w:p w:rsidR="00D702FA" w:rsidRPr="00FC0886" w:rsidRDefault="00D702FA" w:rsidP="00E132FE">
                      <w:pPr>
                        <w:shd w:val="clear" w:color="auto" w:fill="F2F2F2" w:themeFill="background1" w:themeFillShade="F2"/>
                        <w:rPr>
                          <w:i/>
                          <w:lang w:val="en-US"/>
                        </w:rPr>
                      </w:pPr>
                      <w:r w:rsidRPr="00FC0886">
                        <w:rPr>
                          <w:i/>
                          <w:lang w:val="en-US"/>
                        </w:rPr>
                        <w:t>Source: Shepherd et al (2013)</w:t>
                      </w:r>
                    </w:p>
                    <w:p w:rsidR="00D702FA" w:rsidRDefault="00D702FA" w:rsidP="00E132FE">
                      <w:pPr>
                        <w:shd w:val="clear" w:color="auto" w:fill="F2F2F2" w:themeFill="background1" w:themeFillShade="F2"/>
                        <w:rPr>
                          <w:sz w:val="24"/>
                          <w:lang w:val="en-US"/>
                        </w:rPr>
                      </w:pPr>
                    </w:p>
                    <w:p w:rsidR="00D702FA" w:rsidRPr="00E132FE" w:rsidRDefault="00D702FA" w:rsidP="00E132FE">
                      <w:pPr>
                        <w:shd w:val="clear" w:color="auto" w:fill="F2F2F2" w:themeFill="background1" w:themeFillShade="F2"/>
                        <w:rPr>
                          <w:sz w:val="24"/>
                          <w:lang w:val="en-US"/>
                        </w:rPr>
                      </w:pPr>
                    </w:p>
                  </w:txbxContent>
                </v:textbox>
                <w10:wrap type="tight" anchorx="margin"/>
              </v:shape>
            </w:pict>
          </mc:Fallback>
        </mc:AlternateContent>
      </w:r>
      <w:r w:rsidR="00B113D8" w:rsidRPr="00F2469E">
        <w:rPr>
          <w:lang w:val="en-US"/>
        </w:rPr>
        <w:t>Forests and trees are vital sources of income and livelihoods for rural populations</w:t>
      </w:r>
      <w:ins w:id="7" w:author="Campbell, Jeffrey (FOA)" w:date="2017-08-22T14:06:00Z">
        <w:r w:rsidR="00077858">
          <w:rPr>
            <w:lang w:val="en-US"/>
          </w:rPr>
          <w:t>, especially for indigenous peoples and those living in close proximity to forests</w:t>
        </w:r>
      </w:ins>
      <w:ins w:id="8" w:author="Campbell, Jeffrey (FOA)" w:date="2017-08-22T14:07:00Z">
        <w:r w:rsidR="00077858">
          <w:rPr>
            <w:lang w:val="en-US"/>
          </w:rPr>
          <w:t xml:space="preserve"> and for small holders</w:t>
        </w:r>
      </w:ins>
      <w:ins w:id="9" w:author="Campbell, Jeffrey (FOA)" w:date="2017-08-24T13:45:00Z">
        <w:r w:rsidR="00E13EB0">
          <w:rPr>
            <w:lang w:val="en-US"/>
          </w:rPr>
          <w:t>, both women and men</w:t>
        </w:r>
        <w:proofErr w:type="gramStart"/>
        <w:r w:rsidR="00E13EB0">
          <w:rPr>
            <w:lang w:val="en-US"/>
          </w:rPr>
          <w:t xml:space="preserve">, </w:t>
        </w:r>
      </w:ins>
      <w:ins w:id="10" w:author="Campbell, Jeffrey (FOA)" w:date="2017-08-22T14:07:00Z">
        <w:r w:rsidR="00077858">
          <w:rPr>
            <w:lang w:val="en-US"/>
          </w:rPr>
          <w:t xml:space="preserve"> with</w:t>
        </w:r>
        <w:proofErr w:type="gramEnd"/>
        <w:r w:rsidR="00077858">
          <w:rPr>
            <w:lang w:val="en-US"/>
          </w:rPr>
          <w:t xml:space="preserve"> trees on communal or private lands.  </w:t>
        </w:r>
      </w:ins>
      <w:del w:id="11" w:author="Campbell, Jeffrey (FOA)" w:date="2017-08-24T13:44:00Z">
        <w:r w:rsidR="00B113D8" w:rsidRPr="00F2469E" w:rsidDel="00E13EB0">
          <w:rPr>
            <w:lang w:val="en-US"/>
          </w:rPr>
          <w:delText>.</w:delText>
        </w:r>
      </w:del>
      <w:r w:rsidR="00B113D8" w:rsidRPr="00F2469E">
        <w:rPr>
          <w:lang w:val="en-US"/>
        </w:rPr>
        <w:t xml:space="preserve"> For </w:t>
      </w:r>
      <w:r w:rsidR="00020108" w:rsidRPr="00F2469E">
        <w:rPr>
          <w:lang w:val="en-US"/>
        </w:rPr>
        <w:t>people employed in both t</w:t>
      </w:r>
      <w:r w:rsidR="00AE13CB" w:rsidRPr="00F2469E">
        <w:rPr>
          <w:lang w:val="en-US"/>
        </w:rPr>
        <w:t>he formal- and informal forest</w:t>
      </w:r>
      <w:r w:rsidR="00020108" w:rsidRPr="00F2469E">
        <w:rPr>
          <w:lang w:val="en-US"/>
        </w:rPr>
        <w:t xml:space="preserve"> sector they </w:t>
      </w:r>
      <w:r w:rsidR="00B113D8" w:rsidRPr="00F2469E">
        <w:rPr>
          <w:lang w:val="en-US"/>
        </w:rPr>
        <w:t>provide a direct income-generating activity</w:t>
      </w:r>
      <w:r w:rsidR="00020108" w:rsidRPr="00F2469E">
        <w:rPr>
          <w:lang w:val="en-US"/>
        </w:rPr>
        <w:t>, including timber growers, wood processors and various related small and medium</w:t>
      </w:r>
      <w:r w:rsidR="007F701C" w:rsidRPr="00F2469E">
        <w:rPr>
          <w:lang w:val="en-US"/>
        </w:rPr>
        <w:t>-sized</w:t>
      </w:r>
      <w:r w:rsidR="00020108" w:rsidRPr="00F2469E">
        <w:rPr>
          <w:lang w:val="en-US"/>
        </w:rPr>
        <w:t xml:space="preserve"> forest enterprises. For many others, forests and trees are </w:t>
      </w:r>
      <w:r w:rsidR="007F701C" w:rsidRPr="00F2469E">
        <w:rPr>
          <w:lang w:val="en-US"/>
        </w:rPr>
        <w:t>important</w:t>
      </w:r>
      <w:r w:rsidR="00020108" w:rsidRPr="00F2469E">
        <w:rPr>
          <w:lang w:val="en-US"/>
        </w:rPr>
        <w:t xml:space="preserve"> livelihood </w:t>
      </w:r>
      <w:r w:rsidR="007F701C" w:rsidRPr="00F2469E">
        <w:rPr>
          <w:lang w:val="en-US"/>
        </w:rPr>
        <w:t>components</w:t>
      </w:r>
      <w:r w:rsidR="00020108" w:rsidRPr="00F2469E">
        <w:rPr>
          <w:lang w:val="en-US"/>
        </w:rPr>
        <w:t xml:space="preserve">, not </w:t>
      </w:r>
      <w:r w:rsidR="008F1E43" w:rsidRPr="00F2469E">
        <w:rPr>
          <w:lang w:val="en-US"/>
        </w:rPr>
        <w:t>least,</w:t>
      </w:r>
      <w:r w:rsidR="00224932" w:rsidRPr="00F2469E">
        <w:rPr>
          <w:lang w:val="en-US"/>
        </w:rPr>
        <w:t xml:space="preserve"> for</w:t>
      </w:r>
      <w:r w:rsidR="00020108" w:rsidRPr="00F2469E">
        <w:rPr>
          <w:lang w:val="en-US"/>
        </w:rPr>
        <w:t xml:space="preserve"> the estimated</w:t>
      </w:r>
      <w:r w:rsidR="00224932" w:rsidRPr="00F2469E">
        <w:rPr>
          <w:lang w:val="en-US"/>
        </w:rPr>
        <w:t xml:space="preserve"> 2.5 billion</w:t>
      </w:r>
      <w:r w:rsidR="00020108" w:rsidRPr="00F2469E">
        <w:rPr>
          <w:lang w:val="en-US"/>
        </w:rPr>
        <w:t xml:space="preserve"> </w:t>
      </w:r>
      <w:r w:rsidR="00224932" w:rsidRPr="00F2469E">
        <w:rPr>
          <w:lang w:val="en-US"/>
        </w:rPr>
        <w:t>people involved in smallholder agriculture (IFAD 2013)</w:t>
      </w:r>
      <w:r w:rsidR="008F1E43" w:rsidRPr="00F2469E">
        <w:rPr>
          <w:lang w:val="en-US"/>
        </w:rPr>
        <w:t xml:space="preserve">, </w:t>
      </w:r>
      <w:r w:rsidR="000E1AB3" w:rsidRPr="00F2469E">
        <w:rPr>
          <w:lang w:val="en-US"/>
        </w:rPr>
        <w:t>of which m</w:t>
      </w:r>
      <w:r w:rsidR="00D95452" w:rsidRPr="00F2469E">
        <w:rPr>
          <w:lang w:val="en-US"/>
        </w:rPr>
        <w:t>ost</w:t>
      </w:r>
      <w:r w:rsidR="000E1AB3" w:rsidRPr="00F2469E">
        <w:rPr>
          <w:lang w:val="en-US"/>
        </w:rPr>
        <w:t xml:space="preserve"> benefit from</w:t>
      </w:r>
      <w:r w:rsidR="008F1E43" w:rsidRPr="00F2469E">
        <w:rPr>
          <w:lang w:val="en-US"/>
        </w:rPr>
        <w:t xml:space="preserve"> </w:t>
      </w:r>
      <w:commentRangeStart w:id="12"/>
      <w:r w:rsidR="008F1E43" w:rsidRPr="00F2469E">
        <w:rPr>
          <w:lang w:val="en-US"/>
        </w:rPr>
        <w:t>r</w:t>
      </w:r>
      <w:r w:rsidR="001C4773" w:rsidRPr="00F2469E">
        <w:rPr>
          <w:lang w:val="en-US"/>
        </w:rPr>
        <w:t>egulatory and provisioning</w:t>
      </w:r>
      <w:r w:rsidR="006A3BA1" w:rsidRPr="00F2469E">
        <w:rPr>
          <w:lang w:val="en-US"/>
        </w:rPr>
        <w:t xml:space="preserve"> ecosystem services</w:t>
      </w:r>
      <w:r w:rsidR="000E1AB3" w:rsidRPr="00F2469E">
        <w:rPr>
          <w:lang w:val="en-US"/>
        </w:rPr>
        <w:t xml:space="preserve"> </w:t>
      </w:r>
      <w:commentRangeEnd w:id="12"/>
      <w:r w:rsidR="00AD0E70">
        <w:rPr>
          <w:rStyle w:val="CommentReference"/>
        </w:rPr>
        <w:commentReference w:id="12"/>
      </w:r>
      <w:ins w:id="13" w:author="Campbell, Jeffrey (FOA)" w:date="2017-08-22T11:41:00Z">
        <w:r w:rsidR="00AC4DF6">
          <w:rPr>
            <w:rStyle w:val="FootnoteReference"/>
            <w:lang w:val="en-US"/>
          </w:rPr>
          <w:footnoteReference w:id="1"/>
        </w:r>
      </w:ins>
      <w:r w:rsidR="000E1AB3" w:rsidRPr="00F2469E">
        <w:rPr>
          <w:lang w:val="en-US"/>
        </w:rPr>
        <w:t>of trees in the landscape.</w:t>
      </w:r>
      <w:r w:rsidR="00D95452" w:rsidRPr="00F2469E">
        <w:rPr>
          <w:lang w:val="en-US"/>
        </w:rPr>
        <w:t xml:space="preserve"> </w:t>
      </w:r>
    </w:p>
    <w:p w:rsidR="00AF11BD" w:rsidRDefault="00AD28CF" w:rsidP="00F2469E">
      <w:r>
        <w:rPr>
          <w:lang w:val="en-US"/>
        </w:rPr>
        <w:t>In order to e</w:t>
      </w:r>
      <w:r w:rsidR="008319A5">
        <w:rPr>
          <w:lang w:val="en-US"/>
        </w:rPr>
        <w:t>nd</w:t>
      </w:r>
      <w:r>
        <w:rPr>
          <w:lang w:val="en-US"/>
        </w:rPr>
        <w:t xml:space="preserve"> poverty by 2030 a </w:t>
      </w:r>
      <w:r w:rsidR="00D46BEC">
        <w:rPr>
          <w:lang w:val="en-US"/>
        </w:rPr>
        <w:t>focused</w:t>
      </w:r>
      <w:r>
        <w:rPr>
          <w:lang w:val="en-US"/>
        </w:rPr>
        <w:t xml:space="preserve"> attention on rural livelihoods and the ways forests</w:t>
      </w:r>
      <w:r w:rsidR="00B63562">
        <w:rPr>
          <w:lang w:val="en-US"/>
        </w:rPr>
        <w:t xml:space="preserve"> and trees</w:t>
      </w:r>
      <w:r>
        <w:rPr>
          <w:lang w:val="en-US"/>
        </w:rPr>
        <w:t xml:space="preserve"> </w:t>
      </w:r>
      <w:r w:rsidR="00E132FE">
        <w:rPr>
          <w:lang w:val="en-US"/>
        </w:rPr>
        <w:t xml:space="preserve">support </w:t>
      </w:r>
      <w:r w:rsidR="00D46BEC">
        <w:rPr>
          <w:lang w:val="en-US"/>
        </w:rPr>
        <w:t>these</w:t>
      </w:r>
      <w:r>
        <w:rPr>
          <w:lang w:val="en-US"/>
        </w:rPr>
        <w:t xml:space="preserve"> </w:t>
      </w:r>
      <w:r w:rsidR="001B25D6">
        <w:rPr>
          <w:lang w:val="en-US"/>
        </w:rPr>
        <w:t>is</w:t>
      </w:r>
      <w:r w:rsidR="00D63C91">
        <w:rPr>
          <w:lang w:val="en-US"/>
        </w:rPr>
        <w:t xml:space="preserve"> essential</w:t>
      </w:r>
      <w:r w:rsidR="00D46BEC">
        <w:rPr>
          <w:lang w:val="en-US"/>
        </w:rPr>
        <w:t xml:space="preserve">. </w:t>
      </w:r>
      <w:r w:rsidR="005A602A">
        <w:rPr>
          <w:lang w:val="en-US"/>
        </w:rPr>
        <w:t>Numerous studies have showcased the benefits poor households derive from the consumption of forest products</w:t>
      </w:r>
      <w:r w:rsidR="001B25D6">
        <w:rPr>
          <w:lang w:val="en-US"/>
        </w:rPr>
        <w:t xml:space="preserve">. The direct sale of </w:t>
      </w:r>
      <w:r w:rsidR="00005C07" w:rsidRPr="00F2469E">
        <w:rPr>
          <w:lang w:val="en-US"/>
        </w:rPr>
        <w:t>non-wood forest products</w:t>
      </w:r>
      <w:r w:rsidR="00005C07">
        <w:rPr>
          <w:lang w:val="en-US"/>
        </w:rPr>
        <w:t xml:space="preserve"> (</w:t>
      </w:r>
      <w:r w:rsidR="001B25D6">
        <w:rPr>
          <w:lang w:val="en-US"/>
        </w:rPr>
        <w:t>NWFPs</w:t>
      </w:r>
      <w:r w:rsidR="00005C07">
        <w:rPr>
          <w:lang w:val="en-US"/>
        </w:rPr>
        <w:t>)</w:t>
      </w:r>
      <w:r w:rsidR="001B25D6">
        <w:rPr>
          <w:lang w:val="en-US"/>
        </w:rPr>
        <w:t xml:space="preserve"> provide households with cash </w:t>
      </w:r>
      <w:r w:rsidR="0011380D">
        <w:rPr>
          <w:lang w:val="en-US"/>
        </w:rPr>
        <w:t xml:space="preserve">that can be used to meet food expenditures and other needs. While these are important livelihood strategies, </w:t>
      </w:r>
      <w:r w:rsidR="0011380D">
        <w:t>the non‐cash economic contributions of forests</w:t>
      </w:r>
      <w:ins w:id="20" w:author="Campbell, Jeffrey (FOA)" w:date="2017-08-22T11:35:00Z">
        <w:r w:rsidR="00AC4DF6">
          <w:t xml:space="preserve"> (including fuelwood, </w:t>
        </w:r>
      </w:ins>
      <w:ins w:id="21" w:author="Campbell, Jeffrey (FOA)" w:date="2017-08-22T11:44:00Z">
        <w:r w:rsidR="00AC4DF6">
          <w:t xml:space="preserve">fodder, </w:t>
        </w:r>
      </w:ins>
      <w:ins w:id="22" w:author="Campbell, Jeffrey (FOA)" w:date="2017-08-22T11:35:00Z">
        <w:r w:rsidR="00AC4DF6">
          <w:t xml:space="preserve">building materials, foods and medicinal plants collected freely for </w:t>
        </w:r>
      </w:ins>
      <w:ins w:id="23" w:author="Campbell, Jeffrey (FOA)" w:date="2017-08-22T11:37:00Z">
        <w:r w:rsidR="00AC4DF6">
          <w:t xml:space="preserve">home consumption and </w:t>
        </w:r>
      </w:ins>
      <w:ins w:id="24" w:author="Campbell, Jeffrey (FOA)" w:date="2017-08-22T11:35:00Z">
        <w:r w:rsidR="00AC4DF6">
          <w:t>subsistence use)</w:t>
        </w:r>
      </w:ins>
      <w:r w:rsidR="0011380D">
        <w:t xml:space="preserve"> to household and national economies represent the largest direct benefit of forest products.</w:t>
      </w:r>
      <w:r w:rsidR="0011380D">
        <w:rPr>
          <w:lang w:val="en-US"/>
        </w:rPr>
        <w:t xml:space="preserve"> Where </w:t>
      </w:r>
      <w:r w:rsidR="0011380D">
        <w:t xml:space="preserve">country‐ and region‐specific data exist, they indicate that the non-cash value of forest products </w:t>
      </w:r>
      <w:r w:rsidR="005243C3">
        <w:t>range between three and five</w:t>
      </w:r>
      <w:r w:rsidR="00B348DC">
        <w:t xml:space="preserve"> times the formally recognized</w:t>
      </w:r>
      <w:r w:rsidR="0011380D">
        <w:t xml:space="preserve"> cash contributions (Agrawal et al 2013). </w:t>
      </w:r>
    </w:p>
    <w:p w:rsidR="00F2469E" w:rsidRPr="00F2469E" w:rsidRDefault="00F2469E" w:rsidP="00F2469E"/>
    <w:p w:rsidR="00E132FE" w:rsidRPr="00CB2C98" w:rsidRDefault="00CB2C98" w:rsidP="00E03EC0">
      <w:pPr>
        <w:pStyle w:val="ListParagraph"/>
        <w:numPr>
          <w:ilvl w:val="0"/>
          <w:numId w:val="1"/>
        </w:numPr>
        <w:rPr>
          <w:sz w:val="28"/>
        </w:rPr>
      </w:pPr>
      <w:r w:rsidRPr="00CB2C98">
        <w:rPr>
          <w:b/>
          <w:bCs/>
          <w:sz w:val="28"/>
          <w:lang w:val="en-US"/>
        </w:rPr>
        <w:t>Quantifying how forests matter for SDG 1</w:t>
      </w:r>
    </w:p>
    <w:p w:rsidR="00CB2C98" w:rsidRDefault="00CB2C98" w:rsidP="00CB2C98">
      <w:pPr>
        <w:pStyle w:val="ListParagraph"/>
      </w:pPr>
    </w:p>
    <w:p w:rsidR="001074CA" w:rsidRDefault="009F21F8" w:rsidP="001074CA">
      <w:pPr>
        <w:spacing w:after="0" w:line="240" w:lineRule="auto"/>
        <w:rPr>
          <w:lang w:val="en-US"/>
        </w:rPr>
      </w:pPr>
      <w:r>
        <w:t>Overall forests have three different roles in the livelihoods of the rural poor: by supporting current consumption,</w:t>
      </w:r>
      <w:r w:rsidRPr="009F21F8">
        <w:t xml:space="preserve"> by providing valu</w:t>
      </w:r>
      <w:r>
        <w:t>able safety nets</w:t>
      </w:r>
      <w:r w:rsidR="00984F9A">
        <w:t xml:space="preserve"> </w:t>
      </w:r>
      <w:r>
        <w:t xml:space="preserve">and </w:t>
      </w:r>
      <w:r w:rsidRPr="009F21F8">
        <w:t xml:space="preserve">by providing a </w:t>
      </w:r>
      <w:r>
        <w:t>possible pathway out of poverty (Cavendish 2003)</w:t>
      </w:r>
      <w:r w:rsidR="00E563FF">
        <w:t xml:space="preserve">. </w:t>
      </w:r>
      <w:r w:rsidR="0075583F">
        <w:t>As an indicator to</w:t>
      </w:r>
      <w:r w:rsidR="001F5343">
        <w:t xml:space="preserve"> measure the </w:t>
      </w:r>
      <w:r w:rsidR="00A4571A">
        <w:t>contribution</w:t>
      </w:r>
      <w:r w:rsidR="001F5343">
        <w:t xml:space="preserve"> of forests for supporting poor households’ consumption</w:t>
      </w:r>
      <w:proofErr w:type="gramStart"/>
      <w:ins w:id="25" w:author="Campbell, Jeffrey (FOA)" w:date="2017-08-22T11:50:00Z">
        <w:r w:rsidR="00C11BFF">
          <w:t xml:space="preserve">, </w:t>
        </w:r>
      </w:ins>
      <w:r w:rsidR="001F5343">
        <w:t xml:space="preserve"> </w:t>
      </w:r>
      <w:commentRangeStart w:id="26"/>
      <w:proofErr w:type="gramEnd"/>
      <w:del w:id="27" w:author="Campbell, Jeffrey (FOA)" w:date="2017-08-22T11:48:00Z">
        <w:r w:rsidR="001F5343" w:rsidDel="00C11BFF">
          <w:delText xml:space="preserve">we will be looking at </w:delText>
        </w:r>
        <w:commentRangeEnd w:id="26"/>
        <w:r w:rsidR="007B0306" w:rsidDel="00C11BFF">
          <w:rPr>
            <w:rStyle w:val="CommentReference"/>
          </w:rPr>
          <w:commentReference w:id="26"/>
        </w:r>
      </w:del>
      <w:r w:rsidR="001F5343">
        <w:t xml:space="preserve">the </w:t>
      </w:r>
      <w:r w:rsidR="001F5343">
        <w:rPr>
          <w:lang w:val="en-US"/>
        </w:rPr>
        <w:t>s</w:t>
      </w:r>
      <w:r w:rsidR="001F5343" w:rsidRPr="001F5343">
        <w:rPr>
          <w:lang w:val="en-US"/>
        </w:rPr>
        <w:t>hare of income arriving from forest resources among the rural poor</w:t>
      </w:r>
      <w:ins w:id="28" w:author="Muller, Eva (FOA)" w:date="2017-08-20T13:38:00Z">
        <w:r w:rsidR="007B0306">
          <w:rPr>
            <w:lang w:val="en-US"/>
          </w:rPr>
          <w:t xml:space="preserve"> was considered</w:t>
        </w:r>
      </w:ins>
      <w:r w:rsidR="001F5343">
        <w:rPr>
          <w:lang w:val="en-US"/>
        </w:rPr>
        <w:t>.</w:t>
      </w:r>
      <w:r w:rsidR="00A4571A">
        <w:rPr>
          <w:lang w:val="en-US"/>
        </w:rPr>
        <w:t xml:space="preserve"> Previous studies have quantified the </w:t>
      </w:r>
      <w:commentRangeStart w:id="29"/>
      <w:r w:rsidR="00A4571A" w:rsidRPr="00012222">
        <w:rPr>
          <w:highlight w:val="yellow"/>
          <w:lang w:val="en-US"/>
          <w:rPrChange w:id="30" w:author="Muller, Eva (FOA)" w:date="2017-08-20T14:03:00Z">
            <w:rPr>
              <w:lang w:val="en-US"/>
            </w:rPr>
          </w:rPrChange>
        </w:rPr>
        <w:t xml:space="preserve">environmental income </w:t>
      </w:r>
      <w:commentRangeEnd w:id="29"/>
      <w:r w:rsidR="007B0306" w:rsidRPr="00012222">
        <w:rPr>
          <w:rStyle w:val="CommentReference"/>
          <w:highlight w:val="yellow"/>
          <w:rPrChange w:id="31" w:author="Muller, Eva (FOA)" w:date="2017-08-20T14:03:00Z">
            <w:rPr>
              <w:rStyle w:val="CommentReference"/>
            </w:rPr>
          </w:rPrChange>
        </w:rPr>
        <w:commentReference w:id="29"/>
      </w:r>
      <w:ins w:id="32" w:author="Campbell, Jeffrey (FOA)" w:date="2017-08-22T13:32:00Z">
        <w:r w:rsidR="00CE4F75">
          <w:rPr>
            <w:rStyle w:val="FootnoteReference"/>
            <w:highlight w:val="yellow"/>
            <w:lang w:val="en-US"/>
          </w:rPr>
          <w:footnoteReference w:id="2"/>
        </w:r>
      </w:ins>
      <w:r w:rsidR="00A4571A">
        <w:rPr>
          <w:lang w:val="en-US"/>
        </w:rPr>
        <w:t xml:space="preserve">of rural households as a major livelihood source, whose </w:t>
      </w:r>
      <w:r w:rsidR="00A4571A">
        <w:rPr>
          <w:rFonts w:ascii="Verdana" w:hAnsi="Verdana"/>
          <w:color w:val="141414"/>
          <w:sz w:val="20"/>
          <w:szCs w:val="20"/>
          <w:shd w:val="clear" w:color="auto" w:fill="FCFCFF"/>
        </w:rPr>
        <w:t>negligence</w:t>
      </w:r>
      <w:r w:rsidR="00A4571A">
        <w:rPr>
          <w:lang w:val="en-US"/>
        </w:rPr>
        <w:t xml:space="preserve"> would severely exaggerate rural poverty</w:t>
      </w:r>
      <w:r w:rsidR="0075583F">
        <w:rPr>
          <w:lang w:val="en-US"/>
        </w:rPr>
        <w:t xml:space="preserve"> </w:t>
      </w:r>
      <w:r w:rsidR="0075583F">
        <w:t>(Angelsen et al 2014)</w:t>
      </w:r>
      <w:r w:rsidR="00A4571A">
        <w:rPr>
          <w:lang w:val="en-US"/>
        </w:rPr>
        <w:t>.</w:t>
      </w:r>
      <w:r w:rsidR="001F5343">
        <w:rPr>
          <w:lang w:val="en-US"/>
        </w:rPr>
        <w:t xml:space="preserve"> To </w:t>
      </w:r>
      <w:r w:rsidR="0075583F">
        <w:rPr>
          <w:lang w:val="en-US"/>
        </w:rPr>
        <w:t>measure</w:t>
      </w:r>
      <w:r w:rsidR="005139B8">
        <w:rPr>
          <w:lang w:val="en-US"/>
        </w:rPr>
        <w:t xml:space="preserve"> the </w:t>
      </w:r>
      <w:r w:rsidR="00FC1371">
        <w:rPr>
          <w:lang w:val="en-US"/>
        </w:rPr>
        <w:t>contribution</w:t>
      </w:r>
      <w:r w:rsidR="005139B8">
        <w:rPr>
          <w:lang w:val="en-US"/>
        </w:rPr>
        <w:t xml:space="preserve"> of forests as</w:t>
      </w:r>
      <w:r w:rsidR="001F5343">
        <w:rPr>
          <w:lang w:val="en-US"/>
        </w:rPr>
        <w:t xml:space="preserve"> safety nets </w:t>
      </w:r>
      <w:del w:id="42" w:author="Campbell, Jeffrey (FOA)" w:date="2017-08-22T11:51:00Z">
        <w:r w:rsidR="001F5343" w:rsidRPr="007B3330" w:rsidDel="00C11BFF">
          <w:rPr>
            <w:lang w:val="en-US"/>
            <w:rPrChange w:id="43" w:author="Campbell, Jeffrey (FOA)" w:date="2017-08-22T12:05:00Z">
              <w:rPr>
                <w:highlight w:val="yellow"/>
                <w:lang w:val="en-US"/>
              </w:rPr>
            </w:rPrChange>
          </w:rPr>
          <w:delText xml:space="preserve">we </w:delText>
        </w:r>
        <w:r w:rsidR="00984F9A" w:rsidRPr="007B3330" w:rsidDel="00C11BFF">
          <w:rPr>
            <w:lang w:val="en-US"/>
            <w:rPrChange w:id="44" w:author="Campbell, Jeffrey (FOA)" w:date="2017-08-22T12:05:00Z">
              <w:rPr>
                <w:highlight w:val="yellow"/>
                <w:lang w:val="en-US"/>
              </w:rPr>
            </w:rPrChange>
          </w:rPr>
          <w:delText>will be looking at</w:delText>
        </w:r>
        <w:r w:rsidR="00984F9A" w:rsidRPr="007B3330" w:rsidDel="00C11BFF">
          <w:rPr>
            <w:lang w:val="en-US"/>
          </w:rPr>
          <w:delText xml:space="preserve"> </w:delText>
        </w:r>
      </w:del>
      <w:r w:rsidR="00FC1371" w:rsidRPr="00CE4F75">
        <w:rPr>
          <w:lang w:val="en-US"/>
        </w:rPr>
        <w:t>the role of</w:t>
      </w:r>
      <w:r w:rsidR="00984F9A" w:rsidRPr="00CE4F75">
        <w:rPr>
          <w:lang w:val="en-US"/>
        </w:rPr>
        <w:t xml:space="preserve"> trees </w:t>
      </w:r>
      <w:r w:rsidR="00FC1371" w:rsidRPr="00CE4F75">
        <w:rPr>
          <w:lang w:val="en-US"/>
        </w:rPr>
        <w:t xml:space="preserve">in </w:t>
      </w:r>
      <w:r w:rsidR="00FC1371" w:rsidRPr="00CE4F75">
        <w:t>anticipatory and reactive adaptation to shocks for rural populations</w:t>
      </w:r>
      <w:ins w:id="45" w:author="Campbell, Jeffrey (FOA)" w:date="2017-08-22T11:51:00Z">
        <w:r w:rsidR="00C11BFF" w:rsidRPr="00CE4F75">
          <w:t xml:space="preserve"> is </w:t>
        </w:r>
      </w:ins>
      <w:ins w:id="46" w:author="Campbell, Jeffrey (FOA)" w:date="2017-08-22T12:03:00Z">
        <w:r w:rsidR="007B3330" w:rsidRPr="00CE4F75">
          <w:t>used as an</w:t>
        </w:r>
      </w:ins>
      <w:ins w:id="47" w:author="Campbell, Jeffrey (FOA)" w:date="2017-08-22T11:51:00Z">
        <w:r w:rsidR="00C11BFF" w:rsidRPr="00CE4F75">
          <w:t xml:space="preserve"> indicator</w:t>
        </w:r>
      </w:ins>
      <w:r w:rsidR="00FC1371" w:rsidRPr="00CE4F75">
        <w:t xml:space="preserve">. The </w:t>
      </w:r>
      <w:r w:rsidR="001C4773" w:rsidRPr="007B3330">
        <w:rPr>
          <w:sz w:val="24"/>
          <w:lang w:val="en-US"/>
        </w:rPr>
        <w:t>provisioning</w:t>
      </w:r>
      <w:r w:rsidR="001C4773" w:rsidRPr="007B3330">
        <w:t xml:space="preserve"> and regulating services of </w:t>
      </w:r>
      <w:r w:rsidR="00FC1371" w:rsidRPr="007B3330">
        <w:t>trees</w:t>
      </w:r>
      <w:r w:rsidR="001C4773" w:rsidRPr="007B3330">
        <w:t xml:space="preserve"> in</w:t>
      </w:r>
      <w:r w:rsidR="00FC1371" w:rsidRPr="007B3330">
        <w:t xml:space="preserve"> creating resilient livelihoods</w:t>
      </w:r>
      <w:r w:rsidR="007F29ED" w:rsidRPr="007B3330">
        <w:t xml:space="preserve"> have</w:t>
      </w:r>
      <w:r w:rsidR="001C4773" w:rsidRPr="007B3330">
        <w:t xml:space="preserve"> been documented in numerous case studies</w:t>
      </w:r>
      <w:r w:rsidR="00FC1371" w:rsidRPr="007B3330">
        <w:t xml:space="preserve">. </w:t>
      </w:r>
      <w:r w:rsidR="001C4773" w:rsidRPr="007B3330">
        <w:rPr>
          <w:lang w:val="en-US"/>
        </w:rPr>
        <w:t xml:space="preserve">To give a hint of the potential magnitude </w:t>
      </w:r>
      <w:del w:id="48" w:author="Campbell, Jeffrey (FOA)" w:date="2017-08-22T11:55:00Z">
        <w:r w:rsidR="001C4773" w:rsidRPr="007B3330" w:rsidDel="00C11BFF">
          <w:rPr>
            <w:lang w:val="en-US"/>
          </w:rPr>
          <w:delText xml:space="preserve">to </w:delText>
        </w:r>
      </w:del>
      <w:ins w:id="49" w:author="Campbell, Jeffrey (FOA)" w:date="2017-08-22T11:55:00Z">
        <w:r w:rsidR="00C11BFF" w:rsidRPr="007B3330">
          <w:rPr>
            <w:lang w:val="en-US"/>
          </w:rPr>
          <w:t xml:space="preserve">of the </w:t>
        </w:r>
      </w:ins>
      <w:r w:rsidR="001C4773" w:rsidRPr="007B3330">
        <w:rPr>
          <w:lang w:val="en-US"/>
        </w:rPr>
        <w:t xml:space="preserve">use </w:t>
      </w:r>
      <w:ins w:id="50" w:author="Campbell, Jeffrey (FOA)" w:date="2017-08-22T11:55:00Z">
        <w:r w:rsidR="00C11BFF" w:rsidRPr="007B3330">
          <w:rPr>
            <w:lang w:val="en-US"/>
          </w:rPr>
          <w:t xml:space="preserve">of </w:t>
        </w:r>
      </w:ins>
      <w:r w:rsidR="001C4773" w:rsidRPr="007B3330">
        <w:rPr>
          <w:lang w:val="en-US"/>
        </w:rPr>
        <w:t xml:space="preserve">tree-based livelihoods in creating resilient landscapes, </w:t>
      </w:r>
      <w:del w:id="51" w:author="Campbell, Jeffrey (FOA)" w:date="2017-08-22T11:52:00Z">
        <w:r w:rsidR="001C4773" w:rsidRPr="007B3330" w:rsidDel="00C11BFF">
          <w:rPr>
            <w:lang w:val="en-US"/>
          </w:rPr>
          <w:delText xml:space="preserve">we will use </w:delText>
        </w:r>
      </w:del>
      <w:r w:rsidR="001F5343" w:rsidRPr="007B3330">
        <w:rPr>
          <w:lang w:val="en-US"/>
        </w:rPr>
        <w:t xml:space="preserve">an </w:t>
      </w:r>
      <w:r w:rsidR="00A66AC8" w:rsidRPr="007B3330">
        <w:rPr>
          <w:lang w:val="en-US"/>
        </w:rPr>
        <w:t xml:space="preserve">indicator </w:t>
      </w:r>
      <w:r w:rsidR="007F29ED" w:rsidRPr="007B3330">
        <w:rPr>
          <w:lang w:val="en-US"/>
        </w:rPr>
        <w:t>of</w:t>
      </w:r>
      <w:r w:rsidR="001F5343" w:rsidRPr="007B3330">
        <w:rPr>
          <w:lang w:val="en-US"/>
        </w:rPr>
        <w:t xml:space="preserve"> the</w:t>
      </w:r>
      <w:r w:rsidR="001F5343">
        <w:rPr>
          <w:lang w:val="en-US"/>
        </w:rPr>
        <w:t xml:space="preserve"> </w:t>
      </w:r>
      <w:r w:rsidR="001074CA">
        <w:rPr>
          <w:lang w:val="en-US"/>
        </w:rPr>
        <w:t>n</w:t>
      </w:r>
      <w:r w:rsidR="001074CA" w:rsidRPr="00F64472">
        <w:rPr>
          <w:lang w:val="en-US"/>
        </w:rPr>
        <w:t>umber of hectares under agroforestry practices</w:t>
      </w:r>
      <w:ins w:id="52" w:author="Campbell, Jeffrey (FOA)" w:date="2017-08-22T11:52:00Z">
        <w:r w:rsidR="00C11BFF">
          <w:rPr>
            <w:lang w:val="en-US"/>
          </w:rPr>
          <w:t xml:space="preserve"> is used</w:t>
        </w:r>
      </w:ins>
      <w:r w:rsidR="001074CA">
        <w:rPr>
          <w:lang w:val="en-US"/>
        </w:rPr>
        <w:t>.</w:t>
      </w:r>
    </w:p>
    <w:p w:rsidR="00AF11BD" w:rsidRPr="00F64472" w:rsidRDefault="00AF11BD" w:rsidP="001074CA">
      <w:pPr>
        <w:spacing w:after="0" w:line="240" w:lineRule="auto"/>
        <w:rPr>
          <w:lang w:val="en-US"/>
        </w:rPr>
      </w:pPr>
    </w:p>
    <w:p w:rsidR="00414166" w:rsidRDefault="005139B8" w:rsidP="00414166">
      <w:pPr>
        <w:rPr>
          <w:lang w:val="en-US"/>
        </w:rPr>
      </w:pPr>
      <w:r>
        <w:rPr>
          <w:lang w:val="en-US"/>
        </w:rPr>
        <w:t>The possibility of forests as a pathway out of poverty</w:t>
      </w:r>
      <w:r w:rsidR="00532054">
        <w:rPr>
          <w:lang w:val="en-US"/>
        </w:rPr>
        <w:t xml:space="preserve"> remains somewhat more ambiguous</w:t>
      </w:r>
      <w:r w:rsidR="00A52AE2">
        <w:rPr>
          <w:lang w:val="en-US"/>
        </w:rPr>
        <w:t xml:space="preserve">. </w:t>
      </w:r>
      <w:r w:rsidR="00EF0708">
        <w:rPr>
          <w:lang w:val="en-US"/>
        </w:rPr>
        <w:t xml:space="preserve">Access to basic services and land rights is a critical component for making long-term investments to raise productivity. The indicator </w:t>
      </w:r>
      <w:del w:id="53" w:author="Campbell, Jeffrey (FOA)" w:date="2017-08-22T11:56:00Z">
        <w:r w:rsidR="00EF0708" w:rsidRPr="007B3330" w:rsidDel="00C11BFF">
          <w:rPr>
            <w:lang w:val="en-US"/>
          </w:rPr>
          <w:delText xml:space="preserve">we use </w:delText>
        </w:r>
        <w:r w:rsidR="00EF0708" w:rsidDel="00C11BFF">
          <w:rPr>
            <w:lang w:val="en-US"/>
          </w:rPr>
          <w:delText>will measure</w:delText>
        </w:r>
      </w:del>
      <w:ins w:id="54" w:author="Campbell, Jeffrey (FOA)" w:date="2017-08-22T11:56:00Z">
        <w:r w:rsidR="00C11BFF">
          <w:rPr>
            <w:lang w:val="en-US"/>
          </w:rPr>
          <w:t>for this is</w:t>
        </w:r>
      </w:ins>
      <w:r w:rsidR="00EF0708">
        <w:rPr>
          <w:lang w:val="en-US"/>
        </w:rPr>
        <w:t xml:space="preserve"> the p</w:t>
      </w:r>
      <w:r w:rsidR="00EF0708" w:rsidRPr="00EF0708">
        <w:rPr>
          <w:lang w:val="en-US"/>
        </w:rPr>
        <w:t xml:space="preserve">roportion of forests under </w:t>
      </w:r>
      <w:r w:rsidR="003C5C46">
        <w:rPr>
          <w:lang w:val="en-US"/>
        </w:rPr>
        <w:t>ownership of</w:t>
      </w:r>
      <w:r w:rsidR="00EF0708">
        <w:rPr>
          <w:lang w:val="en-US"/>
        </w:rPr>
        <w:t xml:space="preserve"> local communities</w:t>
      </w:r>
      <w:r w:rsidR="003C5C46">
        <w:rPr>
          <w:lang w:val="en-US"/>
        </w:rPr>
        <w:t xml:space="preserve"> and individuals</w:t>
      </w:r>
      <w:r w:rsidR="00EF0708">
        <w:rPr>
          <w:lang w:val="en-US"/>
        </w:rPr>
        <w:t xml:space="preserve">. </w:t>
      </w:r>
      <w:r w:rsidR="00414166">
        <w:rPr>
          <w:lang w:val="en-US"/>
        </w:rPr>
        <w:t>Finally,</w:t>
      </w:r>
      <w:r w:rsidR="00333796">
        <w:rPr>
          <w:lang w:val="en-US"/>
        </w:rPr>
        <w:t xml:space="preserve"> </w:t>
      </w:r>
      <w:del w:id="55" w:author="Campbell, Jeffrey (FOA)" w:date="2017-08-22T11:56:00Z">
        <w:r w:rsidR="00333796" w:rsidRPr="007B3330" w:rsidDel="00C11BFF">
          <w:rPr>
            <w:lang w:val="en-US"/>
          </w:rPr>
          <w:delText>we are interested</w:delText>
        </w:r>
        <w:r w:rsidR="00333796" w:rsidDel="00C11BFF">
          <w:rPr>
            <w:lang w:val="en-US"/>
          </w:rPr>
          <w:delText xml:space="preserve"> in </w:delText>
        </w:r>
      </w:del>
      <w:r w:rsidR="00414166">
        <w:rPr>
          <w:lang w:val="en-US"/>
        </w:rPr>
        <w:t>the spatial distribution of poverty in relation to forests</w:t>
      </w:r>
      <w:ins w:id="56" w:author="Campbell, Jeffrey (FOA)" w:date="2017-08-22T11:57:00Z">
        <w:r w:rsidR="00C11BFF">
          <w:rPr>
            <w:lang w:val="en-US"/>
          </w:rPr>
          <w:t xml:space="preserve"> is very im</w:t>
        </w:r>
      </w:ins>
      <w:ins w:id="57" w:author="Campbell, Jeffrey (FOA)" w:date="2017-08-24T11:49:00Z">
        <w:r w:rsidR="00DB78FC">
          <w:rPr>
            <w:lang w:val="en-US"/>
          </w:rPr>
          <w:t>p</w:t>
        </w:r>
      </w:ins>
      <w:ins w:id="58" w:author="Campbell, Jeffrey (FOA)" w:date="2017-08-22T11:57:00Z">
        <w:r w:rsidR="00C11BFF">
          <w:rPr>
            <w:lang w:val="en-US"/>
          </w:rPr>
          <w:t>ortant</w:t>
        </w:r>
      </w:ins>
      <w:r w:rsidR="00414166">
        <w:rPr>
          <w:lang w:val="en-US"/>
        </w:rPr>
        <w:t xml:space="preserve">. As </w:t>
      </w:r>
      <w:del w:id="59" w:author="Campbell, Jeffrey (FOA)" w:date="2017-08-22T11:57:00Z">
        <w:r w:rsidR="00414166" w:rsidRPr="007B3330" w:rsidDel="007B3330">
          <w:rPr>
            <w:lang w:val="en-US"/>
          </w:rPr>
          <w:delText>hinted</w:delText>
        </w:r>
        <w:r w:rsidR="00414166" w:rsidDel="007B3330">
          <w:rPr>
            <w:lang w:val="en-US"/>
          </w:rPr>
          <w:delText xml:space="preserve">, </w:delText>
        </w:r>
      </w:del>
      <w:r w:rsidR="00414166">
        <w:rPr>
          <w:lang w:val="en-US"/>
        </w:rPr>
        <w:t xml:space="preserve">the poorest households tend to have a relative larger dependency on forest resources for their livelihoods. </w:t>
      </w:r>
      <w:del w:id="60" w:author="Campbell, Jeffrey (FOA)" w:date="2017-08-22T11:57:00Z">
        <w:r w:rsidR="00414166" w:rsidRPr="007B3330" w:rsidDel="007B3330">
          <w:rPr>
            <w:lang w:val="en-US"/>
          </w:rPr>
          <w:delText>We can thus expect</w:delText>
        </w:r>
        <w:r w:rsidR="00414166" w:rsidDel="007B3330">
          <w:rPr>
            <w:lang w:val="en-US"/>
          </w:rPr>
          <w:delText xml:space="preserve"> </w:delText>
        </w:r>
      </w:del>
      <w:del w:id="61" w:author="Campbell, Jeffrey (FOA)" w:date="2017-08-22T11:58:00Z">
        <w:r w:rsidR="00414166" w:rsidDel="007B3330">
          <w:rPr>
            <w:lang w:val="en-US"/>
          </w:rPr>
          <w:delText xml:space="preserve">an </w:delText>
        </w:r>
      </w:del>
      <w:proofErr w:type="gramStart"/>
      <w:ins w:id="62" w:author="Campbell, Jeffrey (FOA)" w:date="2017-08-22T11:58:00Z">
        <w:r w:rsidR="007B3330">
          <w:rPr>
            <w:lang w:val="en-US"/>
          </w:rPr>
          <w:t>the</w:t>
        </w:r>
        <w:proofErr w:type="gramEnd"/>
        <w:r w:rsidR="007B3330">
          <w:rPr>
            <w:lang w:val="en-US"/>
          </w:rPr>
          <w:t xml:space="preserve"> </w:t>
        </w:r>
      </w:ins>
      <w:r w:rsidR="00414166">
        <w:rPr>
          <w:lang w:val="en-US"/>
        </w:rPr>
        <w:t xml:space="preserve">overlap </w:t>
      </w:r>
      <w:r w:rsidR="004A4EB8">
        <w:rPr>
          <w:lang w:val="en-US"/>
        </w:rPr>
        <w:t>between</w:t>
      </w:r>
      <w:r w:rsidR="00414166">
        <w:rPr>
          <w:lang w:val="en-US"/>
        </w:rPr>
        <w:t xml:space="preserve"> forest cover and high poverty rates</w:t>
      </w:r>
      <w:ins w:id="63" w:author="Campbell, Jeffrey (FOA)" w:date="2017-08-22T11:58:00Z">
        <w:r w:rsidR="007B3330">
          <w:rPr>
            <w:lang w:val="en-US"/>
          </w:rPr>
          <w:t xml:space="preserve"> is examined</w:t>
        </w:r>
      </w:ins>
      <w:r w:rsidR="00414166">
        <w:rPr>
          <w:lang w:val="en-US"/>
        </w:rPr>
        <w:t xml:space="preserve">. The indicator </w:t>
      </w:r>
      <w:del w:id="64" w:author="Campbell, Jeffrey (FOA)" w:date="2017-08-22T11:59:00Z">
        <w:r w:rsidR="00414166" w:rsidRPr="007B3330" w:rsidDel="007B3330">
          <w:rPr>
            <w:lang w:val="en-US"/>
          </w:rPr>
          <w:delText>we will use</w:delText>
        </w:r>
        <w:r w:rsidR="00414166" w:rsidDel="007B3330">
          <w:rPr>
            <w:lang w:val="en-US"/>
          </w:rPr>
          <w:delText xml:space="preserve"> </w:delText>
        </w:r>
      </w:del>
      <w:ins w:id="65" w:author="Campbell, Jeffrey (FOA)" w:date="2017-08-22T11:59:00Z">
        <w:r w:rsidR="007B3330">
          <w:rPr>
            <w:lang w:val="en-US"/>
          </w:rPr>
          <w:t xml:space="preserve">used </w:t>
        </w:r>
      </w:ins>
      <w:r w:rsidR="00414166">
        <w:rPr>
          <w:lang w:val="en-US"/>
        </w:rPr>
        <w:t>measure</w:t>
      </w:r>
      <w:ins w:id="66" w:author="Muller, Eva (FOA)" w:date="2017-08-20T13:41:00Z">
        <w:r w:rsidR="007B0306">
          <w:rPr>
            <w:lang w:val="en-US"/>
          </w:rPr>
          <w:t>s</w:t>
        </w:r>
      </w:ins>
      <w:r w:rsidR="00414166">
        <w:rPr>
          <w:lang w:val="en-US"/>
        </w:rPr>
        <w:t xml:space="preserve"> the p</w:t>
      </w:r>
      <w:r w:rsidR="00414166" w:rsidRPr="00414166">
        <w:rPr>
          <w:lang w:val="en-US"/>
        </w:rPr>
        <w:t>roportion of rural people living on less than $1.25 a day residing in</w:t>
      </w:r>
      <w:r w:rsidR="00414166">
        <w:rPr>
          <w:lang w:val="en-US"/>
        </w:rPr>
        <w:t xml:space="preserve"> the</w:t>
      </w:r>
      <w:r w:rsidR="00414166" w:rsidRPr="00414166">
        <w:rPr>
          <w:lang w:val="en-US"/>
        </w:rPr>
        <w:t xml:space="preserve"> proximity of forests.</w:t>
      </w:r>
      <w:r w:rsidR="00414166">
        <w:rPr>
          <w:lang w:val="en-US"/>
        </w:rPr>
        <w:t xml:space="preserve"> The table below summarize</w:t>
      </w:r>
      <w:ins w:id="67" w:author="Muller, Eva (FOA)" w:date="2017-08-20T13:42:00Z">
        <w:r w:rsidR="007B0306">
          <w:rPr>
            <w:lang w:val="en-US"/>
          </w:rPr>
          <w:t>s</w:t>
        </w:r>
      </w:ins>
      <w:r w:rsidR="00414166">
        <w:rPr>
          <w:lang w:val="en-US"/>
        </w:rPr>
        <w:t xml:space="preserve"> </w:t>
      </w:r>
      <w:r w:rsidR="00FC0886">
        <w:rPr>
          <w:lang w:val="en-US"/>
        </w:rPr>
        <w:t>the four</w:t>
      </w:r>
      <w:r w:rsidR="004A4EB8">
        <w:rPr>
          <w:lang w:val="en-US"/>
        </w:rPr>
        <w:t xml:space="preserve"> indicators to quantify the</w:t>
      </w:r>
      <w:r w:rsidR="00414166">
        <w:rPr>
          <w:lang w:val="en-US"/>
        </w:rPr>
        <w:t xml:space="preserve"> contribution</w:t>
      </w:r>
      <w:r w:rsidR="004A4EB8">
        <w:rPr>
          <w:lang w:val="en-US"/>
        </w:rPr>
        <w:t xml:space="preserve"> of forests</w:t>
      </w:r>
      <w:r w:rsidR="00414166">
        <w:rPr>
          <w:lang w:val="en-US"/>
        </w:rPr>
        <w:t xml:space="preserve"> to SDG </w:t>
      </w:r>
      <w:commentRangeStart w:id="68"/>
      <w:r w:rsidR="00414166">
        <w:rPr>
          <w:lang w:val="en-US"/>
        </w:rPr>
        <w:t>1</w:t>
      </w:r>
      <w:commentRangeEnd w:id="68"/>
      <w:r w:rsidR="007B0306">
        <w:rPr>
          <w:rStyle w:val="CommentReference"/>
        </w:rPr>
        <w:commentReference w:id="68"/>
      </w:r>
      <w:r w:rsidR="00414166">
        <w:rPr>
          <w:lang w:val="en-US"/>
        </w:rPr>
        <w:t>.</w:t>
      </w:r>
    </w:p>
    <w:p w:rsidR="00414166" w:rsidRDefault="00414166" w:rsidP="00414166">
      <w:pPr>
        <w:rPr>
          <w:lang w:val="en-US"/>
        </w:rPr>
      </w:pPr>
    </w:p>
    <w:tbl>
      <w:tblPr>
        <w:tblStyle w:val="GridTable2-Accent5"/>
        <w:tblW w:w="0" w:type="auto"/>
        <w:tblLook w:val="04A0" w:firstRow="1" w:lastRow="0" w:firstColumn="1" w:lastColumn="0" w:noHBand="0" w:noVBand="1"/>
      </w:tblPr>
      <w:tblGrid>
        <w:gridCol w:w="4675"/>
        <w:gridCol w:w="4675"/>
      </w:tblGrid>
      <w:tr w:rsidR="00EB416C" w:rsidTr="00EB41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EB416C" w:rsidRDefault="00EB416C" w:rsidP="00414166">
            <w:pPr>
              <w:rPr>
                <w:lang w:val="en-US"/>
              </w:rPr>
            </w:pPr>
            <w:r>
              <w:rPr>
                <w:lang w:val="en-US"/>
              </w:rPr>
              <w:t>SDG 1 target</w:t>
            </w:r>
          </w:p>
        </w:tc>
        <w:tc>
          <w:tcPr>
            <w:tcW w:w="4675" w:type="dxa"/>
          </w:tcPr>
          <w:p w:rsidR="00EB416C" w:rsidRDefault="004950C0" w:rsidP="00414166">
            <w:pPr>
              <w:cnfStyle w:val="100000000000" w:firstRow="1" w:lastRow="0" w:firstColumn="0" w:lastColumn="0" w:oddVBand="0" w:evenVBand="0" w:oddHBand="0" w:evenHBand="0" w:firstRowFirstColumn="0" w:firstRowLastColumn="0" w:lastRowFirstColumn="0" w:lastRowLastColumn="0"/>
              <w:rPr>
                <w:lang w:val="en-US"/>
              </w:rPr>
            </w:pPr>
            <w:r>
              <w:rPr>
                <w:lang w:val="en-US"/>
              </w:rPr>
              <w:t>SOFO</w:t>
            </w:r>
            <w:r w:rsidR="00EB416C">
              <w:rPr>
                <w:lang w:val="en-US"/>
              </w:rPr>
              <w:t xml:space="preserve"> indicator</w:t>
            </w:r>
          </w:p>
        </w:tc>
      </w:tr>
      <w:tr w:rsidR="00EB416C" w:rsidTr="00EB41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EB416C" w:rsidRPr="00363798" w:rsidRDefault="00EB416C" w:rsidP="00EB416C">
            <w:pPr>
              <w:rPr>
                <w:b w:val="0"/>
                <w:sz w:val="20"/>
              </w:rPr>
            </w:pPr>
            <w:r w:rsidRPr="00363798">
              <w:rPr>
                <w:b w:val="0"/>
                <w:sz w:val="20"/>
                <w:lang w:val="en-US"/>
              </w:rPr>
              <w:t>1.1 By 2030, eradicate extreme poverty for all people everywhere, currently measured as people living on less than $1.25 a day</w:t>
            </w:r>
          </w:p>
          <w:p w:rsidR="00EB416C" w:rsidRPr="00363798" w:rsidRDefault="00EB416C" w:rsidP="00414166">
            <w:pPr>
              <w:rPr>
                <w:sz w:val="20"/>
              </w:rPr>
            </w:pPr>
          </w:p>
        </w:tc>
        <w:tc>
          <w:tcPr>
            <w:tcW w:w="4675" w:type="dxa"/>
          </w:tcPr>
          <w:p w:rsidR="00EB416C" w:rsidRPr="00363798" w:rsidRDefault="00EB416C" w:rsidP="00EB416C">
            <w:pPr>
              <w:cnfStyle w:val="000000100000" w:firstRow="0" w:lastRow="0" w:firstColumn="0" w:lastColumn="0" w:oddVBand="0" w:evenVBand="0" w:oddHBand="1" w:evenHBand="0" w:firstRowFirstColumn="0" w:firstRowLastColumn="0" w:lastRowFirstColumn="0" w:lastRowLastColumn="0"/>
              <w:rPr>
                <w:sz w:val="20"/>
              </w:rPr>
            </w:pPr>
            <w:r w:rsidRPr="00363798">
              <w:rPr>
                <w:sz w:val="20"/>
                <w:lang w:val="en-US"/>
              </w:rPr>
              <w:t>1.1.1 Proportion of rural people living on less than $1.25 a day r</w:t>
            </w:r>
            <w:r w:rsidR="00FC0886" w:rsidRPr="00363798">
              <w:rPr>
                <w:sz w:val="20"/>
                <w:lang w:val="en-US"/>
              </w:rPr>
              <w:t xml:space="preserve">esiding </w:t>
            </w:r>
            <w:r w:rsidR="0005538D" w:rsidRPr="0005538D">
              <w:rPr>
                <w:sz w:val="20"/>
                <w:lang w:val="en-US"/>
              </w:rPr>
              <w:t>in or around forests</w:t>
            </w:r>
          </w:p>
          <w:p w:rsidR="00EB416C" w:rsidRPr="00363798" w:rsidRDefault="00EB416C" w:rsidP="00414166">
            <w:pPr>
              <w:cnfStyle w:val="000000100000" w:firstRow="0" w:lastRow="0" w:firstColumn="0" w:lastColumn="0" w:oddVBand="0" w:evenVBand="0" w:oddHBand="1" w:evenHBand="0" w:firstRowFirstColumn="0" w:firstRowLastColumn="0" w:lastRowFirstColumn="0" w:lastRowLastColumn="0"/>
              <w:rPr>
                <w:sz w:val="20"/>
              </w:rPr>
            </w:pPr>
          </w:p>
          <w:p w:rsidR="00EB416C" w:rsidRPr="00363798" w:rsidRDefault="00EB416C" w:rsidP="00EB416C">
            <w:pPr>
              <w:cnfStyle w:val="000000100000" w:firstRow="0" w:lastRow="0" w:firstColumn="0" w:lastColumn="0" w:oddVBand="0" w:evenVBand="0" w:oddHBand="1" w:evenHBand="0" w:firstRowFirstColumn="0" w:firstRowLastColumn="0" w:lastRowFirstColumn="0" w:lastRowLastColumn="0"/>
              <w:rPr>
                <w:sz w:val="20"/>
              </w:rPr>
            </w:pPr>
            <w:r w:rsidRPr="00363798">
              <w:rPr>
                <w:sz w:val="20"/>
                <w:lang w:val="en-US"/>
              </w:rPr>
              <w:t>1.1.2 Share of income arriving from forest resources among the rural poor</w:t>
            </w:r>
          </w:p>
          <w:p w:rsidR="00EB416C" w:rsidRPr="00363798" w:rsidRDefault="00EB416C" w:rsidP="00414166">
            <w:pPr>
              <w:cnfStyle w:val="000000100000" w:firstRow="0" w:lastRow="0" w:firstColumn="0" w:lastColumn="0" w:oddVBand="0" w:evenVBand="0" w:oddHBand="1" w:evenHBand="0" w:firstRowFirstColumn="0" w:firstRowLastColumn="0" w:lastRowFirstColumn="0" w:lastRowLastColumn="0"/>
              <w:rPr>
                <w:sz w:val="20"/>
              </w:rPr>
            </w:pPr>
          </w:p>
        </w:tc>
      </w:tr>
      <w:tr w:rsidR="00EB416C" w:rsidTr="00926785">
        <w:trPr>
          <w:trHeight w:val="973"/>
        </w:trPr>
        <w:tc>
          <w:tcPr>
            <w:cnfStyle w:val="001000000000" w:firstRow="0" w:lastRow="0" w:firstColumn="1" w:lastColumn="0" w:oddVBand="0" w:evenVBand="0" w:oddHBand="0" w:evenHBand="0" w:firstRowFirstColumn="0" w:firstRowLastColumn="0" w:lastRowFirstColumn="0" w:lastRowLastColumn="0"/>
            <w:tcW w:w="4675" w:type="dxa"/>
          </w:tcPr>
          <w:p w:rsidR="00EB416C" w:rsidRPr="00363798" w:rsidRDefault="00EB416C" w:rsidP="00EB416C">
            <w:pPr>
              <w:rPr>
                <w:b w:val="0"/>
                <w:sz w:val="20"/>
              </w:rPr>
            </w:pPr>
            <w:r w:rsidRPr="00363798">
              <w:rPr>
                <w:b w:val="0"/>
                <w:sz w:val="20"/>
                <w:lang w:val="en-US"/>
              </w:rPr>
              <w:t>1.4 By 2030, ensure that all men and women, in particular the poor and the vulnerable, have equal rights to economic resources, as well as access to basic services, owne</w:t>
            </w:r>
            <w:r w:rsidR="00C92FB7" w:rsidRPr="00363798">
              <w:rPr>
                <w:b w:val="0"/>
                <w:sz w:val="20"/>
                <w:lang w:val="en-US"/>
              </w:rPr>
              <w:t xml:space="preserve">rship and control over land </w:t>
            </w:r>
            <w:r w:rsidRPr="00363798">
              <w:rPr>
                <w:b w:val="0"/>
                <w:sz w:val="20"/>
                <w:lang w:val="en-US"/>
              </w:rPr>
              <w:t>[…]</w:t>
            </w:r>
          </w:p>
          <w:p w:rsidR="00EB416C" w:rsidRPr="00363798" w:rsidRDefault="00EB416C" w:rsidP="00414166">
            <w:pPr>
              <w:rPr>
                <w:sz w:val="20"/>
              </w:rPr>
            </w:pPr>
          </w:p>
        </w:tc>
        <w:tc>
          <w:tcPr>
            <w:tcW w:w="4675" w:type="dxa"/>
          </w:tcPr>
          <w:p w:rsidR="00EB416C" w:rsidRPr="00363798" w:rsidRDefault="00EB416C" w:rsidP="00EB416C">
            <w:pPr>
              <w:cnfStyle w:val="000000000000" w:firstRow="0" w:lastRow="0" w:firstColumn="0" w:lastColumn="0" w:oddVBand="0" w:evenVBand="0" w:oddHBand="0" w:evenHBand="0" w:firstRowFirstColumn="0" w:firstRowLastColumn="0" w:lastRowFirstColumn="0" w:lastRowLastColumn="0"/>
              <w:rPr>
                <w:sz w:val="20"/>
              </w:rPr>
            </w:pPr>
            <w:r w:rsidRPr="00363798">
              <w:rPr>
                <w:sz w:val="20"/>
                <w:lang w:val="en-US"/>
              </w:rPr>
              <w:t xml:space="preserve">1.4.1 Proportion of forests </w:t>
            </w:r>
            <w:r w:rsidR="00827CFF" w:rsidRPr="00363798">
              <w:rPr>
                <w:sz w:val="20"/>
                <w:lang w:val="en-US"/>
              </w:rPr>
              <w:t>with</w:t>
            </w:r>
            <w:r w:rsidR="001760BE">
              <w:rPr>
                <w:sz w:val="20"/>
                <w:lang w:val="en-US"/>
              </w:rPr>
              <w:t xml:space="preserve"> secure</w:t>
            </w:r>
            <w:r w:rsidR="00827CFF" w:rsidRPr="00363798">
              <w:rPr>
                <w:sz w:val="20"/>
                <w:lang w:val="en-US"/>
              </w:rPr>
              <w:t xml:space="preserve"> </w:t>
            </w:r>
            <w:r w:rsidRPr="00363798">
              <w:rPr>
                <w:sz w:val="20"/>
                <w:lang w:val="en-US"/>
              </w:rPr>
              <w:t>tenure rights for local communities and other forest dependent people</w:t>
            </w:r>
          </w:p>
          <w:p w:rsidR="00EB416C" w:rsidRPr="00363798" w:rsidRDefault="00EB416C" w:rsidP="00414166">
            <w:pPr>
              <w:cnfStyle w:val="000000000000" w:firstRow="0" w:lastRow="0" w:firstColumn="0" w:lastColumn="0" w:oddVBand="0" w:evenVBand="0" w:oddHBand="0" w:evenHBand="0" w:firstRowFirstColumn="0" w:firstRowLastColumn="0" w:lastRowFirstColumn="0" w:lastRowLastColumn="0"/>
              <w:rPr>
                <w:sz w:val="20"/>
              </w:rPr>
            </w:pPr>
          </w:p>
        </w:tc>
      </w:tr>
      <w:tr w:rsidR="00EB416C" w:rsidTr="00926785">
        <w:trPr>
          <w:cnfStyle w:val="000000100000" w:firstRow="0" w:lastRow="0" w:firstColumn="0" w:lastColumn="0" w:oddVBand="0" w:evenVBand="0" w:oddHBand="1" w:evenHBand="0" w:firstRowFirstColumn="0" w:firstRowLastColumn="0" w:lastRowFirstColumn="0" w:lastRowLastColumn="0"/>
          <w:trHeight w:val="1338"/>
        </w:trPr>
        <w:tc>
          <w:tcPr>
            <w:cnfStyle w:val="001000000000" w:firstRow="0" w:lastRow="0" w:firstColumn="1" w:lastColumn="0" w:oddVBand="0" w:evenVBand="0" w:oddHBand="0" w:evenHBand="0" w:firstRowFirstColumn="0" w:firstRowLastColumn="0" w:lastRowFirstColumn="0" w:lastRowLastColumn="0"/>
            <w:tcW w:w="4675" w:type="dxa"/>
          </w:tcPr>
          <w:p w:rsidR="00FC0886" w:rsidRPr="00363798" w:rsidRDefault="00FC0886" w:rsidP="00FC0886">
            <w:pPr>
              <w:rPr>
                <w:b w:val="0"/>
                <w:sz w:val="20"/>
              </w:rPr>
            </w:pPr>
            <w:r w:rsidRPr="00363798">
              <w:rPr>
                <w:b w:val="0"/>
                <w:sz w:val="20"/>
                <w:lang w:val="en-US"/>
              </w:rPr>
              <w:t>1.5 By 2030, build the resilience of the poor and those in vulnerable situations and reduce their exposure and vulnerability to climate-related extreme events and other economic, social and environmental shocks and disasters</w:t>
            </w:r>
          </w:p>
          <w:p w:rsidR="00EB416C" w:rsidRPr="00363798" w:rsidRDefault="00EB416C" w:rsidP="00414166">
            <w:pPr>
              <w:rPr>
                <w:sz w:val="20"/>
              </w:rPr>
            </w:pPr>
          </w:p>
        </w:tc>
        <w:tc>
          <w:tcPr>
            <w:tcW w:w="4675" w:type="dxa"/>
          </w:tcPr>
          <w:p w:rsidR="00F64472" w:rsidRPr="00363798" w:rsidRDefault="00FC0886" w:rsidP="00F64472">
            <w:pPr>
              <w:cnfStyle w:val="000000100000" w:firstRow="0" w:lastRow="0" w:firstColumn="0" w:lastColumn="0" w:oddVBand="0" w:evenVBand="0" w:oddHBand="1" w:evenHBand="0" w:firstRowFirstColumn="0" w:firstRowLastColumn="0" w:lastRowFirstColumn="0" w:lastRowLastColumn="0"/>
              <w:rPr>
                <w:sz w:val="20"/>
                <w:lang w:val="en-US"/>
              </w:rPr>
            </w:pPr>
            <w:r w:rsidRPr="00363798">
              <w:rPr>
                <w:sz w:val="20"/>
                <w:lang w:val="en-US"/>
              </w:rPr>
              <w:t xml:space="preserve">1.5.1 # </w:t>
            </w:r>
            <w:r w:rsidR="00F64472" w:rsidRPr="00363798">
              <w:rPr>
                <w:sz w:val="20"/>
                <w:lang w:val="en-US"/>
              </w:rPr>
              <w:t>number of hectares</w:t>
            </w:r>
            <w:r w:rsidR="00C72CD0" w:rsidRPr="00363798">
              <w:rPr>
                <w:sz w:val="20"/>
                <w:lang w:val="en-US"/>
              </w:rPr>
              <w:t xml:space="preserve"> </w:t>
            </w:r>
            <w:r w:rsidR="00F64472" w:rsidRPr="00363798">
              <w:rPr>
                <w:sz w:val="20"/>
                <w:lang w:val="en-US"/>
              </w:rPr>
              <w:t>under agroforestry practices</w:t>
            </w:r>
            <w:ins w:id="69" w:author="Campbell, Jeffrey (FOA)" w:date="2017-08-24T12:07:00Z">
              <w:r w:rsidR="00124231">
                <w:rPr>
                  <w:sz w:val="20"/>
                  <w:lang w:val="en-US"/>
                </w:rPr>
                <w:t xml:space="preserve"> </w:t>
              </w:r>
            </w:ins>
            <w:ins w:id="70" w:author="Campbell, Jeffrey (FOA)" w:date="2017-08-24T12:08:00Z">
              <w:r w:rsidR="00124231">
                <w:rPr>
                  <w:sz w:val="20"/>
                  <w:lang w:val="en-US"/>
                </w:rPr>
                <w:t>as a contribution</w:t>
              </w:r>
            </w:ins>
            <w:ins w:id="71" w:author="Campbell, Jeffrey (FOA)" w:date="2017-08-24T12:07:00Z">
              <w:r w:rsidR="00124231">
                <w:rPr>
                  <w:sz w:val="20"/>
                  <w:lang w:val="en-US"/>
                </w:rPr>
                <w:t xml:space="preserve"> to resilience of the poor</w:t>
              </w:r>
            </w:ins>
          </w:p>
          <w:p w:rsidR="00FC0886" w:rsidRPr="00363798" w:rsidRDefault="00FC0886" w:rsidP="00FC0886">
            <w:pPr>
              <w:cnfStyle w:val="000000100000" w:firstRow="0" w:lastRow="0" w:firstColumn="0" w:lastColumn="0" w:oddVBand="0" w:evenVBand="0" w:oddHBand="1" w:evenHBand="0" w:firstRowFirstColumn="0" w:firstRowLastColumn="0" w:lastRowFirstColumn="0" w:lastRowLastColumn="0"/>
              <w:rPr>
                <w:sz w:val="20"/>
                <w:lang w:val="en-US"/>
              </w:rPr>
            </w:pPr>
          </w:p>
          <w:p w:rsidR="00EB416C" w:rsidRPr="00363798" w:rsidRDefault="00EB416C" w:rsidP="00414166">
            <w:pPr>
              <w:cnfStyle w:val="000000100000" w:firstRow="0" w:lastRow="0" w:firstColumn="0" w:lastColumn="0" w:oddVBand="0" w:evenVBand="0" w:oddHBand="1" w:evenHBand="0" w:firstRowFirstColumn="0" w:firstRowLastColumn="0" w:lastRowFirstColumn="0" w:lastRowLastColumn="0"/>
              <w:rPr>
                <w:sz w:val="20"/>
              </w:rPr>
            </w:pPr>
          </w:p>
        </w:tc>
      </w:tr>
    </w:tbl>
    <w:p w:rsidR="00414166" w:rsidRDefault="00414166" w:rsidP="00414166">
      <w:pPr>
        <w:rPr>
          <w:lang w:val="en-US"/>
        </w:rPr>
      </w:pPr>
      <w:r>
        <w:rPr>
          <w:lang w:val="en-US"/>
        </w:rPr>
        <w:t xml:space="preserve"> </w:t>
      </w:r>
    </w:p>
    <w:p w:rsidR="00F2469E" w:rsidRDefault="00F2469E" w:rsidP="00414166">
      <w:pPr>
        <w:rPr>
          <w:lang w:val="en-US"/>
        </w:rPr>
      </w:pPr>
    </w:p>
    <w:p w:rsidR="00FC0886" w:rsidRPr="00FC0886" w:rsidRDefault="00FC0886" w:rsidP="00FC0886">
      <w:pPr>
        <w:pStyle w:val="ListParagraph"/>
        <w:numPr>
          <w:ilvl w:val="1"/>
          <w:numId w:val="1"/>
        </w:numPr>
        <w:spacing w:after="0" w:line="240" w:lineRule="auto"/>
        <w:rPr>
          <w:b/>
          <w:sz w:val="24"/>
          <w:lang w:val="en-US"/>
        </w:rPr>
      </w:pPr>
      <w:r w:rsidRPr="00FC0886">
        <w:rPr>
          <w:b/>
          <w:sz w:val="24"/>
          <w:lang w:val="en-US"/>
        </w:rPr>
        <w:t>Proportion of rural people living on less than $1.25 a day residing in proximity of forests</w:t>
      </w:r>
    </w:p>
    <w:p w:rsidR="003273B2" w:rsidRDefault="003273B2" w:rsidP="003273B2">
      <w:pPr>
        <w:spacing w:after="0" w:line="240" w:lineRule="auto"/>
        <w:ind w:left="360"/>
        <w:rPr>
          <w:b/>
          <w:sz w:val="24"/>
        </w:rPr>
      </w:pPr>
    </w:p>
    <w:p w:rsidR="003273B2" w:rsidRPr="003273B2" w:rsidRDefault="003273B2" w:rsidP="003273B2">
      <w:pPr>
        <w:spacing w:after="0" w:line="240" w:lineRule="auto"/>
        <w:ind w:left="360"/>
      </w:pPr>
    </w:p>
    <w:p w:rsidR="00A94284" w:rsidRDefault="00526C4E" w:rsidP="00414166">
      <w:r>
        <w:t>What is the association between fores</w:t>
      </w:r>
      <w:r w:rsidR="00085888">
        <w:t xml:space="preserve">t cover and </w:t>
      </w:r>
      <w:r w:rsidR="00AD5DD6">
        <w:t xml:space="preserve">rural </w:t>
      </w:r>
      <w:r w:rsidR="00085888">
        <w:t xml:space="preserve">poverty? </w:t>
      </w:r>
      <w:r w:rsidR="00252D12">
        <w:t>Roughly,</w:t>
      </w:r>
      <w:r w:rsidR="00252D12" w:rsidRPr="00252D12">
        <w:t xml:space="preserve"> 820 million rural people</w:t>
      </w:r>
      <w:r w:rsidR="002456A9" w:rsidRPr="002456A9">
        <w:t xml:space="preserve"> </w:t>
      </w:r>
      <w:r w:rsidR="002456A9">
        <w:t>in the tropics</w:t>
      </w:r>
      <w:r w:rsidR="00252D12">
        <w:t xml:space="preserve"> live in such landscapes in or near forests and savannas </w:t>
      </w:r>
      <w:r w:rsidR="002456A9">
        <w:t>(</w:t>
      </w:r>
      <w:r w:rsidR="00F8308E">
        <w:rPr>
          <w:lang w:val="en-US"/>
        </w:rPr>
        <w:t xml:space="preserve">De </w:t>
      </w:r>
      <w:proofErr w:type="spellStart"/>
      <w:r w:rsidR="00F8308E">
        <w:rPr>
          <w:lang w:val="en-US"/>
        </w:rPr>
        <w:t>Leeuw</w:t>
      </w:r>
      <w:proofErr w:type="spellEnd"/>
      <w:r w:rsidR="002456A9">
        <w:t xml:space="preserve"> 2007). These numbers </w:t>
      </w:r>
      <w:del w:id="72" w:author="Muller, Eva (FOA)" w:date="2017-08-20T13:46:00Z">
        <w:r w:rsidR="002456A9" w:rsidDel="007B0306">
          <w:delText xml:space="preserve">show the importance </w:delText>
        </w:r>
      </w:del>
      <w:ins w:id="73" w:author="Muller, Eva (FOA)" w:date="2017-08-20T13:46:00Z">
        <w:r w:rsidR="007B0306">
          <w:t xml:space="preserve">give an indication of a strong potential role </w:t>
        </w:r>
      </w:ins>
      <w:r w:rsidR="002456A9">
        <w:t>of trees and forests for rural livelihoods, despite the difficulties in aggregating forest dependency data.</w:t>
      </w:r>
      <w:r w:rsidR="007942BA">
        <w:t xml:space="preserve"> </w:t>
      </w:r>
      <w:r w:rsidR="0005538D">
        <w:t>Out of these, only a minority can be found in</w:t>
      </w:r>
      <w:r w:rsidR="00A26DC6">
        <w:t>side dense forests</w:t>
      </w:r>
      <w:del w:id="74" w:author="Campbell, Jeffrey (FOA)" w:date="2017-08-22T12:06:00Z">
        <w:r w:rsidR="00937092" w:rsidDel="007B3330">
          <w:delText>,</w:delText>
        </w:r>
        <w:r w:rsidR="007942BA" w:rsidDel="007B3330">
          <w:delText xml:space="preserve"> after all these areas typically have a very lo</w:delText>
        </w:r>
        <w:r w:rsidR="00E72DBF" w:rsidDel="007B3330">
          <w:delText>w population density</w:delText>
        </w:r>
      </w:del>
      <w:r w:rsidR="007942BA">
        <w:t>.</w:t>
      </w:r>
      <w:r w:rsidR="00937092">
        <w:t xml:space="preserve"> Most </w:t>
      </w:r>
      <w:r w:rsidR="00F80A3B">
        <w:t>forest dependent people</w:t>
      </w:r>
      <w:r w:rsidR="004A4EB8">
        <w:t xml:space="preserve"> are instead found in </w:t>
      </w:r>
      <w:r w:rsidR="00937092">
        <w:t>mosaic landscape</w:t>
      </w:r>
      <w:r w:rsidR="004A4EB8">
        <w:t>s</w:t>
      </w:r>
      <w:r w:rsidR="00937092">
        <w:t xml:space="preserve"> of farmland and trees or</w:t>
      </w:r>
      <w:r w:rsidR="004A4EB8">
        <w:t xml:space="preserve"> in the frontier</w:t>
      </w:r>
      <w:r w:rsidR="00937092">
        <w:t xml:space="preserve"> along the forest edges. These ecosystems can support a much larger population density than </w:t>
      </w:r>
      <w:del w:id="75" w:author="Muller, Eva (FOA)" w:date="2017-08-20T13:49:00Z">
        <w:r w:rsidR="00937092" w:rsidDel="00C828B6">
          <w:delText>the forest hinterlands</w:delText>
        </w:r>
      </w:del>
      <w:ins w:id="76" w:author="Muller, Eva (FOA)" w:date="2017-08-20T13:49:00Z">
        <w:r w:rsidR="00C828B6">
          <w:t>dense forests</w:t>
        </w:r>
      </w:ins>
      <w:r w:rsidR="00937092">
        <w:t>.</w:t>
      </w:r>
      <w:r w:rsidR="00CA36B3">
        <w:t xml:space="preserve"> </w:t>
      </w:r>
      <w:r w:rsidR="001440B2">
        <w:t xml:space="preserve">While areas with high forest cover typically have a low </w:t>
      </w:r>
      <w:del w:id="77" w:author="Campbell, Jeffrey (FOA)" w:date="2017-08-22T12:06:00Z">
        <w:r w:rsidR="001440B2" w:rsidDel="007B3330">
          <w:delText xml:space="preserve">now </w:delText>
        </w:r>
      </w:del>
      <w:r w:rsidR="001440B2">
        <w:t>number of people living there the rate of poverty in these areas tend</w:t>
      </w:r>
      <w:r w:rsidR="00A26DC6">
        <w:t>s</w:t>
      </w:r>
      <w:r w:rsidR="001440B2">
        <w:t xml:space="preserve"> to be high</w:t>
      </w:r>
      <w:del w:id="78" w:author="Campbell, Jeffrey (FOA)" w:date="2017-08-22T12:08:00Z">
        <w:r w:rsidR="001440B2" w:rsidDel="00C272B1">
          <w:delText>er.</w:delText>
        </w:r>
      </w:del>
      <w:r w:rsidR="001440B2">
        <w:t xml:space="preserve"> In countries where </w:t>
      </w:r>
      <w:r w:rsidR="00431F70">
        <w:t xml:space="preserve">reliable </w:t>
      </w:r>
      <w:r w:rsidR="001440B2">
        <w:t>poverty</w:t>
      </w:r>
      <w:r w:rsidR="00431F70">
        <w:t xml:space="preserve"> and population</w:t>
      </w:r>
      <w:r w:rsidR="00F80A3B">
        <w:t xml:space="preserve"> data are</w:t>
      </w:r>
      <w:r w:rsidR="001440B2">
        <w:t xml:space="preserve"> available,</w:t>
      </w:r>
      <w:r w:rsidR="00A94284">
        <w:t xml:space="preserve"> a positive </w:t>
      </w:r>
      <w:r w:rsidR="001440B2">
        <w:t>association between high forest cover and high poverty rates</w:t>
      </w:r>
      <w:r w:rsidR="00431F70">
        <w:t xml:space="preserve"> has</w:t>
      </w:r>
      <w:r w:rsidR="00A94284">
        <w:t xml:space="preserve"> been identified</w:t>
      </w:r>
      <w:r w:rsidR="001440B2">
        <w:t xml:space="preserve">. </w:t>
      </w:r>
    </w:p>
    <w:p w:rsidR="001440B2" w:rsidRPr="00414166" w:rsidRDefault="00BD7FEA" w:rsidP="00414166">
      <w:r>
        <w:rPr>
          <w:noProof/>
          <w:lang w:val="en-US"/>
        </w:rPr>
        <mc:AlternateContent>
          <mc:Choice Requires="wps">
            <w:drawing>
              <wp:anchor distT="45720" distB="45720" distL="114300" distR="114300" simplePos="0" relativeHeight="251661312" behindDoc="0" locked="0" layoutInCell="1" allowOverlap="1" wp14:anchorId="1250286A" wp14:editId="282B1512">
                <wp:simplePos x="0" y="0"/>
                <wp:positionH relativeFrom="margin">
                  <wp:align>right</wp:align>
                </wp:positionH>
                <wp:positionV relativeFrom="paragraph">
                  <wp:posOffset>1544320</wp:posOffset>
                </wp:positionV>
                <wp:extent cx="5924550" cy="285750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2857500"/>
                        </a:xfrm>
                        <a:prstGeom prst="rect">
                          <a:avLst/>
                        </a:prstGeom>
                        <a:solidFill>
                          <a:srgbClr val="FFFFFF"/>
                        </a:solidFill>
                        <a:ln w="9525">
                          <a:solidFill>
                            <a:srgbClr val="000000"/>
                          </a:solidFill>
                          <a:miter lim="800000"/>
                          <a:headEnd/>
                          <a:tailEnd/>
                        </a:ln>
                      </wps:spPr>
                      <wps:txbx>
                        <w:txbxContent>
                          <w:p w:rsidR="00A94284" w:rsidRDefault="00A94284" w:rsidP="00A94284">
                            <w:pPr>
                              <w:shd w:val="clear" w:color="auto" w:fill="F2F2F2" w:themeFill="background1" w:themeFillShade="F2"/>
                              <w:rPr>
                                <w:b/>
                                <w:sz w:val="24"/>
                                <w:lang w:val="en-US"/>
                              </w:rPr>
                            </w:pPr>
                            <w:r w:rsidRPr="00A94284">
                              <w:rPr>
                                <w:b/>
                                <w:sz w:val="24"/>
                                <w:lang w:val="en-US"/>
                              </w:rPr>
                              <w:t>Forest</w:t>
                            </w:r>
                            <w:r w:rsidR="00431F70">
                              <w:rPr>
                                <w:b/>
                                <w:sz w:val="24"/>
                                <w:lang w:val="en-US"/>
                              </w:rPr>
                              <w:t xml:space="preserve"> cover</w:t>
                            </w:r>
                            <w:r w:rsidRPr="00A94284">
                              <w:rPr>
                                <w:b/>
                                <w:sz w:val="24"/>
                                <w:lang w:val="en-US"/>
                              </w:rPr>
                              <w:t xml:space="preserve"> and poverty </w:t>
                            </w:r>
                            <w:r w:rsidR="00F80A3B">
                              <w:rPr>
                                <w:b/>
                                <w:sz w:val="24"/>
                                <w:lang w:val="en-US"/>
                              </w:rPr>
                              <w:t>overlap</w:t>
                            </w:r>
                            <w:r w:rsidRPr="00A94284">
                              <w:rPr>
                                <w:b/>
                                <w:sz w:val="24"/>
                                <w:lang w:val="en-US"/>
                              </w:rPr>
                              <w:t xml:space="preserve"> in the tropics: </w:t>
                            </w:r>
                            <w:r w:rsidR="00F80A3B">
                              <w:rPr>
                                <w:b/>
                                <w:sz w:val="24"/>
                                <w:lang w:val="en-US"/>
                              </w:rPr>
                              <w:t>spatial association from</w:t>
                            </w:r>
                            <w:r w:rsidRPr="00A94284">
                              <w:rPr>
                                <w:b/>
                                <w:sz w:val="24"/>
                                <w:lang w:val="en-US"/>
                              </w:rPr>
                              <w:t xml:space="preserve"> seven countries</w:t>
                            </w:r>
                          </w:p>
                          <w:p w:rsidR="00A94284" w:rsidRDefault="00C828B6" w:rsidP="00A94284">
                            <w:pPr>
                              <w:shd w:val="clear" w:color="auto" w:fill="F2F2F2" w:themeFill="background1" w:themeFillShade="F2"/>
                              <w:rPr>
                                <w:lang w:val="en-US"/>
                              </w:rPr>
                            </w:pPr>
                            <w:ins w:id="79" w:author="Muller, Eva (FOA)" w:date="2017-08-20T13:52:00Z">
                              <w:r>
                                <w:rPr>
                                  <w:lang w:val="en-US"/>
                                </w:rPr>
                                <w:t>By o</w:t>
                              </w:r>
                            </w:ins>
                            <w:del w:id="80" w:author="Muller, Eva (FOA)" w:date="2017-08-20T13:52:00Z">
                              <w:r w:rsidR="00F80A3B" w:rsidDel="00C828B6">
                                <w:rPr>
                                  <w:lang w:val="en-US"/>
                                </w:rPr>
                                <w:delText>O</w:delText>
                              </w:r>
                            </w:del>
                            <w:r w:rsidR="00F80A3B">
                              <w:rPr>
                                <w:lang w:val="en-US"/>
                              </w:rPr>
                              <w:t>verla</w:t>
                            </w:r>
                            <w:ins w:id="81" w:author="Muller, Eva (FOA)" w:date="2017-08-20T13:52:00Z">
                              <w:r>
                                <w:rPr>
                                  <w:lang w:val="en-US"/>
                                </w:rPr>
                                <w:t>ying</w:t>
                              </w:r>
                            </w:ins>
                            <w:del w:id="82" w:author="Muller, Eva (FOA)" w:date="2017-08-20T13:52:00Z">
                              <w:r w:rsidR="00F80A3B" w:rsidDel="00C828B6">
                                <w:rPr>
                                  <w:lang w:val="en-US"/>
                                </w:rPr>
                                <w:delText>pping</w:delText>
                              </w:r>
                            </w:del>
                            <w:r w:rsidR="00F80A3B">
                              <w:rPr>
                                <w:lang w:val="en-US"/>
                              </w:rPr>
                              <w:t xml:space="preserve"> forest cover wit</w:t>
                            </w:r>
                            <w:r w:rsidR="00723647">
                              <w:rPr>
                                <w:lang w:val="en-US"/>
                              </w:rPr>
                              <w:t>h poverty and population data for</w:t>
                            </w:r>
                            <w:r w:rsidR="00F80A3B">
                              <w:rPr>
                                <w:lang w:val="en-US"/>
                              </w:rPr>
                              <w:t xml:space="preserve"> </w:t>
                            </w:r>
                            <w:r w:rsidR="00F80A3B" w:rsidRPr="00F80A3B">
                              <w:rPr>
                                <w:lang w:val="en-US"/>
                              </w:rPr>
                              <w:t>Brazil, Honduras, Malawi, Mozambique, Uganda, Indonesia and Vietnam</w:t>
                            </w:r>
                            <w:r w:rsidR="00723647">
                              <w:rPr>
                                <w:lang w:val="en-US"/>
                              </w:rPr>
                              <w:t>, researchers were able to find a spatial association pattern in the distribution of poverty. B</w:t>
                            </w:r>
                            <w:del w:id="83" w:author="Muller, Eva (FOA)" w:date="2017-08-20T13:52:00Z">
                              <w:r w:rsidR="00723647" w:rsidDel="00C828B6">
                                <w:rPr>
                                  <w:lang w:val="en-US"/>
                                </w:rPr>
                                <w:delText>l</w:delText>
                              </w:r>
                            </w:del>
                            <w:r w:rsidR="00723647">
                              <w:rPr>
                                <w:lang w:val="en-US"/>
                              </w:rPr>
                              <w:t xml:space="preserve">y classifying </w:t>
                            </w:r>
                            <w:r w:rsidR="002C7B3B">
                              <w:rPr>
                                <w:lang w:val="en-US"/>
                              </w:rPr>
                              <w:t>areas</w:t>
                            </w:r>
                            <w:r w:rsidR="00723647">
                              <w:rPr>
                                <w:lang w:val="en-US"/>
                              </w:rPr>
                              <w:t xml:space="preserve"> as either high/low forest cover </w:t>
                            </w:r>
                            <w:r w:rsidR="00670164">
                              <w:rPr>
                                <w:lang w:val="en-US"/>
                              </w:rPr>
                              <w:t>and</w:t>
                            </w:r>
                            <w:r w:rsidR="00723647">
                              <w:rPr>
                                <w:lang w:val="en-US"/>
                              </w:rPr>
                              <w:t xml:space="preserve"> </w:t>
                            </w:r>
                            <w:ins w:id="84" w:author="Muller, Eva (FOA)" w:date="2017-08-20T13:52:00Z">
                              <w:r>
                                <w:rPr>
                                  <w:lang w:val="en-US"/>
                                </w:rPr>
                                <w:t xml:space="preserve">with </w:t>
                              </w:r>
                            </w:ins>
                            <w:r w:rsidR="00723647">
                              <w:rPr>
                                <w:lang w:val="en-US"/>
                              </w:rPr>
                              <w:t xml:space="preserve">high/low poverty rates, forest and poverty maps were created. </w:t>
                            </w:r>
                            <w:del w:id="85" w:author="Campbell, Jeffrey (FOA)" w:date="2017-08-22T12:13:00Z">
                              <w:r w:rsidR="00723647" w:rsidDel="00C272B1">
                                <w:rPr>
                                  <w:lang w:val="en-US"/>
                                </w:rPr>
                                <w:delText xml:space="preserve">Albeit </w:delText>
                              </w:r>
                            </w:del>
                            <w:ins w:id="86" w:author="Campbell, Jeffrey (FOA)" w:date="2017-08-22T12:13:00Z">
                              <w:r w:rsidR="00C272B1">
                                <w:rPr>
                                  <w:lang w:val="en-US"/>
                                </w:rPr>
                                <w:t xml:space="preserve">Though there are </w:t>
                              </w:r>
                            </w:ins>
                            <w:r w:rsidR="00723647">
                              <w:rPr>
                                <w:lang w:val="en-US"/>
                              </w:rPr>
                              <w:t xml:space="preserve">significant deviations between the countries, two main findings </w:t>
                            </w:r>
                            <w:r w:rsidR="002C7B3B">
                              <w:rPr>
                                <w:lang w:val="en-US"/>
                              </w:rPr>
                              <w:t>stand</w:t>
                            </w:r>
                            <w:r w:rsidR="00A26DC6">
                              <w:rPr>
                                <w:lang w:val="en-US"/>
                              </w:rPr>
                              <w:t xml:space="preserve"> out. First, there is</w:t>
                            </w:r>
                            <w:r w:rsidR="00723647" w:rsidRPr="00723647">
                              <w:rPr>
                                <w:lang w:val="en-US"/>
                              </w:rPr>
                              <w:t xml:space="preserve"> a</w:t>
                            </w:r>
                            <w:r w:rsidR="002C7B3B">
                              <w:rPr>
                                <w:lang w:val="en-US"/>
                              </w:rPr>
                              <w:t xml:space="preserve"> strong association between </w:t>
                            </w:r>
                            <w:r w:rsidR="00723647" w:rsidRPr="00723647">
                              <w:rPr>
                                <w:lang w:val="en-US"/>
                              </w:rPr>
                              <w:t>area</w:t>
                            </w:r>
                            <w:r w:rsidR="00723647">
                              <w:rPr>
                                <w:lang w:val="en-US"/>
                              </w:rPr>
                              <w:t>s</w:t>
                            </w:r>
                            <w:r w:rsidR="00723647" w:rsidRPr="00723647">
                              <w:rPr>
                                <w:lang w:val="en-US"/>
                              </w:rPr>
                              <w:t xml:space="preserve"> of high forest</w:t>
                            </w:r>
                            <w:r w:rsidR="00A26DC6">
                              <w:rPr>
                                <w:lang w:val="en-US"/>
                              </w:rPr>
                              <w:t xml:space="preserve"> cover</w:t>
                            </w:r>
                            <w:r w:rsidR="00723647" w:rsidRPr="00723647">
                              <w:rPr>
                                <w:lang w:val="en-US"/>
                              </w:rPr>
                              <w:t xml:space="preserve"> an</w:t>
                            </w:r>
                            <w:r w:rsidR="00723647">
                              <w:rPr>
                                <w:lang w:val="en-US"/>
                              </w:rPr>
                              <w:t>d high poverty rates. I</w:t>
                            </w:r>
                            <w:r w:rsidR="00723647" w:rsidRPr="00723647">
                              <w:rPr>
                                <w:lang w:val="en-US"/>
                              </w:rPr>
                              <w:t>n Brazil, a little more than 7</w:t>
                            </w:r>
                            <w:r w:rsidR="00CA36B3">
                              <w:rPr>
                                <w:lang w:val="en-US"/>
                              </w:rPr>
                              <w:t>0% of the closed</w:t>
                            </w:r>
                            <w:r w:rsidR="002C7B3B">
                              <w:rPr>
                                <w:lang w:val="en-US"/>
                              </w:rPr>
                              <w:t xml:space="preserve"> forest areas</w:t>
                            </w:r>
                            <w:r w:rsidR="00CA36B3">
                              <w:rPr>
                                <w:lang w:val="en-US"/>
                              </w:rPr>
                              <w:t xml:space="preserve"> (crown cover &gt;40%) </w:t>
                            </w:r>
                            <w:r w:rsidR="002C7B3B">
                              <w:rPr>
                                <w:lang w:val="en-US"/>
                              </w:rPr>
                              <w:t>had</w:t>
                            </w:r>
                            <w:r w:rsidR="00723647" w:rsidRPr="00723647">
                              <w:rPr>
                                <w:lang w:val="en-US"/>
                              </w:rPr>
                              <w:t xml:space="preserve"> </w:t>
                            </w:r>
                            <w:del w:id="87" w:author="Muller, Eva (FOA)" w:date="2017-08-20T13:53:00Z">
                              <w:r w:rsidR="002C7B3B" w:rsidDel="00C828B6">
                                <w:rPr>
                                  <w:lang w:val="en-US"/>
                                </w:rPr>
                                <w:delText xml:space="preserve">a </w:delText>
                              </w:r>
                              <w:r w:rsidR="00723647" w:rsidRPr="00723647" w:rsidDel="00C828B6">
                                <w:rPr>
                                  <w:lang w:val="en-US"/>
                                </w:rPr>
                                <w:delText xml:space="preserve">high forest cover and </w:delText>
                              </w:r>
                            </w:del>
                            <w:r w:rsidR="00723647" w:rsidRPr="00723647">
                              <w:rPr>
                                <w:lang w:val="en-US"/>
                              </w:rPr>
                              <w:t>a high rate of poverty</w:t>
                            </w:r>
                            <w:r w:rsidR="002C7B3B">
                              <w:rPr>
                                <w:lang w:val="en-US"/>
                              </w:rPr>
                              <w:t>. Secondly, high forest</w:t>
                            </w:r>
                            <w:r w:rsidR="00A26DC6">
                              <w:rPr>
                                <w:lang w:val="en-US"/>
                              </w:rPr>
                              <w:t xml:space="preserve"> cover</w:t>
                            </w:r>
                            <w:r w:rsidR="002C7B3B">
                              <w:rPr>
                                <w:lang w:val="en-US"/>
                              </w:rPr>
                              <w:t xml:space="preserve"> areas were associated with a low poverty density. Even if these areas had a large percentage of poor people, the absolute numbers were relative low. O</w:t>
                            </w:r>
                            <w:r w:rsidR="002C7B3B" w:rsidRPr="002C7B3B">
                              <w:rPr>
                                <w:lang w:val="en-US"/>
                              </w:rPr>
                              <w:t>nly a small percentage of the countries’ populations of poor people live</w:t>
                            </w:r>
                            <w:r w:rsidR="002C7B3B">
                              <w:rPr>
                                <w:lang w:val="en-US"/>
                              </w:rPr>
                              <w:t>d</w:t>
                            </w:r>
                            <w:r w:rsidR="002C7B3B" w:rsidRPr="002C7B3B">
                              <w:rPr>
                                <w:lang w:val="en-US"/>
                              </w:rPr>
                              <w:t xml:space="preserve"> in areas characterized as high forest</w:t>
                            </w:r>
                            <w:r w:rsidR="00A26DC6">
                              <w:rPr>
                                <w:lang w:val="en-US"/>
                              </w:rPr>
                              <w:t xml:space="preserve"> cover</w:t>
                            </w:r>
                            <w:r w:rsidR="002C7B3B" w:rsidRPr="002C7B3B">
                              <w:rPr>
                                <w:lang w:val="en-US"/>
                              </w:rPr>
                              <w:t xml:space="preserve"> and high</w:t>
                            </w:r>
                            <w:r w:rsidR="002C7B3B" w:rsidRPr="002C7B3B">
                              <w:t xml:space="preserve"> </w:t>
                            </w:r>
                            <w:r w:rsidR="002C7B3B" w:rsidRPr="002C7B3B">
                              <w:rPr>
                                <w:lang w:val="en-US"/>
                              </w:rPr>
                              <w:t>poverty rate</w:t>
                            </w:r>
                            <w:r w:rsidR="002C7B3B">
                              <w:rPr>
                                <w:lang w:val="en-US"/>
                              </w:rPr>
                              <w:t>,</w:t>
                            </w:r>
                            <w:r w:rsidR="002C7B3B" w:rsidRPr="002C7B3B">
                              <w:rPr>
                                <w:lang w:val="en-US"/>
                              </w:rPr>
                              <w:t xml:space="preserve"> from a low of about 3% for Uganda and Indones</w:t>
                            </w:r>
                            <w:r w:rsidR="002C7B3B">
                              <w:rPr>
                                <w:lang w:val="en-US"/>
                              </w:rPr>
                              <w:t>ia to about 12% for Vietnam.</w:t>
                            </w:r>
                          </w:p>
                          <w:p w:rsidR="002C7B3B" w:rsidRPr="002C7B3B" w:rsidRDefault="002C7B3B" w:rsidP="00A94284">
                            <w:pPr>
                              <w:shd w:val="clear" w:color="auto" w:fill="F2F2F2" w:themeFill="background1" w:themeFillShade="F2"/>
                              <w:rPr>
                                <w:i/>
                                <w:lang w:val="en-US"/>
                              </w:rPr>
                            </w:pPr>
                            <w:r w:rsidRPr="002C7B3B">
                              <w:rPr>
                                <w:i/>
                                <w:lang w:val="en-US"/>
                              </w:rPr>
                              <w:t>Source: Sun</w:t>
                            </w:r>
                            <w:r>
                              <w:rPr>
                                <w:i/>
                                <w:lang w:val="en-US"/>
                              </w:rPr>
                              <w:t>derlin et al (2007)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50286A" id="_x0000_s1027" type="#_x0000_t202" style="position:absolute;margin-left:415.3pt;margin-top:121.6pt;width:466.5pt;height:22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">
                <v:textbox>
                  <w:txbxContent>
                    <w:p w:rsidR="00A94284" w:rsidRDefault="00A94284" w:rsidP="00A94284">
                      <w:pPr>
                        <w:shd w:val="clear" w:color="auto" w:fill="F2F2F2" w:themeFill="background1" w:themeFillShade="F2"/>
                        <w:rPr>
                          <w:b/>
                          <w:sz w:val="24"/>
                          <w:lang w:val="en-US"/>
                        </w:rPr>
                      </w:pPr>
                      <w:r w:rsidRPr="00A94284">
                        <w:rPr>
                          <w:b/>
                          <w:sz w:val="24"/>
                          <w:lang w:val="en-US"/>
                        </w:rPr>
                        <w:t>Forest</w:t>
                      </w:r>
                      <w:r w:rsidR="00431F70">
                        <w:rPr>
                          <w:b/>
                          <w:sz w:val="24"/>
                          <w:lang w:val="en-US"/>
                        </w:rPr>
                        <w:t xml:space="preserve"> cover</w:t>
                      </w:r>
                      <w:r w:rsidRPr="00A94284">
                        <w:rPr>
                          <w:b/>
                          <w:sz w:val="24"/>
                          <w:lang w:val="en-US"/>
                        </w:rPr>
                        <w:t xml:space="preserve"> and poverty </w:t>
                      </w:r>
                      <w:r w:rsidR="00F80A3B">
                        <w:rPr>
                          <w:b/>
                          <w:sz w:val="24"/>
                          <w:lang w:val="en-US"/>
                        </w:rPr>
                        <w:t>overlap</w:t>
                      </w:r>
                      <w:r w:rsidRPr="00A94284">
                        <w:rPr>
                          <w:b/>
                          <w:sz w:val="24"/>
                          <w:lang w:val="en-US"/>
                        </w:rPr>
                        <w:t xml:space="preserve"> in the tropics: </w:t>
                      </w:r>
                      <w:r w:rsidR="00F80A3B">
                        <w:rPr>
                          <w:b/>
                          <w:sz w:val="24"/>
                          <w:lang w:val="en-US"/>
                        </w:rPr>
                        <w:t>spatial association from</w:t>
                      </w:r>
                      <w:r w:rsidRPr="00A94284">
                        <w:rPr>
                          <w:b/>
                          <w:sz w:val="24"/>
                          <w:lang w:val="en-US"/>
                        </w:rPr>
                        <w:t xml:space="preserve"> seven countries</w:t>
                      </w:r>
                    </w:p>
                    <w:p w:rsidR="00A94284" w:rsidRDefault="00C828B6" w:rsidP="00A94284">
                      <w:pPr>
                        <w:shd w:val="clear" w:color="auto" w:fill="F2F2F2" w:themeFill="background1" w:themeFillShade="F2"/>
                        <w:rPr>
                          <w:lang w:val="en-US"/>
                        </w:rPr>
                      </w:pPr>
                      <w:ins w:id="88" w:author="Muller, Eva (FOA)" w:date="2017-08-20T13:52:00Z">
                        <w:r>
                          <w:rPr>
                            <w:lang w:val="en-US"/>
                          </w:rPr>
                          <w:t>By o</w:t>
                        </w:r>
                      </w:ins>
                      <w:del w:id="89" w:author="Muller, Eva (FOA)" w:date="2017-08-20T13:52:00Z">
                        <w:r w:rsidR="00F80A3B" w:rsidDel="00C828B6">
                          <w:rPr>
                            <w:lang w:val="en-US"/>
                          </w:rPr>
                          <w:delText>O</w:delText>
                        </w:r>
                      </w:del>
                      <w:r w:rsidR="00F80A3B">
                        <w:rPr>
                          <w:lang w:val="en-US"/>
                        </w:rPr>
                        <w:t>verla</w:t>
                      </w:r>
                      <w:ins w:id="90" w:author="Muller, Eva (FOA)" w:date="2017-08-20T13:52:00Z">
                        <w:r>
                          <w:rPr>
                            <w:lang w:val="en-US"/>
                          </w:rPr>
                          <w:t>ying</w:t>
                        </w:r>
                      </w:ins>
                      <w:del w:id="91" w:author="Muller, Eva (FOA)" w:date="2017-08-20T13:52:00Z">
                        <w:r w:rsidR="00F80A3B" w:rsidDel="00C828B6">
                          <w:rPr>
                            <w:lang w:val="en-US"/>
                          </w:rPr>
                          <w:delText>pping</w:delText>
                        </w:r>
                      </w:del>
                      <w:r w:rsidR="00F80A3B">
                        <w:rPr>
                          <w:lang w:val="en-US"/>
                        </w:rPr>
                        <w:t xml:space="preserve"> forest cover wit</w:t>
                      </w:r>
                      <w:r w:rsidR="00723647">
                        <w:rPr>
                          <w:lang w:val="en-US"/>
                        </w:rPr>
                        <w:t>h poverty and population data for</w:t>
                      </w:r>
                      <w:r w:rsidR="00F80A3B">
                        <w:rPr>
                          <w:lang w:val="en-US"/>
                        </w:rPr>
                        <w:t xml:space="preserve"> </w:t>
                      </w:r>
                      <w:r w:rsidR="00F80A3B" w:rsidRPr="00F80A3B">
                        <w:rPr>
                          <w:lang w:val="en-US"/>
                        </w:rPr>
                        <w:t>Brazil, Honduras, Malawi, Mozambique, Uganda, Indonesia and Vietnam</w:t>
                      </w:r>
                      <w:r w:rsidR="00723647">
                        <w:rPr>
                          <w:lang w:val="en-US"/>
                        </w:rPr>
                        <w:t>, researchers were able to find a spatial association pattern in the distribution of poverty. B</w:t>
                      </w:r>
                      <w:del w:id="92" w:author="Muller, Eva (FOA)" w:date="2017-08-20T13:52:00Z">
                        <w:r w:rsidR="00723647" w:rsidDel="00C828B6">
                          <w:rPr>
                            <w:lang w:val="en-US"/>
                          </w:rPr>
                          <w:delText>l</w:delText>
                        </w:r>
                      </w:del>
                      <w:r w:rsidR="00723647">
                        <w:rPr>
                          <w:lang w:val="en-US"/>
                        </w:rPr>
                        <w:t xml:space="preserve">y classifying </w:t>
                      </w:r>
                      <w:r w:rsidR="002C7B3B">
                        <w:rPr>
                          <w:lang w:val="en-US"/>
                        </w:rPr>
                        <w:t>areas</w:t>
                      </w:r>
                      <w:r w:rsidR="00723647">
                        <w:rPr>
                          <w:lang w:val="en-US"/>
                        </w:rPr>
                        <w:t xml:space="preserve"> as either high/low forest cover </w:t>
                      </w:r>
                      <w:r w:rsidR="00670164">
                        <w:rPr>
                          <w:lang w:val="en-US"/>
                        </w:rPr>
                        <w:t>and</w:t>
                      </w:r>
                      <w:r w:rsidR="00723647">
                        <w:rPr>
                          <w:lang w:val="en-US"/>
                        </w:rPr>
                        <w:t xml:space="preserve"> </w:t>
                      </w:r>
                      <w:ins w:id="93" w:author="Muller, Eva (FOA)" w:date="2017-08-20T13:52:00Z">
                        <w:r>
                          <w:rPr>
                            <w:lang w:val="en-US"/>
                          </w:rPr>
                          <w:t xml:space="preserve">with </w:t>
                        </w:r>
                      </w:ins>
                      <w:r w:rsidR="00723647">
                        <w:rPr>
                          <w:lang w:val="en-US"/>
                        </w:rPr>
                        <w:t xml:space="preserve">high/low poverty rates, forest and poverty maps were created. </w:t>
                      </w:r>
                      <w:del w:id="94" w:author="Campbell, Jeffrey (FOA)" w:date="2017-08-22T12:13:00Z">
                        <w:r w:rsidR="00723647" w:rsidDel="00C272B1">
                          <w:rPr>
                            <w:lang w:val="en-US"/>
                          </w:rPr>
                          <w:delText xml:space="preserve">Albeit </w:delText>
                        </w:r>
                      </w:del>
                      <w:ins w:id="95" w:author="Campbell, Jeffrey (FOA)" w:date="2017-08-22T12:13:00Z">
                        <w:r w:rsidR="00C272B1">
                          <w:rPr>
                            <w:lang w:val="en-US"/>
                          </w:rPr>
                          <w:t xml:space="preserve">Though there are </w:t>
                        </w:r>
                      </w:ins>
                      <w:r w:rsidR="00723647">
                        <w:rPr>
                          <w:lang w:val="en-US"/>
                        </w:rPr>
                        <w:t xml:space="preserve">significant deviations between the countries, two main findings </w:t>
                      </w:r>
                      <w:r w:rsidR="002C7B3B">
                        <w:rPr>
                          <w:lang w:val="en-US"/>
                        </w:rPr>
                        <w:t>stand</w:t>
                      </w:r>
                      <w:r w:rsidR="00A26DC6">
                        <w:rPr>
                          <w:lang w:val="en-US"/>
                        </w:rPr>
                        <w:t xml:space="preserve"> out. First, there is</w:t>
                      </w:r>
                      <w:r w:rsidR="00723647" w:rsidRPr="00723647">
                        <w:rPr>
                          <w:lang w:val="en-US"/>
                        </w:rPr>
                        <w:t xml:space="preserve"> a</w:t>
                      </w:r>
                      <w:r w:rsidR="002C7B3B">
                        <w:rPr>
                          <w:lang w:val="en-US"/>
                        </w:rPr>
                        <w:t xml:space="preserve"> strong association between </w:t>
                      </w:r>
                      <w:r w:rsidR="00723647" w:rsidRPr="00723647">
                        <w:rPr>
                          <w:lang w:val="en-US"/>
                        </w:rPr>
                        <w:t>area</w:t>
                      </w:r>
                      <w:r w:rsidR="00723647">
                        <w:rPr>
                          <w:lang w:val="en-US"/>
                        </w:rPr>
                        <w:t>s</w:t>
                      </w:r>
                      <w:r w:rsidR="00723647" w:rsidRPr="00723647">
                        <w:rPr>
                          <w:lang w:val="en-US"/>
                        </w:rPr>
                        <w:t xml:space="preserve"> of high forest</w:t>
                      </w:r>
                      <w:r w:rsidR="00A26DC6">
                        <w:rPr>
                          <w:lang w:val="en-US"/>
                        </w:rPr>
                        <w:t xml:space="preserve"> cover</w:t>
                      </w:r>
                      <w:r w:rsidR="00723647" w:rsidRPr="00723647">
                        <w:rPr>
                          <w:lang w:val="en-US"/>
                        </w:rPr>
                        <w:t xml:space="preserve"> an</w:t>
                      </w:r>
                      <w:r w:rsidR="00723647">
                        <w:rPr>
                          <w:lang w:val="en-US"/>
                        </w:rPr>
                        <w:t>d high poverty rates. I</w:t>
                      </w:r>
                      <w:r w:rsidR="00723647" w:rsidRPr="00723647">
                        <w:rPr>
                          <w:lang w:val="en-US"/>
                        </w:rPr>
                        <w:t>n Brazil, a little more than 7</w:t>
                      </w:r>
                      <w:r w:rsidR="00CA36B3">
                        <w:rPr>
                          <w:lang w:val="en-US"/>
                        </w:rPr>
                        <w:t>0% of the closed</w:t>
                      </w:r>
                      <w:r w:rsidR="002C7B3B">
                        <w:rPr>
                          <w:lang w:val="en-US"/>
                        </w:rPr>
                        <w:t xml:space="preserve"> forest areas</w:t>
                      </w:r>
                      <w:r w:rsidR="00CA36B3">
                        <w:rPr>
                          <w:lang w:val="en-US"/>
                        </w:rPr>
                        <w:t xml:space="preserve"> (crown cover &gt;40%) </w:t>
                      </w:r>
                      <w:r w:rsidR="002C7B3B">
                        <w:rPr>
                          <w:lang w:val="en-US"/>
                        </w:rPr>
                        <w:t>had</w:t>
                      </w:r>
                      <w:r w:rsidR="00723647" w:rsidRPr="00723647">
                        <w:rPr>
                          <w:lang w:val="en-US"/>
                        </w:rPr>
                        <w:t xml:space="preserve"> </w:t>
                      </w:r>
                      <w:del w:id="96" w:author="Muller, Eva (FOA)" w:date="2017-08-20T13:53:00Z">
                        <w:r w:rsidR="002C7B3B" w:rsidDel="00C828B6">
                          <w:rPr>
                            <w:lang w:val="en-US"/>
                          </w:rPr>
                          <w:delText xml:space="preserve">a </w:delText>
                        </w:r>
                        <w:r w:rsidR="00723647" w:rsidRPr="00723647" w:rsidDel="00C828B6">
                          <w:rPr>
                            <w:lang w:val="en-US"/>
                          </w:rPr>
                          <w:delText xml:space="preserve">high forest cover and </w:delText>
                        </w:r>
                      </w:del>
                      <w:r w:rsidR="00723647" w:rsidRPr="00723647">
                        <w:rPr>
                          <w:lang w:val="en-US"/>
                        </w:rPr>
                        <w:t>a high rate of poverty</w:t>
                      </w:r>
                      <w:r w:rsidR="002C7B3B">
                        <w:rPr>
                          <w:lang w:val="en-US"/>
                        </w:rPr>
                        <w:t>. Secondly, high forest</w:t>
                      </w:r>
                      <w:r w:rsidR="00A26DC6">
                        <w:rPr>
                          <w:lang w:val="en-US"/>
                        </w:rPr>
                        <w:t xml:space="preserve"> cover</w:t>
                      </w:r>
                      <w:r w:rsidR="002C7B3B">
                        <w:rPr>
                          <w:lang w:val="en-US"/>
                        </w:rPr>
                        <w:t xml:space="preserve"> areas were associated with a low poverty density. Even if these areas had a large percentage of poor people, the absolute numbers were relative low. O</w:t>
                      </w:r>
                      <w:r w:rsidR="002C7B3B" w:rsidRPr="002C7B3B">
                        <w:rPr>
                          <w:lang w:val="en-US"/>
                        </w:rPr>
                        <w:t>nly a small percentage of the countries’ populations of poor people live</w:t>
                      </w:r>
                      <w:r w:rsidR="002C7B3B">
                        <w:rPr>
                          <w:lang w:val="en-US"/>
                        </w:rPr>
                        <w:t>d</w:t>
                      </w:r>
                      <w:r w:rsidR="002C7B3B" w:rsidRPr="002C7B3B">
                        <w:rPr>
                          <w:lang w:val="en-US"/>
                        </w:rPr>
                        <w:t xml:space="preserve"> in areas characterized as high forest</w:t>
                      </w:r>
                      <w:r w:rsidR="00A26DC6">
                        <w:rPr>
                          <w:lang w:val="en-US"/>
                        </w:rPr>
                        <w:t xml:space="preserve"> cover</w:t>
                      </w:r>
                      <w:r w:rsidR="002C7B3B" w:rsidRPr="002C7B3B">
                        <w:rPr>
                          <w:lang w:val="en-US"/>
                        </w:rPr>
                        <w:t xml:space="preserve"> and high</w:t>
                      </w:r>
                      <w:r w:rsidR="002C7B3B" w:rsidRPr="002C7B3B">
                        <w:t xml:space="preserve"> </w:t>
                      </w:r>
                      <w:r w:rsidR="002C7B3B" w:rsidRPr="002C7B3B">
                        <w:rPr>
                          <w:lang w:val="en-US"/>
                        </w:rPr>
                        <w:t>poverty rate</w:t>
                      </w:r>
                      <w:r w:rsidR="002C7B3B">
                        <w:rPr>
                          <w:lang w:val="en-US"/>
                        </w:rPr>
                        <w:t>,</w:t>
                      </w:r>
                      <w:r w:rsidR="002C7B3B" w:rsidRPr="002C7B3B">
                        <w:rPr>
                          <w:lang w:val="en-US"/>
                        </w:rPr>
                        <w:t xml:space="preserve"> from a low of about 3% for Uganda and Indones</w:t>
                      </w:r>
                      <w:r w:rsidR="002C7B3B">
                        <w:rPr>
                          <w:lang w:val="en-US"/>
                        </w:rPr>
                        <w:t>ia to about 12% for Vietnam.</w:t>
                      </w:r>
                    </w:p>
                    <w:p w:rsidR="002C7B3B" w:rsidRPr="002C7B3B" w:rsidRDefault="002C7B3B" w:rsidP="00A94284">
                      <w:pPr>
                        <w:shd w:val="clear" w:color="auto" w:fill="F2F2F2" w:themeFill="background1" w:themeFillShade="F2"/>
                        <w:rPr>
                          <w:i/>
                          <w:lang w:val="en-US"/>
                        </w:rPr>
                      </w:pPr>
                      <w:r w:rsidRPr="002C7B3B">
                        <w:rPr>
                          <w:i/>
                          <w:lang w:val="en-US"/>
                        </w:rPr>
                        <w:t>Source: Sun</w:t>
                      </w:r>
                      <w:r>
                        <w:rPr>
                          <w:i/>
                          <w:lang w:val="en-US"/>
                        </w:rPr>
                        <w:t>derlin et al (2007)</w:t>
                      </w:r>
                    </w:p>
                  </w:txbxContent>
                </v:textbox>
                <w10:wrap type="square" anchorx="margin"/>
              </v:shape>
            </w:pict>
          </mc:Fallback>
        </mc:AlternateContent>
      </w:r>
      <w:r w:rsidR="00CA36B3">
        <w:t xml:space="preserve">What is the explanation for this association? Forest areas suffer from one common </w:t>
      </w:r>
      <w:ins w:id="97" w:author="Muller, Eva (FOA)" w:date="2017-08-20T13:50:00Z">
        <w:r w:rsidR="00C828B6">
          <w:t>de</w:t>
        </w:r>
      </w:ins>
      <w:r w:rsidR="00CA36B3">
        <w:t>nominator: remoteness. With increased distance</w:t>
      </w:r>
      <w:r w:rsidR="00A503C9">
        <w:t>s</w:t>
      </w:r>
      <w:r w:rsidR="00CA36B3">
        <w:t xml:space="preserve"> to urban centres</w:t>
      </w:r>
      <w:r w:rsidR="00331347">
        <w:t xml:space="preserve"> and markets</w:t>
      </w:r>
      <w:r w:rsidR="00036414">
        <w:t>,</w:t>
      </w:r>
      <w:r w:rsidR="00CA36B3">
        <w:t xml:space="preserve"> transaction costs </w:t>
      </w:r>
      <w:r w:rsidR="00C00247">
        <w:t>rise</w:t>
      </w:r>
      <w:r w:rsidR="00A503C9">
        <w:t>,</w:t>
      </w:r>
      <w:r w:rsidR="00C00247">
        <w:t xml:space="preserve"> </w:t>
      </w:r>
      <w:r w:rsidR="00A503C9">
        <w:t xml:space="preserve">which </w:t>
      </w:r>
      <w:r w:rsidR="00036414">
        <w:t>erode</w:t>
      </w:r>
      <w:r w:rsidR="00A503C9">
        <w:t xml:space="preserve"> the (already low) margins for most forest products.</w:t>
      </w:r>
      <w:del w:id="98" w:author="Campbell, Jeffrey (FOA)" w:date="2017-08-22T12:09:00Z">
        <w:r w:rsidR="00A503C9" w:rsidDel="00C272B1">
          <w:delText xml:space="preserve"> </w:delText>
        </w:r>
        <w:r w:rsidR="00036414" w:rsidDel="00C272B1">
          <w:delText>Not least importantly</w:delText>
        </w:r>
      </w:del>
      <w:r w:rsidR="00036414">
        <w:t xml:space="preserve">, </w:t>
      </w:r>
      <w:ins w:id="99" w:author="Campbell, Jeffrey (FOA)" w:date="2017-08-22T12:09:00Z">
        <w:r w:rsidR="00C272B1">
          <w:t>G</w:t>
        </w:r>
      </w:ins>
      <w:del w:id="100" w:author="Campbell, Jeffrey (FOA)" w:date="2017-08-22T12:09:00Z">
        <w:r w:rsidR="00036414" w:rsidDel="00C272B1">
          <w:delText>g</w:delText>
        </w:r>
      </w:del>
      <w:r w:rsidR="00036414">
        <w:t>overnance and rights in remote areas tend to be weak.</w:t>
      </w:r>
      <w:r w:rsidR="00316FC8">
        <w:t xml:space="preserve"> Agricultural land</w:t>
      </w:r>
      <w:ins w:id="101" w:author="Campbell, Jeffrey (FOA)" w:date="2017-08-22T12:10:00Z">
        <w:r w:rsidR="00C272B1">
          <w:t>s</w:t>
        </w:r>
      </w:ins>
      <w:r w:rsidR="00316FC8">
        <w:t xml:space="preserve"> are </w:t>
      </w:r>
      <w:del w:id="102" w:author="Campbell, Jeffrey (FOA)" w:date="2017-08-22T12:10:00Z">
        <w:r w:rsidR="00316FC8" w:rsidDel="00C272B1">
          <w:delText>more acclaimed</w:delText>
        </w:r>
      </w:del>
      <w:ins w:id="103" w:author="Campbell, Jeffrey (FOA)" w:date="2017-08-22T12:10:00Z">
        <w:r w:rsidR="00C272B1">
          <w:t>associated with</w:t>
        </w:r>
      </w:ins>
      <w:del w:id="104" w:author="Campbell, Jeffrey (FOA)" w:date="2017-08-22T12:10:00Z">
        <w:r w:rsidR="00316FC8" w:rsidDel="00C272B1">
          <w:delText xml:space="preserve"> to</w:delText>
        </w:r>
      </w:del>
      <w:r w:rsidR="00316FC8">
        <w:t xml:space="preserve"> </w:t>
      </w:r>
      <w:r w:rsidR="00316FC8" w:rsidRPr="00316FC8">
        <w:t>stronger te</w:t>
      </w:r>
      <w:r w:rsidR="00316FC8">
        <w:t>nure rights for local people than</w:t>
      </w:r>
      <w:r w:rsidR="00AE1E39">
        <w:t xml:space="preserve"> are</w:t>
      </w:r>
      <w:r w:rsidR="00316FC8">
        <w:t xml:space="preserve"> </w:t>
      </w:r>
      <w:r w:rsidR="00316FC8" w:rsidRPr="00316FC8">
        <w:t>forests.</w:t>
      </w:r>
      <w:r w:rsidR="00036414">
        <w:t xml:space="preserve"> Without secure ownership </w:t>
      </w:r>
      <w:r w:rsidR="00316FC8">
        <w:t xml:space="preserve">over land </w:t>
      </w:r>
      <w:r w:rsidR="00036414">
        <w:t>and use</w:t>
      </w:r>
      <w:del w:id="105" w:author="Muller, Eva (FOA)" w:date="2017-08-20T13:50:00Z">
        <w:r w:rsidR="00036414" w:rsidDel="00C828B6">
          <w:delText>r</w:delText>
        </w:r>
      </w:del>
      <w:r w:rsidR="00036414">
        <w:t xml:space="preserve"> rights, there is little potential for households to accumulate assets</w:t>
      </w:r>
      <w:r w:rsidR="00316FC8">
        <w:t xml:space="preserve"> to increase their income</w:t>
      </w:r>
      <w:r w:rsidR="00A26DC6">
        <w:t xml:space="preserve"> over time</w:t>
      </w:r>
      <w:r w:rsidR="00316FC8">
        <w:t>. It is worth keeping in mind that poverty levels can</w:t>
      </w:r>
      <w:r w:rsidR="00331347">
        <w:t xml:space="preserve"> also </w:t>
      </w:r>
      <w:r w:rsidR="00316FC8">
        <w:t xml:space="preserve">vary significantly within </w:t>
      </w:r>
      <w:r w:rsidR="009320DA">
        <w:t>short distances</w:t>
      </w:r>
      <w:r w:rsidR="00316FC8">
        <w:t xml:space="preserve">. </w:t>
      </w:r>
      <w:r w:rsidR="00331347">
        <w:t>In</w:t>
      </w:r>
      <w:r w:rsidR="009320DA">
        <w:t xml:space="preserve"> a </w:t>
      </w:r>
      <w:r w:rsidR="009667DB">
        <w:t xml:space="preserve">rural </w:t>
      </w:r>
      <w:r w:rsidR="009320DA">
        <w:t>district</w:t>
      </w:r>
      <w:r w:rsidR="00331347">
        <w:t xml:space="preserve"> in Ghana, poverty </w:t>
      </w:r>
      <w:r w:rsidR="009667DB">
        <w:t>rose</w:t>
      </w:r>
      <w:r w:rsidR="00331347">
        <w:t xml:space="preserve"> </w:t>
      </w:r>
      <w:ins w:id="106" w:author="Muller, Eva (FOA)" w:date="2017-08-20T13:51:00Z">
        <w:r w:rsidR="00C828B6">
          <w:t xml:space="preserve">by </w:t>
        </w:r>
      </w:ins>
      <w:r w:rsidR="00331347" w:rsidRPr="00331347">
        <w:t>20</w:t>
      </w:r>
      <w:r w:rsidR="00331347">
        <w:t xml:space="preserve">% </w:t>
      </w:r>
      <w:r w:rsidR="009320DA">
        <w:t>for villagers living</w:t>
      </w:r>
      <w:r w:rsidR="00331347">
        <w:t xml:space="preserve"> 20 </w:t>
      </w:r>
      <w:r w:rsidR="00331347" w:rsidRPr="00331347">
        <w:t xml:space="preserve">km </w:t>
      </w:r>
      <w:del w:id="107" w:author="Campbell, Jeffrey (FOA)" w:date="2017-08-22T12:12:00Z">
        <w:r w:rsidR="00331347" w:rsidRPr="00331347" w:rsidDel="00C272B1">
          <w:delText>furthe</w:delText>
        </w:r>
        <w:r w:rsidR="00331347" w:rsidDel="00C272B1">
          <w:delText>r away</w:delText>
        </w:r>
      </w:del>
      <w:r w:rsidR="00331347">
        <w:t xml:space="preserve"> from the market</w:t>
      </w:r>
      <w:ins w:id="108" w:author="Campbell, Jeffrey (FOA)" w:date="2017-08-22T12:12:00Z">
        <w:r w:rsidR="00C272B1">
          <w:t xml:space="preserve"> as compared to those in closer proximity</w:t>
        </w:r>
      </w:ins>
      <w:r w:rsidR="00331347">
        <w:t xml:space="preserve"> (Shepherd 2012). </w:t>
      </w:r>
    </w:p>
    <w:p w:rsidR="00F2030E" w:rsidRDefault="00770C73" w:rsidP="007A2505">
      <w:pPr>
        <w:pStyle w:val="Default"/>
        <w:rPr>
          <w:rFonts w:asciiTheme="minorHAnsi" w:hAnsiTheme="minorHAnsi" w:cstheme="minorBidi"/>
          <w:color w:val="auto"/>
          <w:sz w:val="22"/>
          <w:szCs w:val="22"/>
        </w:rPr>
      </w:pPr>
      <w:commentRangeStart w:id="109"/>
      <w:r>
        <w:rPr>
          <w:rFonts w:asciiTheme="minorHAnsi" w:hAnsiTheme="minorHAnsi" w:cstheme="minorBidi"/>
          <w:color w:val="auto"/>
          <w:sz w:val="22"/>
          <w:szCs w:val="22"/>
        </w:rPr>
        <w:t>What is the proportion of</w:t>
      </w:r>
      <w:r w:rsidR="007A2505" w:rsidRPr="007A2505">
        <w:rPr>
          <w:rFonts w:asciiTheme="minorHAnsi" w:hAnsiTheme="minorHAnsi" w:cstheme="minorBidi"/>
          <w:color w:val="auto"/>
          <w:sz w:val="22"/>
          <w:szCs w:val="22"/>
        </w:rPr>
        <w:t xml:space="preserve"> people living on less than $1.25 </w:t>
      </w:r>
      <w:r>
        <w:rPr>
          <w:rFonts w:asciiTheme="minorHAnsi" w:hAnsiTheme="minorHAnsi" w:cstheme="minorBidi"/>
          <w:color w:val="auto"/>
          <w:sz w:val="22"/>
          <w:szCs w:val="22"/>
        </w:rPr>
        <w:t xml:space="preserve">that </w:t>
      </w:r>
      <w:r w:rsidR="007A2505" w:rsidRPr="007A2505">
        <w:rPr>
          <w:rFonts w:asciiTheme="minorHAnsi" w:hAnsiTheme="minorHAnsi" w:cstheme="minorBidi"/>
          <w:color w:val="auto"/>
          <w:sz w:val="22"/>
          <w:szCs w:val="22"/>
        </w:rPr>
        <w:t xml:space="preserve">can be found around forests? </w:t>
      </w:r>
      <w:r w:rsidR="008C1A01">
        <w:rPr>
          <w:rFonts w:asciiTheme="minorHAnsi" w:hAnsiTheme="minorHAnsi" w:cstheme="minorBidi"/>
          <w:color w:val="auto"/>
          <w:sz w:val="22"/>
          <w:szCs w:val="22"/>
        </w:rPr>
        <w:t>Using available</w:t>
      </w:r>
      <w:r w:rsidR="005B60D0">
        <w:rPr>
          <w:rFonts w:asciiTheme="minorHAnsi" w:hAnsiTheme="minorHAnsi" w:cstheme="minorBidi"/>
          <w:color w:val="auto"/>
          <w:sz w:val="22"/>
          <w:szCs w:val="22"/>
        </w:rPr>
        <w:t xml:space="preserve"> rural poverty rates for 43 </w:t>
      </w:r>
      <w:r w:rsidR="00A02330">
        <w:rPr>
          <w:rFonts w:asciiTheme="minorHAnsi" w:hAnsiTheme="minorHAnsi" w:cstheme="minorBidi"/>
          <w:color w:val="auto"/>
          <w:sz w:val="22"/>
          <w:szCs w:val="22"/>
        </w:rPr>
        <w:t xml:space="preserve">tropical </w:t>
      </w:r>
      <w:r w:rsidR="005B60D0">
        <w:rPr>
          <w:rFonts w:asciiTheme="minorHAnsi" w:hAnsiTheme="minorHAnsi" w:cstheme="minorBidi"/>
          <w:color w:val="auto"/>
          <w:sz w:val="22"/>
          <w:szCs w:val="22"/>
        </w:rPr>
        <w:t xml:space="preserve">countries (IFAD 2016) </w:t>
      </w:r>
      <w:r w:rsidR="008C1A01">
        <w:rPr>
          <w:rFonts w:asciiTheme="minorHAnsi" w:hAnsiTheme="minorHAnsi" w:cstheme="minorBidi"/>
          <w:color w:val="auto"/>
          <w:sz w:val="22"/>
          <w:szCs w:val="22"/>
        </w:rPr>
        <w:t>and</w:t>
      </w:r>
      <w:r w:rsidR="005B60D0">
        <w:rPr>
          <w:rFonts w:asciiTheme="minorHAnsi" w:hAnsiTheme="minorHAnsi" w:cstheme="minorBidi"/>
          <w:color w:val="auto"/>
          <w:sz w:val="22"/>
          <w:szCs w:val="22"/>
        </w:rPr>
        <w:t xml:space="preserve"> regional average rural poverty rate</w:t>
      </w:r>
      <w:r w:rsidR="008C1A01">
        <w:rPr>
          <w:rFonts w:asciiTheme="minorHAnsi" w:hAnsiTheme="minorHAnsi" w:cstheme="minorBidi"/>
          <w:color w:val="auto"/>
          <w:sz w:val="22"/>
          <w:szCs w:val="22"/>
        </w:rPr>
        <w:t>s</w:t>
      </w:r>
      <w:r w:rsidR="005B60D0">
        <w:rPr>
          <w:rFonts w:asciiTheme="minorHAnsi" w:hAnsiTheme="minorHAnsi" w:cstheme="minorBidi"/>
          <w:color w:val="auto"/>
          <w:sz w:val="22"/>
          <w:szCs w:val="22"/>
        </w:rPr>
        <w:t xml:space="preserve"> for</w:t>
      </w:r>
      <w:r w:rsidR="00A02330">
        <w:rPr>
          <w:rFonts w:asciiTheme="minorHAnsi" w:hAnsiTheme="minorHAnsi" w:cstheme="minorBidi"/>
          <w:color w:val="auto"/>
          <w:sz w:val="22"/>
          <w:szCs w:val="22"/>
        </w:rPr>
        <w:t xml:space="preserve"> countries with missing data</w:t>
      </w:r>
      <w:r w:rsidR="005B60D0">
        <w:rPr>
          <w:rFonts w:asciiTheme="minorHAnsi" w:hAnsiTheme="minorHAnsi" w:cstheme="minorBidi"/>
          <w:color w:val="auto"/>
          <w:sz w:val="22"/>
          <w:szCs w:val="22"/>
        </w:rPr>
        <w:t xml:space="preserve">, the total rural population below the extreme poverty line in these </w:t>
      </w:r>
      <w:r w:rsidR="008C1A01">
        <w:rPr>
          <w:rFonts w:asciiTheme="minorHAnsi" w:hAnsiTheme="minorHAnsi" w:cstheme="minorBidi"/>
          <w:color w:val="auto"/>
          <w:sz w:val="22"/>
          <w:szCs w:val="22"/>
        </w:rPr>
        <w:t>countries comes to</w:t>
      </w:r>
      <w:r w:rsidR="005B60D0">
        <w:rPr>
          <w:rFonts w:asciiTheme="minorHAnsi" w:hAnsiTheme="minorHAnsi" w:cstheme="minorBidi"/>
          <w:color w:val="auto"/>
          <w:sz w:val="22"/>
          <w:szCs w:val="22"/>
        </w:rPr>
        <w:t xml:space="preserve"> 638 million people. Using the same poverty rates for the population in proximity of forests</w:t>
      </w:r>
      <w:r>
        <w:rPr>
          <w:rFonts w:asciiTheme="minorHAnsi" w:hAnsiTheme="minorHAnsi" w:cstheme="minorBidi"/>
          <w:color w:val="auto"/>
          <w:sz w:val="22"/>
          <w:szCs w:val="22"/>
        </w:rPr>
        <w:t xml:space="preserve"> it is possible to compare these numbers with the total rural poor population. Figure 1 presents these numbers </w:t>
      </w:r>
      <w:r w:rsidR="00B96F88">
        <w:rPr>
          <w:rFonts w:asciiTheme="minorHAnsi" w:hAnsiTheme="minorHAnsi" w:cstheme="minorBidi"/>
          <w:color w:val="auto"/>
          <w:sz w:val="22"/>
          <w:szCs w:val="22"/>
        </w:rPr>
        <w:t>disaggregated</w:t>
      </w:r>
      <w:r>
        <w:rPr>
          <w:rFonts w:asciiTheme="minorHAnsi" w:hAnsiTheme="minorHAnsi" w:cstheme="minorBidi"/>
          <w:color w:val="auto"/>
          <w:sz w:val="22"/>
          <w:szCs w:val="22"/>
        </w:rPr>
        <w:t xml:space="preserve"> for Africa, Latin</w:t>
      </w:r>
      <w:r w:rsidR="0005538D">
        <w:rPr>
          <w:rFonts w:asciiTheme="minorHAnsi" w:hAnsiTheme="minorHAnsi" w:cstheme="minorBidi"/>
          <w:color w:val="auto"/>
          <w:sz w:val="22"/>
          <w:szCs w:val="22"/>
        </w:rPr>
        <w:t xml:space="preserve"> A</w:t>
      </w:r>
      <w:r w:rsidR="009C616A">
        <w:rPr>
          <w:rFonts w:asciiTheme="minorHAnsi" w:hAnsiTheme="minorHAnsi" w:cstheme="minorBidi"/>
          <w:color w:val="auto"/>
          <w:sz w:val="22"/>
          <w:szCs w:val="22"/>
        </w:rPr>
        <w:t>merica and Asia. On average 39</w:t>
      </w:r>
      <w:r>
        <w:rPr>
          <w:rFonts w:asciiTheme="minorHAnsi" w:hAnsiTheme="minorHAnsi" w:cstheme="minorBidi"/>
          <w:color w:val="auto"/>
          <w:sz w:val="22"/>
          <w:szCs w:val="22"/>
        </w:rPr>
        <w:t xml:space="preserve">% of the rural extreme poor </w:t>
      </w:r>
      <w:del w:id="110" w:author="Muller, Eva (FOA)" w:date="2017-08-20T13:54:00Z">
        <w:r w:rsidDel="00C828B6">
          <w:rPr>
            <w:rFonts w:asciiTheme="minorHAnsi" w:hAnsiTheme="minorHAnsi" w:cstheme="minorBidi"/>
            <w:color w:val="auto"/>
            <w:sz w:val="22"/>
            <w:szCs w:val="22"/>
          </w:rPr>
          <w:delText>can be</w:delText>
        </w:r>
      </w:del>
      <w:ins w:id="111" w:author="Muller, Eva (FOA)" w:date="2017-08-20T13:54:00Z">
        <w:r w:rsidR="00C828B6">
          <w:rPr>
            <w:rFonts w:asciiTheme="minorHAnsi" w:hAnsiTheme="minorHAnsi" w:cstheme="minorBidi"/>
            <w:color w:val="auto"/>
            <w:sz w:val="22"/>
            <w:szCs w:val="22"/>
          </w:rPr>
          <w:t>are</w:t>
        </w:r>
      </w:ins>
      <w:r w:rsidR="0005538D">
        <w:rPr>
          <w:rFonts w:asciiTheme="minorHAnsi" w:hAnsiTheme="minorHAnsi" w:cstheme="minorBidi"/>
          <w:color w:val="auto"/>
          <w:sz w:val="22"/>
          <w:szCs w:val="22"/>
        </w:rPr>
        <w:t xml:space="preserve"> estimated to be</w:t>
      </w:r>
      <w:r>
        <w:rPr>
          <w:rFonts w:asciiTheme="minorHAnsi" w:hAnsiTheme="minorHAnsi" w:cstheme="minorBidi"/>
          <w:color w:val="auto"/>
          <w:sz w:val="22"/>
          <w:szCs w:val="22"/>
        </w:rPr>
        <w:t xml:space="preserve"> found in forest and savannah areas.</w:t>
      </w:r>
      <w:r w:rsidR="009C616A" w:rsidRPr="009C616A">
        <w:rPr>
          <w:rFonts w:asciiTheme="minorHAnsi" w:hAnsiTheme="minorHAnsi" w:cstheme="minorBidi"/>
          <w:color w:val="auto"/>
          <w:sz w:val="22"/>
          <w:szCs w:val="22"/>
        </w:rPr>
        <w:t xml:space="preserve"> </w:t>
      </w:r>
      <w:r w:rsidR="00A26DC6">
        <w:rPr>
          <w:rFonts w:asciiTheme="minorHAnsi" w:hAnsiTheme="minorHAnsi" w:cstheme="minorBidi"/>
          <w:color w:val="auto"/>
          <w:sz w:val="22"/>
          <w:szCs w:val="22"/>
        </w:rPr>
        <w:t>As this is</w:t>
      </w:r>
      <w:r w:rsidR="009C616A">
        <w:rPr>
          <w:rFonts w:asciiTheme="minorHAnsi" w:hAnsiTheme="minorHAnsi" w:cstheme="minorBidi"/>
          <w:color w:val="auto"/>
          <w:sz w:val="22"/>
          <w:szCs w:val="22"/>
        </w:rPr>
        <w:t xml:space="preserve"> based on average rural poverty rates, these proportions should be viewed as a general estimation rather than exact numbers.</w:t>
      </w:r>
      <w:r w:rsidR="009C616A" w:rsidRPr="007650AC">
        <w:rPr>
          <w:rFonts w:asciiTheme="minorHAnsi" w:hAnsiTheme="minorHAnsi" w:cstheme="minorBidi"/>
          <w:color w:val="auto"/>
          <w:sz w:val="22"/>
          <w:szCs w:val="22"/>
        </w:rPr>
        <w:t xml:space="preserve"> </w:t>
      </w:r>
      <w:r w:rsidR="00DE2FEF">
        <w:rPr>
          <w:rFonts w:asciiTheme="minorHAnsi" w:hAnsiTheme="minorHAnsi" w:cstheme="minorBidi"/>
          <w:color w:val="auto"/>
          <w:sz w:val="22"/>
          <w:szCs w:val="22"/>
        </w:rPr>
        <w:t>It should</w:t>
      </w:r>
      <w:r w:rsidR="009C616A">
        <w:rPr>
          <w:rFonts w:asciiTheme="minorHAnsi" w:hAnsiTheme="minorHAnsi" w:cstheme="minorBidi"/>
          <w:color w:val="auto"/>
          <w:sz w:val="22"/>
          <w:szCs w:val="22"/>
        </w:rPr>
        <w:t xml:space="preserve"> also</w:t>
      </w:r>
      <w:r w:rsidR="00DE2FEF">
        <w:rPr>
          <w:rFonts w:asciiTheme="minorHAnsi" w:hAnsiTheme="minorHAnsi" w:cstheme="minorBidi"/>
          <w:color w:val="auto"/>
          <w:sz w:val="22"/>
          <w:szCs w:val="22"/>
        </w:rPr>
        <w:t xml:space="preserve"> be not</w:t>
      </w:r>
      <w:r w:rsidR="00A26DC6">
        <w:rPr>
          <w:rFonts w:asciiTheme="minorHAnsi" w:hAnsiTheme="minorHAnsi" w:cstheme="minorBidi"/>
          <w:color w:val="auto"/>
          <w:sz w:val="22"/>
          <w:szCs w:val="22"/>
        </w:rPr>
        <w:t>ed that this is likely an underestimat</w:t>
      </w:r>
      <w:ins w:id="112" w:author="Muller, Eva (FOA)" w:date="2017-08-20T13:55:00Z">
        <w:r w:rsidR="00C828B6">
          <w:rPr>
            <w:rFonts w:asciiTheme="minorHAnsi" w:hAnsiTheme="minorHAnsi" w:cstheme="minorBidi"/>
            <w:color w:val="auto"/>
            <w:sz w:val="22"/>
            <w:szCs w:val="22"/>
          </w:rPr>
          <w:t>ion</w:t>
        </w:r>
      </w:ins>
      <w:del w:id="113" w:author="Muller, Eva (FOA)" w:date="2017-08-20T13:55:00Z">
        <w:r w:rsidR="00A26DC6" w:rsidDel="00C828B6">
          <w:rPr>
            <w:rFonts w:asciiTheme="minorHAnsi" w:hAnsiTheme="minorHAnsi" w:cstheme="minorBidi"/>
            <w:color w:val="auto"/>
            <w:sz w:val="22"/>
            <w:szCs w:val="22"/>
          </w:rPr>
          <w:delText>e</w:delText>
        </w:r>
      </w:del>
      <w:r w:rsidR="00DE2FEF">
        <w:rPr>
          <w:rFonts w:asciiTheme="minorHAnsi" w:hAnsiTheme="minorHAnsi" w:cstheme="minorBidi"/>
          <w:color w:val="auto"/>
          <w:sz w:val="22"/>
          <w:szCs w:val="22"/>
        </w:rPr>
        <w:t xml:space="preserve"> due to the</w:t>
      </w:r>
      <w:r w:rsidR="00B96F88">
        <w:rPr>
          <w:rFonts w:asciiTheme="minorHAnsi" w:hAnsiTheme="minorHAnsi" w:cstheme="minorBidi"/>
          <w:color w:val="auto"/>
          <w:sz w:val="22"/>
          <w:szCs w:val="22"/>
        </w:rPr>
        <w:t xml:space="preserve"> </w:t>
      </w:r>
      <w:del w:id="114" w:author="Campbell, Jeffrey (FOA)" w:date="2017-08-24T11:52:00Z">
        <w:r w:rsidR="00B96F88" w:rsidDel="00DB78FC">
          <w:rPr>
            <w:rFonts w:asciiTheme="minorHAnsi" w:hAnsiTheme="minorHAnsi" w:cstheme="minorBidi"/>
            <w:color w:val="auto"/>
            <w:sz w:val="22"/>
            <w:szCs w:val="22"/>
          </w:rPr>
          <w:delText>commonly</w:delText>
        </w:r>
        <w:r w:rsidR="00DE2FEF" w:rsidDel="00DB78FC">
          <w:rPr>
            <w:rFonts w:asciiTheme="minorHAnsi" w:hAnsiTheme="minorHAnsi" w:cstheme="minorBidi"/>
            <w:color w:val="auto"/>
            <w:sz w:val="22"/>
            <w:szCs w:val="22"/>
          </w:rPr>
          <w:delText xml:space="preserve"> </w:delText>
        </w:r>
      </w:del>
      <w:r w:rsidR="00DE2FEF">
        <w:rPr>
          <w:rFonts w:asciiTheme="minorHAnsi" w:hAnsiTheme="minorHAnsi" w:cstheme="minorBidi"/>
          <w:color w:val="auto"/>
          <w:sz w:val="22"/>
          <w:szCs w:val="22"/>
        </w:rPr>
        <w:t>higher poverty rate found in forest areas.</w:t>
      </w:r>
      <w:r w:rsidR="00B96F88">
        <w:rPr>
          <w:rFonts w:asciiTheme="minorHAnsi" w:hAnsiTheme="minorHAnsi" w:cstheme="minorBidi"/>
          <w:color w:val="auto"/>
          <w:sz w:val="22"/>
          <w:szCs w:val="22"/>
        </w:rPr>
        <w:t xml:space="preserve"> </w:t>
      </w:r>
      <w:commentRangeStart w:id="115"/>
      <w:commentRangeStart w:id="116"/>
      <w:commentRangeStart w:id="117"/>
      <w:r w:rsidR="00B96F88">
        <w:rPr>
          <w:rFonts w:asciiTheme="minorHAnsi" w:hAnsiTheme="minorHAnsi" w:cstheme="minorBidi"/>
          <w:color w:val="auto"/>
          <w:sz w:val="22"/>
          <w:szCs w:val="22"/>
        </w:rPr>
        <w:t>What can</w:t>
      </w:r>
      <w:r w:rsidR="00A26DC6">
        <w:rPr>
          <w:rFonts w:asciiTheme="minorHAnsi" w:hAnsiTheme="minorHAnsi" w:cstheme="minorBidi"/>
          <w:color w:val="auto"/>
          <w:sz w:val="22"/>
          <w:szCs w:val="22"/>
        </w:rPr>
        <w:t xml:space="preserve"> further</w:t>
      </w:r>
      <w:r w:rsidR="00B96F88">
        <w:rPr>
          <w:rFonts w:asciiTheme="minorHAnsi" w:hAnsiTheme="minorHAnsi" w:cstheme="minorBidi"/>
          <w:color w:val="auto"/>
          <w:sz w:val="22"/>
          <w:szCs w:val="22"/>
        </w:rPr>
        <w:t xml:space="preserve"> be seen is that t</w:t>
      </w:r>
      <w:r w:rsidR="007650AC">
        <w:rPr>
          <w:rFonts w:asciiTheme="minorHAnsi" w:hAnsiTheme="minorHAnsi" w:cstheme="minorBidi"/>
          <w:color w:val="auto"/>
          <w:sz w:val="22"/>
          <w:szCs w:val="22"/>
        </w:rPr>
        <w:t>here are large re</w:t>
      </w:r>
      <w:r w:rsidR="00A26DC6">
        <w:rPr>
          <w:rFonts w:asciiTheme="minorHAnsi" w:hAnsiTheme="minorHAnsi" w:cstheme="minorBidi"/>
          <w:color w:val="auto"/>
          <w:sz w:val="22"/>
          <w:szCs w:val="22"/>
        </w:rPr>
        <w:t>gional differences. I</w:t>
      </w:r>
      <w:r w:rsidR="007650AC">
        <w:rPr>
          <w:rFonts w:asciiTheme="minorHAnsi" w:hAnsiTheme="minorHAnsi" w:cstheme="minorBidi"/>
          <w:color w:val="auto"/>
          <w:sz w:val="22"/>
          <w:szCs w:val="22"/>
        </w:rPr>
        <w:t>n Latin America the vast majority of the rural poor population can be found in forested landscapes, while this shrinks to less than one third in Asia</w:t>
      </w:r>
      <w:commentRangeEnd w:id="115"/>
      <w:r w:rsidR="00C828B6">
        <w:rPr>
          <w:rStyle w:val="CommentReference"/>
          <w:rFonts w:asciiTheme="minorHAnsi" w:hAnsiTheme="minorHAnsi" w:cstheme="minorBidi"/>
          <w:color w:val="auto"/>
        </w:rPr>
        <w:commentReference w:id="115"/>
      </w:r>
      <w:commentRangeEnd w:id="116"/>
      <w:r w:rsidR="00C828B6">
        <w:rPr>
          <w:rStyle w:val="CommentReference"/>
          <w:rFonts w:asciiTheme="minorHAnsi" w:hAnsiTheme="minorHAnsi" w:cstheme="minorBidi"/>
          <w:color w:val="auto"/>
        </w:rPr>
        <w:commentReference w:id="116"/>
      </w:r>
      <w:commentRangeEnd w:id="117"/>
      <w:r w:rsidR="00C828B6">
        <w:rPr>
          <w:rStyle w:val="CommentReference"/>
          <w:rFonts w:asciiTheme="minorHAnsi" w:hAnsiTheme="minorHAnsi" w:cstheme="minorBidi"/>
          <w:color w:val="auto"/>
        </w:rPr>
        <w:commentReference w:id="117"/>
      </w:r>
      <w:r w:rsidR="007650AC">
        <w:rPr>
          <w:rFonts w:asciiTheme="minorHAnsi" w:hAnsiTheme="minorHAnsi" w:cstheme="minorBidi"/>
          <w:color w:val="auto"/>
          <w:sz w:val="22"/>
          <w:szCs w:val="22"/>
        </w:rPr>
        <w:t xml:space="preserve">. </w:t>
      </w:r>
      <w:r w:rsidR="00B96F88">
        <w:rPr>
          <w:rFonts w:asciiTheme="minorHAnsi" w:hAnsiTheme="minorHAnsi" w:cstheme="minorBidi"/>
          <w:color w:val="auto"/>
          <w:sz w:val="22"/>
          <w:szCs w:val="22"/>
        </w:rPr>
        <w:t>In total, forests</w:t>
      </w:r>
      <w:r w:rsidR="00DE2FEF">
        <w:rPr>
          <w:rFonts w:asciiTheme="minorHAnsi" w:hAnsiTheme="minorHAnsi" w:cstheme="minorBidi"/>
          <w:color w:val="auto"/>
          <w:sz w:val="22"/>
          <w:szCs w:val="22"/>
        </w:rPr>
        <w:t xml:space="preserve"> host two thirds of extreme poor population and savannah landscapes one third.</w:t>
      </w:r>
      <w:r w:rsidR="007650AC">
        <w:rPr>
          <w:rFonts w:asciiTheme="minorHAnsi" w:hAnsiTheme="minorHAnsi" w:cstheme="minorBidi"/>
          <w:color w:val="auto"/>
          <w:sz w:val="22"/>
          <w:szCs w:val="22"/>
        </w:rPr>
        <w:t xml:space="preserve"> However, this share is </w:t>
      </w:r>
      <w:r w:rsidR="00C925FC">
        <w:rPr>
          <w:rFonts w:asciiTheme="minorHAnsi" w:hAnsiTheme="minorHAnsi" w:cstheme="minorBidi"/>
          <w:color w:val="auto"/>
          <w:sz w:val="22"/>
          <w:szCs w:val="22"/>
        </w:rPr>
        <w:t>extremely</w:t>
      </w:r>
      <w:r w:rsidR="007650AC">
        <w:rPr>
          <w:rFonts w:asciiTheme="minorHAnsi" w:hAnsiTheme="minorHAnsi" w:cstheme="minorBidi"/>
          <w:color w:val="auto"/>
          <w:sz w:val="22"/>
          <w:szCs w:val="22"/>
        </w:rPr>
        <w:t xml:space="preserve"> unevenly spread, with</w:t>
      </w:r>
      <w:r w:rsidR="00C925FC">
        <w:rPr>
          <w:rFonts w:asciiTheme="minorHAnsi" w:hAnsiTheme="minorHAnsi" w:cstheme="minorBidi"/>
          <w:color w:val="auto"/>
          <w:sz w:val="22"/>
          <w:szCs w:val="22"/>
        </w:rPr>
        <w:t xml:space="preserve"> almost</w:t>
      </w:r>
      <w:r w:rsidR="007650AC">
        <w:rPr>
          <w:rFonts w:asciiTheme="minorHAnsi" w:hAnsiTheme="minorHAnsi" w:cstheme="minorBidi"/>
          <w:color w:val="auto"/>
          <w:sz w:val="22"/>
          <w:szCs w:val="22"/>
        </w:rPr>
        <w:t xml:space="preserve"> </w:t>
      </w:r>
      <w:r w:rsidR="00C925FC">
        <w:rPr>
          <w:rFonts w:asciiTheme="minorHAnsi" w:hAnsiTheme="minorHAnsi" w:cstheme="minorBidi"/>
          <w:color w:val="auto"/>
          <w:sz w:val="22"/>
          <w:szCs w:val="22"/>
        </w:rPr>
        <w:t>99</w:t>
      </w:r>
      <w:r w:rsidR="007650AC">
        <w:rPr>
          <w:rFonts w:asciiTheme="minorHAnsi" w:hAnsiTheme="minorHAnsi" w:cstheme="minorBidi"/>
          <w:color w:val="auto"/>
          <w:sz w:val="22"/>
          <w:szCs w:val="22"/>
        </w:rPr>
        <w:t xml:space="preserve">% of the extreme poor living in savannahs found in Africa. If savannah landscapes are excluded, </w:t>
      </w:r>
      <w:r w:rsidR="00C925FC">
        <w:rPr>
          <w:rFonts w:asciiTheme="minorHAnsi" w:hAnsiTheme="minorHAnsi" w:cstheme="minorBidi"/>
          <w:color w:val="auto"/>
          <w:sz w:val="22"/>
          <w:szCs w:val="22"/>
        </w:rPr>
        <w:t>the proportion</w:t>
      </w:r>
      <w:r w:rsidR="009C616A">
        <w:rPr>
          <w:rFonts w:asciiTheme="minorHAnsi" w:hAnsiTheme="minorHAnsi" w:cstheme="minorBidi"/>
          <w:color w:val="auto"/>
          <w:sz w:val="22"/>
          <w:szCs w:val="22"/>
        </w:rPr>
        <w:t xml:space="preserve"> of the extreme poor in proximity of forests</w:t>
      </w:r>
      <w:r w:rsidR="00C925FC">
        <w:rPr>
          <w:rFonts w:asciiTheme="minorHAnsi" w:hAnsiTheme="minorHAnsi" w:cstheme="minorBidi"/>
          <w:color w:val="auto"/>
          <w:sz w:val="22"/>
          <w:szCs w:val="22"/>
        </w:rPr>
        <w:t xml:space="preserve"> drops from 50% to 34%</w:t>
      </w:r>
      <w:r w:rsidR="009C616A" w:rsidRPr="009C616A">
        <w:rPr>
          <w:rFonts w:asciiTheme="minorHAnsi" w:hAnsiTheme="minorHAnsi" w:cstheme="minorBidi"/>
          <w:color w:val="auto"/>
          <w:sz w:val="22"/>
          <w:szCs w:val="22"/>
        </w:rPr>
        <w:t xml:space="preserve"> </w:t>
      </w:r>
      <w:r w:rsidR="009C616A">
        <w:rPr>
          <w:rFonts w:asciiTheme="minorHAnsi" w:hAnsiTheme="minorHAnsi" w:cstheme="minorBidi"/>
          <w:color w:val="auto"/>
          <w:sz w:val="22"/>
          <w:szCs w:val="22"/>
        </w:rPr>
        <w:t>for Africa</w:t>
      </w:r>
      <w:r w:rsidR="00C925FC">
        <w:rPr>
          <w:rFonts w:asciiTheme="minorHAnsi" w:hAnsiTheme="minorHAnsi" w:cstheme="minorBidi"/>
          <w:color w:val="auto"/>
          <w:sz w:val="22"/>
          <w:szCs w:val="22"/>
        </w:rPr>
        <w:t xml:space="preserve"> and</w:t>
      </w:r>
      <w:r w:rsidR="009C616A">
        <w:rPr>
          <w:rFonts w:asciiTheme="minorHAnsi" w:hAnsiTheme="minorHAnsi" w:cstheme="minorBidi"/>
          <w:color w:val="auto"/>
          <w:sz w:val="22"/>
          <w:szCs w:val="22"/>
        </w:rPr>
        <w:t xml:space="preserve"> from 39</w:t>
      </w:r>
      <w:r w:rsidR="002A6022">
        <w:rPr>
          <w:rFonts w:asciiTheme="minorHAnsi" w:hAnsiTheme="minorHAnsi" w:cstheme="minorBidi"/>
          <w:color w:val="auto"/>
          <w:sz w:val="22"/>
          <w:szCs w:val="22"/>
        </w:rPr>
        <w:t>%</w:t>
      </w:r>
      <w:r w:rsidR="00C925FC">
        <w:rPr>
          <w:rFonts w:asciiTheme="minorHAnsi" w:hAnsiTheme="minorHAnsi" w:cstheme="minorBidi"/>
          <w:color w:val="auto"/>
          <w:sz w:val="22"/>
          <w:szCs w:val="22"/>
        </w:rPr>
        <w:t xml:space="preserve"> </w:t>
      </w:r>
      <w:r w:rsidR="009C616A">
        <w:rPr>
          <w:rFonts w:asciiTheme="minorHAnsi" w:hAnsiTheme="minorHAnsi" w:cstheme="minorBidi"/>
          <w:color w:val="auto"/>
          <w:sz w:val="22"/>
          <w:szCs w:val="22"/>
        </w:rPr>
        <w:t>to 17</w:t>
      </w:r>
      <w:r w:rsidR="002A6022">
        <w:rPr>
          <w:rFonts w:asciiTheme="minorHAnsi" w:hAnsiTheme="minorHAnsi" w:cstheme="minorBidi"/>
          <w:color w:val="auto"/>
          <w:sz w:val="22"/>
          <w:szCs w:val="22"/>
        </w:rPr>
        <w:t>% for the Tropics as a whole</w:t>
      </w:r>
      <w:r w:rsidR="009C616A">
        <w:rPr>
          <w:rFonts w:asciiTheme="minorHAnsi" w:hAnsiTheme="minorHAnsi" w:cstheme="minorBidi"/>
          <w:color w:val="auto"/>
          <w:sz w:val="22"/>
          <w:szCs w:val="22"/>
        </w:rPr>
        <w:t xml:space="preserve">. </w:t>
      </w:r>
      <w:commentRangeEnd w:id="109"/>
      <w:r w:rsidR="00C828B6">
        <w:rPr>
          <w:rStyle w:val="CommentReference"/>
          <w:rFonts w:asciiTheme="minorHAnsi" w:hAnsiTheme="minorHAnsi" w:cstheme="minorBidi"/>
          <w:color w:val="auto"/>
        </w:rPr>
        <w:commentReference w:id="109"/>
      </w:r>
    </w:p>
    <w:p w:rsidR="00770C73" w:rsidRDefault="00770C73" w:rsidP="007A2505">
      <w:pPr>
        <w:pStyle w:val="Default"/>
        <w:rPr>
          <w:rFonts w:asciiTheme="minorHAnsi" w:hAnsiTheme="minorHAnsi" w:cstheme="minorBidi"/>
          <w:color w:val="auto"/>
          <w:sz w:val="22"/>
          <w:szCs w:val="22"/>
        </w:rPr>
      </w:pPr>
    </w:p>
    <w:p w:rsidR="00770C73" w:rsidRDefault="009C616A" w:rsidP="00770C73">
      <w:pPr>
        <w:pStyle w:val="Default"/>
        <w:keepNext/>
      </w:pPr>
      <w:r>
        <w:rPr>
          <w:noProof/>
          <w:lang w:val="en-US"/>
        </w:rPr>
        <w:drawing>
          <wp:inline distT="0" distB="0" distL="0" distR="0" wp14:anchorId="17D40D9C" wp14:editId="3D1AEABF">
            <wp:extent cx="5943600" cy="3265170"/>
            <wp:effectExtent l="0" t="0" r="0" b="1143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B32D2" w:rsidRPr="00090B40" w:rsidRDefault="00770C73" w:rsidP="00FB32D2">
      <w:pPr>
        <w:pStyle w:val="Caption"/>
      </w:pPr>
      <w:r>
        <w:t xml:space="preserve">Figure </w:t>
      </w:r>
      <w:r w:rsidR="00FB0493">
        <w:fldChar w:fldCharType="begin"/>
      </w:r>
      <w:r w:rsidR="00FB0493">
        <w:instrText xml:space="preserve"> SEQ Figure \* ARABIC </w:instrText>
      </w:r>
      <w:r w:rsidR="00FB0493">
        <w:fldChar w:fldCharType="separate"/>
      </w:r>
      <w:r w:rsidR="000262CD">
        <w:rPr>
          <w:noProof/>
        </w:rPr>
        <w:t>1</w:t>
      </w:r>
      <w:r w:rsidR="00FB0493">
        <w:rPr>
          <w:noProof/>
        </w:rPr>
        <w:fldChar w:fldCharType="end"/>
      </w:r>
      <w:r>
        <w:t xml:space="preserve">: </w:t>
      </w:r>
      <w:r w:rsidRPr="00251149">
        <w:t xml:space="preserve">Proportion of rural people living on less than $1.25 a day residing in </w:t>
      </w:r>
      <w:r w:rsidR="0005538D">
        <w:t>or around forests</w:t>
      </w:r>
      <w:r w:rsidR="007650AC">
        <w:t xml:space="preserve"> and savannahs</w:t>
      </w:r>
      <w:r w:rsidR="00FB32D2">
        <w:t xml:space="preserve">. </w:t>
      </w:r>
      <w:r w:rsidR="00FB32D2" w:rsidRPr="00090B40">
        <w:t xml:space="preserve">Source: Own calculations based on IFAD (2016) and </w:t>
      </w:r>
      <w:proofErr w:type="spellStart"/>
      <w:r w:rsidR="00FB32D2" w:rsidRPr="00090B40">
        <w:t>Chomitz</w:t>
      </w:r>
      <w:proofErr w:type="spellEnd"/>
      <w:r w:rsidR="00FB32D2" w:rsidRPr="00090B40">
        <w:t xml:space="preserve"> (2007)</w:t>
      </w:r>
    </w:p>
    <w:p w:rsidR="009C616A" w:rsidRDefault="009C616A" w:rsidP="007A2505">
      <w:pPr>
        <w:pStyle w:val="Default"/>
        <w:rPr>
          <w:rFonts w:asciiTheme="minorHAnsi" w:hAnsiTheme="minorHAnsi" w:cstheme="minorBidi"/>
          <w:color w:val="auto"/>
          <w:sz w:val="22"/>
          <w:szCs w:val="22"/>
        </w:rPr>
      </w:pPr>
    </w:p>
    <w:p w:rsidR="008C1A01" w:rsidRDefault="008C1A01" w:rsidP="007A2505">
      <w:pPr>
        <w:pStyle w:val="Default"/>
        <w:rPr>
          <w:rFonts w:asciiTheme="minorHAnsi" w:hAnsiTheme="minorHAnsi" w:cstheme="minorBidi"/>
          <w:color w:val="auto"/>
          <w:sz w:val="22"/>
          <w:szCs w:val="22"/>
        </w:rPr>
      </w:pPr>
      <w:r>
        <w:rPr>
          <w:rFonts w:asciiTheme="minorHAnsi" w:hAnsiTheme="minorHAnsi" w:cstheme="minorBidi"/>
          <w:color w:val="auto"/>
          <w:sz w:val="22"/>
          <w:szCs w:val="22"/>
        </w:rPr>
        <w:t>The proportion does</w:t>
      </w:r>
      <w:r w:rsidR="00A26DC6">
        <w:rPr>
          <w:rFonts w:asciiTheme="minorHAnsi" w:hAnsiTheme="minorHAnsi" w:cstheme="minorBidi"/>
          <w:color w:val="auto"/>
          <w:sz w:val="22"/>
          <w:szCs w:val="22"/>
        </w:rPr>
        <w:t xml:space="preserve"> however</w:t>
      </w:r>
      <w:r>
        <w:rPr>
          <w:rFonts w:asciiTheme="minorHAnsi" w:hAnsiTheme="minorHAnsi" w:cstheme="minorBidi"/>
          <w:color w:val="auto"/>
          <w:sz w:val="22"/>
          <w:szCs w:val="22"/>
        </w:rPr>
        <w:t xml:space="preserve"> not tell us about the real number of </w:t>
      </w:r>
      <w:r w:rsidRPr="007A2505">
        <w:rPr>
          <w:rFonts w:asciiTheme="minorHAnsi" w:hAnsiTheme="minorHAnsi" w:cstheme="minorBidi"/>
          <w:color w:val="auto"/>
          <w:sz w:val="22"/>
          <w:szCs w:val="22"/>
        </w:rPr>
        <w:t>people living on less than $1.25</w:t>
      </w:r>
      <w:r>
        <w:rPr>
          <w:rFonts w:asciiTheme="minorHAnsi" w:hAnsiTheme="minorHAnsi" w:cstheme="minorBidi"/>
          <w:color w:val="auto"/>
          <w:sz w:val="22"/>
          <w:szCs w:val="22"/>
        </w:rPr>
        <w:t xml:space="preserve"> a day </w:t>
      </w:r>
      <w:r w:rsidR="00853D72">
        <w:rPr>
          <w:rFonts w:asciiTheme="minorHAnsi" w:hAnsiTheme="minorHAnsi" w:cstheme="minorBidi"/>
          <w:color w:val="auto"/>
          <w:sz w:val="22"/>
          <w:szCs w:val="22"/>
        </w:rPr>
        <w:t>and their distribution. Figure 3</w:t>
      </w:r>
      <w:r>
        <w:rPr>
          <w:rFonts w:asciiTheme="minorHAnsi" w:hAnsiTheme="minorHAnsi" w:cstheme="minorBidi"/>
          <w:color w:val="auto"/>
          <w:sz w:val="22"/>
          <w:szCs w:val="22"/>
        </w:rPr>
        <w:t xml:space="preserve"> shows this relationship</w:t>
      </w:r>
      <w:r w:rsidR="00120056">
        <w:rPr>
          <w:rFonts w:asciiTheme="minorHAnsi" w:hAnsiTheme="minorHAnsi" w:cstheme="minorBidi"/>
          <w:color w:val="auto"/>
          <w:sz w:val="22"/>
          <w:szCs w:val="22"/>
        </w:rPr>
        <w:t xml:space="preserve"> for the same regions</w:t>
      </w:r>
      <w:r>
        <w:rPr>
          <w:rFonts w:asciiTheme="minorHAnsi" w:hAnsiTheme="minorHAnsi" w:cstheme="minorBidi"/>
          <w:color w:val="auto"/>
          <w:sz w:val="22"/>
          <w:szCs w:val="22"/>
        </w:rPr>
        <w:t>.</w:t>
      </w:r>
      <w:r w:rsidR="00120056">
        <w:rPr>
          <w:rFonts w:asciiTheme="minorHAnsi" w:hAnsiTheme="minorHAnsi" w:cstheme="minorBidi"/>
          <w:color w:val="auto"/>
          <w:sz w:val="22"/>
          <w:szCs w:val="22"/>
        </w:rPr>
        <w:t xml:space="preserve"> Out of an estimated</w:t>
      </w:r>
      <w:r>
        <w:rPr>
          <w:rFonts w:asciiTheme="minorHAnsi" w:hAnsiTheme="minorHAnsi" w:cstheme="minorBidi"/>
          <w:color w:val="auto"/>
          <w:sz w:val="22"/>
          <w:szCs w:val="22"/>
        </w:rPr>
        <w:t xml:space="preserve"> 251 million </w:t>
      </w:r>
      <w:r w:rsidR="00120056">
        <w:rPr>
          <w:rFonts w:asciiTheme="minorHAnsi" w:hAnsiTheme="minorHAnsi" w:cstheme="minorBidi"/>
          <w:color w:val="auto"/>
          <w:sz w:val="22"/>
          <w:szCs w:val="22"/>
        </w:rPr>
        <w:t>people</w:t>
      </w:r>
      <w:r w:rsidR="00FB32D2" w:rsidRPr="00FB32D2">
        <w:rPr>
          <w:rFonts w:asciiTheme="minorHAnsi" w:hAnsiTheme="minorHAnsi" w:cstheme="minorBidi"/>
          <w:color w:val="auto"/>
          <w:sz w:val="22"/>
          <w:szCs w:val="22"/>
        </w:rPr>
        <w:t xml:space="preserve"> </w:t>
      </w:r>
      <w:r w:rsidR="00FB32D2">
        <w:rPr>
          <w:rFonts w:asciiTheme="minorHAnsi" w:hAnsiTheme="minorHAnsi" w:cstheme="minorBidi"/>
          <w:color w:val="auto"/>
          <w:sz w:val="22"/>
          <w:szCs w:val="22"/>
        </w:rPr>
        <w:t>in forests and savannahs</w:t>
      </w:r>
      <w:r w:rsidR="00FB390B">
        <w:rPr>
          <w:rFonts w:asciiTheme="minorHAnsi" w:hAnsiTheme="minorHAnsi" w:cstheme="minorBidi"/>
          <w:color w:val="auto"/>
          <w:sz w:val="22"/>
          <w:szCs w:val="22"/>
        </w:rPr>
        <w:t xml:space="preserve"> below the extreme poverty line</w:t>
      </w:r>
      <w:r w:rsidR="00120056">
        <w:rPr>
          <w:rFonts w:asciiTheme="minorHAnsi" w:hAnsiTheme="minorHAnsi" w:cstheme="minorBidi"/>
          <w:color w:val="auto"/>
          <w:sz w:val="22"/>
          <w:szCs w:val="22"/>
        </w:rPr>
        <w:t xml:space="preserve">, 63% can be found in Africa and 34% in Asia. Notably only 3%, or 7.8 million people, live in Latin American </w:t>
      </w:r>
      <w:r w:rsidR="00FB390B">
        <w:rPr>
          <w:rFonts w:asciiTheme="minorHAnsi" w:hAnsiTheme="minorHAnsi" w:cstheme="minorBidi"/>
          <w:color w:val="auto"/>
          <w:sz w:val="22"/>
          <w:szCs w:val="22"/>
        </w:rPr>
        <w:t>countries, even if this represents</w:t>
      </w:r>
      <w:r w:rsidR="00120056">
        <w:rPr>
          <w:rFonts w:asciiTheme="minorHAnsi" w:hAnsiTheme="minorHAnsi" w:cstheme="minorBidi"/>
          <w:color w:val="auto"/>
          <w:sz w:val="22"/>
          <w:szCs w:val="22"/>
        </w:rPr>
        <w:t xml:space="preserve"> 82% of the rural extreme poor</w:t>
      </w:r>
      <w:r w:rsidR="00FB390B">
        <w:rPr>
          <w:rFonts w:asciiTheme="minorHAnsi" w:hAnsiTheme="minorHAnsi" w:cstheme="minorBidi"/>
          <w:color w:val="auto"/>
          <w:sz w:val="22"/>
          <w:szCs w:val="22"/>
        </w:rPr>
        <w:t xml:space="preserve"> in these countries</w:t>
      </w:r>
      <w:r w:rsidR="00120056">
        <w:rPr>
          <w:rFonts w:asciiTheme="minorHAnsi" w:hAnsiTheme="minorHAnsi" w:cstheme="minorBidi"/>
          <w:color w:val="auto"/>
          <w:sz w:val="22"/>
          <w:szCs w:val="22"/>
        </w:rPr>
        <w:t>. This can be explained by a much lower poverty rates in Latin Ame</w:t>
      </w:r>
      <w:r w:rsidR="00FB390B">
        <w:rPr>
          <w:rFonts w:asciiTheme="minorHAnsi" w:hAnsiTheme="minorHAnsi" w:cstheme="minorBidi"/>
          <w:color w:val="auto"/>
          <w:sz w:val="22"/>
          <w:szCs w:val="22"/>
        </w:rPr>
        <w:t>rica compared to the other two region</w:t>
      </w:r>
      <w:r w:rsidR="00120056">
        <w:rPr>
          <w:rFonts w:asciiTheme="minorHAnsi" w:hAnsiTheme="minorHAnsi" w:cstheme="minorBidi"/>
          <w:color w:val="auto"/>
          <w:sz w:val="22"/>
          <w:szCs w:val="22"/>
        </w:rPr>
        <w:t>s.</w:t>
      </w:r>
      <w:r w:rsidR="0005538D">
        <w:rPr>
          <w:rFonts w:asciiTheme="minorHAnsi" w:hAnsiTheme="minorHAnsi" w:cstheme="minorBidi"/>
          <w:color w:val="auto"/>
          <w:sz w:val="22"/>
          <w:szCs w:val="22"/>
        </w:rPr>
        <w:t xml:space="preserve"> </w:t>
      </w:r>
      <w:r w:rsidR="0080583F">
        <w:rPr>
          <w:rFonts w:asciiTheme="minorHAnsi" w:hAnsiTheme="minorHAnsi" w:cstheme="minorBidi"/>
          <w:color w:val="auto"/>
          <w:sz w:val="22"/>
          <w:szCs w:val="22"/>
        </w:rPr>
        <w:t>If savannahs are excluded</w:t>
      </w:r>
      <w:r w:rsidR="003749EC">
        <w:rPr>
          <w:rFonts w:asciiTheme="minorHAnsi" w:hAnsiTheme="minorHAnsi" w:cstheme="minorBidi"/>
          <w:color w:val="auto"/>
          <w:sz w:val="22"/>
          <w:szCs w:val="22"/>
        </w:rPr>
        <w:t>, this increase</w:t>
      </w:r>
      <w:r w:rsidR="0080583F">
        <w:rPr>
          <w:rFonts w:asciiTheme="minorHAnsi" w:hAnsiTheme="minorHAnsi" w:cstheme="minorBidi"/>
          <w:color w:val="auto"/>
          <w:sz w:val="22"/>
          <w:szCs w:val="22"/>
        </w:rPr>
        <w:t xml:space="preserve"> slightly up to 5%, while the share of Asia goes up to 59% and</w:t>
      </w:r>
      <w:r w:rsidR="002250C8">
        <w:rPr>
          <w:rFonts w:asciiTheme="minorHAnsi" w:hAnsiTheme="minorHAnsi" w:cstheme="minorBidi"/>
          <w:color w:val="auto"/>
          <w:sz w:val="22"/>
          <w:szCs w:val="22"/>
        </w:rPr>
        <w:t xml:space="preserve"> is reduced to</w:t>
      </w:r>
      <w:r w:rsidR="0080583F">
        <w:rPr>
          <w:rFonts w:asciiTheme="minorHAnsi" w:hAnsiTheme="minorHAnsi" w:cstheme="minorBidi"/>
          <w:color w:val="auto"/>
          <w:sz w:val="22"/>
          <w:szCs w:val="22"/>
        </w:rPr>
        <w:t xml:space="preserve"> 36% </w:t>
      </w:r>
      <w:r w:rsidR="002250C8">
        <w:rPr>
          <w:rFonts w:asciiTheme="minorHAnsi" w:hAnsiTheme="minorHAnsi" w:cstheme="minorBidi"/>
          <w:color w:val="auto"/>
          <w:sz w:val="22"/>
          <w:szCs w:val="22"/>
        </w:rPr>
        <w:t xml:space="preserve">for </w:t>
      </w:r>
      <w:r w:rsidR="0080583F">
        <w:rPr>
          <w:rFonts w:asciiTheme="minorHAnsi" w:hAnsiTheme="minorHAnsi" w:cstheme="minorBidi"/>
          <w:color w:val="auto"/>
          <w:sz w:val="22"/>
          <w:szCs w:val="22"/>
        </w:rPr>
        <w:t xml:space="preserve">Africa. </w:t>
      </w:r>
    </w:p>
    <w:p w:rsidR="008C1A01" w:rsidRDefault="008C1A01" w:rsidP="008C1A01">
      <w:pPr>
        <w:pStyle w:val="Default"/>
        <w:keepNext/>
      </w:pPr>
      <w:r>
        <w:rPr>
          <w:noProof/>
          <w:lang w:val="en-US"/>
        </w:rPr>
        <w:drawing>
          <wp:anchor distT="0" distB="0" distL="114300" distR="114300" simplePos="0" relativeHeight="251666432" behindDoc="0" locked="0" layoutInCell="1" allowOverlap="1" wp14:anchorId="4CAC6964" wp14:editId="393969F2">
            <wp:simplePos x="914400" y="914400"/>
            <wp:positionH relativeFrom="column">
              <wp:align>left</wp:align>
            </wp:positionH>
            <wp:positionV relativeFrom="paragraph">
              <wp:align>top</wp:align>
            </wp:positionV>
            <wp:extent cx="3657600" cy="2619375"/>
            <wp:effectExtent l="0" t="0" r="0" b="0"/>
            <wp:wrapSquare wrapText="bothSides"/>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FB32D2" w:rsidRPr="007F645A" w:rsidRDefault="008C1A01" w:rsidP="00FB32D2">
      <w:pPr>
        <w:pStyle w:val="Caption"/>
        <w:spacing w:after="0"/>
      </w:pPr>
      <w:r>
        <w:t xml:space="preserve">Figure </w:t>
      </w:r>
      <w:r w:rsidR="00FB32D2">
        <w:t>2</w:t>
      </w:r>
      <w:r>
        <w:t xml:space="preserve">: </w:t>
      </w:r>
      <w:r w:rsidR="00FB32D2" w:rsidRPr="002D5B3A">
        <w:t>Distribution of</w:t>
      </w:r>
      <w:r w:rsidR="00FB32D2">
        <w:t xml:space="preserve"> the </w:t>
      </w:r>
      <w:r w:rsidR="00FB32D2" w:rsidRPr="002D5B3A">
        <w:t xml:space="preserve">total number of </w:t>
      </w:r>
      <w:r w:rsidR="00FB32D2">
        <w:t xml:space="preserve">251 million </w:t>
      </w:r>
      <w:r w:rsidR="00FB32D2" w:rsidRPr="002D5B3A">
        <w:t>rural people living on less than $1.25 a day r</w:t>
      </w:r>
      <w:r w:rsidR="00FB32D2">
        <w:t xml:space="preserve">esiding </w:t>
      </w:r>
      <w:r w:rsidR="00FB32D2" w:rsidRPr="00251149">
        <w:t xml:space="preserve">in </w:t>
      </w:r>
      <w:r w:rsidR="00FB32D2">
        <w:t xml:space="preserve">or around forests and savannahs. </w:t>
      </w:r>
      <w:r w:rsidR="00FB32D2" w:rsidRPr="00090B40">
        <w:t xml:space="preserve">Source: </w:t>
      </w:r>
      <w:del w:id="118" w:author="Campbell, Jeffrey (FOA)" w:date="2017-08-22T12:19:00Z">
        <w:r w:rsidR="00FB32D2" w:rsidRPr="00090B40" w:rsidDel="006B537E">
          <w:delText xml:space="preserve">Own </w:delText>
        </w:r>
      </w:del>
      <w:r w:rsidR="00FB32D2" w:rsidRPr="00090B40">
        <w:t xml:space="preserve">calculations based on IFAD (2016) and </w:t>
      </w:r>
      <w:proofErr w:type="spellStart"/>
      <w:r w:rsidR="00FB32D2" w:rsidRPr="00090B40">
        <w:t>Chomitz</w:t>
      </w:r>
      <w:proofErr w:type="spellEnd"/>
      <w:r w:rsidR="00FB32D2" w:rsidRPr="00090B40">
        <w:t xml:space="preserve"> (2007)</w:t>
      </w:r>
      <w:r w:rsidR="00FB32D2">
        <w:t xml:space="preserve"> </w:t>
      </w:r>
    </w:p>
    <w:p w:rsidR="008C1A01" w:rsidRPr="007F645A" w:rsidRDefault="008C1A01" w:rsidP="003E7797">
      <w:pPr>
        <w:pStyle w:val="Caption"/>
        <w:spacing w:after="0"/>
      </w:pPr>
    </w:p>
    <w:p w:rsidR="008C1A01" w:rsidRDefault="008C1A01" w:rsidP="007A2505">
      <w:pPr>
        <w:pStyle w:val="Default"/>
        <w:rPr>
          <w:rFonts w:asciiTheme="minorHAnsi" w:hAnsiTheme="minorHAnsi" w:cstheme="minorBidi"/>
          <w:color w:val="auto"/>
          <w:sz w:val="22"/>
          <w:szCs w:val="22"/>
        </w:rPr>
      </w:pPr>
    </w:p>
    <w:p w:rsidR="003E7797" w:rsidRDefault="003E7797" w:rsidP="001F5343">
      <w:pPr>
        <w:rPr>
          <w:ins w:id="119" w:author="Campbell, Jeffrey (FOA)" w:date="2017-08-24T12:03:00Z"/>
          <w:lang w:val="en-US"/>
        </w:rPr>
      </w:pPr>
    </w:p>
    <w:p w:rsidR="00124231" w:rsidRDefault="00124231" w:rsidP="001F5343">
      <w:pPr>
        <w:rPr>
          <w:ins w:id="120" w:author="Campbell, Jeffrey (FOA)" w:date="2017-08-24T12:03:00Z"/>
          <w:lang w:val="en-US"/>
        </w:rPr>
      </w:pPr>
    </w:p>
    <w:p w:rsidR="00124231" w:rsidRDefault="00124231" w:rsidP="001F5343">
      <w:pPr>
        <w:rPr>
          <w:ins w:id="121" w:author="Campbell, Jeffrey (FOA)" w:date="2017-08-24T12:03:00Z"/>
          <w:lang w:val="en-US"/>
        </w:rPr>
      </w:pPr>
    </w:p>
    <w:p w:rsidR="00124231" w:rsidRDefault="00124231" w:rsidP="001F5343">
      <w:pPr>
        <w:rPr>
          <w:ins w:id="122" w:author="Campbell, Jeffrey (FOA)" w:date="2017-08-24T12:03:00Z"/>
          <w:lang w:val="en-US"/>
        </w:rPr>
      </w:pPr>
    </w:p>
    <w:p w:rsidR="00124231" w:rsidRDefault="00124231" w:rsidP="001F5343">
      <w:pPr>
        <w:rPr>
          <w:ins w:id="123" w:author="Campbell, Jeffrey (FOA)" w:date="2017-08-24T12:03:00Z"/>
          <w:lang w:val="en-US"/>
        </w:rPr>
      </w:pPr>
    </w:p>
    <w:p w:rsidR="00124231" w:rsidRDefault="00124231" w:rsidP="001F5343">
      <w:pPr>
        <w:rPr>
          <w:lang w:val="en-US"/>
        </w:rPr>
      </w:pPr>
    </w:p>
    <w:p w:rsidR="001F5343" w:rsidRPr="00E06B90" w:rsidRDefault="00E06B90" w:rsidP="00E06B90">
      <w:pPr>
        <w:pStyle w:val="ListParagraph"/>
        <w:numPr>
          <w:ilvl w:val="1"/>
          <w:numId w:val="1"/>
        </w:numPr>
        <w:rPr>
          <w:b/>
          <w:sz w:val="24"/>
          <w:lang w:val="en-US"/>
        </w:rPr>
      </w:pPr>
      <w:r w:rsidRPr="00E06B90">
        <w:rPr>
          <w:b/>
          <w:sz w:val="24"/>
          <w:lang w:val="en-US"/>
        </w:rPr>
        <w:t xml:space="preserve">Share of income </w:t>
      </w:r>
      <w:del w:id="124" w:author="Campbell, Jeffrey (FOA)" w:date="2017-08-24T12:06:00Z">
        <w:r w:rsidRPr="00E06B90" w:rsidDel="00124231">
          <w:rPr>
            <w:b/>
            <w:sz w:val="24"/>
            <w:lang w:val="en-US"/>
          </w:rPr>
          <w:delText xml:space="preserve">arriving </w:delText>
        </w:r>
      </w:del>
      <w:ins w:id="125" w:author="Campbell, Jeffrey (FOA)" w:date="2017-08-24T12:06:00Z">
        <w:r w:rsidR="00124231">
          <w:rPr>
            <w:b/>
            <w:sz w:val="24"/>
            <w:lang w:val="en-US"/>
          </w:rPr>
          <w:t>coming</w:t>
        </w:r>
        <w:r w:rsidR="00124231" w:rsidRPr="00E06B90">
          <w:rPr>
            <w:b/>
            <w:sz w:val="24"/>
            <w:lang w:val="en-US"/>
          </w:rPr>
          <w:t xml:space="preserve"> </w:t>
        </w:r>
      </w:ins>
      <w:r w:rsidRPr="00E06B90">
        <w:rPr>
          <w:b/>
          <w:sz w:val="24"/>
          <w:lang w:val="en-US"/>
        </w:rPr>
        <w:t>from forest resources among the rural poor</w:t>
      </w:r>
    </w:p>
    <w:p w:rsidR="00E06B90" w:rsidRPr="00E06B90" w:rsidRDefault="00E06B90" w:rsidP="00E06B90">
      <w:pPr>
        <w:pStyle w:val="ListParagraph"/>
        <w:rPr>
          <w:lang w:val="en-US"/>
        </w:rPr>
      </w:pPr>
    </w:p>
    <w:p w:rsidR="00622436" w:rsidRDefault="005D7FDE">
      <w:pPr>
        <w:rPr>
          <w:lang w:val="en-US"/>
        </w:rPr>
      </w:pPr>
      <w:r>
        <w:rPr>
          <w:lang w:val="en-US"/>
        </w:rPr>
        <w:t>If the rural poor to a large degree have some sort of forest dependency and if forest areas are prone to high poverty rates</w:t>
      </w:r>
      <w:ins w:id="126" w:author="Campbell, Jeffrey (FOA)" w:date="2017-08-24T12:06:00Z">
        <w:r w:rsidR="00124231">
          <w:rPr>
            <w:lang w:val="en-US"/>
          </w:rPr>
          <w:t xml:space="preserve"> </w:t>
        </w:r>
      </w:ins>
      <w:commentRangeStart w:id="127"/>
      <w:del w:id="128" w:author="Campbell, Jeffrey (FOA)" w:date="2017-08-22T12:20:00Z">
        <w:r w:rsidDel="006B537E">
          <w:rPr>
            <w:lang w:val="en-US"/>
          </w:rPr>
          <w:delText xml:space="preserve">, </w:delText>
        </w:r>
        <w:r w:rsidR="00027B52" w:rsidRPr="00012222" w:rsidDel="006B537E">
          <w:rPr>
            <w:highlight w:val="yellow"/>
            <w:lang w:val="en-US"/>
            <w:rPrChange w:id="129" w:author="Muller, Eva (FOA)" w:date="2017-08-20T14:00:00Z">
              <w:rPr>
                <w:lang w:val="en-US"/>
              </w:rPr>
            </w:rPrChange>
          </w:rPr>
          <w:delText xml:space="preserve">it leads us to ask </w:delText>
        </w:r>
        <w:commentRangeEnd w:id="127"/>
        <w:r w:rsidR="00012222" w:rsidRPr="00012222" w:rsidDel="006B537E">
          <w:rPr>
            <w:rStyle w:val="CommentReference"/>
            <w:highlight w:val="yellow"/>
            <w:rPrChange w:id="130" w:author="Muller, Eva (FOA)" w:date="2017-08-20T14:00:00Z">
              <w:rPr>
                <w:rStyle w:val="CommentReference"/>
              </w:rPr>
            </w:rPrChange>
          </w:rPr>
          <w:commentReference w:id="127"/>
        </w:r>
        <w:r w:rsidR="00027B52" w:rsidDel="006B537E">
          <w:rPr>
            <w:lang w:val="en-US"/>
          </w:rPr>
          <w:delText>in what way</w:delText>
        </w:r>
      </w:del>
      <w:ins w:id="131" w:author="Campbell, Jeffrey (FOA)" w:date="2017-08-22T12:20:00Z">
        <w:r w:rsidR="006B537E">
          <w:rPr>
            <w:lang w:val="en-US"/>
          </w:rPr>
          <w:t>how do</w:t>
        </w:r>
      </w:ins>
      <w:r w:rsidR="00027B52">
        <w:rPr>
          <w:lang w:val="en-US"/>
        </w:rPr>
        <w:t xml:space="preserve"> forest resou</w:t>
      </w:r>
      <w:r w:rsidR="00A02330">
        <w:rPr>
          <w:lang w:val="en-US"/>
        </w:rPr>
        <w:t>rces support rural households?</w:t>
      </w:r>
      <w:r w:rsidR="0074061D">
        <w:rPr>
          <w:lang w:val="en-US"/>
        </w:rPr>
        <w:t xml:space="preserve"> Much more than a coping mechanisms in times of crisis, forests are a major part of rural diversified livelihoods. The role of forests </w:t>
      </w:r>
      <w:del w:id="132" w:author="Campbell, Jeffrey (FOA)" w:date="2017-08-22T12:20:00Z">
        <w:r w:rsidR="0074061D" w:rsidDel="006B537E">
          <w:rPr>
            <w:lang w:val="en-US"/>
          </w:rPr>
          <w:delText xml:space="preserve">to </w:delText>
        </w:r>
      </w:del>
      <w:ins w:id="133" w:author="Campbell, Jeffrey (FOA)" w:date="2017-08-22T12:20:00Z">
        <w:r w:rsidR="006B537E">
          <w:rPr>
            <w:lang w:val="en-US"/>
          </w:rPr>
          <w:t xml:space="preserve">in </w:t>
        </w:r>
      </w:ins>
      <w:r w:rsidR="0074061D">
        <w:rPr>
          <w:lang w:val="en-US"/>
        </w:rPr>
        <w:t>reduc</w:t>
      </w:r>
      <w:ins w:id="134" w:author="Campbell, Jeffrey (FOA)" w:date="2017-08-22T12:21:00Z">
        <w:r w:rsidR="006B537E">
          <w:rPr>
            <w:lang w:val="en-US"/>
          </w:rPr>
          <w:t>ing</w:t>
        </w:r>
      </w:ins>
      <w:del w:id="135" w:author="Campbell, Jeffrey (FOA)" w:date="2017-08-22T12:21:00Z">
        <w:r w:rsidR="0074061D" w:rsidDel="006B537E">
          <w:rPr>
            <w:lang w:val="en-US"/>
          </w:rPr>
          <w:delText>e</w:delText>
        </w:r>
      </w:del>
      <w:r w:rsidR="0074061D">
        <w:rPr>
          <w:lang w:val="en-US"/>
        </w:rPr>
        <w:t xml:space="preserve"> </w:t>
      </w:r>
      <w:r w:rsidR="005C08D4">
        <w:rPr>
          <w:lang w:val="en-US"/>
        </w:rPr>
        <w:t>long-term</w:t>
      </w:r>
      <w:r w:rsidR="0074061D">
        <w:rPr>
          <w:lang w:val="en-US"/>
        </w:rPr>
        <w:t xml:space="preserve"> poverty has </w:t>
      </w:r>
      <w:del w:id="136" w:author="Campbell, Jeffrey (FOA)" w:date="2017-08-22T12:21:00Z">
        <w:r w:rsidR="0074061D" w:rsidDel="006B537E">
          <w:rPr>
            <w:lang w:val="en-US"/>
          </w:rPr>
          <w:delText xml:space="preserve">though </w:delText>
        </w:r>
      </w:del>
      <w:ins w:id="137" w:author="Campbell, Jeffrey (FOA)" w:date="2017-08-22T12:21:00Z">
        <w:r w:rsidR="006B537E">
          <w:rPr>
            <w:lang w:val="en-US"/>
          </w:rPr>
          <w:t xml:space="preserve">however </w:t>
        </w:r>
      </w:ins>
      <w:r w:rsidR="0074061D">
        <w:rPr>
          <w:lang w:val="en-US"/>
        </w:rPr>
        <w:t>been found to be much more complex – and with the exception of a few specialized NWFPs</w:t>
      </w:r>
      <w:r w:rsidR="00FD186A">
        <w:rPr>
          <w:lang w:val="en-US"/>
        </w:rPr>
        <w:t xml:space="preserve"> -</w:t>
      </w:r>
      <w:r w:rsidR="0074061D">
        <w:rPr>
          <w:lang w:val="en-US"/>
        </w:rPr>
        <w:t xml:space="preserve"> the </w:t>
      </w:r>
      <w:r w:rsidR="00FD186A">
        <w:rPr>
          <w:lang w:val="en-US"/>
        </w:rPr>
        <w:t xml:space="preserve">potential for intensifying the production of forest products as a way out of poverty has been limited. This is largely due to the </w:t>
      </w:r>
      <w:del w:id="138" w:author="Muller, Eva (FOA)" w:date="2017-08-20T14:04:00Z">
        <w:r w:rsidR="00FD186A" w:rsidDel="00012222">
          <w:rPr>
            <w:lang w:val="en-US"/>
          </w:rPr>
          <w:delText xml:space="preserve">inherent </w:delText>
        </w:r>
      </w:del>
      <w:ins w:id="139" w:author="Muller, Eva (FOA)" w:date="2017-08-20T14:04:00Z">
        <w:r w:rsidR="00012222">
          <w:rPr>
            <w:lang w:val="en-US"/>
          </w:rPr>
          <w:t xml:space="preserve">current </w:t>
        </w:r>
      </w:ins>
      <w:r w:rsidR="00FD186A">
        <w:rPr>
          <w:lang w:val="en-US"/>
        </w:rPr>
        <w:t>economy of NWFPs</w:t>
      </w:r>
      <w:r w:rsidR="00E1161D">
        <w:rPr>
          <w:lang w:val="en-US"/>
        </w:rPr>
        <w:t xml:space="preserve"> </w:t>
      </w:r>
      <w:del w:id="140" w:author="Muller, Eva (FOA)" w:date="2017-08-20T14:05:00Z">
        <w:r w:rsidR="00E1161D" w:rsidDel="00012222">
          <w:rPr>
            <w:lang w:val="en-US"/>
          </w:rPr>
          <w:delText>as being extensively</w:delText>
        </w:r>
      </w:del>
      <w:ins w:id="141" w:author="Muller, Eva (FOA)" w:date="2017-08-20T14:05:00Z">
        <w:r w:rsidR="00012222">
          <w:rPr>
            <w:lang w:val="en-US"/>
          </w:rPr>
          <w:t>that are mainly</w:t>
        </w:r>
      </w:ins>
      <w:r w:rsidR="00E1161D">
        <w:rPr>
          <w:lang w:val="en-US"/>
        </w:rPr>
        <w:t xml:space="preserve"> </w:t>
      </w:r>
      <w:ins w:id="142" w:author="Muller, Eva (FOA)" w:date="2017-08-20T14:01:00Z">
        <w:r w:rsidR="00012222">
          <w:rPr>
            <w:lang w:val="en-US"/>
          </w:rPr>
          <w:t xml:space="preserve">collected or </w:t>
        </w:r>
      </w:ins>
      <w:r w:rsidR="00E1161D">
        <w:rPr>
          <w:lang w:val="en-US"/>
        </w:rPr>
        <w:t>cultivated in remote areas with low yield</w:t>
      </w:r>
      <w:r w:rsidR="00622436">
        <w:rPr>
          <w:lang w:val="en-US"/>
        </w:rPr>
        <w:t>s of return</w:t>
      </w:r>
      <w:r w:rsidR="00E1161D">
        <w:rPr>
          <w:lang w:val="en-US"/>
        </w:rPr>
        <w:t xml:space="preserve">. </w:t>
      </w:r>
    </w:p>
    <w:p w:rsidR="00E132FE" w:rsidRDefault="00A02330">
      <w:pPr>
        <w:rPr>
          <w:ins w:id="143" w:author="Campbell, Jeffrey (FOA)" w:date="2017-08-22T13:54:00Z"/>
          <w:lang w:val="en-US"/>
        </w:rPr>
      </w:pPr>
      <w:r w:rsidRPr="004029DF">
        <w:rPr>
          <w:noProof/>
          <w:lang w:val="en-US"/>
        </w:rPr>
        <mc:AlternateContent>
          <mc:Choice Requires="wps">
            <w:drawing>
              <wp:anchor distT="45720" distB="45720" distL="114300" distR="114300" simplePos="0" relativeHeight="251663360" behindDoc="0" locked="0" layoutInCell="1" allowOverlap="1" wp14:anchorId="6D0AAD6F" wp14:editId="4DAC6379">
                <wp:simplePos x="0" y="0"/>
                <wp:positionH relativeFrom="margin">
                  <wp:posOffset>1828800</wp:posOffset>
                </wp:positionH>
                <wp:positionV relativeFrom="paragraph">
                  <wp:posOffset>2863850</wp:posOffset>
                </wp:positionV>
                <wp:extent cx="3895725" cy="3486150"/>
                <wp:effectExtent l="0" t="0" r="2857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5725" cy="3486150"/>
                        </a:xfrm>
                        <a:prstGeom prst="rect">
                          <a:avLst/>
                        </a:prstGeom>
                        <a:solidFill>
                          <a:srgbClr val="FFFFFF"/>
                        </a:solidFill>
                        <a:ln w="9525">
                          <a:solidFill>
                            <a:srgbClr val="000000"/>
                          </a:solidFill>
                          <a:miter lim="800000"/>
                          <a:headEnd/>
                          <a:tailEnd/>
                        </a:ln>
                      </wps:spPr>
                      <wps:txbx>
                        <w:txbxContent>
                          <w:p w:rsidR="004029DF" w:rsidRPr="008C177A" w:rsidRDefault="004029DF" w:rsidP="008C177A">
                            <w:pPr>
                              <w:shd w:val="clear" w:color="auto" w:fill="F2F2F2" w:themeFill="background1" w:themeFillShade="F2"/>
                              <w:rPr>
                                <w:b/>
                                <w:sz w:val="24"/>
                              </w:rPr>
                            </w:pPr>
                            <w:r w:rsidRPr="008C177A">
                              <w:rPr>
                                <w:b/>
                                <w:sz w:val="24"/>
                              </w:rPr>
                              <w:t xml:space="preserve">Environmental income and </w:t>
                            </w:r>
                            <w:r w:rsidR="008C177A" w:rsidRPr="008C177A">
                              <w:rPr>
                                <w:b/>
                                <w:sz w:val="24"/>
                              </w:rPr>
                              <w:t xml:space="preserve">inequality in rural Zimbabwe </w:t>
                            </w:r>
                          </w:p>
                          <w:p w:rsidR="008C177A" w:rsidRDefault="003153F1" w:rsidP="008C177A">
                            <w:pPr>
                              <w:shd w:val="clear" w:color="auto" w:fill="F2F2F2" w:themeFill="background1" w:themeFillShade="F2"/>
                            </w:pPr>
                            <w:r>
                              <w:t>In a pioneering study of environme</w:t>
                            </w:r>
                            <w:r w:rsidR="006A69CB">
                              <w:t>ntal resources for rural livelihoods</w:t>
                            </w:r>
                            <w:r>
                              <w:t>,</w:t>
                            </w:r>
                            <w:r w:rsidRPr="003153F1">
                              <w:t xml:space="preserve"> the inclusion </w:t>
                            </w:r>
                            <w:r w:rsidRPr="00CE4F75">
                              <w:t>of environmental income</w:t>
                            </w:r>
                            <w:r w:rsidR="006A69CB" w:rsidRPr="00CE4F75">
                              <w:t xml:space="preserve"> (in a broad sense beyond forest resources)</w:t>
                            </w:r>
                            <w:r w:rsidR="006A69CB">
                              <w:t xml:space="preserve"> was found to</w:t>
                            </w:r>
                            <w:r w:rsidRPr="003153F1">
                              <w:t xml:space="preserve"> dramatically </w:t>
                            </w:r>
                            <w:r w:rsidR="006A69CB">
                              <w:t>reduce</w:t>
                            </w:r>
                            <w:r w:rsidRPr="003153F1">
                              <w:t xml:space="preserve"> estimates of poverty and inequality.</w:t>
                            </w:r>
                            <w:r w:rsidR="006A69CB">
                              <w:t xml:space="preserve"> For poverty measures, the inclusion of </w:t>
                            </w:r>
                            <w:r w:rsidR="006A69CB" w:rsidRPr="003153F1">
                              <w:t>environmental income</w:t>
                            </w:r>
                            <w:r w:rsidR="006A69CB">
                              <w:t xml:space="preserve"> </w:t>
                            </w:r>
                            <w:r w:rsidR="006A69CB" w:rsidRPr="006A69CB">
                              <w:t>reduc</w:t>
                            </w:r>
                            <w:r w:rsidR="006A69CB">
                              <w:t>ed</w:t>
                            </w:r>
                            <w:r w:rsidR="006A69CB" w:rsidRPr="006A69CB">
                              <w:t xml:space="preserve"> </w:t>
                            </w:r>
                            <w:r w:rsidR="006A69CB">
                              <w:t>poverty rates by 50% or more as compared to</w:t>
                            </w:r>
                            <w:r w:rsidR="006A69CB" w:rsidRPr="006A69CB">
                              <w:t xml:space="preserve"> conventionally</w:t>
                            </w:r>
                            <w:r w:rsidR="006A69CB">
                              <w:t xml:space="preserve"> income measures. Likewise, rural inequality was brought down roughly 30% with the equalizing effect of environmental income. Despite these significant effects, environmental income made almost no difference on the cause of poverty and inequality, which was</w:t>
                            </w:r>
                            <w:r w:rsidR="00F95050">
                              <w:t xml:space="preserve"> rather</w:t>
                            </w:r>
                            <w:r w:rsidR="006A69CB">
                              <w:t xml:space="preserve"> determined by households’ access to </w:t>
                            </w:r>
                            <w:r w:rsidR="00F95050">
                              <w:t>formal labour markets. Substantial entry barriers to employment and</w:t>
                            </w:r>
                            <w:r w:rsidR="00A01913">
                              <w:t xml:space="preserve"> sustained improvement in</w:t>
                            </w:r>
                            <w:r w:rsidR="00F95050">
                              <w:t xml:space="preserve"> agricultural yields risked keeping poor households stuck in a dependency on environmental resources and other free-entry activities with low labour returns. </w:t>
                            </w:r>
                          </w:p>
                          <w:p w:rsidR="00F95050" w:rsidRPr="00A01913" w:rsidRDefault="00A01913" w:rsidP="008C177A">
                            <w:pPr>
                              <w:shd w:val="clear" w:color="auto" w:fill="F2F2F2" w:themeFill="background1" w:themeFillShade="F2"/>
                              <w:rPr>
                                <w:i/>
                              </w:rPr>
                            </w:pPr>
                            <w:r w:rsidRPr="00A01913">
                              <w:rPr>
                                <w:i/>
                              </w:rPr>
                              <w:t>Source: Cavendish (1999)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0AAD6F" id="_x0000_s1028" type="#_x0000_t202" style="position:absolute;margin-left:2in;margin-top:225.5pt;width:306.75pt;height:274.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">
                <v:textbox>
                  <w:txbxContent>
                    <w:p w:rsidR="004029DF" w:rsidRPr="008C177A" w:rsidRDefault="004029DF" w:rsidP="008C177A">
                      <w:pPr>
                        <w:shd w:val="clear" w:color="auto" w:fill="F2F2F2" w:themeFill="background1" w:themeFillShade="F2"/>
                        <w:rPr>
                          <w:b/>
                          <w:sz w:val="24"/>
                        </w:rPr>
                      </w:pPr>
                      <w:r w:rsidRPr="008C177A">
                        <w:rPr>
                          <w:b/>
                          <w:sz w:val="24"/>
                        </w:rPr>
                        <w:t xml:space="preserve">Environmental income and </w:t>
                      </w:r>
                      <w:r w:rsidR="008C177A" w:rsidRPr="008C177A">
                        <w:rPr>
                          <w:b/>
                          <w:sz w:val="24"/>
                        </w:rPr>
                        <w:t xml:space="preserve">inequality in rural Zimbabwe </w:t>
                      </w:r>
                    </w:p>
                    <w:p w:rsidR="008C177A" w:rsidRDefault="003153F1" w:rsidP="008C177A">
                      <w:pPr>
                        <w:shd w:val="clear" w:color="auto" w:fill="F2F2F2" w:themeFill="background1" w:themeFillShade="F2"/>
                      </w:pPr>
                      <w:r>
                        <w:t>In a pioneering study of environme</w:t>
                      </w:r>
                      <w:r w:rsidR="006A69CB">
                        <w:t>ntal resources for rural livelihoods</w:t>
                      </w:r>
                      <w:r>
                        <w:t>,</w:t>
                      </w:r>
                      <w:r w:rsidRPr="003153F1">
                        <w:t xml:space="preserve"> the inclusion </w:t>
                      </w:r>
                      <w:r w:rsidRPr="00CE4F75">
                        <w:t>of environmental income</w:t>
                      </w:r>
                      <w:r w:rsidR="006A69CB" w:rsidRPr="00CE4F75">
                        <w:t xml:space="preserve"> (in a broad sense beyond forest resources)</w:t>
                      </w:r>
                      <w:r w:rsidR="006A69CB">
                        <w:t xml:space="preserve"> was found to</w:t>
                      </w:r>
                      <w:r w:rsidRPr="003153F1">
                        <w:t xml:space="preserve"> dramatically </w:t>
                      </w:r>
                      <w:r w:rsidR="006A69CB">
                        <w:t>reduce</w:t>
                      </w:r>
                      <w:r w:rsidRPr="003153F1">
                        <w:t xml:space="preserve"> estimates of poverty and inequality.</w:t>
                      </w:r>
                      <w:r w:rsidR="006A69CB">
                        <w:t xml:space="preserve"> For poverty measures, the inclusion of </w:t>
                      </w:r>
                      <w:r w:rsidR="006A69CB" w:rsidRPr="003153F1">
                        <w:t>environmental income</w:t>
                      </w:r>
                      <w:r w:rsidR="006A69CB">
                        <w:t xml:space="preserve"> </w:t>
                      </w:r>
                      <w:r w:rsidR="006A69CB" w:rsidRPr="006A69CB">
                        <w:t>reduc</w:t>
                      </w:r>
                      <w:r w:rsidR="006A69CB">
                        <w:t>ed</w:t>
                      </w:r>
                      <w:r w:rsidR="006A69CB" w:rsidRPr="006A69CB">
                        <w:t xml:space="preserve"> </w:t>
                      </w:r>
                      <w:r w:rsidR="006A69CB">
                        <w:t>poverty rates by 50% or more as compared to</w:t>
                      </w:r>
                      <w:r w:rsidR="006A69CB" w:rsidRPr="006A69CB">
                        <w:t xml:space="preserve"> conventionally</w:t>
                      </w:r>
                      <w:r w:rsidR="006A69CB">
                        <w:t xml:space="preserve"> income measures. Likewise, rural inequality was brought down roughly 30% with the equalizing effect of environmental income. Despite these significant effects, environmental income made almost no difference on the cause of poverty and inequality, which was</w:t>
                      </w:r>
                      <w:r w:rsidR="00F95050">
                        <w:t xml:space="preserve"> rather</w:t>
                      </w:r>
                      <w:r w:rsidR="006A69CB">
                        <w:t xml:space="preserve"> determined by households’ access to </w:t>
                      </w:r>
                      <w:r w:rsidR="00F95050">
                        <w:t>formal labour markets. Substantial entry barriers to employment and</w:t>
                      </w:r>
                      <w:r w:rsidR="00A01913">
                        <w:t xml:space="preserve"> sustained improvement in</w:t>
                      </w:r>
                      <w:r w:rsidR="00F95050">
                        <w:t xml:space="preserve"> agricultural yields risked keeping poor households stuck in a dependency on environmental resources and other free-entry activities with low labour returns. </w:t>
                      </w:r>
                    </w:p>
                    <w:p w:rsidR="00F95050" w:rsidRPr="00A01913" w:rsidRDefault="00A01913" w:rsidP="008C177A">
                      <w:pPr>
                        <w:shd w:val="clear" w:color="auto" w:fill="F2F2F2" w:themeFill="background1" w:themeFillShade="F2"/>
                        <w:rPr>
                          <w:i/>
                        </w:rPr>
                      </w:pPr>
                      <w:r w:rsidRPr="00A01913">
                        <w:rPr>
                          <w:i/>
                        </w:rPr>
                        <w:t>Source: Cavendish (1999)</w:t>
                      </w:r>
                    </w:p>
                  </w:txbxContent>
                </v:textbox>
                <w10:wrap type="square" anchorx="margin"/>
              </v:shape>
            </w:pict>
          </mc:Fallback>
        </mc:AlternateContent>
      </w:r>
      <w:r w:rsidR="005F3C46">
        <w:rPr>
          <w:lang w:val="en-US"/>
        </w:rPr>
        <w:t>Across five African countries, trees contribu</w:t>
      </w:r>
      <w:r w:rsidR="00E01FB4">
        <w:rPr>
          <w:lang w:val="en-US"/>
        </w:rPr>
        <w:t xml:space="preserve">ted to an average 17% of gross </w:t>
      </w:r>
      <w:r w:rsidR="005F3C46">
        <w:rPr>
          <w:lang w:val="en-US"/>
        </w:rPr>
        <w:t>income for those households with at least one tree on their land (Miller et al 2016).</w:t>
      </w:r>
      <w:r w:rsidR="00F93A02">
        <w:rPr>
          <w:lang w:val="en-US"/>
        </w:rPr>
        <w:t xml:space="preserve"> In </w:t>
      </w:r>
      <w:r w:rsidR="00F93A02" w:rsidRPr="00F93A02">
        <w:rPr>
          <w:lang w:val="en-US"/>
        </w:rPr>
        <w:t>a meta-analysis of 51 case studies from 17 countries</w:t>
      </w:r>
      <w:r w:rsidR="00F93A02">
        <w:rPr>
          <w:lang w:val="en-US"/>
        </w:rPr>
        <w:t xml:space="preserve">, </w:t>
      </w:r>
      <w:r w:rsidR="00F93A02" w:rsidRPr="00F93A02">
        <w:rPr>
          <w:lang w:val="en-US"/>
        </w:rPr>
        <w:t>forest</w:t>
      </w:r>
      <w:r w:rsidR="00F93A02">
        <w:rPr>
          <w:lang w:val="en-US"/>
        </w:rPr>
        <w:t xml:space="preserve"> income represented</w:t>
      </w:r>
      <w:r w:rsidR="00F93A02" w:rsidRPr="00F93A02">
        <w:rPr>
          <w:lang w:val="en-US"/>
        </w:rPr>
        <w:t xml:space="preserve"> on average 22%</w:t>
      </w:r>
      <w:r w:rsidR="00F93A02">
        <w:rPr>
          <w:lang w:val="en-US"/>
        </w:rPr>
        <w:t xml:space="preserve"> of the total income for the population sampled (</w:t>
      </w:r>
      <w:proofErr w:type="spellStart"/>
      <w:r w:rsidR="00F93A02">
        <w:rPr>
          <w:lang w:val="en-US"/>
        </w:rPr>
        <w:t>Vedeld</w:t>
      </w:r>
      <w:proofErr w:type="spellEnd"/>
      <w:r w:rsidR="00F93A02">
        <w:rPr>
          <w:lang w:val="en-US"/>
        </w:rPr>
        <w:t xml:space="preserve"> et al 2007). The most comprehensive measure of </w:t>
      </w:r>
      <w:r w:rsidR="004F6AF5">
        <w:rPr>
          <w:lang w:val="en-US"/>
        </w:rPr>
        <w:t xml:space="preserve">rural </w:t>
      </w:r>
      <w:r w:rsidR="00F93A02">
        <w:rPr>
          <w:lang w:val="en-US"/>
        </w:rPr>
        <w:t>enviro</w:t>
      </w:r>
      <w:r w:rsidR="00E54C87">
        <w:rPr>
          <w:lang w:val="en-US"/>
        </w:rPr>
        <w:t>nmental income to-date</w:t>
      </w:r>
      <w:r w:rsidR="00F93A02">
        <w:rPr>
          <w:lang w:val="en-US"/>
        </w:rPr>
        <w:t xml:space="preserve"> is the Poverty Environment Network (PEN)</w:t>
      </w:r>
      <w:r w:rsidR="004F6AF5">
        <w:rPr>
          <w:lang w:val="en-US"/>
        </w:rPr>
        <w:t xml:space="preserve">, which household-level surveys at </w:t>
      </w:r>
      <w:r w:rsidR="004F6AF5" w:rsidRPr="004F6AF5">
        <w:rPr>
          <w:lang w:val="en-US"/>
        </w:rPr>
        <w:t>58 sites, 333 villages, and 7</w:t>
      </w:r>
      <w:r w:rsidR="00145BD0">
        <w:rPr>
          <w:lang w:val="en-US"/>
        </w:rPr>
        <w:t>,</w:t>
      </w:r>
      <w:r w:rsidR="004F6AF5" w:rsidRPr="004F6AF5">
        <w:rPr>
          <w:lang w:val="en-US"/>
        </w:rPr>
        <w:t>978 households</w:t>
      </w:r>
      <w:r w:rsidR="004F6AF5">
        <w:rPr>
          <w:lang w:val="en-US"/>
        </w:rPr>
        <w:t xml:space="preserve"> within tropical or sub-tropical regions </w:t>
      </w:r>
      <w:r w:rsidR="004F6AF5" w:rsidRPr="004F6AF5">
        <w:rPr>
          <w:lang w:val="en-US"/>
        </w:rPr>
        <w:t>of Asia, Africa, or Latin America</w:t>
      </w:r>
      <w:r w:rsidR="004F6AF5">
        <w:rPr>
          <w:lang w:val="en-US"/>
        </w:rPr>
        <w:t xml:space="preserve">. </w:t>
      </w:r>
      <w:r w:rsidR="00997F6B">
        <w:rPr>
          <w:lang w:val="en-US"/>
        </w:rPr>
        <w:t>On average environmental income</w:t>
      </w:r>
      <w:r w:rsidR="001D1F76">
        <w:rPr>
          <w:lang w:val="en-US"/>
        </w:rPr>
        <w:t xml:space="preserve"> (cash and subsistence)</w:t>
      </w:r>
      <w:r w:rsidR="00997F6B">
        <w:rPr>
          <w:lang w:val="en-US"/>
        </w:rPr>
        <w:t xml:space="preserve"> accounted</w:t>
      </w:r>
      <w:r w:rsidR="00997F6B" w:rsidRPr="00997F6B">
        <w:rPr>
          <w:lang w:val="en-US"/>
        </w:rPr>
        <w:t xml:space="preserve"> for 28% of total household income</w:t>
      </w:r>
      <w:r w:rsidR="00FE0A36">
        <w:rPr>
          <w:lang w:val="en-US"/>
        </w:rPr>
        <w:t>, while this was reduced to 22</w:t>
      </w:r>
      <w:r w:rsidR="00997F6B">
        <w:rPr>
          <w:lang w:val="en-US"/>
        </w:rPr>
        <w:t xml:space="preserve">% if </w:t>
      </w:r>
      <w:r w:rsidR="00FE0A36">
        <w:rPr>
          <w:lang w:val="en-US"/>
        </w:rPr>
        <w:t xml:space="preserve">excluding non-forest </w:t>
      </w:r>
      <w:r w:rsidR="00145BD0">
        <w:rPr>
          <w:lang w:val="en-US"/>
        </w:rPr>
        <w:t xml:space="preserve">resources </w:t>
      </w:r>
      <w:r w:rsidR="00FE0A36">
        <w:t>(Angelsen et al 2014)</w:t>
      </w:r>
      <w:r w:rsidR="00145BD0">
        <w:rPr>
          <w:lang w:val="en-US"/>
        </w:rPr>
        <w:t xml:space="preserve">. </w:t>
      </w:r>
      <w:r w:rsidR="00145BD0" w:rsidRPr="00CE4F75">
        <w:rPr>
          <w:lang w:val="en-US"/>
        </w:rPr>
        <w:t>Environmental income</w:t>
      </w:r>
      <w:r w:rsidR="00145BD0">
        <w:rPr>
          <w:lang w:val="en-US"/>
        </w:rPr>
        <w:t xml:space="preserve"> was found to be </w:t>
      </w:r>
      <w:r w:rsidR="00145BD0" w:rsidRPr="00145BD0">
        <w:rPr>
          <w:lang w:val="en-US"/>
        </w:rPr>
        <w:t>only marginally less</w:t>
      </w:r>
      <w:r w:rsidR="00145BD0">
        <w:rPr>
          <w:lang w:val="en-US"/>
        </w:rPr>
        <w:t xml:space="preserve"> important</w:t>
      </w:r>
      <w:r w:rsidR="00145BD0" w:rsidRPr="00145BD0">
        <w:rPr>
          <w:lang w:val="en-US"/>
        </w:rPr>
        <w:t xml:space="preserve"> than crop income</w:t>
      </w:r>
      <w:r w:rsidR="00145BD0">
        <w:rPr>
          <w:lang w:val="en-US"/>
        </w:rPr>
        <w:t xml:space="preserve"> for households</w:t>
      </w:r>
      <w:r w:rsidR="001D1F76">
        <w:rPr>
          <w:lang w:val="en-US"/>
        </w:rPr>
        <w:t>, thus emphasizing</w:t>
      </w:r>
      <w:r w:rsidR="00145BD0">
        <w:rPr>
          <w:lang w:val="en-US"/>
        </w:rPr>
        <w:t xml:space="preserve"> the reliance on </w:t>
      </w:r>
      <w:r w:rsidR="001D1F76">
        <w:rPr>
          <w:lang w:val="en-US"/>
        </w:rPr>
        <w:t xml:space="preserve">natural resources for rural livelihoods. Notably, in absolute numbers, forest income rose </w:t>
      </w:r>
      <w:r w:rsidR="005E5CC7">
        <w:rPr>
          <w:lang w:val="en-US"/>
        </w:rPr>
        <w:t>for sites with</w:t>
      </w:r>
      <w:r w:rsidR="001D1F76">
        <w:rPr>
          <w:lang w:val="en-US"/>
        </w:rPr>
        <w:t xml:space="preserve"> higher</w:t>
      </w:r>
      <w:r w:rsidR="005E5CC7">
        <w:rPr>
          <w:lang w:val="en-US"/>
        </w:rPr>
        <w:t xml:space="preserve"> income-levels</w:t>
      </w:r>
      <w:r w:rsidR="00C81C84">
        <w:rPr>
          <w:lang w:val="en-US"/>
        </w:rPr>
        <w:t>, which shows that forests are not only a resort for the poorest</w:t>
      </w:r>
      <w:r w:rsidR="00C663C4">
        <w:rPr>
          <w:lang w:val="en-US"/>
        </w:rPr>
        <w:t xml:space="preserve"> communities</w:t>
      </w:r>
      <w:r w:rsidR="005E5CC7">
        <w:rPr>
          <w:lang w:val="en-US"/>
        </w:rPr>
        <w:t>.</w:t>
      </w:r>
      <w:r w:rsidR="00C81C84">
        <w:rPr>
          <w:lang w:val="en-US"/>
        </w:rPr>
        <w:t xml:space="preserve"> However, in relative terms</w:t>
      </w:r>
      <w:r w:rsidR="00856F63">
        <w:rPr>
          <w:lang w:val="en-US"/>
        </w:rPr>
        <w:t>,</w:t>
      </w:r>
      <w:r w:rsidR="00C81C84">
        <w:rPr>
          <w:lang w:val="en-US"/>
        </w:rPr>
        <w:t xml:space="preserve"> </w:t>
      </w:r>
      <w:r w:rsidR="00856F63">
        <w:rPr>
          <w:lang w:val="en-US"/>
        </w:rPr>
        <w:t>forest income played</w:t>
      </w:r>
      <w:r w:rsidR="00856F63" w:rsidRPr="00856F63">
        <w:rPr>
          <w:lang w:val="en-US"/>
        </w:rPr>
        <w:t xml:space="preserve"> a more important role in the livelihoods of the poorest households</w:t>
      </w:r>
      <w:r w:rsidR="00C663C4">
        <w:rPr>
          <w:lang w:val="en-US"/>
        </w:rPr>
        <w:t xml:space="preserve"> as a share of total income across sites</w:t>
      </w:r>
      <w:r w:rsidR="00C81C84">
        <w:rPr>
          <w:lang w:val="en-US"/>
        </w:rPr>
        <w:t xml:space="preserve">. Across </w:t>
      </w:r>
      <w:r w:rsidR="005C08D4">
        <w:rPr>
          <w:lang w:val="en-US"/>
        </w:rPr>
        <w:t>regions,</w:t>
      </w:r>
      <w:r w:rsidR="00C81C84">
        <w:rPr>
          <w:lang w:val="en-US"/>
        </w:rPr>
        <w:t xml:space="preserve"> Latin America and </w:t>
      </w:r>
      <w:r w:rsidR="00C81C84" w:rsidRPr="00C81C84">
        <w:rPr>
          <w:lang w:val="en-US"/>
        </w:rPr>
        <w:t>Southern</w:t>
      </w:r>
      <w:r w:rsidR="00C81C84">
        <w:rPr>
          <w:lang w:val="en-US"/>
        </w:rPr>
        <w:t xml:space="preserve"> Africa are associated with a higher degree of relative forest income, while lower dependency has been found in </w:t>
      </w:r>
      <w:r w:rsidR="00C81C84" w:rsidRPr="00C81C84">
        <w:rPr>
          <w:lang w:val="en-US"/>
        </w:rPr>
        <w:t>East Africa and Asia</w:t>
      </w:r>
      <w:r w:rsidR="00C81C84">
        <w:rPr>
          <w:lang w:val="en-US"/>
        </w:rPr>
        <w:t xml:space="preserve"> </w:t>
      </w:r>
      <w:r w:rsidR="00856F63">
        <w:rPr>
          <w:lang w:val="en-US"/>
        </w:rPr>
        <w:t>(</w:t>
      </w:r>
      <w:proofErr w:type="spellStart"/>
      <w:r w:rsidR="00856F63">
        <w:rPr>
          <w:lang w:val="en-US"/>
        </w:rPr>
        <w:t>Vedeld</w:t>
      </w:r>
      <w:proofErr w:type="spellEnd"/>
      <w:r w:rsidR="00856F63">
        <w:rPr>
          <w:lang w:val="en-US"/>
        </w:rPr>
        <w:t xml:space="preserve"> et al 2007). </w:t>
      </w:r>
      <w:r w:rsidR="00C663C4">
        <w:rPr>
          <w:lang w:val="en-US"/>
        </w:rPr>
        <w:t>For many African sites,</w:t>
      </w:r>
      <w:r w:rsidR="00B10B6D">
        <w:rPr>
          <w:lang w:val="en-US"/>
        </w:rPr>
        <w:t xml:space="preserve"> this could </w:t>
      </w:r>
      <w:r w:rsidR="00C663C4">
        <w:rPr>
          <w:lang w:val="en-US"/>
        </w:rPr>
        <w:t xml:space="preserve">be explained by a higher reliance on products collected from </w:t>
      </w:r>
      <w:r w:rsidR="00C663C4" w:rsidRPr="00C663C4">
        <w:rPr>
          <w:lang w:val="en-US"/>
        </w:rPr>
        <w:t>open savannahs, bush</w:t>
      </w:r>
      <w:r w:rsidR="00C663C4">
        <w:rPr>
          <w:lang w:val="en-US"/>
        </w:rPr>
        <w:t xml:space="preserve">lands, and other non-forest </w:t>
      </w:r>
      <w:r w:rsidR="00C663C4" w:rsidRPr="00C663C4">
        <w:rPr>
          <w:lang w:val="en-US"/>
        </w:rPr>
        <w:t>lands.</w:t>
      </w:r>
      <w:r w:rsidR="00DC40DC">
        <w:rPr>
          <w:lang w:val="en-US"/>
        </w:rPr>
        <w:t xml:space="preserve"> For the absolute poorest households living on less than </w:t>
      </w:r>
      <w:r w:rsidR="00DC40DC" w:rsidRPr="00DC40DC">
        <w:rPr>
          <w:lang w:val="en-US"/>
        </w:rPr>
        <w:t>US$1.25</w:t>
      </w:r>
      <w:r w:rsidR="00DC40DC">
        <w:rPr>
          <w:lang w:val="en-US"/>
        </w:rPr>
        <w:t xml:space="preserve"> a day, this relationship </w:t>
      </w:r>
      <w:r w:rsidR="004922C2">
        <w:rPr>
          <w:lang w:val="en-US"/>
        </w:rPr>
        <w:t>looks the same:</w:t>
      </w:r>
      <w:r w:rsidR="00DC40DC">
        <w:rPr>
          <w:lang w:val="en-US"/>
        </w:rPr>
        <w:t xml:space="preserve"> a slightly lower share of forest income, but with a higher reliance on non-forest environmental resources.</w:t>
      </w:r>
      <w:r w:rsidR="00C663C4">
        <w:rPr>
          <w:lang w:val="en-US"/>
        </w:rPr>
        <w:t xml:space="preserve"> </w:t>
      </w:r>
      <w:r w:rsidR="009E7393">
        <w:rPr>
          <w:lang w:val="en-US"/>
        </w:rPr>
        <w:t xml:space="preserve">If income from forests were to be excluded from rural livelihood </w:t>
      </w:r>
      <w:r w:rsidR="00DC40DC">
        <w:rPr>
          <w:lang w:val="en-US"/>
        </w:rPr>
        <w:t>portfolios,</w:t>
      </w:r>
      <w:r w:rsidR="009E7393">
        <w:rPr>
          <w:lang w:val="en-US"/>
        </w:rPr>
        <w:t xml:space="preserve"> it would have a severe effect on poverty rates. </w:t>
      </w:r>
      <w:r w:rsidR="00DC40DC">
        <w:rPr>
          <w:lang w:val="en-US"/>
        </w:rPr>
        <w:t>For the PEN-sites, it would push 9% of the sampled households below the extreme poverty line (</w:t>
      </w:r>
      <w:proofErr w:type="spellStart"/>
      <w:r w:rsidR="00DC40DC">
        <w:rPr>
          <w:lang w:val="en-US"/>
        </w:rPr>
        <w:t>Noack</w:t>
      </w:r>
      <w:proofErr w:type="spellEnd"/>
      <w:r w:rsidR="00DC40DC">
        <w:rPr>
          <w:lang w:val="en-US"/>
        </w:rPr>
        <w:t xml:space="preserve"> et al </w:t>
      </w:r>
      <w:commentRangeStart w:id="144"/>
      <w:r w:rsidR="00DC40DC">
        <w:rPr>
          <w:lang w:val="en-US"/>
        </w:rPr>
        <w:t>2015</w:t>
      </w:r>
      <w:commentRangeEnd w:id="144"/>
      <w:r w:rsidR="00B82703">
        <w:rPr>
          <w:rStyle w:val="CommentReference"/>
        </w:rPr>
        <w:commentReference w:id="144"/>
      </w:r>
      <w:r w:rsidR="00DC40DC">
        <w:rPr>
          <w:lang w:val="en-US"/>
        </w:rPr>
        <w:t xml:space="preserve">). </w:t>
      </w:r>
    </w:p>
    <w:p w:rsidR="00BD2029" w:rsidRDefault="00BD2029">
      <w:pPr>
        <w:rPr>
          <w:lang w:val="en-US"/>
        </w:rPr>
      </w:pPr>
      <w:ins w:id="145" w:author="Campbell, Jeffrey (FOA)" w:date="2017-08-22T13:54:00Z">
        <w:r>
          <w:rPr>
            <w:lang w:val="en-US"/>
          </w:rPr>
          <w:t xml:space="preserve">The data cited demonstrate the overlap between forests and the extreme poor and the relatively high level of </w:t>
        </w:r>
      </w:ins>
      <w:ins w:id="146" w:author="Campbell, Jeffrey (FOA)" w:date="2017-08-22T13:55:00Z">
        <w:r>
          <w:rPr>
            <w:lang w:val="en-US"/>
          </w:rPr>
          <w:t>dependence</w:t>
        </w:r>
      </w:ins>
      <w:ins w:id="147" w:author="Campbell, Jeffrey (FOA)" w:date="2017-08-22T13:54:00Z">
        <w:r>
          <w:rPr>
            <w:lang w:val="en-US"/>
          </w:rPr>
          <w:t xml:space="preserve"> </w:t>
        </w:r>
      </w:ins>
      <w:ins w:id="148" w:author="Campbell, Jeffrey (FOA)" w:date="2017-08-22T13:55:00Z">
        <w:r>
          <w:rPr>
            <w:lang w:val="en-US"/>
          </w:rPr>
          <w:t xml:space="preserve">on forests for subsistence and cash but do not adequately explain </w:t>
        </w:r>
      </w:ins>
      <w:proofErr w:type="gramStart"/>
      <w:ins w:id="149" w:author="Campbell, Jeffrey (FOA)" w:date="2017-08-22T13:56:00Z">
        <w:r>
          <w:rPr>
            <w:lang w:val="en-US"/>
          </w:rPr>
          <w:t xml:space="preserve">either </w:t>
        </w:r>
      </w:ins>
      <w:ins w:id="150" w:author="Campbell, Jeffrey (FOA)" w:date="2017-08-22T13:55:00Z">
        <w:r>
          <w:rPr>
            <w:lang w:val="en-US"/>
          </w:rPr>
          <w:t xml:space="preserve">the persistence of poverty </w:t>
        </w:r>
      </w:ins>
      <w:ins w:id="151" w:author="Campbell, Jeffrey (FOA)" w:date="2017-08-22T13:56:00Z">
        <w:r>
          <w:rPr>
            <w:lang w:val="en-US"/>
          </w:rPr>
          <w:t>of forest dependent peoples nor</w:t>
        </w:r>
        <w:proofErr w:type="gramEnd"/>
        <w:r>
          <w:rPr>
            <w:lang w:val="en-US"/>
          </w:rPr>
          <w:t xml:space="preserve"> the significant potential for poverty reduction forests can play.  This can be more properly explained by clarifying the significant barriers in place in many parts of the world for the extreme poor to freely access and use forests, to participate in their sustainable management and to take full advantage of the opportunities to trade, market and add value to forests products and environmental services. </w:t>
        </w:r>
      </w:ins>
      <w:ins w:id="152" w:author="Campbell, Jeffrey (FOA)" w:date="2017-08-24T13:45:00Z">
        <w:r w:rsidR="00E13EB0">
          <w:rPr>
            <w:lang w:val="en-US"/>
          </w:rPr>
          <w:t xml:space="preserve"> Many of these barriers are particularly difficult for women and marginalized communities.  </w:t>
        </w:r>
      </w:ins>
      <w:ins w:id="153" w:author="Campbell, Jeffrey (FOA)" w:date="2017-08-22T13:56:00Z">
        <w:r>
          <w:rPr>
            <w:lang w:val="en-US"/>
          </w:rPr>
          <w:t xml:space="preserve"> For these barriers to be removed, supportive policies are needed to secure tenure and access rights, to help groups to organize, enhance their management planning, improve their ability to access markets, add value and influence decision makers and participate in policy development, implementation and monitoring.  </w:t>
        </w:r>
      </w:ins>
      <w:ins w:id="154" w:author="Campbell, Jeffrey (FOA)" w:date="2017-08-22T14:02:00Z">
        <w:r w:rsidR="00077858">
          <w:rPr>
            <w:lang w:val="en-US"/>
          </w:rPr>
          <w:t xml:space="preserve">Much more explicit attention is needed to ensure that forest dependent poor are not excluded from all of the other anti-poverty programmes and opportunities because of the remoteness of their settlements and a long history of efforts by the state and other authorities to prioritize national income and development objectives over local poverty reduction.  The poor have mostly been seen as the problem not part of the solution. </w:t>
        </w:r>
      </w:ins>
    </w:p>
    <w:p w:rsidR="00C72CD0" w:rsidRDefault="00C72CD0">
      <w:pPr>
        <w:rPr>
          <w:lang w:val="en-US"/>
        </w:rPr>
      </w:pPr>
    </w:p>
    <w:p w:rsidR="0067385F" w:rsidRPr="0067385F" w:rsidRDefault="0067385F" w:rsidP="0067385F">
      <w:pPr>
        <w:pStyle w:val="ListParagraph"/>
        <w:numPr>
          <w:ilvl w:val="1"/>
          <w:numId w:val="1"/>
        </w:numPr>
        <w:rPr>
          <w:b/>
          <w:sz w:val="24"/>
          <w:lang w:val="en-US"/>
        </w:rPr>
      </w:pPr>
      <w:commentRangeStart w:id="155"/>
      <w:r w:rsidRPr="0067385F">
        <w:rPr>
          <w:b/>
          <w:sz w:val="24"/>
          <w:lang w:val="en-US"/>
        </w:rPr>
        <w:t xml:space="preserve">Proportion of forests </w:t>
      </w:r>
      <w:r w:rsidR="00827CFF">
        <w:rPr>
          <w:b/>
          <w:sz w:val="24"/>
          <w:lang w:val="en-US"/>
        </w:rPr>
        <w:t>with</w:t>
      </w:r>
      <w:r w:rsidR="001760BE">
        <w:rPr>
          <w:b/>
          <w:sz w:val="24"/>
          <w:lang w:val="en-US"/>
        </w:rPr>
        <w:t xml:space="preserve"> secure</w:t>
      </w:r>
      <w:r w:rsidR="00827CFF">
        <w:rPr>
          <w:b/>
          <w:sz w:val="24"/>
          <w:lang w:val="en-US"/>
        </w:rPr>
        <w:t xml:space="preserve"> tenure</w:t>
      </w:r>
      <w:r w:rsidRPr="0067385F">
        <w:rPr>
          <w:b/>
          <w:sz w:val="24"/>
          <w:lang w:val="en-US"/>
        </w:rPr>
        <w:t xml:space="preserve"> rights for local communities and other forest dependent people</w:t>
      </w:r>
      <w:commentRangeEnd w:id="155"/>
      <w:r w:rsidR="001A778C">
        <w:rPr>
          <w:rStyle w:val="CommentReference"/>
        </w:rPr>
        <w:commentReference w:id="155"/>
      </w:r>
    </w:p>
    <w:p w:rsidR="0067385F" w:rsidRDefault="0067385F" w:rsidP="0067385F">
      <w:pPr>
        <w:ind w:left="360"/>
        <w:rPr>
          <w:lang w:val="en-US"/>
        </w:rPr>
      </w:pPr>
    </w:p>
    <w:p w:rsidR="0067385F" w:rsidRDefault="00012222" w:rsidP="0067385F">
      <w:pPr>
        <w:ind w:left="360"/>
        <w:rPr>
          <w:lang w:val="en-US"/>
        </w:rPr>
      </w:pPr>
      <w:ins w:id="156" w:author="Muller, Eva (FOA)" w:date="2017-08-20T14:07:00Z">
        <w:r>
          <w:rPr>
            <w:lang w:val="en-US"/>
          </w:rPr>
          <w:t>Clear and secure t</w:t>
        </w:r>
      </w:ins>
      <w:del w:id="157" w:author="Muller, Eva (FOA)" w:date="2017-08-20T14:07:00Z">
        <w:r w:rsidR="005B5AF8" w:rsidDel="00012222">
          <w:rPr>
            <w:lang w:val="en-US"/>
          </w:rPr>
          <w:delText>T</w:delText>
        </w:r>
      </w:del>
      <w:r w:rsidR="00ED187E">
        <w:rPr>
          <w:lang w:val="en-US"/>
        </w:rPr>
        <w:t>enure rights are recognized as an important prerequisite for the sustainable management of natural resources. Tenure, as a “bundle of rights”, is at minimum the right to access, the right to make management decisions and the right to withdraw resources from a particular area.</w:t>
      </w:r>
      <w:r w:rsidR="00C65207">
        <w:rPr>
          <w:lang w:val="en-US"/>
        </w:rPr>
        <w:t xml:space="preserve"> In countries across Latin America, Africa and Asia w</w:t>
      </w:r>
      <w:r w:rsidR="00FB3C1B">
        <w:rPr>
          <w:lang w:val="en-US"/>
        </w:rPr>
        <w:t xml:space="preserve">here such rights </w:t>
      </w:r>
      <w:r w:rsidR="00C65207">
        <w:rPr>
          <w:lang w:val="en-US"/>
        </w:rPr>
        <w:t>are effectively enforced</w:t>
      </w:r>
      <w:r w:rsidR="00FB3C1B">
        <w:rPr>
          <w:lang w:val="en-US"/>
        </w:rPr>
        <w:t>, they have been associated with lower deforestation rates and a</w:t>
      </w:r>
      <w:r w:rsidR="00C65207">
        <w:rPr>
          <w:lang w:val="en-US"/>
        </w:rPr>
        <w:t xml:space="preserve">s </w:t>
      </w:r>
      <w:ins w:id="158" w:author="Campbell, Jeffrey (FOA)" w:date="2017-08-24T12:16:00Z">
        <w:r w:rsidR="00F70EAA">
          <w:rPr>
            <w:lang w:val="en-US"/>
          </w:rPr>
          <w:t xml:space="preserve">pre-conditions for </w:t>
        </w:r>
      </w:ins>
      <w:r w:rsidR="00FB3C1B">
        <w:rPr>
          <w:lang w:val="en-US"/>
        </w:rPr>
        <w:t xml:space="preserve">cost-effective </w:t>
      </w:r>
      <w:ins w:id="159" w:author="Campbell, Jeffrey (FOA)" w:date="2017-08-24T12:16:00Z">
        <w:r w:rsidR="00F70EAA">
          <w:rPr>
            <w:lang w:val="en-US"/>
          </w:rPr>
          <w:t xml:space="preserve">community led </w:t>
        </w:r>
      </w:ins>
      <w:r w:rsidR="00FB3C1B">
        <w:rPr>
          <w:lang w:val="en-US"/>
        </w:rPr>
        <w:t>climate change mitigation option</w:t>
      </w:r>
      <w:r w:rsidR="00FF67F3">
        <w:rPr>
          <w:lang w:val="en-US"/>
        </w:rPr>
        <w:t>s (Stevens et al</w:t>
      </w:r>
      <w:r w:rsidR="00C65207">
        <w:rPr>
          <w:lang w:val="en-US"/>
        </w:rPr>
        <w:t xml:space="preserve"> 2014</w:t>
      </w:r>
      <w:r w:rsidR="00FF67F3">
        <w:rPr>
          <w:lang w:val="en-US"/>
        </w:rPr>
        <w:t>, Ding et al 2016)</w:t>
      </w:r>
      <w:r w:rsidR="001D6FD4">
        <w:rPr>
          <w:lang w:val="en-US"/>
        </w:rPr>
        <w:t xml:space="preserve">. </w:t>
      </w:r>
      <w:r w:rsidR="00B32508">
        <w:rPr>
          <w:lang w:val="en-US"/>
        </w:rPr>
        <w:t>Tenure rights for local communities</w:t>
      </w:r>
      <w:r w:rsidR="00257603">
        <w:rPr>
          <w:lang w:val="en-US"/>
        </w:rPr>
        <w:t xml:space="preserve"> </w:t>
      </w:r>
      <w:r w:rsidR="00B32508">
        <w:rPr>
          <w:lang w:val="en-US"/>
        </w:rPr>
        <w:t xml:space="preserve">have </w:t>
      </w:r>
      <w:del w:id="160" w:author="Campbell, Jeffrey (FOA)" w:date="2017-08-24T12:16:00Z">
        <w:r w:rsidR="00B32508" w:rsidDel="00F70EAA">
          <w:rPr>
            <w:lang w:val="en-US"/>
          </w:rPr>
          <w:delText xml:space="preserve">at </w:delText>
        </w:r>
      </w:del>
      <w:ins w:id="161" w:author="Campbell, Jeffrey (FOA)" w:date="2017-08-24T12:16:00Z">
        <w:r w:rsidR="00F70EAA">
          <w:rPr>
            <w:lang w:val="en-US"/>
          </w:rPr>
          <w:t xml:space="preserve">also </w:t>
        </w:r>
      </w:ins>
      <w:del w:id="162" w:author="Campbell, Jeffrey (FOA)" w:date="2017-08-24T12:16:00Z">
        <w:r w:rsidR="00B32508" w:rsidDel="00F70EAA">
          <w:rPr>
            <w:lang w:val="en-US"/>
          </w:rPr>
          <w:delText xml:space="preserve">some cases </w:delText>
        </w:r>
      </w:del>
      <w:r w:rsidR="00B32508">
        <w:rPr>
          <w:lang w:val="en-US"/>
        </w:rPr>
        <w:t>brought</w:t>
      </w:r>
      <w:r w:rsidR="00257603">
        <w:rPr>
          <w:lang w:val="en-US"/>
        </w:rPr>
        <w:t xml:space="preserve"> substantial</w:t>
      </w:r>
      <w:r w:rsidR="00B32508">
        <w:rPr>
          <w:lang w:val="en-US"/>
        </w:rPr>
        <w:t xml:space="preserve"> livelihood benefits</w:t>
      </w:r>
      <w:ins w:id="163" w:author="Campbell, Jeffrey (FOA)" w:date="2017-08-24T12:16:00Z">
        <w:r w:rsidR="00F70EAA">
          <w:rPr>
            <w:lang w:val="en-US"/>
          </w:rPr>
          <w:t xml:space="preserve"> </w:t>
        </w:r>
      </w:ins>
      <w:ins w:id="164" w:author="Campbell, Jeffrey (FOA)" w:date="2017-08-24T13:14:00Z">
        <w:r w:rsidR="003E0303">
          <w:rPr>
            <w:lang w:val="en-US"/>
          </w:rPr>
          <w:t xml:space="preserve">especially </w:t>
        </w:r>
      </w:ins>
      <w:ins w:id="165" w:author="Campbell, Jeffrey (FOA)" w:date="2017-08-24T12:16:00Z">
        <w:r w:rsidR="00F70EAA">
          <w:rPr>
            <w:lang w:val="en-US"/>
          </w:rPr>
          <w:t>in combination with other measure</w:t>
        </w:r>
      </w:ins>
      <w:ins w:id="166" w:author="Campbell, Jeffrey (FOA)" w:date="2017-08-24T13:14:00Z">
        <w:r w:rsidR="003E0303">
          <w:rPr>
            <w:lang w:val="en-US"/>
          </w:rPr>
          <w:t>s</w:t>
        </w:r>
      </w:ins>
      <w:ins w:id="167" w:author="Campbell, Jeffrey (FOA)" w:date="2017-08-24T13:15:00Z">
        <w:r w:rsidR="003E0303">
          <w:rPr>
            <w:lang w:val="en-US"/>
          </w:rPr>
          <w:t xml:space="preserve"> to target the poorest members of communities</w:t>
        </w:r>
      </w:ins>
      <w:r w:rsidR="005233C1">
        <w:rPr>
          <w:lang w:val="en-US"/>
        </w:rPr>
        <w:t xml:space="preserve">, </w:t>
      </w:r>
      <w:del w:id="168" w:author="Campbell, Jeffrey (FOA)" w:date="2017-08-22T14:09:00Z">
        <w:r w:rsidR="00AD2A06" w:rsidDel="00077858">
          <w:rPr>
            <w:lang w:val="en-US"/>
          </w:rPr>
          <w:delText xml:space="preserve">such </w:delText>
        </w:r>
      </w:del>
      <w:del w:id="169" w:author="Campbell, Jeffrey (FOA)" w:date="2017-08-24T13:14:00Z">
        <w:r w:rsidR="00AD2A06" w:rsidDel="003E0303">
          <w:rPr>
            <w:lang w:val="en-US"/>
          </w:rPr>
          <w:delText>as the extensive numbers</w:delText>
        </w:r>
      </w:del>
      <w:ins w:id="170" w:author="Campbell, Jeffrey (FOA)" w:date="2017-08-24T13:14:00Z">
        <w:r w:rsidR="003E0303">
          <w:rPr>
            <w:lang w:val="en-US"/>
          </w:rPr>
          <w:t>as shown from 30 years</w:t>
        </w:r>
      </w:ins>
      <w:r w:rsidR="00AD2A06">
        <w:rPr>
          <w:lang w:val="en-US"/>
        </w:rPr>
        <w:t xml:space="preserve"> of community forest user g</w:t>
      </w:r>
      <w:r w:rsidR="00AD2A06" w:rsidRPr="00AD2A06">
        <w:rPr>
          <w:lang w:val="en-US"/>
        </w:rPr>
        <w:t>roups</w:t>
      </w:r>
      <w:r w:rsidR="00AD2A06">
        <w:rPr>
          <w:lang w:val="en-US"/>
        </w:rPr>
        <w:t xml:space="preserve"> in Nepal</w:t>
      </w:r>
      <w:ins w:id="171" w:author="Campbell, Jeffrey (FOA)" w:date="2017-08-24T13:16:00Z">
        <w:r w:rsidR="003E0303">
          <w:rPr>
            <w:lang w:val="en-US"/>
          </w:rPr>
          <w:t xml:space="preserve"> (</w:t>
        </w:r>
        <w:proofErr w:type="spellStart"/>
        <w:r w:rsidR="003E0303">
          <w:rPr>
            <w:lang w:val="en-US"/>
          </w:rPr>
          <w:t>Hobley</w:t>
        </w:r>
        <w:proofErr w:type="spellEnd"/>
        <w:r w:rsidR="003E0303">
          <w:rPr>
            <w:lang w:val="en-US"/>
          </w:rPr>
          <w:t>, Mary, 2017</w:t>
        </w:r>
        <w:proofErr w:type="gramStart"/>
        <w:r w:rsidR="003E0303">
          <w:rPr>
            <w:lang w:val="en-US"/>
          </w:rPr>
          <w:t>)</w:t>
        </w:r>
      </w:ins>
      <w:ins w:id="172" w:author="Campbell, Jeffrey (FOA)" w:date="2017-08-24T13:14:00Z">
        <w:r w:rsidR="003E0303">
          <w:rPr>
            <w:lang w:val="en-US"/>
          </w:rPr>
          <w:t xml:space="preserve"> </w:t>
        </w:r>
      </w:ins>
      <w:r w:rsidR="00AD2A06">
        <w:rPr>
          <w:lang w:val="en-US"/>
        </w:rPr>
        <w:t xml:space="preserve"> or</w:t>
      </w:r>
      <w:proofErr w:type="gramEnd"/>
      <w:r w:rsidR="00AD2A06">
        <w:rPr>
          <w:lang w:val="en-US"/>
        </w:rPr>
        <w:t xml:space="preserve"> the proliferation </w:t>
      </w:r>
      <w:r w:rsidR="00AD2A06" w:rsidRPr="00AD2A06">
        <w:rPr>
          <w:lang w:val="en-US"/>
        </w:rPr>
        <w:t>of small-scale timber enterprises</w:t>
      </w:r>
      <w:r w:rsidR="00AD2A06">
        <w:rPr>
          <w:lang w:val="en-US"/>
        </w:rPr>
        <w:t xml:space="preserve"> in Mexico.</w:t>
      </w:r>
      <w:r w:rsidR="00B33DD4">
        <w:rPr>
          <w:lang w:val="en-US"/>
        </w:rPr>
        <w:t xml:space="preserve"> </w:t>
      </w:r>
      <w:ins w:id="173" w:author="Campbell, Jeffrey (FOA)" w:date="2017-08-24T13:19:00Z">
        <w:r w:rsidR="003E0303">
          <w:rPr>
            <w:lang w:val="en-US"/>
          </w:rPr>
          <w:t xml:space="preserve">Secure tenure also reduces the risk of forest conversion and diversion of both cash and subsistence benefits on which the poorest depend.  </w:t>
        </w:r>
      </w:ins>
    </w:p>
    <w:p w:rsidR="00DC1CF9" w:rsidRDefault="00DC1CF9" w:rsidP="00DC1CF9">
      <w:pPr>
        <w:ind w:left="360"/>
        <w:rPr>
          <w:lang w:val="en-US"/>
        </w:rPr>
      </w:pPr>
      <w:r>
        <w:rPr>
          <w:lang w:val="en-US"/>
        </w:rPr>
        <w:t xml:space="preserve">The global trend over the last two decades is one of decentralization of forest tenure from national governments to local communities and private ownership. </w:t>
      </w:r>
      <w:ins w:id="174" w:author="Muller, Eva (FOA)" w:date="2017-08-20T14:10:00Z">
        <w:r w:rsidR="001A778C">
          <w:rPr>
            <w:lang w:val="en-US"/>
          </w:rPr>
          <w:t>R</w:t>
        </w:r>
      </w:ins>
      <w:del w:id="175" w:author="Muller, Eva (FOA)" w:date="2017-08-20T14:10:00Z">
        <w:r w:rsidDel="001A778C">
          <w:rPr>
            <w:lang w:val="en-US"/>
          </w:rPr>
          <w:delText>The vast majority of the r</w:delText>
        </w:r>
      </w:del>
      <w:r>
        <w:rPr>
          <w:lang w:val="en-US"/>
        </w:rPr>
        <w:t xml:space="preserve">ecognition of </w:t>
      </w:r>
      <w:r w:rsidRPr="00255CB2">
        <w:rPr>
          <w:lang w:val="en-US"/>
        </w:rPr>
        <w:t>community</w:t>
      </w:r>
      <w:r>
        <w:rPr>
          <w:lang w:val="en-US"/>
        </w:rPr>
        <w:t xml:space="preserve"> tenure</w:t>
      </w:r>
      <w:r w:rsidRPr="00255CB2">
        <w:rPr>
          <w:lang w:val="en-US"/>
        </w:rPr>
        <w:t xml:space="preserve"> rights</w:t>
      </w:r>
      <w:r>
        <w:rPr>
          <w:lang w:val="en-US"/>
        </w:rPr>
        <w:t xml:space="preserve"> has been </w:t>
      </w:r>
      <w:ins w:id="176" w:author="Muller, Eva (FOA)" w:date="2017-08-20T14:10:00Z">
        <w:r w:rsidR="001A778C">
          <w:rPr>
            <w:lang w:val="en-US"/>
          </w:rPr>
          <w:t xml:space="preserve">mainly </w:t>
        </w:r>
      </w:ins>
      <w:r>
        <w:rPr>
          <w:lang w:val="en-US"/>
        </w:rPr>
        <w:t xml:space="preserve">taking place in low and middle-income countries (LMICs), predominantly in Latin America.  Still, public ownership accounted for 76% of all forestland in 2010, or 3,040 million hectares (FAO 2015). Comparing tenure data is challenging due to differences in methodology and definitions used between various sources. </w:t>
      </w:r>
      <w:r w:rsidRPr="00441FD0">
        <w:rPr>
          <w:lang w:val="en-US"/>
        </w:rPr>
        <w:t xml:space="preserve">As of 2013, </w:t>
      </w:r>
      <w:r>
        <w:rPr>
          <w:lang w:val="en-US"/>
        </w:rPr>
        <w:t>416</w:t>
      </w:r>
      <w:r w:rsidRPr="00441FD0">
        <w:rPr>
          <w:lang w:val="en-US"/>
        </w:rPr>
        <w:t xml:space="preserve"> million hec</w:t>
      </w:r>
      <w:r>
        <w:rPr>
          <w:lang w:val="en-US"/>
        </w:rPr>
        <w:t xml:space="preserve">tares of the world’s forests were under </w:t>
      </w:r>
      <w:r w:rsidRPr="00441FD0">
        <w:rPr>
          <w:lang w:val="en-US"/>
        </w:rPr>
        <w:t xml:space="preserve">community ownership </w:t>
      </w:r>
      <w:r>
        <w:rPr>
          <w:lang w:val="en-US"/>
        </w:rPr>
        <w:t xml:space="preserve">in 52 countries </w:t>
      </w:r>
      <w:r w:rsidRPr="00376EEB">
        <w:rPr>
          <w:lang w:val="en-US"/>
        </w:rPr>
        <w:t>representing nearly 90</w:t>
      </w:r>
      <w:r>
        <w:rPr>
          <w:lang w:val="en-US"/>
        </w:rPr>
        <w:t>%</w:t>
      </w:r>
      <w:r w:rsidRPr="00376EEB">
        <w:rPr>
          <w:lang w:val="en-US"/>
        </w:rPr>
        <w:t xml:space="preserve"> of the global forest area </w:t>
      </w:r>
      <w:r>
        <w:rPr>
          <w:lang w:val="en-US"/>
        </w:rPr>
        <w:t xml:space="preserve">(RRI 2014), while individuals and firms owned another 397 million hectares. These are higher numbers than FAO reports, which rely on official country statistics. The spread of devolution of tenure rights is also extremely uneven across countries and regions. In Africa, governments hold on to almost all of the land, with only marginal ownership rights designated to local communities, while </w:t>
      </w:r>
      <w:r w:rsidRPr="00621BB5">
        <w:rPr>
          <w:lang w:val="en-US"/>
        </w:rPr>
        <w:t>Latin American countries have implemented significant forest tenure reforms</w:t>
      </w:r>
      <w:r>
        <w:rPr>
          <w:lang w:val="en-US"/>
        </w:rPr>
        <w:t xml:space="preserve"> where governments now administer less than half of the forests (Ibid). </w:t>
      </w:r>
    </w:p>
    <w:p w:rsidR="00DC1CF9" w:rsidRDefault="00DC1CF9" w:rsidP="00DC1CF9">
      <w:pPr>
        <w:ind w:left="360"/>
        <w:rPr>
          <w:lang w:val="en-US"/>
        </w:rPr>
      </w:pPr>
      <w:r>
        <w:rPr>
          <w:lang w:val="en-US"/>
        </w:rPr>
        <w:t xml:space="preserve">Table 1 gives a range of forests under different ownership types based on FAO (2015) and RRI (2014) data. It is important to remember that these numbers only include </w:t>
      </w:r>
      <w:r w:rsidRPr="00441FD0">
        <w:rPr>
          <w:lang w:val="en-US"/>
        </w:rPr>
        <w:t>statutory</w:t>
      </w:r>
      <w:r>
        <w:rPr>
          <w:lang w:val="en-US"/>
        </w:rPr>
        <w:t xml:space="preserve"> land that has been legally recognized. Substantial amounts of land are </w:t>
      </w:r>
      <w:r w:rsidRPr="00827CFF">
        <w:rPr>
          <w:i/>
          <w:lang w:val="en-US"/>
        </w:rPr>
        <w:t>de facto</w:t>
      </w:r>
      <w:r>
        <w:rPr>
          <w:lang w:val="en-US"/>
        </w:rPr>
        <w:t xml:space="preserve"> managed by local communities and Indigenous Peoples but without legal recognition, especially across Africa where customary land rights prevail. It also excludes land that are designated and partially under community control, which can be close to another 100 million hectares of forestland. All in all the real proportion of forests under community and smallholder management is significantly higher, and can be as high as up to 28% of the world’s forest area (Gilmour 2016). </w:t>
      </w:r>
    </w:p>
    <w:p w:rsidR="00776321" w:rsidRPr="00372AD4" w:rsidRDefault="00776321" w:rsidP="00372AD4">
      <w:pPr>
        <w:ind w:left="360"/>
        <w:rPr>
          <w:lang w:val="en-US"/>
        </w:rPr>
      </w:pPr>
    </w:p>
    <w:tbl>
      <w:tblPr>
        <w:tblStyle w:val="GridTable2-Accent5"/>
        <w:tblW w:w="0" w:type="auto"/>
        <w:jc w:val="center"/>
        <w:tblLook w:val="04A0" w:firstRow="1" w:lastRow="0" w:firstColumn="1" w:lastColumn="0" w:noHBand="0" w:noVBand="1"/>
      </w:tblPr>
      <w:tblGrid>
        <w:gridCol w:w="3261"/>
        <w:gridCol w:w="1984"/>
        <w:gridCol w:w="2693"/>
      </w:tblGrid>
      <w:tr w:rsidR="00DC1CF9" w:rsidTr="001153CB">
        <w:trPr>
          <w:cnfStyle w:val="100000000000" w:firstRow="1" w:lastRow="0" w:firstColumn="0" w:lastColumn="0" w:oddVBand="0" w:evenVBand="0" w:oddHBand="0" w:evenHBand="0" w:firstRowFirstColumn="0" w:firstRowLastColumn="0" w:lastRowFirstColumn="0" w:lastRowLastColumn="0"/>
          <w:trHeight w:val="547"/>
          <w:jc w:val="center"/>
        </w:trPr>
        <w:tc>
          <w:tcPr>
            <w:cnfStyle w:val="001000000000" w:firstRow="0" w:lastRow="0" w:firstColumn="1" w:lastColumn="0" w:oddVBand="0" w:evenVBand="0" w:oddHBand="0" w:evenHBand="0" w:firstRowFirstColumn="0" w:firstRowLastColumn="0" w:lastRowFirstColumn="0" w:lastRowLastColumn="0"/>
            <w:tcW w:w="3261" w:type="dxa"/>
          </w:tcPr>
          <w:p w:rsidR="00DC1CF9" w:rsidRDefault="00DC1CF9" w:rsidP="001153CB">
            <w:pPr>
              <w:rPr>
                <w:lang w:val="en-US"/>
              </w:rPr>
            </w:pPr>
            <w:r>
              <w:rPr>
                <w:lang w:val="en-US"/>
              </w:rPr>
              <w:t>Forest ownership modality</w:t>
            </w:r>
          </w:p>
        </w:tc>
        <w:tc>
          <w:tcPr>
            <w:tcW w:w="1984" w:type="dxa"/>
          </w:tcPr>
          <w:p w:rsidR="00DC1CF9" w:rsidRDefault="00DC1CF9" w:rsidP="001153CB">
            <w:pPr>
              <w:cnfStyle w:val="100000000000" w:firstRow="1" w:lastRow="0" w:firstColumn="0" w:lastColumn="0" w:oddVBand="0" w:evenVBand="0" w:oddHBand="0" w:evenHBand="0" w:firstRowFirstColumn="0" w:firstRowLastColumn="0" w:lastRowFirstColumn="0" w:lastRowLastColumn="0"/>
              <w:rPr>
                <w:lang w:val="en-US"/>
              </w:rPr>
            </w:pPr>
            <w:r>
              <w:rPr>
                <w:lang w:val="en-US"/>
              </w:rPr>
              <w:t>Hectares (millions)</w:t>
            </w:r>
          </w:p>
        </w:tc>
        <w:tc>
          <w:tcPr>
            <w:tcW w:w="2693" w:type="dxa"/>
          </w:tcPr>
          <w:p w:rsidR="00DC1CF9" w:rsidRDefault="00DC1CF9" w:rsidP="001153CB">
            <w:pPr>
              <w:cnfStyle w:val="100000000000" w:firstRow="1" w:lastRow="0" w:firstColumn="0" w:lastColumn="0" w:oddVBand="0" w:evenVBand="0" w:oddHBand="0" w:evenHBand="0" w:firstRowFirstColumn="0" w:firstRowLastColumn="0" w:lastRowFirstColumn="0" w:lastRowLastColumn="0"/>
              <w:rPr>
                <w:lang w:val="en-US"/>
              </w:rPr>
            </w:pPr>
            <w:r>
              <w:rPr>
                <w:lang w:val="en-US"/>
              </w:rPr>
              <w:t xml:space="preserve">Share of global forest area </w:t>
            </w:r>
          </w:p>
        </w:tc>
      </w:tr>
      <w:tr w:rsidR="00DC1CF9" w:rsidTr="001153CB">
        <w:trPr>
          <w:cnfStyle w:val="000000100000" w:firstRow="0" w:lastRow="0" w:firstColumn="0" w:lastColumn="0" w:oddVBand="0" w:evenVBand="0" w:oddHBand="1" w:evenHBand="0" w:firstRowFirstColumn="0" w:firstRowLastColumn="0" w:lastRowFirstColumn="0" w:lastRowLastColumn="0"/>
          <w:trHeight w:val="547"/>
          <w:jc w:val="center"/>
        </w:trPr>
        <w:tc>
          <w:tcPr>
            <w:cnfStyle w:val="001000000000" w:firstRow="0" w:lastRow="0" w:firstColumn="1" w:lastColumn="0" w:oddVBand="0" w:evenVBand="0" w:oddHBand="0" w:evenHBand="0" w:firstRowFirstColumn="0" w:firstRowLastColumn="0" w:lastRowFirstColumn="0" w:lastRowLastColumn="0"/>
            <w:tcW w:w="3261" w:type="dxa"/>
          </w:tcPr>
          <w:p w:rsidR="00DC1CF9" w:rsidRDefault="00DC1CF9" w:rsidP="001153CB">
            <w:pPr>
              <w:rPr>
                <w:b w:val="0"/>
                <w:lang w:val="en-US"/>
              </w:rPr>
            </w:pPr>
            <w:r>
              <w:rPr>
                <w:b w:val="0"/>
                <w:lang w:val="en-US"/>
              </w:rPr>
              <w:t>Public forests (FAO)</w:t>
            </w:r>
          </w:p>
          <w:p w:rsidR="00DC1CF9" w:rsidRDefault="00DC1CF9" w:rsidP="001153CB">
            <w:pPr>
              <w:rPr>
                <w:b w:val="0"/>
                <w:lang w:val="en-US"/>
              </w:rPr>
            </w:pPr>
          </w:p>
          <w:p w:rsidR="00DC1CF9" w:rsidRPr="00FB26DB" w:rsidRDefault="00DC1CF9" w:rsidP="001153CB">
            <w:pPr>
              <w:rPr>
                <w:b w:val="0"/>
                <w:lang w:val="en-US"/>
              </w:rPr>
            </w:pPr>
            <w:r>
              <w:rPr>
                <w:b w:val="0"/>
                <w:lang w:val="en-US"/>
              </w:rPr>
              <w:t>Public forests (RRI*)</w:t>
            </w:r>
          </w:p>
        </w:tc>
        <w:tc>
          <w:tcPr>
            <w:tcW w:w="1984" w:type="dxa"/>
          </w:tcPr>
          <w:p w:rsidR="00DC1CF9" w:rsidRDefault="00DC1CF9" w:rsidP="001153CB">
            <w:pPr>
              <w:cnfStyle w:val="000000100000" w:firstRow="0" w:lastRow="0" w:firstColumn="0" w:lastColumn="0" w:oddVBand="0" w:evenVBand="0" w:oddHBand="1" w:evenHBand="0" w:firstRowFirstColumn="0" w:firstRowLastColumn="0" w:lastRowFirstColumn="0" w:lastRowLastColumn="0"/>
              <w:rPr>
                <w:lang w:val="en-US"/>
              </w:rPr>
            </w:pPr>
            <w:r>
              <w:rPr>
                <w:lang w:val="en-US"/>
              </w:rPr>
              <w:t>3,039</w:t>
            </w:r>
          </w:p>
          <w:p w:rsidR="00DC1CF9" w:rsidRDefault="00DC1CF9" w:rsidP="001153CB">
            <w:pPr>
              <w:cnfStyle w:val="000000100000" w:firstRow="0" w:lastRow="0" w:firstColumn="0" w:lastColumn="0" w:oddVBand="0" w:evenVBand="0" w:oddHBand="1" w:evenHBand="0" w:firstRowFirstColumn="0" w:firstRowLastColumn="0" w:lastRowFirstColumn="0" w:lastRowLastColumn="0"/>
              <w:rPr>
                <w:lang w:val="en-US"/>
              </w:rPr>
            </w:pPr>
          </w:p>
          <w:p w:rsidR="00DC1CF9" w:rsidRDefault="00DC1CF9" w:rsidP="001153CB">
            <w:pPr>
              <w:cnfStyle w:val="000000100000" w:firstRow="0" w:lastRow="0" w:firstColumn="0" w:lastColumn="0" w:oddVBand="0" w:evenVBand="0" w:oddHBand="1" w:evenHBand="0" w:firstRowFirstColumn="0" w:firstRowLastColumn="0" w:lastRowFirstColumn="0" w:lastRowLastColumn="0"/>
              <w:rPr>
                <w:lang w:val="en-US"/>
              </w:rPr>
            </w:pPr>
            <w:r>
              <w:rPr>
                <w:lang w:val="en-US"/>
              </w:rPr>
              <w:t>2,410</w:t>
            </w:r>
          </w:p>
        </w:tc>
        <w:tc>
          <w:tcPr>
            <w:tcW w:w="2693" w:type="dxa"/>
          </w:tcPr>
          <w:p w:rsidR="00DC1CF9" w:rsidRDefault="00DC1CF9" w:rsidP="001153CB">
            <w:pPr>
              <w:cnfStyle w:val="000000100000" w:firstRow="0" w:lastRow="0" w:firstColumn="0" w:lastColumn="0" w:oddVBand="0" w:evenVBand="0" w:oddHBand="1" w:evenHBand="0" w:firstRowFirstColumn="0" w:firstRowLastColumn="0" w:lastRowFirstColumn="0" w:lastRowLastColumn="0"/>
              <w:rPr>
                <w:lang w:val="en-US"/>
              </w:rPr>
            </w:pPr>
            <w:r>
              <w:rPr>
                <w:lang w:val="en-US"/>
              </w:rPr>
              <w:t>76%</w:t>
            </w:r>
          </w:p>
          <w:p w:rsidR="00DC1CF9" w:rsidRDefault="00DC1CF9" w:rsidP="001153CB">
            <w:pPr>
              <w:cnfStyle w:val="000000100000" w:firstRow="0" w:lastRow="0" w:firstColumn="0" w:lastColumn="0" w:oddVBand="0" w:evenVBand="0" w:oddHBand="1" w:evenHBand="0" w:firstRowFirstColumn="0" w:firstRowLastColumn="0" w:lastRowFirstColumn="0" w:lastRowLastColumn="0"/>
              <w:rPr>
                <w:lang w:val="en-US"/>
              </w:rPr>
            </w:pPr>
          </w:p>
          <w:p w:rsidR="00DC1CF9" w:rsidRDefault="00DC1CF9" w:rsidP="001153CB">
            <w:pPr>
              <w:cnfStyle w:val="000000100000" w:firstRow="0" w:lastRow="0" w:firstColumn="0" w:lastColumn="0" w:oddVBand="0" w:evenVBand="0" w:oddHBand="1" w:evenHBand="0" w:firstRowFirstColumn="0" w:firstRowLastColumn="0" w:lastRowFirstColumn="0" w:lastRowLastColumn="0"/>
              <w:rPr>
                <w:lang w:val="en-US"/>
              </w:rPr>
            </w:pPr>
            <w:r>
              <w:rPr>
                <w:lang w:val="en-US"/>
              </w:rPr>
              <w:t>60.2%</w:t>
            </w:r>
          </w:p>
        </w:tc>
      </w:tr>
      <w:tr w:rsidR="00DC1CF9" w:rsidTr="001153CB">
        <w:trPr>
          <w:trHeight w:val="273"/>
          <w:jc w:val="center"/>
        </w:trPr>
        <w:tc>
          <w:tcPr>
            <w:cnfStyle w:val="001000000000" w:firstRow="0" w:lastRow="0" w:firstColumn="1" w:lastColumn="0" w:oddVBand="0" w:evenVBand="0" w:oddHBand="0" w:evenHBand="0" w:firstRowFirstColumn="0" w:firstRowLastColumn="0" w:lastRowFirstColumn="0" w:lastRowLastColumn="0"/>
            <w:tcW w:w="3261" w:type="dxa"/>
          </w:tcPr>
          <w:p w:rsidR="00DC1CF9" w:rsidRDefault="00DC1CF9" w:rsidP="001153CB">
            <w:pPr>
              <w:rPr>
                <w:b w:val="0"/>
                <w:lang w:val="en-US"/>
              </w:rPr>
            </w:pPr>
            <w:r>
              <w:rPr>
                <w:b w:val="0"/>
                <w:lang w:val="en-US"/>
              </w:rPr>
              <w:t>Individually</w:t>
            </w:r>
            <w:r w:rsidRPr="00FB26DB">
              <w:rPr>
                <w:b w:val="0"/>
                <w:lang w:val="en-US"/>
              </w:rPr>
              <w:t xml:space="preserve"> owned</w:t>
            </w:r>
            <w:r>
              <w:rPr>
                <w:b w:val="0"/>
                <w:lang w:val="en-US"/>
              </w:rPr>
              <w:t xml:space="preserve"> forests (FAO)</w:t>
            </w:r>
          </w:p>
          <w:p w:rsidR="00DC1CF9" w:rsidRDefault="00DC1CF9" w:rsidP="001153CB">
            <w:pPr>
              <w:rPr>
                <w:b w:val="0"/>
                <w:lang w:val="en-US"/>
              </w:rPr>
            </w:pPr>
          </w:p>
          <w:p w:rsidR="00DC1CF9" w:rsidRPr="00FB26DB" w:rsidRDefault="00DC1CF9" w:rsidP="001153CB">
            <w:pPr>
              <w:rPr>
                <w:b w:val="0"/>
                <w:lang w:val="en-US"/>
              </w:rPr>
            </w:pPr>
            <w:r>
              <w:rPr>
                <w:b w:val="0"/>
                <w:lang w:val="en-US"/>
              </w:rPr>
              <w:t>Individually</w:t>
            </w:r>
            <w:r w:rsidRPr="00FB26DB">
              <w:rPr>
                <w:b w:val="0"/>
                <w:lang w:val="en-US"/>
              </w:rPr>
              <w:t xml:space="preserve"> owned</w:t>
            </w:r>
            <w:r>
              <w:rPr>
                <w:b w:val="0"/>
                <w:lang w:val="en-US"/>
              </w:rPr>
              <w:t xml:space="preserve"> forests (RRI)</w:t>
            </w:r>
          </w:p>
        </w:tc>
        <w:tc>
          <w:tcPr>
            <w:tcW w:w="1984" w:type="dxa"/>
          </w:tcPr>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r>
              <w:rPr>
                <w:lang w:val="en-US"/>
              </w:rPr>
              <w:t>448</w:t>
            </w:r>
          </w:p>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p>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r>
              <w:rPr>
                <w:lang w:val="en-US"/>
              </w:rPr>
              <w:t>397</w:t>
            </w:r>
          </w:p>
        </w:tc>
        <w:tc>
          <w:tcPr>
            <w:tcW w:w="2693" w:type="dxa"/>
          </w:tcPr>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r>
              <w:rPr>
                <w:lang w:val="en-US"/>
              </w:rPr>
              <w:t>11.2%</w:t>
            </w:r>
          </w:p>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p>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r>
              <w:rPr>
                <w:lang w:val="en-US"/>
              </w:rPr>
              <w:t>9.9%</w:t>
            </w:r>
          </w:p>
        </w:tc>
      </w:tr>
      <w:tr w:rsidR="00DC1CF9" w:rsidTr="001153CB">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3261" w:type="dxa"/>
          </w:tcPr>
          <w:p w:rsidR="00DC1CF9" w:rsidRDefault="00DC1CF9" w:rsidP="001153CB">
            <w:pPr>
              <w:rPr>
                <w:b w:val="0"/>
                <w:lang w:val="en-US"/>
              </w:rPr>
            </w:pPr>
            <w:r w:rsidRPr="00FB26DB">
              <w:rPr>
                <w:b w:val="0"/>
                <w:lang w:val="en-US"/>
              </w:rPr>
              <w:t>Community</w:t>
            </w:r>
            <w:r>
              <w:rPr>
                <w:b w:val="0"/>
                <w:lang w:val="en-US"/>
              </w:rPr>
              <w:t xml:space="preserve"> owned</w:t>
            </w:r>
            <w:r w:rsidRPr="00FB26DB">
              <w:rPr>
                <w:b w:val="0"/>
                <w:lang w:val="en-US"/>
              </w:rPr>
              <w:t xml:space="preserve"> </w:t>
            </w:r>
            <w:r>
              <w:rPr>
                <w:b w:val="0"/>
                <w:lang w:val="en-US"/>
              </w:rPr>
              <w:t>forests (FAO)</w:t>
            </w:r>
          </w:p>
          <w:p w:rsidR="00DC1CF9" w:rsidRDefault="00DC1CF9" w:rsidP="001153CB">
            <w:pPr>
              <w:rPr>
                <w:b w:val="0"/>
                <w:lang w:val="en-US"/>
              </w:rPr>
            </w:pPr>
          </w:p>
          <w:p w:rsidR="00DC1CF9" w:rsidRPr="00FB26DB" w:rsidRDefault="00DC1CF9" w:rsidP="001153CB">
            <w:pPr>
              <w:rPr>
                <w:b w:val="0"/>
                <w:lang w:val="en-US"/>
              </w:rPr>
            </w:pPr>
            <w:r w:rsidRPr="00FB26DB">
              <w:rPr>
                <w:b w:val="0"/>
                <w:lang w:val="en-US"/>
              </w:rPr>
              <w:t>Community</w:t>
            </w:r>
            <w:r>
              <w:rPr>
                <w:b w:val="0"/>
                <w:lang w:val="en-US"/>
              </w:rPr>
              <w:t xml:space="preserve"> owned</w:t>
            </w:r>
            <w:r w:rsidRPr="00FB26DB">
              <w:rPr>
                <w:b w:val="0"/>
                <w:lang w:val="en-US"/>
              </w:rPr>
              <w:t xml:space="preserve"> </w:t>
            </w:r>
            <w:r>
              <w:rPr>
                <w:b w:val="0"/>
                <w:lang w:val="en-US"/>
              </w:rPr>
              <w:t>forests (RRI)</w:t>
            </w:r>
          </w:p>
        </w:tc>
        <w:tc>
          <w:tcPr>
            <w:tcW w:w="1984" w:type="dxa"/>
          </w:tcPr>
          <w:p w:rsidR="00DC1CF9" w:rsidRDefault="00DC1CF9" w:rsidP="001153CB">
            <w:pPr>
              <w:cnfStyle w:val="000000100000" w:firstRow="0" w:lastRow="0" w:firstColumn="0" w:lastColumn="0" w:oddVBand="0" w:evenVBand="0" w:oddHBand="1" w:evenHBand="0" w:firstRowFirstColumn="0" w:firstRowLastColumn="0" w:lastRowFirstColumn="0" w:lastRowLastColumn="0"/>
              <w:rPr>
                <w:lang w:val="en-US"/>
              </w:rPr>
            </w:pPr>
            <w:r>
              <w:rPr>
                <w:lang w:val="en-US"/>
              </w:rPr>
              <w:t>120</w:t>
            </w:r>
          </w:p>
          <w:p w:rsidR="00DC1CF9" w:rsidRDefault="00DC1CF9" w:rsidP="001153CB">
            <w:pPr>
              <w:cnfStyle w:val="000000100000" w:firstRow="0" w:lastRow="0" w:firstColumn="0" w:lastColumn="0" w:oddVBand="0" w:evenVBand="0" w:oddHBand="1" w:evenHBand="0" w:firstRowFirstColumn="0" w:firstRowLastColumn="0" w:lastRowFirstColumn="0" w:lastRowLastColumn="0"/>
              <w:rPr>
                <w:lang w:val="en-US"/>
              </w:rPr>
            </w:pPr>
          </w:p>
          <w:p w:rsidR="00DC1CF9" w:rsidRDefault="00DC1CF9" w:rsidP="001153CB">
            <w:pPr>
              <w:cnfStyle w:val="000000100000" w:firstRow="0" w:lastRow="0" w:firstColumn="0" w:lastColumn="0" w:oddVBand="0" w:evenVBand="0" w:oddHBand="1" w:evenHBand="0" w:firstRowFirstColumn="0" w:firstRowLastColumn="0" w:lastRowFirstColumn="0" w:lastRowLastColumn="0"/>
              <w:rPr>
                <w:lang w:val="en-US"/>
              </w:rPr>
            </w:pPr>
            <w:r>
              <w:rPr>
                <w:lang w:val="en-US"/>
              </w:rPr>
              <w:t>416</w:t>
            </w:r>
          </w:p>
        </w:tc>
        <w:tc>
          <w:tcPr>
            <w:tcW w:w="2693" w:type="dxa"/>
          </w:tcPr>
          <w:p w:rsidR="00DC1CF9" w:rsidRDefault="00DC1CF9" w:rsidP="001153CB">
            <w:pPr>
              <w:cnfStyle w:val="000000100000" w:firstRow="0" w:lastRow="0" w:firstColumn="0" w:lastColumn="0" w:oddVBand="0" w:evenVBand="0" w:oddHBand="1" w:evenHBand="0" w:firstRowFirstColumn="0" w:firstRowLastColumn="0" w:lastRowFirstColumn="0" w:lastRowLastColumn="0"/>
              <w:rPr>
                <w:lang w:val="en-US"/>
              </w:rPr>
            </w:pPr>
            <w:r>
              <w:rPr>
                <w:lang w:val="en-US"/>
              </w:rPr>
              <w:t>3%</w:t>
            </w:r>
          </w:p>
          <w:p w:rsidR="00DC1CF9" w:rsidRDefault="00DC1CF9" w:rsidP="001153CB">
            <w:pPr>
              <w:cnfStyle w:val="000000100000" w:firstRow="0" w:lastRow="0" w:firstColumn="0" w:lastColumn="0" w:oddVBand="0" w:evenVBand="0" w:oddHBand="1" w:evenHBand="0" w:firstRowFirstColumn="0" w:firstRowLastColumn="0" w:lastRowFirstColumn="0" w:lastRowLastColumn="0"/>
              <w:rPr>
                <w:lang w:val="en-US"/>
              </w:rPr>
            </w:pPr>
          </w:p>
          <w:p w:rsidR="00DC1CF9" w:rsidRDefault="00DC1CF9" w:rsidP="001153CB">
            <w:pPr>
              <w:cnfStyle w:val="000000100000" w:firstRow="0" w:lastRow="0" w:firstColumn="0" w:lastColumn="0" w:oddVBand="0" w:evenVBand="0" w:oddHBand="1" w:evenHBand="0" w:firstRowFirstColumn="0" w:firstRowLastColumn="0" w:lastRowFirstColumn="0" w:lastRowLastColumn="0"/>
              <w:rPr>
                <w:lang w:val="en-US"/>
              </w:rPr>
            </w:pPr>
            <w:r>
              <w:rPr>
                <w:lang w:val="en-US"/>
              </w:rPr>
              <w:t>10.4%</w:t>
            </w:r>
          </w:p>
        </w:tc>
      </w:tr>
      <w:tr w:rsidR="00DC1CF9" w:rsidTr="001153CB">
        <w:trPr>
          <w:trHeight w:val="243"/>
          <w:jc w:val="center"/>
        </w:trPr>
        <w:tc>
          <w:tcPr>
            <w:cnfStyle w:val="001000000000" w:firstRow="0" w:lastRow="0" w:firstColumn="1" w:lastColumn="0" w:oddVBand="0" w:evenVBand="0" w:oddHBand="0" w:evenHBand="0" w:firstRowFirstColumn="0" w:firstRowLastColumn="0" w:lastRowFirstColumn="0" w:lastRowLastColumn="0"/>
            <w:tcW w:w="3261" w:type="dxa"/>
          </w:tcPr>
          <w:p w:rsidR="00DC1CF9" w:rsidRDefault="00DC1CF9" w:rsidP="001153CB">
            <w:pPr>
              <w:rPr>
                <w:b w:val="0"/>
                <w:lang w:val="en-US"/>
              </w:rPr>
            </w:pPr>
            <w:r w:rsidRPr="00FB26DB">
              <w:rPr>
                <w:b w:val="0"/>
                <w:lang w:val="en-US"/>
              </w:rPr>
              <w:t>Community</w:t>
            </w:r>
            <w:r>
              <w:rPr>
                <w:b w:val="0"/>
                <w:lang w:val="en-US"/>
              </w:rPr>
              <w:t xml:space="preserve"> owned forests +  individually owned forests (FAO)</w:t>
            </w:r>
          </w:p>
          <w:p w:rsidR="00DC1CF9" w:rsidRDefault="00DC1CF9" w:rsidP="001153CB">
            <w:pPr>
              <w:rPr>
                <w:b w:val="0"/>
                <w:lang w:val="en-US"/>
              </w:rPr>
            </w:pPr>
          </w:p>
          <w:p w:rsidR="00DC1CF9" w:rsidRPr="00FB26DB" w:rsidRDefault="00DC1CF9" w:rsidP="001153CB">
            <w:pPr>
              <w:rPr>
                <w:b w:val="0"/>
                <w:lang w:val="en-US"/>
              </w:rPr>
            </w:pPr>
            <w:r w:rsidRPr="00FB26DB">
              <w:rPr>
                <w:b w:val="0"/>
                <w:lang w:val="en-US"/>
              </w:rPr>
              <w:t>Community</w:t>
            </w:r>
            <w:r>
              <w:rPr>
                <w:b w:val="0"/>
                <w:lang w:val="en-US"/>
              </w:rPr>
              <w:t xml:space="preserve"> owned forests +  individually owned forests (RRI)</w:t>
            </w:r>
          </w:p>
        </w:tc>
        <w:tc>
          <w:tcPr>
            <w:tcW w:w="1984" w:type="dxa"/>
          </w:tcPr>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568 </w:t>
            </w:r>
          </w:p>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p>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p>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r w:rsidRPr="00972D38">
              <w:rPr>
                <w:lang w:val="en-US"/>
              </w:rPr>
              <w:t>813</w:t>
            </w:r>
            <w:r>
              <w:rPr>
                <w:lang w:val="en-US"/>
              </w:rPr>
              <w:t xml:space="preserve"> </w:t>
            </w:r>
          </w:p>
        </w:tc>
        <w:tc>
          <w:tcPr>
            <w:tcW w:w="2693" w:type="dxa"/>
          </w:tcPr>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r>
              <w:rPr>
                <w:lang w:val="en-US"/>
              </w:rPr>
              <w:t>14.2%</w:t>
            </w:r>
          </w:p>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p>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p>
          <w:p w:rsidR="00DC1CF9" w:rsidRDefault="00DC1CF9" w:rsidP="001153CB">
            <w:pPr>
              <w:cnfStyle w:val="000000000000" w:firstRow="0" w:lastRow="0" w:firstColumn="0" w:lastColumn="0" w:oddVBand="0" w:evenVBand="0" w:oddHBand="0" w:evenHBand="0" w:firstRowFirstColumn="0" w:firstRowLastColumn="0" w:lastRowFirstColumn="0" w:lastRowLastColumn="0"/>
              <w:rPr>
                <w:lang w:val="en-US"/>
              </w:rPr>
            </w:pPr>
            <w:r>
              <w:rPr>
                <w:lang w:val="en-US"/>
              </w:rPr>
              <w:t>20.3%</w:t>
            </w:r>
          </w:p>
        </w:tc>
      </w:tr>
    </w:tbl>
    <w:p w:rsidR="00DC1CF9" w:rsidRDefault="003532F7" w:rsidP="00DC1CF9">
      <w:pPr>
        <w:tabs>
          <w:tab w:val="left" w:pos="780"/>
        </w:tabs>
        <w:spacing w:after="0"/>
        <w:ind w:left="357"/>
        <w:rPr>
          <w:i/>
          <w:iCs/>
          <w:color w:val="44546A" w:themeColor="text2"/>
          <w:sz w:val="18"/>
          <w:szCs w:val="18"/>
        </w:rPr>
      </w:pPr>
      <w:r w:rsidRPr="003532F7">
        <w:rPr>
          <w:i/>
          <w:iCs/>
          <w:color w:val="44546A" w:themeColor="text2"/>
          <w:sz w:val="18"/>
          <w:szCs w:val="18"/>
        </w:rPr>
        <w:tab/>
      </w:r>
      <w:r w:rsidR="00DC1CF9" w:rsidRPr="003532F7">
        <w:rPr>
          <w:i/>
          <w:iCs/>
          <w:color w:val="44546A" w:themeColor="text2"/>
          <w:sz w:val="18"/>
          <w:szCs w:val="18"/>
        </w:rPr>
        <w:t>Table 1: Forest ownership</w:t>
      </w:r>
      <w:r w:rsidR="00DC1CF9">
        <w:rPr>
          <w:i/>
          <w:iCs/>
          <w:color w:val="44546A" w:themeColor="text2"/>
          <w:sz w:val="18"/>
          <w:szCs w:val="18"/>
        </w:rPr>
        <w:t>. Source: FAO (2015) and RRI (2014)</w:t>
      </w:r>
    </w:p>
    <w:p w:rsidR="00DC1CF9" w:rsidRPr="003532F7" w:rsidRDefault="00DC1CF9" w:rsidP="00DC1CF9">
      <w:pPr>
        <w:tabs>
          <w:tab w:val="left" w:pos="780"/>
        </w:tabs>
        <w:spacing w:after="0"/>
        <w:ind w:left="720"/>
        <w:rPr>
          <w:i/>
          <w:iCs/>
          <w:color w:val="44546A" w:themeColor="text2"/>
          <w:sz w:val="18"/>
          <w:szCs w:val="18"/>
        </w:rPr>
      </w:pPr>
      <w:r>
        <w:rPr>
          <w:i/>
          <w:iCs/>
          <w:color w:val="44546A" w:themeColor="text2"/>
          <w:sz w:val="18"/>
          <w:szCs w:val="18"/>
        </w:rPr>
        <w:tab/>
        <w:t>*Based on data from 52 countries, excluding land partially owned or designated to local communities. Data on individually owned forests include forests owned by firms whereas FAO data does not.</w:t>
      </w:r>
    </w:p>
    <w:p w:rsidR="00ED187E" w:rsidRPr="003532F7" w:rsidRDefault="00ED187E" w:rsidP="003532F7">
      <w:pPr>
        <w:tabs>
          <w:tab w:val="left" w:pos="780"/>
        </w:tabs>
        <w:ind w:left="360"/>
        <w:rPr>
          <w:i/>
          <w:iCs/>
          <w:color w:val="44546A" w:themeColor="text2"/>
          <w:sz w:val="18"/>
          <w:szCs w:val="18"/>
        </w:rPr>
      </w:pPr>
    </w:p>
    <w:p w:rsidR="00F27E70" w:rsidRDefault="00F27E70" w:rsidP="00255CB2">
      <w:pPr>
        <w:ind w:left="360"/>
        <w:rPr>
          <w:lang w:val="en-US"/>
        </w:rPr>
      </w:pPr>
    </w:p>
    <w:p w:rsidR="001A39B3" w:rsidRPr="001A39B3" w:rsidRDefault="00124231" w:rsidP="001A39B3">
      <w:pPr>
        <w:pStyle w:val="ListParagraph"/>
        <w:numPr>
          <w:ilvl w:val="1"/>
          <w:numId w:val="1"/>
        </w:numPr>
        <w:rPr>
          <w:b/>
          <w:sz w:val="24"/>
          <w:lang w:val="en-US"/>
        </w:rPr>
      </w:pPr>
      <w:ins w:id="177" w:author="Campbell, Jeffrey (FOA)" w:date="2017-08-24T12:09:00Z">
        <w:r>
          <w:rPr>
            <w:b/>
            <w:sz w:val="24"/>
            <w:lang w:val="en-US"/>
          </w:rPr>
          <w:t>N</w:t>
        </w:r>
        <w:r w:rsidRPr="00124231">
          <w:rPr>
            <w:b/>
            <w:sz w:val="24"/>
            <w:lang w:val="en-US"/>
          </w:rPr>
          <w:t>umber of hectares under agroforestry practices as a contribution to resilience of the poor</w:t>
        </w:r>
        <w:r w:rsidRPr="00124231" w:rsidDel="00124231">
          <w:rPr>
            <w:b/>
            <w:sz w:val="24"/>
            <w:lang w:val="en-US"/>
          </w:rPr>
          <w:t xml:space="preserve"> </w:t>
        </w:r>
      </w:ins>
      <w:commentRangeStart w:id="178"/>
      <w:commentRangeStart w:id="179"/>
      <w:del w:id="180" w:author="Campbell, Jeffrey (FOA)" w:date="2017-08-24T12:09:00Z">
        <w:r w:rsidR="001A39B3" w:rsidDel="00124231">
          <w:rPr>
            <w:b/>
            <w:sz w:val="24"/>
            <w:lang w:val="en-US"/>
          </w:rPr>
          <w:delText>Number</w:delText>
        </w:r>
        <w:r w:rsidR="001A39B3" w:rsidRPr="001A39B3" w:rsidDel="00124231">
          <w:rPr>
            <w:b/>
            <w:sz w:val="24"/>
            <w:lang w:val="en-US"/>
          </w:rPr>
          <w:delText xml:space="preserve"> of </w:delText>
        </w:r>
        <w:r w:rsidR="001F674E" w:rsidDel="00124231">
          <w:rPr>
            <w:b/>
            <w:sz w:val="24"/>
            <w:lang w:val="en-US"/>
          </w:rPr>
          <w:delText xml:space="preserve">hectares </w:delText>
        </w:r>
        <w:r w:rsidR="00F64472" w:rsidDel="00124231">
          <w:rPr>
            <w:b/>
            <w:sz w:val="24"/>
            <w:lang w:val="en-US"/>
          </w:rPr>
          <w:delText>under agroforestry practices</w:delText>
        </w:r>
        <w:commentRangeEnd w:id="178"/>
        <w:r w:rsidR="00F2228A" w:rsidDel="00124231">
          <w:rPr>
            <w:rStyle w:val="CommentReference"/>
          </w:rPr>
          <w:commentReference w:id="178"/>
        </w:r>
      </w:del>
      <w:commentRangeEnd w:id="179"/>
      <w:r w:rsidR="00B82703">
        <w:rPr>
          <w:rStyle w:val="CommentReference"/>
        </w:rPr>
        <w:commentReference w:id="179"/>
      </w:r>
    </w:p>
    <w:p w:rsidR="001A39B3" w:rsidRDefault="001A39B3" w:rsidP="001A39B3">
      <w:pPr>
        <w:rPr>
          <w:lang w:val="en-US"/>
        </w:rPr>
      </w:pPr>
    </w:p>
    <w:p w:rsidR="009B6755" w:rsidRDefault="00E70E9D" w:rsidP="001A39B3">
      <w:pPr>
        <w:rPr>
          <w:lang w:val="en-US"/>
        </w:rPr>
      </w:pPr>
      <w:ins w:id="181" w:author="Campbell, Jeffrey (FOA)" w:date="2017-08-24T13:24:00Z">
        <w:r>
          <w:t xml:space="preserve">Forests and </w:t>
        </w:r>
      </w:ins>
      <w:ins w:id="182" w:author="Campbell, Jeffrey (FOA)" w:date="2017-08-24T13:20:00Z">
        <w:r>
          <w:t>t</w:t>
        </w:r>
        <w:r w:rsidR="003E0303">
          <w:t>rees outside forests, especially on farms</w:t>
        </w:r>
      </w:ins>
      <w:ins w:id="183" w:author="Campbell, Jeffrey (FOA)" w:date="2017-08-24T13:21:00Z">
        <w:r w:rsidR="003E0303">
          <w:t xml:space="preserve"> and landscape mosaics including grazing and common lands</w:t>
        </w:r>
      </w:ins>
      <w:ins w:id="184" w:author="Campbell, Jeffrey (FOA)" w:date="2017-08-24T13:20:00Z">
        <w:r w:rsidR="003E0303">
          <w:t xml:space="preserve"> also play a vital role</w:t>
        </w:r>
      </w:ins>
      <w:ins w:id="185" w:author="Campbell, Jeffrey (FOA)" w:date="2017-08-24T13:22:00Z">
        <w:r w:rsidR="003E0303">
          <w:t xml:space="preserve"> as safety nets to increase the resilience of the poor to major disasters and even climate change.  </w:t>
        </w:r>
      </w:ins>
      <w:ins w:id="186" w:author="Campbell, Jeffrey (FOA)" w:date="2017-08-24T13:20:00Z">
        <w:r w:rsidR="003E0303">
          <w:t xml:space="preserve"> </w:t>
        </w:r>
      </w:ins>
      <w:commentRangeStart w:id="187"/>
      <w:del w:id="188" w:author="Campbell, Jeffrey (FOA)" w:date="2017-08-24T13:23:00Z">
        <w:r w:rsidR="009B6755" w:rsidDel="003E0303">
          <w:delText>There are many reasons to believe that forest</w:delText>
        </w:r>
      </w:del>
      <w:ins w:id="189" w:author="Muller, Eva (FOA)" w:date="2017-08-20T14:17:00Z">
        <w:del w:id="190" w:author="Campbell, Jeffrey (FOA)" w:date="2017-08-24T13:23:00Z">
          <w:r w:rsidR="00F2228A" w:rsidDel="003E0303">
            <w:delText>s and trees</w:delText>
          </w:r>
        </w:del>
      </w:ins>
      <w:del w:id="191" w:author="Campbell, Jeffrey (FOA)" w:date="2017-08-24T13:23:00Z">
        <w:r w:rsidR="009B6755" w:rsidDel="003E0303">
          <w:delText xml:space="preserve"> resources can be important safety nets, especially for </w:delText>
        </w:r>
        <w:r w:rsidR="006631B1" w:rsidDel="003E0303">
          <w:delText>the poorest households</w:delText>
        </w:r>
        <w:commentRangeEnd w:id="187"/>
        <w:r w:rsidR="00F2228A" w:rsidDel="003E0303">
          <w:rPr>
            <w:rStyle w:val="CommentReference"/>
          </w:rPr>
          <w:commentReference w:id="187"/>
        </w:r>
        <w:r w:rsidR="006631B1" w:rsidDel="003E0303">
          <w:delText xml:space="preserve">. </w:delText>
        </w:r>
      </w:del>
      <w:r w:rsidR="006631B1">
        <w:t>First, b</w:t>
      </w:r>
      <w:r w:rsidR="009B6755" w:rsidRPr="009B6755">
        <w:t>iomass stocks</w:t>
      </w:r>
      <w:r w:rsidR="009B6755">
        <w:t xml:space="preserve"> (such as trees)</w:t>
      </w:r>
      <w:r w:rsidR="009B6755" w:rsidRPr="009B6755">
        <w:t xml:space="preserve"> </w:t>
      </w:r>
      <w:r w:rsidR="009B6755">
        <w:t xml:space="preserve">are </w:t>
      </w:r>
      <w:r w:rsidR="009B6755" w:rsidRPr="009B6755">
        <w:t>less susceptible to weather shocks than production depending essentially on annual biomass growth</w:t>
      </w:r>
      <w:r w:rsidR="009B6755">
        <w:t xml:space="preserve"> (non-perennial crops), because regrowth fluctuations can</w:t>
      </w:r>
      <w:r w:rsidR="009B6755" w:rsidRPr="009B6755">
        <w:t xml:space="preserve"> average out over the years.</w:t>
      </w:r>
      <w:r w:rsidR="009B6755">
        <w:t xml:space="preserve"> Natural</w:t>
      </w:r>
      <w:r w:rsidR="009B6755" w:rsidRPr="009B6755">
        <w:rPr>
          <w:lang w:val="en-US"/>
        </w:rPr>
        <w:t xml:space="preserve"> ecosystems are</w:t>
      </w:r>
      <w:r w:rsidR="009B6755">
        <w:rPr>
          <w:lang w:val="en-US"/>
        </w:rPr>
        <w:t xml:space="preserve"> also</w:t>
      </w:r>
      <w:r w:rsidR="009B6755" w:rsidRPr="009B6755">
        <w:rPr>
          <w:lang w:val="en-US"/>
        </w:rPr>
        <w:t xml:space="preserve"> more diverse than agricultural systems,</w:t>
      </w:r>
      <w:r w:rsidR="009B6755">
        <w:rPr>
          <w:lang w:val="en-US"/>
        </w:rPr>
        <w:t xml:space="preserve"> which creates more stability</w:t>
      </w:r>
      <w:r w:rsidR="006631B1">
        <w:rPr>
          <w:lang w:val="en-US"/>
        </w:rPr>
        <w:t xml:space="preserve"> (</w:t>
      </w:r>
      <w:proofErr w:type="spellStart"/>
      <w:r w:rsidR="006631B1">
        <w:rPr>
          <w:lang w:val="en-US"/>
        </w:rPr>
        <w:t>Noack</w:t>
      </w:r>
      <w:proofErr w:type="spellEnd"/>
      <w:r w:rsidR="006631B1">
        <w:rPr>
          <w:lang w:val="en-US"/>
        </w:rPr>
        <w:t xml:space="preserve"> et al 2015)</w:t>
      </w:r>
      <w:r w:rsidR="009B6755">
        <w:rPr>
          <w:lang w:val="en-US"/>
        </w:rPr>
        <w:t xml:space="preserve">. </w:t>
      </w:r>
      <w:r w:rsidR="004808DE">
        <w:rPr>
          <w:lang w:val="en-US"/>
        </w:rPr>
        <w:t>Second</w:t>
      </w:r>
      <w:r w:rsidR="00896607">
        <w:rPr>
          <w:lang w:val="en-US"/>
        </w:rPr>
        <w:t>ly</w:t>
      </w:r>
      <w:r w:rsidR="006631B1">
        <w:rPr>
          <w:lang w:val="en-US"/>
        </w:rPr>
        <w:t xml:space="preserve">, forest extraction has low or no entry costs, which makes it attractive for the asset poor, for example after </w:t>
      </w:r>
      <w:r w:rsidR="008C7C0E">
        <w:rPr>
          <w:lang w:val="en-US"/>
        </w:rPr>
        <w:t>loss of property after extreme weather events</w:t>
      </w:r>
      <w:r w:rsidR="004808DE">
        <w:rPr>
          <w:lang w:val="en-US"/>
        </w:rPr>
        <w:t>. Third</w:t>
      </w:r>
      <w:r w:rsidR="00896607">
        <w:rPr>
          <w:lang w:val="en-US"/>
        </w:rPr>
        <w:t>ly</w:t>
      </w:r>
      <w:r w:rsidR="006631B1">
        <w:rPr>
          <w:lang w:val="en-US"/>
        </w:rPr>
        <w:t xml:space="preserve">, </w:t>
      </w:r>
      <w:r w:rsidR="004808DE" w:rsidRPr="004808DE">
        <w:rPr>
          <w:lang w:val="en-US"/>
        </w:rPr>
        <w:t>diverse forest products are often available at times wh</w:t>
      </w:r>
      <w:r w:rsidR="004808DE">
        <w:rPr>
          <w:lang w:val="en-US"/>
        </w:rPr>
        <w:t xml:space="preserve">en other income sources are not (Fisher et al 2010). </w:t>
      </w:r>
    </w:p>
    <w:p w:rsidR="006E25C3" w:rsidRDefault="003F5F97" w:rsidP="001A39B3">
      <w:pPr>
        <w:rPr>
          <w:lang w:val="en-US"/>
        </w:rPr>
      </w:pPr>
      <w:commentRangeStart w:id="192"/>
      <w:r>
        <w:rPr>
          <w:lang w:val="en-US"/>
        </w:rPr>
        <w:t xml:space="preserve">Research has shown </w:t>
      </w:r>
      <w:r w:rsidR="006E25C3">
        <w:rPr>
          <w:lang w:val="en-US"/>
        </w:rPr>
        <w:t>that the extraction of forest resources in rural communities tend to increase in the aftermath of shocks</w:t>
      </w:r>
      <w:commentRangeEnd w:id="192"/>
      <w:r w:rsidR="00B82703">
        <w:rPr>
          <w:rStyle w:val="CommentReference"/>
        </w:rPr>
        <w:commentReference w:id="192"/>
      </w:r>
      <w:r w:rsidR="006E25C3">
        <w:rPr>
          <w:lang w:val="en-US"/>
        </w:rPr>
        <w:t xml:space="preserve">. This is more so the case for </w:t>
      </w:r>
      <w:r w:rsidR="006E25C3" w:rsidRPr="006E25C3">
        <w:rPr>
          <w:lang w:val="en-US"/>
        </w:rPr>
        <w:t>covariate shocks</w:t>
      </w:r>
      <w:r w:rsidR="00E7577D">
        <w:rPr>
          <w:lang w:val="en-US"/>
        </w:rPr>
        <w:t xml:space="preserve"> that</w:t>
      </w:r>
      <w:r w:rsidR="006E25C3">
        <w:rPr>
          <w:lang w:val="en-US"/>
        </w:rPr>
        <w:t xml:space="preserve"> effect the whole community</w:t>
      </w:r>
      <w:r w:rsidR="00D932EB">
        <w:rPr>
          <w:lang w:val="en-US"/>
        </w:rPr>
        <w:t>,</w:t>
      </w:r>
      <w:r w:rsidR="006E25C3">
        <w:rPr>
          <w:lang w:val="en-US"/>
        </w:rPr>
        <w:t xml:space="preserve"> than for </w:t>
      </w:r>
      <w:r w:rsidR="006E25C3" w:rsidRPr="006E25C3">
        <w:rPr>
          <w:lang w:val="en-US"/>
        </w:rPr>
        <w:t>idiosyncratic shocks</w:t>
      </w:r>
      <w:r w:rsidR="006E25C3">
        <w:rPr>
          <w:lang w:val="en-US"/>
        </w:rPr>
        <w:t xml:space="preserve"> that affect a single </w:t>
      </w:r>
      <w:r w:rsidR="00E7577D">
        <w:rPr>
          <w:lang w:val="en-US"/>
        </w:rPr>
        <w:t>household</w:t>
      </w:r>
      <w:r w:rsidR="00005C07">
        <w:rPr>
          <w:lang w:val="en-US"/>
        </w:rPr>
        <w:t xml:space="preserve"> only </w:t>
      </w:r>
      <w:r w:rsidR="00E7577D">
        <w:rPr>
          <w:lang w:val="en-US"/>
        </w:rPr>
        <w:t>(Wunder et al 2014)</w:t>
      </w:r>
      <w:r w:rsidR="006E25C3">
        <w:rPr>
          <w:lang w:val="en-US"/>
        </w:rPr>
        <w:t xml:space="preserve">. </w:t>
      </w:r>
      <w:r w:rsidR="000F7B32">
        <w:rPr>
          <w:lang w:val="en-US"/>
        </w:rPr>
        <w:t>I</w:t>
      </w:r>
      <w:r w:rsidR="001464EB">
        <w:rPr>
          <w:lang w:val="en-US"/>
        </w:rPr>
        <w:t>t is the</w:t>
      </w:r>
      <w:r w:rsidR="004170EF">
        <w:rPr>
          <w:lang w:val="en-US"/>
        </w:rPr>
        <w:t xml:space="preserve"> most asset poor</w:t>
      </w:r>
      <w:r w:rsidR="001464EB">
        <w:rPr>
          <w:lang w:val="en-US"/>
        </w:rPr>
        <w:t xml:space="preserve"> households that </w:t>
      </w:r>
      <w:r w:rsidR="00BB1F09">
        <w:rPr>
          <w:lang w:val="en-US"/>
        </w:rPr>
        <w:t xml:space="preserve">have the largest reliance </w:t>
      </w:r>
      <w:r w:rsidR="00FC5B8A">
        <w:rPr>
          <w:lang w:val="en-US"/>
        </w:rPr>
        <w:t>on an increased use of forest resources</w:t>
      </w:r>
      <w:r w:rsidR="004170EF">
        <w:rPr>
          <w:lang w:val="en-US"/>
        </w:rPr>
        <w:t>, as these households</w:t>
      </w:r>
      <w:r w:rsidR="00896607">
        <w:rPr>
          <w:lang w:val="en-US"/>
        </w:rPr>
        <w:t xml:space="preserve"> generally</w:t>
      </w:r>
      <w:r w:rsidR="004170EF">
        <w:rPr>
          <w:lang w:val="en-US"/>
        </w:rPr>
        <w:t xml:space="preserve"> have fewer other income earning opportunities and social kinships to turn to for assistance. However,</w:t>
      </w:r>
      <w:r w:rsidR="00880AF0">
        <w:rPr>
          <w:lang w:val="en-US"/>
        </w:rPr>
        <w:t xml:space="preserve"> despite their importance for rural livelihoods,</w:t>
      </w:r>
      <w:r w:rsidR="004170EF">
        <w:rPr>
          <w:lang w:val="en-US"/>
        </w:rPr>
        <w:t xml:space="preserve"> forests are not </w:t>
      </w:r>
      <w:r w:rsidR="00880AF0">
        <w:rPr>
          <w:lang w:val="en-US"/>
        </w:rPr>
        <w:t>the</w:t>
      </w:r>
      <w:r w:rsidR="004170EF">
        <w:rPr>
          <w:lang w:val="en-US"/>
        </w:rPr>
        <w:t xml:space="preserve"> primary response strategy </w:t>
      </w:r>
      <w:r w:rsidR="00880AF0">
        <w:rPr>
          <w:lang w:val="en-US"/>
        </w:rPr>
        <w:t xml:space="preserve">to shocks. Reducing consumption, finding </w:t>
      </w:r>
      <w:r w:rsidR="006D44A6">
        <w:rPr>
          <w:lang w:val="en-US"/>
        </w:rPr>
        <w:t xml:space="preserve">alternative </w:t>
      </w:r>
      <w:r w:rsidR="00880AF0">
        <w:rPr>
          <w:lang w:val="en-US"/>
        </w:rPr>
        <w:t xml:space="preserve">work, </w:t>
      </w:r>
      <w:r w:rsidR="006D44A6">
        <w:rPr>
          <w:lang w:val="en-US"/>
        </w:rPr>
        <w:t xml:space="preserve">seeking </w:t>
      </w:r>
      <w:r w:rsidR="00F85456">
        <w:rPr>
          <w:lang w:val="en-US"/>
        </w:rPr>
        <w:t xml:space="preserve">external </w:t>
      </w:r>
      <w:r w:rsidR="006D44A6">
        <w:rPr>
          <w:lang w:val="en-US"/>
        </w:rPr>
        <w:t>assistance and selling assets all appea</w:t>
      </w:r>
      <w:r w:rsidR="008029F3">
        <w:rPr>
          <w:lang w:val="en-US"/>
        </w:rPr>
        <w:t>r as</w:t>
      </w:r>
      <w:r w:rsidR="00896607" w:rsidRPr="00896607">
        <w:rPr>
          <w:lang w:val="en-US"/>
        </w:rPr>
        <w:t xml:space="preserve"> </w:t>
      </w:r>
      <w:r w:rsidR="00896607">
        <w:rPr>
          <w:lang w:val="en-US"/>
        </w:rPr>
        <w:t>responses that are more important</w:t>
      </w:r>
      <w:r w:rsidR="00124DFC">
        <w:rPr>
          <w:lang w:val="en-US"/>
        </w:rPr>
        <w:t xml:space="preserve">. </w:t>
      </w:r>
    </w:p>
    <w:p w:rsidR="003F5F97" w:rsidRDefault="001E2288" w:rsidP="001A39B3">
      <w:commentRangeStart w:id="193"/>
      <w:r>
        <w:t>How important are forests</w:t>
      </w:r>
      <w:r w:rsidR="007106AE">
        <w:t xml:space="preserve"> and trees</w:t>
      </w:r>
      <w:r>
        <w:t xml:space="preserve"> </w:t>
      </w:r>
      <w:ins w:id="194" w:author="Campbell, Jeffrey (FOA)" w:date="2017-08-24T13:26:00Z">
        <w:r w:rsidR="00E70E9D">
          <w:t xml:space="preserve">on farms </w:t>
        </w:r>
      </w:ins>
      <w:ins w:id="195" w:author="Campbell, Jeffrey (FOA)" w:date="2017-08-24T13:27:00Z">
        <w:r w:rsidR="00E70E9D">
          <w:t xml:space="preserve">in a variety of agroforestry systems that combine tree and crop or livestock production </w:t>
        </w:r>
      </w:ins>
      <w:r>
        <w:t xml:space="preserve">for </w:t>
      </w:r>
      <w:r w:rsidR="00005C07">
        <w:t>adapting resilient livelihoods</w:t>
      </w:r>
      <w:commentRangeEnd w:id="193"/>
      <w:r w:rsidR="00B82703">
        <w:rPr>
          <w:rStyle w:val="CommentReference"/>
        </w:rPr>
        <w:commentReference w:id="193"/>
      </w:r>
      <w:r>
        <w:t>?</w:t>
      </w:r>
      <w:r w:rsidR="00805EA6" w:rsidRPr="00805EA6">
        <w:t xml:space="preserve"> </w:t>
      </w:r>
      <w:r w:rsidR="00805EA6">
        <w:t>One third of smallholder farmers in five African countries were found to cultivate trees on their land, in turn linked to improved livelihoods</w:t>
      </w:r>
      <w:r w:rsidR="00896607">
        <w:t xml:space="preserve"> for those households</w:t>
      </w:r>
      <w:r w:rsidR="00805EA6">
        <w:t xml:space="preserve"> </w:t>
      </w:r>
      <w:r w:rsidR="00805EA6">
        <w:rPr>
          <w:lang w:val="en-US"/>
        </w:rPr>
        <w:t xml:space="preserve">(Miller et al 2016). </w:t>
      </w:r>
      <w:r w:rsidR="007106AE">
        <w:t xml:space="preserve">Across the </w:t>
      </w:r>
      <w:r w:rsidR="00A254CE">
        <w:t xml:space="preserve">East </w:t>
      </w:r>
      <w:r w:rsidR="007106AE">
        <w:t>African drylands</w:t>
      </w:r>
      <w:r w:rsidR="00A254CE">
        <w:t>,</w:t>
      </w:r>
      <w:r w:rsidR="007106AE">
        <w:t xml:space="preserve"> trees contribute to resilient livelihoods for farmers </w:t>
      </w:r>
      <w:r w:rsidR="007106AE" w:rsidRPr="007106AE">
        <w:t>through a variety of ecosystem goods and services</w:t>
      </w:r>
      <w:r w:rsidR="007106AE">
        <w:t xml:space="preserve"> (</w:t>
      </w:r>
      <w:r w:rsidR="007106AE" w:rsidRPr="007106AE">
        <w:t xml:space="preserve">De </w:t>
      </w:r>
      <w:proofErr w:type="spellStart"/>
      <w:r w:rsidR="007106AE" w:rsidRPr="007106AE">
        <w:t>Leeuw</w:t>
      </w:r>
      <w:proofErr w:type="spellEnd"/>
      <w:r w:rsidR="007106AE">
        <w:t xml:space="preserve"> et al 2014)</w:t>
      </w:r>
      <w:r w:rsidR="007106AE" w:rsidRPr="007106AE">
        <w:t>.</w:t>
      </w:r>
      <w:r w:rsidR="00E01FB4">
        <w:t xml:space="preserve"> </w:t>
      </w:r>
      <w:r w:rsidR="00DE3459">
        <w:t>By creating diversified livelihoods</w:t>
      </w:r>
      <w:r w:rsidR="009B3BDA">
        <w:t>,</w:t>
      </w:r>
      <w:r w:rsidR="00DE3459">
        <w:t xml:space="preserve"> providing natural capital and regulating ecosystem services,</w:t>
      </w:r>
      <w:r w:rsidR="009B3BDA">
        <w:t xml:space="preserve"> trees</w:t>
      </w:r>
      <w:ins w:id="196" w:author="Campbell, Jeffrey (FOA)" w:date="2017-08-24T13:27:00Z">
        <w:r w:rsidR="00E70E9D">
          <w:t xml:space="preserve"> in agroforestry systems</w:t>
        </w:r>
      </w:ins>
      <w:r w:rsidR="009B3BDA">
        <w:t xml:space="preserve"> increase the overall resilience of the landscape as a whole, witnessed in agroforestry systems</w:t>
      </w:r>
      <w:r w:rsidR="00DE3459">
        <w:t xml:space="preserve">. Still, tree-based </w:t>
      </w:r>
      <w:r w:rsidR="00F64472">
        <w:t>activities</w:t>
      </w:r>
      <w:r w:rsidR="00DE3459">
        <w:t xml:space="preserve"> likely represent a small </w:t>
      </w:r>
      <w:ins w:id="197" w:author="Campbell, Jeffrey (FOA)" w:date="2017-08-24T13:28:00Z">
        <w:r w:rsidR="00E70E9D">
          <w:t xml:space="preserve">but important </w:t>
        </w:r>
      </w:ins>
      <w:r w:rsidR="00DE3459">
        <w:t>proportion</w:t>
      </w:r>
      <w:ins w:id="198" w:author="Campbell, Jeffrey (FOA)" w:date="2017-08-24T13:28:00Z">
        <w:r w:rsidR="00E70E9D">
          <w:t xml:space="preserve"> </w:t>
        </w:r>
      </w:ins>
      <w:del w:id="199" w:author="Campbell, Jeffrey (FOA)" w:date="2017-08-24T13:28:00Z">
        <w:r w:rsidR="00DE3459" w:rsidDel="00E70E9D">
          <w:delText xml:space="preserve"> </w:delText>
        </w:r>
      </w:del>
      <w:r w:rsidR="00DE3459">
        <w:t>of rural anticipatory</w:t>
      </w:r>
      <w:r w:rsidR="00F64472">
        <w:t xml:space="preserve"> strategies</w:t>
      </w:r>
      <w:r w:rsidR="00DE3459">
        <w:t xml:space="preserve">. </w:t>
      </w:r>
      <w:r w:rsidR="00331E51">
        <w:t xml:space="preserve">Research from rural Malawi showed that </w:t>
      </w:r>
      <w:r w:rsidR="00331E51" w:rsidRPr="00331E51">
        <w:t>only 3%</w:t>
      </w:r>
      <w:r w:rsidR="00331E51">
        <w:t xml:space="preserve"> of households reported using </w:t>
      </w:r>
      <w:r w:rsidR="00331E51" w:rsidRPr="00331E51">
        <w:t xml:space="preserve">forest </w:t>
      </w:r>
      <w:r w:rsidR="00331E51">
        <w:t xml:space="preserve">diversification </w:t>
      </w:r>
      <w:r w:rsidR="00331E51" w:rsidRPr="00331E51">
        <w:t>to prepare for climate variability</w:t>
      </w:r>
      <w:r w:rsidR="00331E51">
        <w:t xml:space="preserve">, well below other measures such as </w:t>
      </w:r>
      <w:r w:rsidR="00A77258">
        <w:t xml:space="preserve">agricultural modification </w:t>
      </w:r>
      <w:r w:rsidR="00331E51">
        <w:t xml:space="preserve">and crop diversification (Fisher et al 2010).  </w:t>
      </w:r>
    </w:p>
    <w:p w:rsidR="006C2BB2" w:rsidRDefault="001074CA" w:rsidP="001A39B3">
      <w:r>
        <w:t>Trees are widely spread over agricultural land</w:t>
      </w:r>
      <w:r w:rsidR="00805EA6">
        <w:t xml:space="preserve">, with the highest tree cover found in the humid regions of </w:t>
      </w:r>
      <w:r w:rsidR="00805EA6" w:rsidRPr="00805EA6">
        <w:t>Southeast Asia, Central America, eastern South America and coastal West Africa</w:t>
      </w:r>
      <w:r w:rsidR="00805EA6">
        <w:t xml:space="preserve">. </w:t>
      </w:r>
      <w:r w:rsidR="00BB30C9">
        <w:t xml:space="preserve">Apart from broadly following </w:t>
      </w:r>
      <w:r w:rsidR="00BB30C9" w:rsidRPr="00BB30C9">
        <w:t xml:space="preserve">precipitation </w:t>
      </w:r>
      <w:r w:rsidR="00BB30C9">
        <w:t>patterns, tree cover appear anecdotal, rooted in local ecology and traditions. Likewise, agroforestry practises wary greatly in their form and</w:t>
      </w:r>
      <w:r w:rsidR="008800E0">
        <w:t xml:space="preserve"> the</w:t>
      </w:r>
      <w:r w:rsidR="00BB30C9">
        <w:t xml:space="preserve"> interaction </w:t>
      </w:r>
      <w:r w:rsidR="00B763E7">
        <w:t>of</w:t>
      </w:r>
      <w:r w:rsidR="00BB30C9">
        <w:t xml:space="preserve"> trees </w:t>
      </w:r>
      <w:r w:rsidR="00E20E17">
        <w:t xml:space="preserve">in the </w:t>
      </w:r>
      <w:r w:rsidR="00BB30C9">
        <w:t xml:space="preserve">landscape. </w:t>
      </w:r>
      <w:r w:rsidR="00FB32D2">
        <w:t xml:space="preserve">Figure 3 presents the percentage of agricultural area globally with different levels of tree cover on them as reported by ICRAF </w:t>
      </w:r>
      <w:r w:rsidR="001243F3">
        <w:t>(</w:t>
      </w:r>
      <w:proofErr w:type="spellStart"/>
      <w:r w:rsidR="001243F3">
        <w:t>Zomer</w:t>
      </w:r>
      <w:proofErr w:type="spellEnd"/>
      <w:r w:rsidR="001243F3">
        <w:t xml:space="preserve"> et al 2009). These numbers should not be read as thresholds of what account of agroforestry landscapes, but give an estimation of </w:t>
      </w:r>
      <w:r w:rsidR="00E20E17">
        <w:t xml:space="preserve">the incorporation of trees </w:t>
      </w:r>
      <w:r w:rsidR="00B763E7">
        <w:t>in</w:t>
      </w:r>
      <w:r w:rsidR="00E20E17">
        <w:t xml:space="preserve"> predominantly</w:t>
      </w:r>
      <w:r w:rsidR="00B763E7">
        <w:t xml:space="preserve"> agricultural areas</w:t>
      </w:r>
      <w:r w:rsidR="001243F3">
        <w:t>. Further, it does not tell us about the actual practises of agroforestry on the land</w:t>
      </w:r>
      <w:r w:rsidR="00E20E17">
        <w:t>, thus it can be everything in between highly integrated systems to a hard boundary between a forest and adjunct cropland</w:t>
      </w:r>
      <w:r w:rsidR="00755A8A">
        <w:t>s</w:t>
      </w:r>
      <w:r w:rsidR="001243F3">
        <w:t>.</w:t>
      </w:r>
      <w:r w:rsidR="00E20E17">
        <w:t xml:space="preserve"> Therefore,</w:t>
      </w:r>
      <w:r w:rsidR="00031E5F">
        <w:t xml:space="preserve"> the conclusions drawn from</w:t>
      </w:r>
      <w:r w:rsidR="001243F3">
        <w:t xml:space="preserve"> the data should be treated with some caution</w:t>
      </w:r>
      <w:r w:rsidR="00896607">
        <w:t>, but point to the potential of agroforestry systems</w:t>
      </w:r>
      <w:r w:rsidR="001243F3">
        <w:t>.</w:t>
      </w:r>
    </w:p>
    <w:p w:rsidR="00AC7FAF" w:rsidRDefault="00E72DBF" w:rsidP="001A39B3">
      <w:r>
        <w:rPr>
          <w:noProof/>
          <w:lang w:val="en-US"/>
        </w:rPr>
        <w:drawing>
          <wp:anchor distT="0" distB="0" distL="114300" distR="114300" simplePos="0" relativeHeight="251667456" behindDoc="1" locked="0" layoutInCell="1" allowOverlap="1" wp14:anchorId="69710560" wp14:editId="2FE82DB6">
            <wp:simplePos x="0" y="0"/>
            <wp:positionH relativeFrom="margin">
              <wp:align>left</wp:align>
            </wp:positionH>
            <wp:positionV relativeFrom="paragraph">
              <wp:posOffset>227965</wp:posOffset>
            </wp:positionV>
            <wp:extent cx="4000500" cy="3152775"/>
            <wp:effectExtent l="0" t="0" r="0" b="0"/>
            <wp:wrapTight wrapText="bothSides">
              <wp:wrapPolygon edited="0">
                <wp:start x="0" y="0"/>
                <wp:lineTo x="0" y="21404"/>
                <wp:lineTo x="21497" y="21404"/>
                <wp:lineTo x="21497"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E20E17">
        <w:t xml:space="preserve">Out of the </w:t>
      </w:r>
      <w:r w:rsidR="00030C1F">
        <w:t>area</w:t>
      </w:r>
      <w:r w:rsidR="00001AF9">
        <w:t xml:space="preserve"> classified as agricultural</w:t>
      </w:r>
      <w:r w:rsidR="00FB32D2">
        <w:t xml:space="preserve"> (22,183,204 k</w:t>
      </w:r>
      <w:r w:rsidR="00FB32D2" w:rsidRPr="0011516E">
        <w:t>m²</w:t>
      </w:r>
      <w:r w:rsidR="00FB32D2">
        <w:t xml:space="preserve">) </w:t>
      </w:r>
      <w:r w:rsidR="00030C1F">
        <w:t xml:space="preserve">46% have a canopy cover of at least 10%. This drops down to </w:t>
      </w:r>
      <w:r w:rsidR="00755A8A">
        <w:t>27% for</w:t>
      </w:r>
      <w:r w:rsidR="00AC7FAF">
        <w:t xml:space="preserve"> the</w:t>
      </w:r>
      <w:r w:rsidR="00755A8A">
        <w:t xml:space="preserve"> </w:t>
      </w:r>
      <w:r w:rsidR="00001AF9">
        <w:t xml:space="preserve">20% canopy cover and </w:t>
      </w:r>
      <w:r w:rsidR="00030C1F">
        <w:t xml:space="preserve">7.5% for areas </w:t>
      </w:r>
      <w:r w:rsidR="00001AF9">
        <w:t>with</w:t>
      </w:r>
      <w:r w:rsidR="00755A8A">
        <w:t xml:space="preserve"> at least </w:t>
      </w:r>
      <w:r w:rsidR="00001AF9">
        <w:t>50% canopy cover. For the 10%</w:t>
      </w:r>
      <w:r w:rsidR="00755A8A">
        <w:t xml:space="preserve"> threshold,</w:t>
      </w:r>
      <w:r w:rsidR="00001AF9">
        <w:t xml:space="preserve"> this equals</w:t>
      </w:r>
      <w:r w:rsidR="00AC7FAF">
        <w:t xml:space="preserve"> to</w:t>
      </w:r>
      <w:r w:rsidR="00001AF9">
        <w:t xml:space="preserve"> slightly more than 1 billion hectares worldwide</w:t>
      </w:r>
      <w:r w:rsidR="00755A8A">
        <w:t xml:space="preserve">. </w:t>
      </w:r>
      <w:r w:rsidR="00871DDC">
        <w:t>Again it should be noted t</w:t>
      </w:r>
      <w:r w:rsidR="007626ED">
        <w:t>hat parts of these areas will be under little or no agricultural production (globally 1.6 billion hectares are estimated to be under cultivation), but the potential magnitude of agroforestry systems is</w:t>
      </w:r>
      <w:r w:rsidR="007D6866">
        <w:t xml:space="preserve"> still </w:t>
      </w:r>
      <w:r w:rsidR="007626ED">
        <w:t xml:space="preserve">extensive.  </w:t>
      </w:r>
    </w:p>
    <w:p w:rsidR="001243F3" w:rsidRDefault="001243F3" w:rsidP="001A39B3"/>
    <w:p w:rsidR="00031E5F" w:rsidRDefault="00031E5F" w:rsidP="008A1C5F"/>
    <w:p w:rsidR="006C2BB2" w:rsidRDefault="00031E5F" w:rsidP="00031E5F">
      <w:pPr>
        <w:pStyle w:val="Caption"/>
      </w:pPr>
      <w:r>
        <w:t xml:space="preserve">Figure </w:t>
      </w:r>
      <w:r w:rsidR="00030C1F">
        <w:t>3</w:t>
      </w:r>
      <w:r>
        <w:t>: Percentage of agr</w:t>
      </w:r>
      <w:r w:rsidR="00FB32D2">
        <w:t>icultural area with tree cover.</w:t>
      </w:r>
      <w:r w:rsidR="00FB32D2" w:rsidRPr="00FB32D2">
        <w:t xml:space="preserve"> </w:t>
      </w:r>
      <w:r w:rsidR="00FB32D2">
        <w:t xml:space="preserve">Source: Adapted from </w:t>
      </w:r>
      <w:proofErr w:type="spellStart"/>
      <w:r w:rsidR="00FB32D2">
        <w:t>Zomer</w:t>
      </w:r>
      <w:proofErr w:type="spellEnd"/>
      <w:r w:rsidR="00FB32D2">
        <w:t xml:space="preserve"> et al (2009) </w:t>
      </w:r>
    </w:p>
    <w:p w:rsidR="00776321" w:rsidRDefault="00776321" w:rsidP="001A39B3"/>
    <w:p w:rsidR="00DC1CF9" w:rsidRDefault="00DC1CF9" w:rsidP="001A39B3"/>
    <w:p w:rsidR="00DC1CF9" w:rsidRDefault="00DC1CF9" w:rsidP="001A39B3"/>
    <w:p w:rsidR="00DC1CF9" w:rsidRDefault="00DC1CF9" w:rsidP="001A39B3"/>
    <w:p w:rsidR="00DC1CF9" w:rsidRDefault="00DC1CF9" w:rsidP="001A39B3"/>
    <w:p w:rsidR="00DC1CF9" w:rsidRDefault="00DC1CF9" w:rsidP="001A39B3"/>
    <w:p w:rsidR="00DC1CF9" w:rsidRDefault="00DC1CF9" w:rsidP="001A39B3"/>
    <w:p w:rsidR="00AE0D7E" w:rsidRDefault="00AE0D7E" w:rsidP="001A39B3"/>
    <w:p w:rsidR="006C2BB2" w:rsidRPr="006C2BB2" w:rsidRDefault="006C2BB2" w:rsidP="006C2BB2">
      <w:pPr>
        <w:pStyle w:val="ListParagraph"/>
        <w:numPr>
          <w:ilvl w:val="0"/>
          <w:numId w:val="1"/>
        </w:numPr>
        <w:rPr>
          <w:b/>
          <w:sz w:val="28"/>
          <w:lang w:val="en-US"/>
        </w:rPr>
      </w:pPr>
      <w:r w:rsidRPr="006C2BB2">
        <w:rPr>
          <w:b/>
          <w:sz w:val="28"/>
          <w:lang w:val="en-US"/>
        </w:rPr>
        <w:t>Key Messages</w:t>
      </w:r>
    </w:p>
    <w:p w:rsidR="006C2BB2" w:rsidRDefault="006C2BB2" w:rsidP="006C2BB2">
      <w:pPr>
        <w:rPr>
          <w:lang w:val="en-US"/>
        </w:rPr>
      </w:pPr>
    </w:p>
    <w:p w:rsidR="00FB32D2" w:rsidRDefault="00FB32D2" w:rsidP="00FB32D2">
      <w:pPr>
        <w:rPr>
          <w:lang w:val="en-US"/>
        </w:rPr>
      </w:pPr>
      <w:commentRangeStart w:id="200"/>
      <w:r>
        <w:rPr>
          <w:lang w:val="en-US"/>
        </w:rPr>
        <w:t>Areas with high forest cover tend to have</w:t>
      </w:r>
      <w:ins w:id="201" w:author="Campbell, Jeffrey (FOA)" w:date="2017-08-24T13:30:00Z">
        <w:r w:rsidR="00E70E9D">
          <w:rPr>
            <w:lang w:val="en-US"/>
          </w:rPr>
          <w:t xml:space="preserve"> historically</w:t>
        </w:r>
      </w:ins>
      <w:r>
        <w:rPr>
          <w:lang w:val="en-US"/>
        </w:rPr>
        <w:t xml:space="preserve"> high poverty rates. Even if by far not everyone living around forests are poor, they are a hotspot for poverty across the tropics.</w:t>
      </w:r>
      <w:ins w:id="202" w:author="Campbell, Jeffrey (FOA)" w:date="2017-08-24T13:31:00Z">
        <w:r w:rsidR="00E70E9D">
          <w:rPr>
            <w:lang w:val="en-US"/>
          </w:rPr>
          <w:t xml:space="preserve"> The role of forests as a safety net and substantial source of subsistence needs which would otherwise have to be purchased remains under emphasized.  </w:t>
        </w:r>
      </w:ins>
      <w:del w:id="203" w:author="Campbell, Jeffrey (FOA)" w:date="2017-08-24T13:32:00Z">
        <w:r w:rsidDel="00E70E9D">
          <w:rPr>
            <w:lang w:val="en-US"/>
          </w:rPr>
          <w:delText xml:space="preserve"> As these areas contain</w:delText>
        </w:r>
      </w:del>
      <w:ins w:id="204" w:author="Campbell, Jeffrey (FOA)" w:date="2017-08-24T13:34:00Z">
        <w:r w:rsidR="00E70E9D">
          <w:rPr>
            <w:lang w:val="en-US"/>
          </w:rPr>
          <w:t>Simultaneously</w:t>
        </w:r>
      </w:ins>
      <w:ins w:id="205" w:author="Campbell, Jeffrey (FOA)" w:date="2017-08-24T13:32:00Z">
        <w:r w:rsidR="00E70E9D">
          <w:rPr>
            <w:lang w:val="en-US"/>
          </w:rPr>
          <w:t xml:space="preserve"> a significant proportion of the</w:t>
        </w:r>
      </w:ins>
      <w:ins w:id="206" w:author="Campbell, Jeffrey (FOA)" w:date="2017-08-24T13:33:00Z">
        <w:r w:rsidR="00E70E9D">
          <w:rPr>
            <w:lang w:val="en-US"/>
          </w:rPr>
          <w:t xml:space="preserve"> potential contribution </w:t>
        </w:r>
      </w:ins>
      <w:ins w:id="207" w:author="Campbell, Jeffrey (FOA)" w:date="2017-08-24T13:34:00Z">
        <w:r w:rsidR="008F65C8">
          <w:rPr>
            <w:lang w:val="en-US"/>
          </w:rPr>
          <w:t xml:space="preserve">of </w:t>
        </w:r>
      </w:ins>
      <w:ins w:id="208" w:author="Campbell, Jeffrey (FOA)" w:date="2017-08-24T13:33:00Z">
        <w:r w:rsidR="00E70E9D">
          <w:rPr>
            <w:lang w:val="en-US"/>
          </w:rPr>
          <w:t xml:space="preserve">forests </w:t>
        </w:r>
      </w:ins>
      <w:ins w:id="209" w:author="Campbell, Jeffrey (FOA)" w:date="2017-08-24T13:34:00Z">
        <w:r w:rsidR="008F65C8">
          <w:rPr>
            <w:lang w:val="en-US"/>
          </w:rPr>
          <w:t xml:space="preserve">to </w:t>
        </w:r>
      </w:ins>
      <w:ins w:id="210" w:author="Campbell, Jeffrey (FOA)" w:date="2017-08-24T13:33:00Z">
        <w:r w:rsidR="00E70E9D">
          <w:rPr>
            <w:lang w:val="en-US"/>
          </w:rPr>
          <w:t>the poorest of the poor</w:t>
        </w:r>
      </w:ins>
      <w:ins w:id="211" w:author="Campbell, Jeffrey (FOA)" w:date="2017-08-24T13:34:00Z">
        <w:r w:rsidR="008F65C8">
          <w:rPr>
            <w:lang w:val="en-US"/>
          </w:rPr>
          <w:t xml:space="preserve"> remains</w:t>
        </w:r>
      </w:ins>
      <w:ins w:id="212" w:author="Campbell, Jeffrey (FOA)" w:date="2017-08-24T13:35:00Z">
        <w:r w:rsidR="008F65C8">
          <w:rPr>
            <w:lang w:val="en-US"/>
          </w:rPr>
          <w:t xml:space="preserve"> un-realized. </w:t>
        </w:r>
      </w:ins>
      <w:del w:id="213" w:author="Campbell, Jeffrey (FOA)" w:date="2017-08-24T13:36:00Z">
        <w:r w:rsidDel="008F65C8">
          <w:rPr>
            <w:lang w:val="en-US"/>
          </w:rPr>
          <w:delText xml:space="preserve"> great natural wealth, forests are in the same time untapped resources for the poorest, which already crucially contribute to rural livelihoods.</w:delText>
        </w:r>
      </w:del>
      <w:r>
        <w:rPr>
          <w:lang w:val="en-US"/>
        </w:rPr>
        <w:t xml:space="preserve"> The hurdles that keep people from benefiting from these resources are what keep poverty rates high: remoteness from markets and investments, weak rights and governance, a lack of ownership over land</w:t>
      </w:r>
      <w:ins w:id="214" w:author="Campbell, Jeffrey (FOA)" w:date="2017-08-24T13:38:00Z">
        <w:r w:rsidR="008F65C8">
          <w:rPr>
            <w:lang w:val="en-US"/>
          </w:rPr>
          <w:t>, unclear access rights to forest products</w:t>
        </w:r>
      </w:ins>
      <w:ins w:id="215" w:author="Campbell, Jeffrey (FOA)" w:date="2017-08-24T13:36:00Z">
        <w:r w:rsidR="008F65C8">
          <w:rPr>
            <w:lang w:val="en-US"/>
          </w:rPr>
          <w:t xml:space="preserve">, </w:t>
        </w:r>
      </w:ins>
      <w:ins w:id="216" w:author="Campbell, Jeffrey (FOA)" w:date="2017-08-24T13:40:00Z">
        <w:r w:rsidR="008F65C8">
          <w:rPr>
            <w:lang w:val="en-US"/>
          </w:rPr>
          <w:t xml:space="preserve">a lack of services and investment </w:t>
        </w:r>
      </w:ins>
      <w:ins w:id="217" w:author="Campbell, Jeffrey (FOA)" w:date="2017-08-24T13:36:00Z">
        <w:r w:rsidR="008F65C8">
          <w:rPr>
            <w:lang w:val="en-US"/>
          </w:rPr>
          <w:t xml:space="preserve">and weak or </w:t>
        </w:r>
        <w:proofErr w:type="spellStart"/>
        <w:r w:rsidR="008F65C8">
          <w:rPr>
            <w:lang w:val="en-US"/>
          </w:rPr>
          <w:t>non existent</w:t>
        </w:r>
        <w:proofErr w:type="spellEnd"/>
        <w:r w:rsidR="008F65C8">
          <w:rPr>
            <w:lang w:val="en-US"/>
          </w:rPr>
          <w:t xml:space="preserve"> representative organizations</w:t>
        </w:r>
      </w:ins>
      <w:r>
        <w:rPr>
          <w:lang w:val="en-US"/>
        </w:rPr>
        <w:t xml:space="preserve">. If these hurdles were addressed forests and trees could play a significant larger part in achieving SDG 1 to end poverty everywhere. </w:t>
      </w:r>
    </w:p>
    <w:p w:rsidR="00FB32D2" w:rsidRDefault="00FB32D2" w:rsidP="00FB32D2">
      <w:pPr>
        <w:rPr>
          <w:lang w:val="en-US"/>
        </w:rPr>
      </w:pPr>
      <w:commentRangeStart w:id="218"/>
      <w:r>
        <w:rPr>
          <w:lang w:val="en-US"/>
        </w:rPr>
        <w:t xml:space="preserve">Data gaps exist to fully measure the relationship between forests and poverty. First, updated geospatial poverty data at district level, as well as better gender-disaggregated data, are needed to understand the distribution of rural poverty. </w:t>
      </w:r>
      <w:commentRangeEnd w:id="218"/>
      <w:r w:rsidR="00B82703">
        <w:rPr>
          <w:rStyle w:val="CommentReference"/>
        </w:rPr>
        <w:commentReference w:id="218"/>
      </w:r>
      <w:r>
        <w:rPr>
          <w:lang w:val="en-US"/>
        </w:rPr>
        <w:t xml:space="preserve">As urbanization and migration continue, it would be important to fully track these trends and their effects on rural areas. Secondly, there is a need for disaggregated forest tenure data on the ownership of individuals. This would allow us to break down the share of smallholder forest </w:t>
      </w:r>
      <w:proofErr w:type="gramStart"/>
      <w:r>
        <w:rPr>
          <w:lang w:val="en-US"/>
        </w:rPr>
        <w:t>owners</w:t>
      </w:r>
      <w:proofErr w:type="gramEnd"/>
      <w:r>
        <w:rPr>
          <w:lang w:val="en-US"/>
        </w:rPr>
        <w:t xml:space="preserve"> vis-à-vis largescale forest holders. Likewise, data on tenure and livelihoods is largely missing</w:t>
      </w:r>
      <w:ins w:id="219" w:author="Campbell, Jeffrey (FOA)" w:date="2017-08-24T13:46:00Z">
        <w:r w:rsidR="00E13EB0">
          <w:rPr>
            <w:lang w:val="en-US"/>
          </w:rPr>
          <w:t xml:space="preserve"> and existing data is not disaggregated by gender or ethnicity</w:t>
        </w:r>
      </w:ins>
      <w:r>
        <w:rPr>
          <w:lang w:val="en-US"/>
        </w:rPr>
        <w:t>. Together they would allow for a more comprehensive analysis of the relationship between forest ownership and local wellbeing.</w:t>
      </w:r>
      <w:commentRangeEnd w:id="200"/>
      <w:r w:rsidR="00B82703">
        <w:rPr>
          <w:rStyle w:val="CommentReference"/>
        </w:rPr>
        <w:commentReference w:id="200"/>
      </w:r>
    </w:p>
    <w:p w:rsidR="00096961" w:rsidRDefault="00096961" w:rsidP="006C2BB2">
      <w:pPr>
        <w:rPr>
          <w:lang w:val="en-US"/>
        </w:rPr>
      </w:pPr>
    </w:p>
    <w:p w:rsidR="00FB32D2" w:rsidRPr="00ED6ACF" w:rsidRDefault="00FB32D2" w:rsidP="00FB32D2">
      <w:pPr>
        <w:pStyle w:val="ListParagraph"/>
        <w:numPr>
          <w:ilvl w:val="0"/>
          <w:numId w:val="4"/>
        </w:numPr>
      </w:pPr>
      <w:r>
        <w:rPr>
          <w:lang w:val="en-US"/>
        </w:rPr>
        <w:t>39</w:t>
      </w:r>
      <w:r w:rsidRPr="003E7797">
        <w:rPr>
          <w:lang w:val="en-US"/>
        </w:rPr>
        <w:t>% of the extreme rural poor are estimated to live</w:t>
      </w:r>
      <w:r>
        <w:rPr>
          <w:lang w:val="en-US"/>
        </w:rPr>
        <w:t xml:space="preserve"> in or</w:t>
      </w:r>
      <w:r w:rsidRPr="003E7797">
        <w:rPr>
          <w:lang w:val="en-US"/>
        </w:rPr>
        <w:t xml:space="preserve"> around</w:t>
      </w:r>
      <w:r>
        <w:rPr>
          <w:lang w:val="en-US"/>
        </w:rPr>
        <w:t xml:space="preserve"> tropical</w:t>
      </w:r>
      <w:r w:rsidRPr="003E7797">
        <w:rPr>
          <w:lang w:val="en-US"/>
        </w:rPr>
        <w:t xml:space="preserve"> forests and savannahs. Due to unclear tenure and rights, remoteness from markets, infrastructure, social protection and inclusive policies,</w:t>
      </w:r>
      <w:ins w:id="220" w:author="Campbell, Jeffrey (FOA)" w:date="2017-08-24T13:39:00Z">
        <w:r w:rsidR="008F65C8">
          <w:rPr>
            <w:lang w:val="en-US"/>
          </w:rPr>
          <w:t xml:space="preserve"> low levels of representative organizations and services</w:t>
        </w:r>
        <w:proofErr w:type="gramStart"/>
        <w:r w:rsidR="008F65C8">
          <w:rPr>
            <w:lang w:val="en-US"/>
          </w:rPr>
          <w:t xml:space="preserve">, </w:t>
        </w:r>
      </w:ins>
      <w:r w:rsidRPr="003E7797">
        <w:rPr>
          <w:lang w:val="en-US"/>
        </w:rPr>
        <w:t xml:space="preserve"> poverty</w:t>
      </w:r>
      <w:proofErr w:type="gramEnd"/>
      <w:r w:rsidRPr="003E7797">
        <w:rPr>
          <w:lang w:val="en-US"/>
        </w:rPr>
        <w:t xml:space="preserve"> in forest areas is inadequately addressed. </w:t>
      </w:r>
      <w:r w:rsidRPr="003E7797">
        <w:rPr>
          <w:b/>
          <w:bCs/>
          <w:lang w:val="en-US"/>
        </w:rPr>
        <w:t>Extra efforts are needed to reach forest dependent populations, especially in remote areas</w:t>
      </w:r>
      <w:r>
        <w:rPr>
          <w:b/>
          <w:bCs/>
          <w:lang w:val="en-US"/>
        </w:rPr>
        <w:t>, in order to achieve SDG target 1.1</w:t>
      </w:r>
      <w:r w:rsidRPr="003E7797">
        <w:rPr>
          <w:b/>
          <w:bCs/>
          <w:lang w:val="en-US"/>
        </w:rPr>
        <w:t>.</w:t>
      </w:r>
    </w:p>
    <w:p w:rsidR="00FB32D2" w:rsidRPr="00ED6ACF" w:rsidRDefault="00FB32D2" w:rsidP="00FB32D2">
      <w:pPr>
        <w:pStyle w:val="ListParagraph"/>
        <w:ind w:left="1440"/>
      </w:pPr>
    </w:p>
    <w:p w:rsidR="00FB32D2" w:rsidRPr="0011516E" w:rsidRDefault="00FB32D2" w:rsidP="00FB32D2">
      <w:pPr>
        <w:pStyle w:val="ListParagraph"/>
        <w:numPr>
          <w:ilvl w:val="0"/>
          <w:numId w:val="4"/>
        </w:numPr>
      </w:pPr>
      <w:r w:rsidRPr="003E7797">
        <w:rPr>
          <w:b/>
          <w:bCs/>
          <w:lang w:val="en-US"/>
        </w:rPr>
        <w:t>Forests provide a substantial proportion of income for rural people</w:t>
      </w:r>
      <w:r w:rsidRPr="003E7797">
        <w:rPr>
          <w:lang w:val="en-US"/>
        </w:rPr>
        <w:t xml:space="preserve">, on average 22% of the total income for forest dependent communities, which otherwise would risk falling deeper into or below the poverty line. The subsistence use of forest products represent the largest value for local people, </w:t>
      </w:r>
      <w:r>
        <w:t>between three and five times the cash contributions</w:t>
      </w:r>
      <w:r w:rsidRPr="003E7797">
        <w:rPr>
          <w:lang w:val="en-US"/>
        </w:rPr>
        <w:t xml:space="preserve">. Poorer households depend on a larger degree on these “free” resources. </w:t>
      </w:r>
    </w:p>
    <w:p w:rsidR="00FB32D2" w:rsidRDefault="00FB32D2" w:rsidP="00FB32D2">
      <w:pPr>
        <w:pStyle w:val="ListParagraph"/>
      </w:pPr>
    </w:p>
    <w:p w:rsidR="00FB32D2" w:rsidRDefault="00FB32D2" w:rsidP="00FB32D2">
      <w:pPr>
        <w:pStyle w:val="ListParagraph"/>
        <w:numPr>
          <w:ilvl w:val="0"/>
          <w:numId w:val="4"/>
        </w:numPr>
      </w:pPr>
      <w:r>
        <w:t xml:space="preserve">Trees and integral parts of agricultural landscapes, with 46% of agricultural land having at least 10% tree cover. </w:t>
      </w:r>
      <w:r w:rsidRPr="007E428A">
        <w:rPr>
          <w:b/>
        </w:rPr>
        <w:t xml:space="preserve">Trees provide important </w:t>
      </w:r>
      <w:r w:rsidRPr="005A592E">
        <w:rPr>
          <w:b/>
          <w:lang w:val="en-US"/>
        </w:rPr>
        <w:t>provisioning</w:t>
      </w:r>
      <w:r w:rsidRPr="007E428A">
        <w:rPr>
          <w:b/>
        </w:rPr>
        <w:t xml:space="preserve"> and </w:t>
      </w:r>
      <w:r>
        <w:rPr>
          <w:b/>
        </w:rPr>
        <w:t>regulating</w:t>
      </w:r>
      <w:r w:rsidRPr="007E428A">
        <w:rPr>
          <w:b/>
        </w:rPr>
        <w:t xml:space="preserve"> ecosystem services that help strengthen the resilience of rural livelihoods.</w:t>
      </w:r>
      <w:r>
        <w:t xml:space="preserve"> </w:t>
      </w:r>
    </w:p>
    <w:p w:rsidR="00FB32D2" w:rsidRDefault="00FB32D2" w:rsidP="00FB32D2">
      <w:pPr>
        <w:pStyle w:val="ListParagraph"/>
      </w:pPr>
    </w:p>
    <w:p w:rsidR="00FB32D2" w:rsidRPr="00ED6ACF" w:rsidRDefault="00FB32D2" w:rsidP="00FB32D2">
      <w:pPr>
        <w:pStyle w:val="ListParagraph"/>
        <w:numPr>
          <w:ilvl w:val="0"/>
          <w:numId w:val="4"/>
        </w:numPr>
      </w:pPr>
      <w:r>
        <w:t xml:space="preserve">Existing data gaps limit our knowledge under what conditions forests contribute to development goals and help reduce poverty. </w:t>
      </w:r>
      <w:r w:rsidRPr="00F76107">
        <w:rPr>
          <w:b/>
        </w:rPr>
        <w:t>More research on forest and poverty linkages</w:t>
      </w:r>
      <w:r>
        <w:t xml:space="preserve"> that address land </w:t>
      </w:r>
      <w:ins w:id="221" w:author="Campbell, Jeffrey (FOA)" w:date="2017-08-24T13:40:00Z">
        <w:r w:rsidR="008F65C8">
          <w:t>r</w:t>
        </w:r>
      </w:ins>
      <w:r>
        <w:t xml:space="preserve">ights and disaggregated poverty data will help close these gaps. </w:t>
      </w:r>
    </w:p>
    <w:p w:rsidR="006C2BB2" w:rsidRDefault="006C2BB2" w:rsidP="006C2BB2"/>
    <w:p w:rsidR="003E7797" w:rsidRDefault="003E7797" w:rsidP="006C2BB2"/>
    <w:p w:rsidR="00FF67F3" w:rsidRPr="006B1552" w:rsidRDefault="00FF67F3" w:rsidP="00FF67F3">
      <w:pPr>
        <w:rPr>
          <w:b/>
          <w:sz w:val="32"/>
          <w:lang w:val="en-US"/>
        </w:rPr>
      </w:pPr>
      <w:r w:rsidRPr="006B1552">
        <w:rPr>
          <w:b/>
          <w:sz w:val="32"/>
          <w:lang w:val="en-US"/>
        </w:rPr>
        <w:t>SDG 1 Sources</w:t>
      </w:r>
    </w:p>
    <w:p w:rsidR="00FF67F3" w:rsidRDefault="00FF67F3" w:rsidP="00FF67F3">
      <w:pPr>
        <w:rPr>
          <w:lang w:val="en-US"/>
        </w:rPr>
      </w:pPr>
    </w:p>
    <w:p w:rsidR="00FF67F3" w:rsidRDefault="00FF67F3" w:rsidP="00FF67F3">
      <w:pPr>
        <w:rPr>
          <w:lang w:val="en-US"/>
        </w:rPr>
      </w:pPr>
      <w:r>
        <w:rPr>
          <w:lang w:val="en-US"/>
        </w:rPr>
        <w:t xml:space="preserve">Angelsen, A, Jagger, P, </w:t>
      </w:r>
      <w:proofErr w:type="spellStart"/>
      <w:r>
        <w:rPr>
          <w:lang w:val="en-US"/>
        </w:rPr>
        <w:t>Babigumira</w:t>
      </w:r>
      <w:proofErr w:type="spellEnd"/>
      <w:r>
        <w:rPr>
          <w:lang w:val="en-US"/>
        </w:rPr>
        <w:t xml:space="preserve">, R, Belcher, B, Hogarth, N and </w:t>
      </w:r>
      <w:proofErr w:type="spellStart"/>
      <w:r>
        <w:rPr>
          <w:lang w:val="en-US"/>
        </w:rPr>
        <w:t>Bauch</w:t>
      </w:r>
      <w:proofErr w:type="spellEnd"/>
      <w:r>
        <w:rPr>
          <w:lang w:val="en-US"/>
        </w:rPr>
        <w:t>, S</w:t>
      </w:r>
      <w:r w:rsidRPr="008D7A00">
        <w:rPr>
          <w:i/>
          <w:lang w:val="en-US"/>
        </w:rPr>
        <w:t>.</w:t>
      </w:r>
      <w:r>
        <w:rPr>
          <w:lang w:val="en-US"/>
        </w:rPr>
        <w:t xml:space="preserve"> 2014</w:t>
      </w:r>
      <w:r w:rsidRPr="008D7A00">
        <w:rPr>
          <w:lang w:val="en-US"/>
        </w:rPr>
        <w:t>. Environmental income and rural livelihoods: A global-comparative</w:t>
      </w:r>
      <w:r w:rsidRPr="008D7A00">
        <w:t xml:space="preserve"> </w:t>
      </w:r>
      <w:proofErr w:type="spellStart"/>
      <w:r w:rsidRPr="008D7A00">
        <w:rPr>
          <w:lang w:val="en-US"/>
        </w:rPr>
        <w:t>global-comparative</w:t>
      </w:r>
      <w:proofErr w:type="spellEnd"/>
      <w:r w:rsidRPr="008D7A00">
        <w:rPr>
          <w:lang w:val="en-US"/>
        </w:rPr>
        <w:t xml:space="preserve"> analysis. </w:t>
      </w:r>
      <w:r w:rsidRPr="008D7A00">
        <w:rPr>
          <w:i/>
          <w:lang w:val="en-US"/>
        </w:rPr>
        <w:t>World Development.</w:t>
      </w:r>
    </w:p>
    <w:p w:rsidR="00FF67F3" w:rsidRDefault="00FF67F3" w:rsidP="00FF67F3">
      <w:pPr>
        <w:rPr>
          <w:lang w:val="en-US"/>
        </w:rPr>
      </w:pPr>
      <w:r w:rsidRPr="009B1F95">
        <w:rPr>
          <w:lang w:val="en-US"/>
        </w:rPr>
        <w:t>Agrawal</w:t>
      </w:r>
      <w:r>
        <w:rPr>
          <w:lang w:val="en-US"/>
        </w:rPr>
        <w:t xml:space="preserve">, A, </w:t>
      </w:r>
      <w:proofErr w:type="spellStart"/>
      <w:r w:rsidRPr="009B1F95">
        <w:rPr>
          <w:lang w:val="en-US"/>
        </w:rPr>
        <w:t>Cashore</w:t>
      </w:r>
      <w:proofErr w:type="spellEnd"/>
      <w:r>
        <w:rPr>
          <w:lang w:val="en-US"/>
        </w:rPr>
        <w:t>, B,</w:t>
      </w:r>
      <w:r w:rsidRPr="009B1F95">
        <w:rPr>
          <w:lang w:val="en-US"/>
        </w:rPr>
        <w:t xml:space="preserve"> Hardin</w:t>
      </w:r>
      <w:r>
        <w:rPr>
          <w:lang w:val="en-US"/>
        </w:rPr>
        <w:t xml:space="preserve">, R, </w:t>
      </w:r>
      <w:r w:rsidRPr="009B1F95">
        <w:rPr>
          <w:lang w:val="en-US"/>
        </w:rPr>
        <w:t>Shepherd</w:t>
      </w:r>
      <w:r>
        <w:rPr>
          <w:lang w:val="en-US"/>
        </w:rPr>
        <w:t>, G,</w:t>
      </w:r>
      <w:r w:rsidRPr="009B1F95">
        <w:rPr>
          <w:lang w:val="en-US"/>
        </w:rPr>
        <w:t xml:space="preserve"> Benson</w:t>
      </w:r>
      <w:r>
        <w:rPr>
          <w:lang w:val="en-US"/>
        </w:rPr>
        <w:t xml:space="preserve">, C and </w:t>
      </w:r>
      <w:r w:rsidRPr="009B1F95">
        <w:rPr>
          <w:lang w:val="en-US"/>
        </w:rPr>
        <w:t>Miller</w:t>
      </w:r>
      <w:r>
        <w:rPr>
          <w:lang w:val="en-US"/>
        </w:rPr>
        <w:t xml:space="preserve">, D. 2013. </w:t>
      </w:r>
      <w:r>
        <w:rPr>
          <w:i/>
          <w:lang w:val="en-US"/>
        </w:rPr>
        <w:t xml:space="preserve">Economic Contributions of Forests. </w:t>
      </w:r>
      <w:r w:rsidRPr="00DF6423">
        <w:rPr>
          <w:lang w:val="en-US"/>
        </w:rPr>
        <w:t>Background paper prepared for the United Nations Forum on Forests.</w:t>
      </w:r>
    </w:p>
    <w:p w:rsidR="00FF67F3" w:rsidRPr="00AF1E49" w:rsidRDefault="00FF67F3" w:rsidP="00FF67F3">
      <w:pPr>
        <w:rPr>
          <w:lang w:val="en-US"/>
        </w:rPr>
      </w:pPr>
      <w:r>
        <w:rPr>
          <w:lang w:val="en-US"/>
        </w:rPr>
        <w:t xml:space="preserve">Cavendish, W. 1999. </w:t>
      </w:r>
      <w:r w:rsidRPr="00AF1E49">
        <w:rPr>
          <w:i/>
          <w:lang w:val="en-US"/>
        </w:rPr>
        <w:t>Poverty, Inequality and Environmental Resources: Quantitative Analysis of Rural Households.</w:t>
      </w:r>
      <w:r>
        <w:rPr>
          <w:i/>
          <w:lang w:val="en-US"/>
        </w:rPr>
        <w:t xml:space="preserve"> </w:t>
      </w:r>
      <w:r w:rsidRPr="00AF1E49">
        <w:rPr>
          <w:lang w:val="en-US"/>
        </w:rPr>
        <w:t>Center for the Study of African Economies working paper series 99-9.</w:t>
      </w:r>
    </w:p>
    <w:p w:rsidR="00FF67F3" w:rsidRPr="00E61E0B" w:rsidRDefault="00FF67F3" w:rsidP="00FF67F3">
      <w:pPr>
        <w:rPr>
          <w:lang w:val="en-US"/>
        </w:rPr>
      </w:pPr>
      <w:r w:rsidRPr="00E61E0B">
        <w:rPr>
          <w:lang w:val="en-US"/>
        </w:rPr>
        <w:t xml:space="preserve">Cavendish, W. 2003. </w:t>
      </w:r>
      <w:r w:rsidRPr="00E61E0B">
        <w:rPr>
          <w:i/>
          <w:lang w:val="en-US"/>
        </w:rPr>
        <w:t>How Do Forests Support, Insure and Improve The Livelihoods Of The Rural Poor? A Research Note.</w:t>
      </w:r>
      <w:r>
        <w:rPr>
          <w:i/>
          <w:lang w:val="en-US"/>
        </w:rPr>
        <w:t xml:space="preserve"> </w:t>
      </w:r>
      <w:hyperlink r:id="rId12" w:history="1">
        <w:r w:rsidRPr="00E61E0B">
          <w:rPr>
            <w:lang w:val="en-US"/>
          </w:rPr>
          <w:t>Center for International Forestry Research</w:t>
        </w:r>
      </w:hyperlink>
      <w:r>
        <w:rPr>
          <w:lang w:val="en-US"/>
        </w:rPr>
        <w:t>, Bogor, Indonesia.</w:t>
      </w:r>
    </w:p>
    <w:p w:rsidR="00FF67F3" w:rsidRDefault="00FF67F3" w:rsidP="00FF67F3">
      <w:pPr>
        <w:rPr>
          <w:lang w:val="en-US"/>
        </w:rPr>
      </w:pPr>
      <w:proofErr w:type="spellStart"/>
      <w:r>
        <w:rPr>
          <w:lang w:val="en-US"/>
        </w:rPr>
        <w:t>Chomitz</w:t>
      </w:r>
      <w:proofErr w:type="spellEnd"/>
      <w:r>
        <w:rPr>
          <w:lang w:val="en-US"/>
        </w:rPr>
        <w:t>, K.</w:t>
      </w:r>
      <w:r w:rsidRPr="007F7C59">
        <w:rPr>
          <w:lang w:val="en-US"/>
        </w:rPr>
        <w:t xml:space="preserve">M. 2007. </w:t>
      </w:r>
      <w:r w:rsidRPr="007F7C59">
        <w:rPr>
          <w:i/>
          <w:lang w:val="en-US"/>
        </w:rPr>
        <w:t xml:space="preserve">At loggerheads: agricultural expansion, poverty reduction, and environment in the tropical forests. </w:t>
      </w:r>
      <w:r>
        <w:rPr>
          <w:lang w:val="en-US"/>
        </w:rPr>
        <w:t>World Bank, Washington DC</w:t>
      </w:r>
      <w:r w:rsidRPr="007F7C59">
        <w:rPr>
          <w:lang w:val="en-US"/>
        </w:rPr>
        <w:t>, USA.</w:t>
      </w:r>
    </w:p>
    <w:p w:rsidR="00FF67F3" w:rsidRDefault="00FF67F3" w:rsidP="00FF67F3">
      <w:pPr>
        <w:rPr>
          <w:lang w:val="en-US"/>
        </w:rPr>
      </w:pPr>
      <w:r>
        <w:rPr>
          <w:lang w:val="en-US"/>
        </w:rPr>
        <w:t xml:space="preserve">De </w:t>
      </w:r>
      <w:proofErr w:type="spellStart"/>
      <w:r>
        <w:rPr>
          <w:lang w:val="en-US"/>
        </w:rPr>
        <w:t>Leeuw</w:t>
      </w:r>
      <w:proofErr w:type="spellEnd"/>
      <w:r>
        <w:rPr>
          <w:lang w:val="en-US"/>
        </w:rPr>
        <w:t xml:space="preserve"> J, </w:t>
      </w:r>
      <w:proofErr w:type="spellStart"/>
      <w:r>
        <w:rPr>
          <w:lang w:val="en-US"/>
        </w:rPr>
        <w:t>Njenga</w:t>
      </w:r>
      <w:proofErr w:type="spellEnd"/>
      <w:r>
        <w:rPr>
          <w:lang w:val="en-US"/>
        </w:rPr>
        <w:t xml:space="preserve"> M, Wagner B and</w:t>
      </w:r>
      <w:r w:rsidRPr="00CF0270">
        <w:rPr>
          <w:lang w:val="en-US"/>
        </w:rPr>
        <w:t xml:space="preserve"> </w:t>
      </w:r>
      <w:proofErr w:type="spellStart"/>
      <w:r w:rsidRPr="00CF0270">
        <w:rPr>
          <w:lang w:val="en-US"/>
        </w:rPr>
        <w:t>Iiyama</w:t>
      </w:r>
      <w:proofErr w:type="spellEnd"/>
      <w:r w:rsidRPr="00CF0270">
        <w:rPr>
          <w:lang w:val="en-US"/>
        </w:rPr>
        <w:t xml:space="preserve"> M. (E</w:t>
      </w:r>
      <w:r>
        <w:rPr>
          <w:lang w:val="en-US"/>
        </w:rPr>
        <w:t xml:space="preserve">ds.) 2014. </w:t>
      </w:r>
      <w:proofErr w:type="spellStart"/>
      <w:r w:rsidRPr="00CF0270">
        <w:rPr>
          <w:i/>
          <w:lang w:val="en-US"/>
        </w:rPr>
        <w:t>Treesilience</w:t>
      </w:r>
      <w:proofErr w:type="spellEnd"/>
      <w:r w:rsidRPr="00CF0270">
        <w:rPr>
          <w:i/>
          <w:lang w:val="en-US"/>
        </w:rPr>
        <w:t>:</w:t>
      </w:r>
      <w:r>
        <w:rPr>
          <w:lang w:val="en-US"/>
        </w:rPr>
        <w:t xml:space="preserve"> </w:t>
      </w:r>
      <w:r w:rsidRPr="00CF0270">
        <w:rPr>
          <w:i/>
          <w:lang w:val="en-US"/>
        </w:rPr>
        <w:t>An assessment of the resilience provided by trees in the drylands of Eastern Africa.</w:t>
      </w:r>
      <w:r w:rsidRPr="00CF0270">
        <w:rPr>
          <w:lang w:val="en-US"/>
        </w:rPr>
        <w:t xml:space="preserve"> The World Agroforestry Centre</w:t>
      </w:r>
      <w:r>
        <w:rPr>
          <w:lang w:val="en-US"/>
        </w:rPr>
        <w:t>,</w:t>
      </w:r>
      <w:r w:rsidRPr="00CF0270">
        <w:rPr>
          <w:lang w:val="en-US"/>
        </w:rPr>
        <w:t xml:space="preserve"> Nairobi, Kenya. </w:t>
      </w:r>
    </w:p>
    <w:p w:rsidR="00FF67F3" w:rsidRDefault="00FF67F3" w:rsidP="00FF67F3">
      <w:pPr>
        <w:rPr>
          <w:lang w:val="en-US"/>
        </w:rPr>
      </w:pPr>
      <w:r>
        <w:rPr>
          <w:lang w:val="en-US"/>
        </w:rPr>
        <w:t xml:space="preserve">Ding, H, Veit, P. G, Blackman, A, Gray, E, </w:t>
      </w:r>
      <w:proofErr w:type="spellStart"/>
      <w:r>
        <w:rPr>
          <w:lang w:val="en-US"/>
        </w:rPr>
        <w:t>Reytar</w:t>
      </w:r>
      <w:proofErr w:type="spellEnd"/>
      <w:r>
        <w:rPr>
          <w:lang w:val="en-US"/>
        </w:rPr>
        <w:t xml:space="preserve">, K, </w:t>
      </w:r>
      <w:proofErr w:type="spellStart"/>
      <w:r>
        <w:rPr>
          <w:lang w:val="en-US"/>
        </w:rPr>
        <w:t>Altamirano</w:t>
      </w:r>
      <w:proofErr w:type="spellEnd"/>
      <w:r>
        <w:rPr>
          <w:lang w:val="en-US"/>
        </w:rPr>
        <w:t xml:space="preserve">, J. C and </w:t>
      </w:r>
      <w:proofErr w:type="spellStart"/>
      <w:r>
        <w:rPr>
          <w:lang w:val="en-US"/>
        </w:rPr>
        <w:t>Hodgdon</w:t>
      </w:r>
      <w:proofErr w:type="spellEnd"/>
      <w:r>
        <w:rPr>
          <w:lang w:val="en-US"/>
        </w:rPr>
        <w:t xml:space="preserve">, B. 2016. </w:t>
      </w:r>
      <w:r w:rsidRPr="003943DE">
        <w:rPr>
          <w:i/>
          <w:lang w:val="en-US"/>
        </w:rPr>
        <w:t xml:space="preserve">Climate Benefits, Tenure Costs. The Economic Case For Securing Indigenous Land Rights in the Amazon. </w:t>
      </w:r>
      <w:r>
        <w:rPr>
          <w:lang w:val="en-US"/>
        </w:rPr>
        <w:t xml:space="preserve">World Resources Institute, Washington DC, USA. </w:t>
      </w:r>
    </w:p>
    <w:p w:rsidR="00FF67F3" w:rsidRDefault="00FF67F3" w:rsidP="00FF67F3">
      <w:pPr>
        <w:rPr>
          <w:lang w:val="en-US"/>
        </w:rPr>
      </w:pPr>
      <w:r>
        <w:rPr>
          <w:lang w:val="en-US"/>
        </w:rPr>
        <w:t xml:space="preserve">FAO. 2014. </w:t>
      </w:r>
      <w:r w:rsidRPr="009D0790">
        <w:rPr>
          <w:i/>
          <w:lang w:val="en-US"/>
        </w:rPr>
        <w:t>State of the World’s Forests: Enhancing the soci</w:t>
      </w:r>
      <w:r>
        <w:rPr>
          <w:i/>
          <w:lang w:val="en-US"/>
        </w:rPr>
        <w:t>oeconomic benefits from forests</w:t>
      </w:r>
      <w:r w:rsidRPr="002A2270">
        <w:rPr>
          <w:i/>
          <w:lang w:val="en-US"/>
        </w:rPr>
        <w:t>.</w:t>
      </w:r>
      <w:r>
        <w:rPr>
          <w:lang w:val="en-US"/>
        </w:rPr>
        <w:t xml:space="preserve"> Food and Agriculture Organization of the United Nations, Rome, Italy.</w:t>
      </w:r>
    </w:p>
    <w:p w:rsidR="00FF67F3" w:rsidRDefault="00FF67F3" w:rsidP="00FF67F3">
      <w:pPr>
        <w:rPr>
          <w:lang w:val="en-US"/>
        </w:rPr>
      </w:pPr>
      <w:r>
        <w:rPr>
          <w:lang w:val="en-US"/>
        </w:rPr>
        <w:t xml:space="preserve">FAO. 2015. </w:t>
      </w:r>
      <w:r w:rsidRPr="006A76F4">
        <w:rPr>
          <w:i/>
          <w:lang w:val="en-US"/>
        </w:rPr>
        <w:t>Global Forest Resources Assessment 2015. How are the world’s forests changing</w:t>
      </w:r>
      <w:proofErr w:type="gramStart"/>
      <w:r w:rsidRPr="006A76F4">
        <w:rPr>
          <w:i/>
          <w:lang w:val="en-US"/>
        </w:rPr>
        <w:t>?.</w:t>
      </w:r>
      <w:proofErr w:type="gramEnd"/>
      <w:r>
        <w:rPr>
          <w:lang w:val="en-US"/>
        </w:rPr>
        <w:t xml:space="preserve"> </w:t>
      </w:r>
      <w:r w:rsidRPr="00E27386">
        <w:rPr>
          <w:lang w:val="en-US"/>
        </w:rPr>
        <w:t xml:space="preserve">Food </w:t>
      </w:r>
      <w:r>
        <w:rPr>
          <w:lang w:val="en-US"/>
        </w:rPr>
        <w:t xml:space="preserve">and Agriculture Organization of the United Nations, Rome, Italy. </w:t>
      </w:r>
    </w:p>
    <w:p w:rsidR="00FF67F3" w:rsidRDefault="00FF67F3" w:rsidP="00FF67F3">
      <w:pPr>
        <w:rPr>
          <w:lang w:val="en-US"/>
        </w:rPr>
      </w:pPr>
      <w:r>
        <w:rPr>
          <w:lang w:val="en-US"/>
        </w:rPr>
        <w:t xml:space="preserve">Fisher, M, </w:t>
      </w:r>
      <w:proofErr w:type="spellStart"/>
      <w:r>
        <w:rPr>
          <w:lang w:val="en-US"/>
        </w:rPr>
        <w:t>Chaudhury</w:t>
      </w:r>
      <w:proofErr w:type="spellEnd"/>
      <w:r>
        <w:rPr>
          <w:lang w:val="en-US"/>
        </w:rPr>
        <w:t xml:space="preserve"> M and </w:t>
      </w:r>
      <w:proofErr w:type="spellStart"/>
      <w:r>
        <w:rPr>
          <w:lang w:val="en-US"/>
        </w:rPr>
        <w:t>McCusker</w:t>
      </w:r>
      <w:proofErr w:type="spellEnd"/>
      <w:r>
        <w:rPr>
          <w:lang w:val="en-US"/>
        </w:rPr>
        <w:t xml:space="preserve">, B. 2010. </w:t>
      </w:r>
      <w:r w:rsidRPr="00D32435">
        <w:rPr>
          <w:lang w:val="en-US"/>
        </w:rPr>
        <w:t>Do Forests Help Rural Households Adapt to Climate Variability? Evidence from Southern Malawi</w:t>
      </w:r>
      <w:r>
        <w:rPr>
          <w:lang w:val="en-US"/>
        </w:rPr>
        <w:t xml:space="preserve">. </w:t>
      </w:r>
      <w:r w:rsidRPr="00D32435">
        <w:rPr>
          <w:i/>
          <w:lang w:val="en-US"/>
        </w:rPr>
        <w:t>World Development</w:t>
      </w:r>
      <w:r>
        <w:rPr>
          <w:lang w:val="en-US"/>
        </w:rPr>
        <w:t xml:space="preserve"> 38(</w:t>
      </w:r>
      <w:r w:rsidRPr="00D32435">
        <w:rPr>
          <w:lang w:val="en-US"/>
        </w:rPr>
        <w:t>9</w:t>
      </w:r>
      <w:r>
        <w:rPr>
          <w:lang w:val="en-US"/>
        </w:rPr>
        <w:t xml:space="preserve">): </w:t>
      </w:r>
      <w:r w:rsidRPr="00D32435">
        <w:rPr>
          <w:lang w:val="en-US"/>
        </w:rPr>
        <w:t>1241–1250</w:t>
      </w:r>
      <w:r>
        <w:rPr>
          <w:lang w:val="en-US"/>
        </w:rPr>
        <w:t xml:space="preserve">. </w:t>
      </w:r>
    </w:p>
    <w:p w:rsidR="00FF67F3" w:rsidRDefault="00FF67F3" w:rsidP="00FF67F3">
      <w:pPr>
        <w:rPr>
          <w:lang w:val="en-US"/>
        </w:rPr>
      </w:pPr>
      <w:r>
        <w:rPr>
          <w:lang w:val="en-US"/>
        </w:rPr>
        <w:t xml:space="preserve">Gilmour, D. 2016. </w:t>
      </w:r>
      <w:r w:rsidRPr="00E27386">
        <w:rPr>
          <w:i/>
          <w:lang w:val="en-US"/>
        </w:rPr>
        <w:t>Forty years of community-based forestry.</w:t>
      </w:r>
      <w:r w:rsidRPr="00E27386">
        <w:rPr>
          <w:i/>
        </w:rPr>
        <w:t xml:space="preserve"> </w:t>
      </w:r>
      <w:r w:rsidRPr="00E27386">
        <w:rPr>
          <w:i/>
          <w:lang w:val="en-US"/>
        </w:rPr>
        <w:t>A review of its extent and effectiveness.</w:t>
      </w:r>
      <w:r>
        <w:rPr>
          <w:i/>
          <w:lang w:val="en-US"/>
        </w:rPr>
        <w:t xml:space="preserve"> </w:t>
      </w:r>
      <w:r>
        <w:rPr>
          <w:lang w:val="en-US"/>
        </w:rPr>
        <w:t>FAO Forestry Paper 176.</w:t>
      </w:r>
      <w:r w:rsidRPr="00E27386">
        <w:rPr>
          <w:i/>
          <w:lang w:val="en-US"/>
        </w:rPr>
        <w:t xml:space="preserve"> </w:t>
      </w:r>
      <w:r w:rsidRPr="00E27386">
        <w:rPr>
          <w:lang w:val="en-US"/>
        </w:rPr>
        <w:t xml:space="preserve">Food </w:t>
      </w:r>
      <w:r>
        <w:rPr>
          <w:lang w:val="en-US"/>
        </w:rPr>
        <w:t>and Agriculture Organization of the United Nations, Rome, Italy.</w:t>
      </w:r>
    </w:p>
    <w:p w:rsidR="003E0303" w:rsidRDefault="003E0303" w:rsidP="00FF67F3">
      <w:pPr>
        <w:rPr>
          <w:ins w:id="222" w:author="Campbell, Jeffrey (FOA)" w:date="2017-08-24T13:17:00Z"/>
          <w:lang w:val="en-US"/>
        </w:rPr>
      </w:pPr>
      <w:proofErr w:type="spellStart"/>
      <w:ins w:id="223" w:author="Campbell, Jeffrey (FOA)" w:date="2017-08-24T13:17:00Z">
        <w:r>
          <w:rPr>
            <w:lang w:val="en-US"/>
          </w:rPr>
          <w:t>Hobley</w:t>
        </w:r>
        <w:proofErr w:type="spellEnd"/>
        <w:r>
          <w:rPr>
            <w:lang w:val="en-US"/>
          </w:rPr>
          <w:t xml:space="preserve">, Mary, Multi-stakeholder forestry </w:t>
        </w:r>
        <w:proofErr w:type="spellStart"/>
        <w:r>
          <w:rPr>
            <w:lang w:val="en-US"/>
          </w:rPr>
          <w:t>programme</w:t>
        </w:r>
        <w:proofErr w:type="spellEnd"/>
        <w:r>
          <w:rPr>
            <w:lang w:val="en-US"/>
          </w:rPr>
          <w:t>, 2017 Persistence and Change:</w:t>
        </w:r>
        <w:r w:rsidRPr="003E0303">
          <w:t xml:space="preserve"> </w:t>
        </w:r>
        <w:r>
          <w:t xml:space="preserve">30 Years of Community Forestry in Nepal. </w:t>
        </w:r>
        <w:r w:rsidRPr="003E0303">
          <w:rPr>
            <w:lang w:val="en-US"/>
          </w:rPr>
          <w:t>http://www.msfp.org.np/uploads/publications/file/ebook_interactiv_20130517095926.pdf</w:t>
        </w:r>
        <w:r>
          <w:rPr>
            <w:lang w:val="en-US"/>
          </w:rPr>
          <w:t xml:space="preserve"> </w:t>
        </w:r>
      </w:ins>
      <w:ins w:id="224" w:author="Campbell, Jeffrey (FOA)" w:date="2017-08-24T13:18:00Z">
        <w:r>
          <w:rPr>
            <w:lang w:val="en-US"/>
          </w:rPr>
          <w:t xml:space="preserve"> </w:t>
        </w:r>
      </w:ins>
      <w:ins w:id="225" w:author="Campbell, Jeffrey (FOA)" w:date="2017-08-24T13:17:00Z">
        <w:r>
          <w:rPr>
            <w:lang w:val="en-US"/>
          </w:rPr>
          <w:t xml:space="preserve"> </w:t>
        </w:r>
      </w:ins>
    </w:p>
    <w:p w:rsidR="00FF67F3" w:rsidRDefault="00FF67F3" w:rsidP="00FF67F3">
      <w:pPr>
        <w:rPr>
          <w:lang w:val="en-US"/>
        </w:rPr>
      </w:pPr>
      <w:r>
        <w:rPr>
          <w:lang w:val="en-US"/>
        </w:rPr>
        <w:t xml:space="preserve">IFAD. 2013. </w:t>
      </w:r>
      <w:r w:rsidRPr="006B1552">
        <w:rPr>
          <w:i/>
          <w:lang w:val="en-US"/>
        </w:rPr>
        <w:t>Smallholders, food security, and the environment.</w:t>
      </w:r>
      <w:r>
        <w:rPr>
          <w:lang w:val="en-US"/>
        </w:rPr>
        <w:t xml:space="preserve"> </w:t>
      </w:r>
      <w:r w:rsidRPr="006B1552">
        <w:rPr>
          <w:lang w:val="en-US"/>
        </w:rPr>
        <w:t>International Fu</w:t>
      </w:r>
      <w:r>
        <w:rPr>
          <w:lang w:val="en-US"/>
        </w:rPr>
        <w:t>nd for Agricultural Development, Rome, Italy.</w:t>
      </w:r>
    </w:p>
    <w:p w:rsidR="00FF67F3" w:rsidRDefault="00FF67F3" w:rsidP="00FF67F3">
      <w:pPr>
        <w:rPr>
          <w:lang w:val="en-US"/>
        </w:rPr>
      </w:pPr>
      <w:r>
        <w:rPr>
          <w:lang w:val="en-US"/>
        </w:rPr>
        <w:t xml:space="preserve">IFAD. 2016. </w:t>
      </w:r>
      <w:r w:rsidRPr="002A2270">
        <w:rPr>
          <w:i/>
          <w:lang w:val="en-US"/>
        </w:rPr>
        <w:t>Rural Development Report 2016. Fostering inclusive rural transformation.</w:t>
      </w:r>
      <w:r>
        <w:rPr>
          <w:lang w:val="en-US"/>
        </w:rPr>
        <w:t xml:space="preserve"> </w:t>
      </w:r>
      <w:r w:rsidRPr="006B1552">
        <w:rPr>
          <w:lang w:val="en-US"/>
        </w:rPr>
        <w:t>International Fu</w:t>
      </w:r>
      <w:r>
        <w:rPr>
          <w:lang w:val="en-US"/>
        </w:rPr>
        <w:t xml:space="preserve">nd for Agricultural Development, Rome, Italy. </w:t>
      </w:r>
    </w:p>
    <w:p w:rsidR="00FF67F3" w:rsidRDefault="00FF67F3" w:rsidP="00FF67F3">
      <w:pPr>
        <w:rPr>
          <w:lang w:val="en-US"/>
        </w:rPr>
      </w:pPr>
      <w:r w:rsidRPr="00EA64BA">
        <w:t xml:space="preserve">Miller, D, Muñoz-Mora, J.C and </w:t>
      </w:r>
      <w:proofErr w:type="spellStart"/>
      <w:r w:rsidRPr="00EA64BA">
        <w:t>Christiaensen</w:t>
      </w:r>
      <w:proofErr w:type="spellEnd"/>
      <w:r>
        <w:t xml:space="preserve">, L. 2016. </w:t>
      </w:r>
      <w:r w:rsidRPr="00EA64BA">
        <w:rPr>
          <w:i/>
        </w:rPr>
        <w:t>Prevalence, Economic Contribution, and Determinants of Trees on Farms across Sub-Saharan Africa.</w:t>
      </w:r>
      <w:r>
        <w:rPr>
          <w:i/>
        </w:rPr>
        <w:t xml:space="preserve"> </w:t>
      </w:r>
      <w:r w:rsidRPr="00EA64BA">
        <w:t>Policy Research Working Paper 7802.</w:t>
      </w:r>
      <w:r>
        <w:t xml:space="preserve"> </w:t>
      </w:r>
      <w:r>
        <w:rPr>
          <w:lang w:val="en-US"/>
        </w:rPr>
        <w:t>World Bank, Washington DC</w:t>
      </w:r>
      <w:r w:rsidRPr="007F7C59">
        <w:rPr>
          <w:lang w:val="en-US"/>
        </w:rPr>
        <w:t>, USA.</w:t>
      </w:r>
      <w:r>
        <w:rPr>
          <w:lang w:val="en-US"/>
        </w:rPr>
        <w:t xml:space="preserve"> </w:t>
      </w:r>
    </w:p>
    <w:p w:rsidR="00FF67F3" w:rsidRDefault="00FF67F3" w:rsidP="00FF67F3">
      <w:pPr>
        <w:rPr>
          <w:lang w:val="en-US"/>
        </w:rPr>
      </w:pPr>
      <w:proofErr w:type="spellStart"/>
      <w:r>
        <w:rPr>
          <w:lang w:val="en-US"/>
        </w:rPr>
        <w:t>Noack</w:t>
      </w:r>
      <w:proofErr w:type="spellEnd"/>
      <w:r>
        <w:rPr>
          <w:lang w:val="en-US"/>
        </w:rPr>
        <w:t xml:space="preserve">, F, </w:t>
      </w:r>
      <w:proofErr w:type="spellStart"/>
      <w:r>
        <w:rPr>
          <w:lang w:val="en-US"/>
        </w:rPr>
        <w:t>Wunder</w:t>
      </w:r>
      <w:proofErr w:type="spellEnd"/>
      <w:r>
        <w:rPr>
          <w:lang w:val="en-US"/>
        </w:rPr>
        <w:t xml:space="preserve">, S, </w:t>
      </w:r>
      <w:proofErr w:type="spellStart"/>
      <w:r>
        <w:rPr>
          <w:lang w:val="en-US"/>
        </w:rPr>
        <w:t>Angelsen</w:t>
      </w:r>
      <w:proofErr w:type="spellEnd"/>
      <w:r>
        <w:rPr>
          <w:lang w:val="en-US"/>
        </w:rPr>
        <w:t xml:space="preserve">, A and </w:t>
      </w:r>
      <w:proofErr w:type="spellStart"/>
      <w:r>
        <w:rPr>
          <w:lang w:val="en-US"/>
        </w:rPr>
        <w:t>Börner</w:t>
      </w:r>
      <w:proofErr w:type="spellEnd"/>
      <w:r>
        <w:rPr>
          <w:lang w:val="en-US"/>
        </w:rPr>
        <w:t xml:space="preserve">, J. 2015. </w:t>
      </w:r>
      <w:r w:rsidRPr="002D4AAE">
        <w:rPr>
          <w:i/>
          <w:lang w:val="en-US"/>
        </w:rPr>
        <w:t>Responses to Weather and Climate. A Cross-Section Analysis of Rural Incomes.</w:t>
      </w:r>
      <w:r>
        <w:rPr>
          <w:i/>
          <w:lang w:val="en-US"/>
        </w:rPr>
        <w:t xml:space="preserve"> </w:t>
      </w:r>
      <w:r w:rsidRPr="002D4AAE">
        <w:rPr>
          <w:lang w:val="en-US"/>
        </w:rPr>
        <w:t>Policy Research Working Paper 7478.</w:t>
      </w:r>
      <w:r>
        <w:rPr>
          <w:lang w:val="en-US"/>
        </w:rPr>
        <w:t xml:space="preserve"> World Bank, Washington DC</w:t>
      </w:r>
      <w:r w:rsidRPr="007F7C59">
        <w:rPr>
          <w:lang w:val="en-US"/>
        </w:rPr>
        <w:t>, USA.</w:t>
      </w:r>
      <w:r>
        <w:rPr>
          <w:lang w:val="en-US"/>
        </w:rPr>
        <w:t xml:space="preserve"> </w:t>
      </w:r>
    </w:p>
    <w:p w:rsidR="009C11B0" w:rsidRPr="00972D38" w:rsidRDefault="009C11B0" w:rsidP="009C11B0">
      <w:r>
        <w:rPr>
          <w:lang w:val="en-US"/>
        </w:rPr>
        <w:t xml:space="preserve">RRI. 2014. </w:t>
      </w:r>
      <w:r w:rsidRPr="00972D38">
        <w:rPr>
          <w:i/>
          <w:lang w:val="en-US"/>
        </w:rPr>
        <w:t>What Future for Reform? Progress and slowdown in forest tenure reform since 2002.</w:t>
      </w:r>
      <w:r>
        <w:rPr>
          <w:i/>
          <w:lang w:val="en-US"/>
        </w:rPr>
        <w:t xml:space="preserve"> </w:t>
      </w:r>
      <w:r>
        <w:rPr>
          <w:lang w:val="en-US"/>
        </w:rPr>
        <w:t>Rights and Resources Initiative, Washington DC, USA.</w:t>
      </w:r>
    </w:p>
    <w:p w:rsidR="00FF67F3" w:rsidRDefault="00FF67F3" w:rsidP="00FF67F3">
      <w:pPr>
        <w:rPr>
          <w:lang w:val="en-US"/>
        </w:rPr>
      </w:pPr>
      <w:r>
        <w:rPr>
          <w:lang w:val="en-US"/>
        </w:rPr>
        <w:t xml:space="preserve">Shepherd, G. 2012. </w:t>
      </w:r>
      <w:r w:rsidRPr="00705E8A">
        <w:rPr>
          <w:i/>
          <w:lang w:val="en-US"/>
        </w:rPr>
        <w:t>Rethinking Forest Reliance: Findings about poverty, livelihood resilience and forests from IUCN’s ‘Livelihoods and Landscapes’ strategy.</w:t>
      </w:r>
      <w:r>
        <w:rPr>
          <w:lang w:val="en-US"/>
        </w:rPr>
        <w:t xml:space="preserve"> International Union for the Conservation of Nature, Gland, Switzerland. </w:t>
      </w:r>
    </w:p>
    <w:p w:rsidR="00FF67F3" w:rsidRDefault="00FF67F3" w:rsidP="00FF67F3">
      <w:pPr>
        <w:rPr>
          <w:lang w:val="en-US"/>
        </w:rPr>
      </w:pPr>
      <w:r w:rsidRPr="00655A59">
        <w:rPr>
          <w:lang w:val="en-US"/>
        </w:rPr>
        <w:t>Shepherd</w:t>
      </w:r>
      <w:r>
        <w:rPr>
          <w:lang w:val="en-US"/>
        </w:rPr>
        <w:t xml:space="preserve">, G, </w:t>
      </w:r>
      <w:proofErr w:type="spellStart"/>
      <w:r w:rsidRPr="00655A59">
        <w:rPr>
          <w:lang w:val="en-US"/>
        </w:rPr>
        <w:t>Kazoora</w:t>
      </w:r>
      <w:proofErr w:type="spellEnd"/>
      <w:r>
        <w:rPr>
          <w:lang w:val="en-US"/>
        </w:rPr>
        <w:t>, C and</w:t>
      </w:r>
      <w:r w:rsidRPr="00655A59">
        <w:rPr>
          <w:lang w:val="en-US"/>
        </w:rPr>
        <w:t xml:space="preserve"> Mueller</w:t>
      </w:r>
      <w:r>
        <w:rPr>
          <w:lang w:val="en-US"/>
        </w:rPr>
        <w:t xml:space="preserve">, D. 2013. </w:t>
      </w:r>
      <w:r w:rsidRPr="005E2097">
        <w:rPr>
          <w:i/>
          <w:lang w:val="en-US"/>
        </w:rPr>
        <w:t>Forests, livelihoods and poverty alleviation: the case of Uganda.</w:t>
      </w:r>
      <w:r>
        <w:rPr>
          <w:i/>
          <w:lang w:val="en-US"/>
        </w:rPr>
        <w:t xml:space="preserve"> </w:t>
      </w:r>
      <w:r w:rsidRPr="005E2097">
        <w:rPr>
          <w:lang w:val="en-US"/>
        </w:rPr>
        <w:t>Food and Agriculture Org</w:t>
      </w:r>
      <w:r>
        <w:rPr>
          <w:lang w:val="en-US"/>
        </w:rPr>
        <w:t xml:space="preserve">anization of the United Nations, Rome, Italy. </w:t>
      </w:r>
    </w:p>
    <w:p w:rsidR="00FF67F3" w:rsidRPr="006B1552" w:rsidRDefault="00FF67F3" w:rsidP="00FF67F3">
      <w:pPr>
        <w:rPr>
          <w:lang w:val="en-US"/>
        </w:rPr>
      </w:pPr>
      <w:r>
        <w:rPr>
          <w:lang w:val="en-US"/>
        </w:rPr>
        <w:t xml:space="preserve">Stevens, C, Winterbottom, R, Springer, J and </w:t>
      </w:r>
      <w:proofErr w:type="spellStart"/>
      <w:r>
        <w:rPr>
          <w:lang w:val="en-US"/>
        </w:rPr>
        <w:t>Reytar</w:t>
      </w:r>
      <w:proofErr w:type="spellEnd"/>
      <w:r>
        <w:rPr>
          <w:lang w:val="en-US"/>
        </w:rPr>
        <w:t xml:space="preserve">, K. 2014. </w:t>
      </w:r>
      <w:r w:rsidRPr="003943DE">
        <w:rPr>
          <w:i/>
          <w:lang w:val="en-US"/>
        </w:rPr>
        <w:t>Securing Rights, Combating Climate Change. How Strengthening Community Forest Rights Mitigates Climate Change.</w:t>
      </w:r>
      <w:r>
        <w:rPr>
          <w:lang w:val="en-US"/>
        </w:rPr>
        <w:t xml:space="preserve"> World Resources Institute, Washington DC, USA. </w:t>
      </w:r>
    </w:p>
    <w:p w:rsidR="00FF67F3" w:rsidRDefault="00FF67F3" w:rsidP="00FF67F3">
      <w:pPr>
        <w:rPr>
          <w:lang w:val="en-US"/>
        </w:rPr>
      </w:pPr>
      <w:proofErr w:type="spellStart"/>
      <w:r>
        <w:rPr>
          <w:lang w:val="en-US"/>
        </w:rPr>
        <w:t>Sunderlin</w:t>
      </w:r>
      <w:proofErr w:type="spellEnd"/>
      <w:r>
        <w:rPr>
          <w:lang w:val="en-US"/>
        </w:rPr>
        <w:t xml:space="preserve">, W.D, </w:t>
      </w:r>
      <w:proofErr w:type="spellStart"/>
      <w:r>
        <w:rPr>
          <w:lang w:val="en-US"/>
        </w:rPr>
        <w:t>Dewi</w:t>
      </w:r>
      <w:proofErr w:type="spellEnd"/>
      <w:r>
        <w:rPr>
          <w:lang w:val="en-US"/>
        </w:rPr>
        <w:t xml:space="preserve">, S and </w:t>
      </w:r>
      <w:proofErr w:type="spellStart"/>
      <w:r>
        <w:rPr>
          <w:lang w:val="en-US"/>
        </w:rPr>
        <w:t>Puntodewo</w:t>
      </w:r>
      <w:proofErr w:type="spellEnd"/>
      <w:r>
        <w:rPr>
          <w:lang w:val="en-US"/>
        </w:rPr>
        <w:t xml:space="preserve">, A. 2007. </w:t>
      </w:r>
      <w:r w:rsidRPr="00DD72DD">
        <w:rPr>
          <w:i/>
          <w:lang w:val="en-US"/>
        </w:rPr>
        <w:t xml:space="preserve">Poverty and Forests: multi-country analysis of spatial association and proposed policy solutions. </w:t>
      </w:r>
      <w:r w:rsidRPr="00DD72DD">
        <w:rPr>
          <w:lang w:val="en-US"/>
        </w:rPr>
        <w:t>CIFOR Occasional paper no 47. Center for International Forestry Research, Bogor, Indonesia.</w:t>
      </w:r>
    </w:p>
    <w:p w:rsidR="00FF67F3" w:rsidRDefault="00FF67F3" w:rsidP="00FF67F3">
      <w:pPr>
        <w:rPr>
          <w:lang w:val="en-US"/>
        </w:rPr>
      </w:pPr>
      <w:proofErr w:type="spellStart"/>
      <w:r>
        <w:rPr>
          <w:lang w:val="en-US"/>
        </w:rPr>
        <w:t>Vedeld</w:t>
      </w:r>
      <w:proofErr w:type="spellEnd"/>
      <w:r>
        <w:rPr>
          <w:lang w:val="en-US"/>
        </w:rPr>
        <w:t>, P</w:t>
      </w:r>
      <w:r w:rsidRPr="00EA64BA">
        <w:rPr>
          <w:lang w:val="en-US"/>
        </w:rPr>
        <w:t xml:space="preserve">, </w:t>
      </w:r>
      <w:proofErr w:type="spellStart"/>
      <w:r w:rsidRPr="00EA64BA">
        <w:rPr>
          <w:lang w:val="en-US"/>
        </w:rPr>
        <w:t>Angelsen</w:t>
      </w:r>
      <w:proofErr w:type="spellEnd"/>
      <w:r w:rsidRPr="00EA64BA">
        <w:rPr>
          <w:lang w:val="en-US"/>
        </w:rPr>
        <w:t>,</w:t>
      </w:r>
      <w:r>
        <w:rPr>
          <w:lang w:val="en-US"/>
        </w:rPr>
        <w:t xml:space="preserve"> </w:t>
      </w:r>
      <w:proofErr w:type="gramStart"/>
      <w:r>
        <w:rPr>
          <w:lang w:val="en-US"/>
        </w:rPr>
        <w:t>A</w:t>
      </w:r>
      <w:proofErr w:type="gramEnd"/>
      <w:r>
        <w:rPr>
          <w:lang w:val="en-US"/>
        </w:rPr>
        <w:t xml:space="preserve">, </w:t>
      </w:r>
      <w:proofErr w:type="spellStart"/>
      <w:r>
        <w:rPr>
          <w:lang w:val="en-US"/>
        </w:rPr>
        <w:t>Bojo</w:t>
      </w:r>
      <w:proofErr w:type="spellEnd"/>
      <w:r>
        <w:rPr>
          <w:lang w:val="en-US"/>
        </w:rPr>
        <w:t xml:space="preserve">, J, </w:t>
      </w:r>
      <w:proofErr w:type="spellStart"/>
      <w:r>
        <w:rPr>
          <w:lang w:val="en-US"/>
        </w:rPr>
        <w:t>Sjaastad</w:t>
      </w:r>
      <w:proofErr w:type="spellEnd"/>
      <w:r>
        <w:rPr>
          <w:lang w:val="en-US"/>
        </w:rPr>
        <w:t xml:space="preserve">, E, and Berg, G. 2007. </w:t>
      </w:r>
      <w:r w:rsidRPr="00EA64BA">
        <w:rPr>
          <w:lang w:val="en-US"/>
        </w:rPr>
        <w:t>Forest environmen</w:t>
      </w:r>
      <w:r>
        <w:rPr>
          <w:lang w:val="en-US"/>
        </w:rPr>
        <w:t>tal incomes and the rural poor.</w:t>
      </w:r>
      <w:r w:rsidRPr="00EA64BA">
        <w:rPr>
          <w:lang w:val="en-US"/>
        </w:rPr>
        <w:t xml:space="preserve"> </w:t>
      </w:r>
      <w:r w:rsidRPr="00EA64BA">
        <w:rPr>
          <w:i/>
          <w:lang w:val="en-US"/>
        </w:rPr>
        <w:t>Forest Policy and Economics</w:t>
      </w:r>
      <w:r w:rsidRPr="00EA64BA">
        <w:rPr>
          <w:lang w:val="en-US"/>
        </w:rPr>
        <w:t xml:space="preserve"> 9(7): 869‐879.</w:t>
      </w:r>
    </w:p>
    <w:p w:rsidR="00FF67F3" w:rsidRDefault="00FF67F3" w:rsidP="00FF67F3">
      <w:pPr>
        <w:rPr>
          <w:lang w:val="en-US"/>
        </w:rPr>
      </w:pPr>
      <w:proofErr w:type="spellStart"/>
      <w:r>
        <w:rPr>
          <w:lang w:val="en-US"/>
        </w:rPr>
        <w:t>Wunder</w:t>
      </w:r>
      <w:proofErr w:type="spellEnd"/>
      <w:r>
        <w:rPr>
          <w:lang w:val="en-US"/>
        </w:rPr>
        <w:t xml:space="preserve"> S, </w:t>
      </w:r>
      <w:proofErr w:type="spellStart"/>
      <w:r>
        <w:rPr>
          <w:lang w:val="en-US"/>
        </w:rPr>
        <w:t>Börner</w:t>
      </w:r>
      <w:proofErr w:type="spellEnd"/>
      <w:r>
        <w:rPr>
          <w:lang w:val="en-US"/>
        </w:rPr>
        <w:t xml:space="preserve"> J, Shively G and</w:t>
      </w:r>
      <w:r w:rsidRPr="00124A25">
        <w:rPr>
          <w:lang w:val="en-US"/>
        </w:rPr>
        <w:t xml:space="preserve"> Wyman</w:t>
      </w:r>
      <w:r>
        <w:rPr>
          <w:lang w:val="en-US"/>
        </w:rPr>
        <w:t>, M. 2014</w:t>
      </w:r>
      <w:r w:rsidRPr="00124A25">
        <w:rPr>
          <w:lang w:val="en-US"/>
        </w:rPr>
        <w:t xml:space="preserve">. Safety Nets, Gap Filling and Forests: A Global- Comparative Perspective. </w:t>
      </w:r>
      <w:r w:rsidRPr="00124A25">
        <w:rPr>
          <w:i/>
          <w:lang w:val="en-US"/>
        </w:rPr>
        <w:t>World Development</w:t>
      </w:r>
      <w:r>
        <w:rPr>
          <w:lang w:val="en-US"/>
        </w:rPr>
        <w:t xml:space="preserve"> 64: 29-</w:t>
      </w:r>
      <w:r w:rsidRPr="00124A25">
        <w:rPr>
          <w:lang w:val="en-US"/>
        </w:rPr>
        <w:t>42.</w:t>
      </w:r>
    </w:p>
    <w:p w:rsidR="001243F3" w:rsidRPr="006B1552" w:rsidRDefault="001243F3" w:rsidP="00FF67F3">
      <w:pPr>
        <w:rPr>
          <w:lang w:val="en-US"/>
        </w:rPr>
      </w:pPr>
      <w:proofErr w:type="spellStart"/>
      <w:r w:rsidRPr="001243F3">
        <w:rPr>
          <w:lang w:val="en-US"/>
        </w:rPr>
        <w:t>Zomer</w:t>
      </w:r>
      <w:proofErr w:type="spellEnd"/>
      <w:r>
        <w:rPr>
          <w:lang w:val="en-US"/>
        </w:rPr>
        <w:t>,</w:t>
      </w:r>
      <w:r w:rsidRPr="001243F3">
        <w:rPr>
          <w:lang w:val="en-US"/>
        </w:rPr>
        <w:t xml:space="preserve"> R</w:t>
      </w:r>
      <w:r>
        <w:rPr>
          <w:lang w:val="en-US"/>
        </w:rPr>
        <w:t>.</w:t>
      </w:r>
      <w:r w:rsidRPr="001243F3">
        <w:rPr>
          <w:lang w:val="en-US"/>
        </w:rPr>
        <w:t xml:space="preserve">J, </w:t>
      </w:r>
      <w:proofErr w:type="spellStart"/>
      <w:r w:rsidRPr="001243F3">
        <w:rPr>
          <w:lang w:val="en-US"/>
        </w:rPr>
        <w:t>Trabucco</w:t>
      </w:r>
      <w:proofErr w:type="spellEnd"/>
      <w:r>
        <w:rPr>
          <w:lang w:val="en-US"/>
        </w:rPr>
        <w:t>,</w:t>
      </w:r>
      <w:r w:rsidRPr="001243F3">
        <w:rPr>
          <w:lang w:val="en-US"/>
        </w:rPr>
        <w:t xml:space="preserve"> A, Coe</w:t>
      </w:r>
      <w:r>
        <w:rPr>
          <w:lang w:val="en-US"/>
        </w:rPr>
        <w:t>,</w:t>
      </w:r>
      <w:r w:rsidRPr="001243F3">
        <w:rPr>
          <w:lang w:val="en-US"/>
        </w:rPr>
        <w:t xml:space="preserve"> R and Place</w:t>
      </w:r>
      <w:r>
        <w:rPr>
          <w:lang w:val="en-US"/>
        </w:rPr>
        <w:t>,</w:t>
      </w:r>
      <w:r w:rsidRPr="001243F3">
        <w:rPr>
          <w:lang w:val="en-US"/>
        </w:rPr>
        <w:t xml:space="preserve"> F. 2009. </w:t>
      </w:r>
      <w:r w:rsidRPr="001243F3">
        <w:rPr>
          <w:i/>
          <w:lang w:val="en-US"/>
        </w:rPr>
        <w:t>Trees on Farm: Analysis of Global Extent and Geographical Patterns of Agroforestry.</w:t>
      </w:r>
      <w:r w:rsidRPr="001243F3">
        <w:rPr>
          <w:lang w:val="en-US"/>
        </w:rPr>
        <w:t xml:space="preserve"> ICRAF Working Paper no. 89. World Agroforestry Centre</w:t>
      </w:r>
      <w:r>
        <w:rPr>
          <w:lang w:val="en-US"/>
        </w:rPr>
        <w:t>,</w:t>
      </w:r>
      <w:r w:rsidRPr="001243F3">
        <w:rPr>
          <w:lang w:val="en-US"/>
        </w:rPr>
        <w:t xml:space="preserve"> </w:t>
      </w:r>
      <w:r>
        <w:rPr>
          <w:lang w:val="en-US"/>
        </w:rPr>
        <w:t>Nairobi, Kenya.</w:t>
      </w:r>
    </w:p>
    <w:p w:rsidR="00FF67F3" w:rsidRPr="00ED6ACF" w:rsidRDefault="00FF67F3" w:rsidP="006C2BB2"/>
    <w:sectPr w:rsidR="00FF67F3" w:rsidRPr="00ED6ACF">
      <w:footerReference w:type="default" r:id="rId13"/>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uller, Eva (FOA)" w:date="2017-08-20T13:33:00Z" w:initials="ME(">
    <w:p w:rsidR="00AD0E70" w:rsidRDefault="00AD0E70">
      <w:pPr>
        <w:pStyle w:val="CommentText"/>
      </w:pPr>
      <w:r>
        <w:rPr>
          <w:rStyle w:val="CommentReference"/>
        </w:rPr>
        <w:annotationRef/>
      </w:r>
      <w:r>
        <w:t>The first drafts to not need to bother with formatting. This can be done later by OCC</w:t>
      </w:r>
    </w:p>
  </w:comment>
  <w:comment w:id="12" w:author="Muller, Eva (FOA)" w:date="2017-08-20T13:34:00Z" w:initials="ME(">
    <w:p w:rsidR="00AD0E70" w:rsidRDefault="00AD0E70">
      <w:pPr>
        <w:pStyle w:val="CommentText"/>
      </w:pPr>
      <w:r>
        <w:rPr>
          <w:rStyle w:val="CommentReference"/>
        </w:rPr>
        <w:annotationRef/>
      </w:r>
      <w:r>
        <w:t>Not sure this is a term that is commonly understood. Remember we are telling a story that should be easily understood by non-foresters or non-ecologists</w:t>
      </w:r>
      <w:r w:rsidR="00B82703">
        <w:t xml:space="preserve">; the term should be defined either in a glossary or in a </w:t>
      </w:r>
      <w:proofErr w:type="gramStart"/>
      <w:r w:rsidR="00B82703">
        <w:t>footnote</w:t>
      </w:r>
      <w:r w:rsidR="00AC4DF6">
        <w:t xml:space="preserve">  </w:t>
      </w:r>
      <w:r w:rsidR="00AC4DF6" w:rsidRPr="00AC4DF6">
        <w:rPr>
          <w:highlight w:val="yellow"/>
        </w:rPr>
        <w:t>DONE</w:t>
      </w:r>
      <w:proofErr w:type="gramEnd"/>
      <w:r w:rsidR="00AC4DF6" w:rsidRPr="00AC4DF6">
        <w:rPr>
          <w:highlight w:val="yellow"/>
        </w:rPr>
        <w:t xml:space="preserve"> (JYC)</w:t>
      </w:r>
    </w:p>
  </w:comment>
  <w:comment w:id="26" w:author="Muller, Eva (FOA)" w:date="2017-08-20T13:38:00Z" w:initials="ME(">
    <w:p w:rsidR="007B0306" w:rsidRDefault="007B0306" w:rsidP="007B0306">
      <w:pPr>
        <w:pStyle w:val="CommentText"/>
      </w:pPr>
      <w:r>
        <w:rPr>
          <w:rStyle w:val="CommentReference"/>
        </w:rPr>
        <w:annotationRef/>
      </w:r>
      <w:r>
        <w:t>The “we” form should not be used in SOFO</w:t>
      </w:r>
    </w:p>
    <w:p w:rsidR="007B0306" w:rsidRDefault="007B0306">
      <w:pPr>
        <w:pStyle w:val="CommentText"/>
      </w:pPr>
    </w:p>
  </w:comment>
  <w:comment w:id="29" w:author="Muller, Eva (FOA)" w:date="2017-08-20T13:39:00Z" w:initials="ME(">
    <w:p w:rsidR="007B0306" w:rsidRDefault="007B0306">
      <w:pPr>
        <w:pStyle w:val="CommentText"/>
      </w:pPr>
      <w:r>
        <w:rPr>
          <w:rStyle w:val="CommentReference"/>
        </w:rPr>
        <w:annotationRef/>
      </w:r>
      <w:r>
        <w:t>What does this term mean?</w:t>
      </w:r>
      <w:r w:rsidR="00012222">
        <w:t xml:space="preserve"> Needs to be defined, either in a glossary or as a footnote</w:t>
      </w:r>
    </w:p>
  </w:comment>
  <w:comment w:id="68" w:author="Muller, Eva (FOA)" w:date="2017-08-20T13:42:00Z" w:initials="ME(">
    <w:p w:rsidR="007B0306" w:rsidRDefault="007B0306">
      <w:pPr>
        <w:pStyle w:val="CommentText"/>
      </w:pPr>
      <w:r>
        <w:rPr>
          <w:rStyle w:val="CommentReference"/>
        </w:rPr>
        <w:annotationRef/>
      </w:r>
      <w:r>
        <w:t xml:space="preserve">… </w:t>
      </w:r>
      <w:proofErr w:type="gramStart"/>
      <w:r>
        <w:t>and</w:t>
      </w:r>
      <w:proofErr w:type="gramEnd"/>
      <w:r>
        <w:t xml:space="preserve"> is based on the existing indicators for the targets.</w:t>
      </w:r>
    </w:p>
    <w:p w:rsidR="007B0306" w:rsidRDefault="007B0306">
      <w:pPr>
        <w:pStyle w:val="CommentText"/>
      </w:pPr>
      <w:r>
        <w:t>It may be useful to indicate for each SDG, whether the indicators are existing, adapted indicators or new indicators. In addition, there should be a table with all the SDGs, targets and indicators we analysed that has a column explaining the origin of the indicators we use</w:t>
      </w:r>
      <w:r w:rsidR="00424166">
        <w:t xml:space="preserve"> (in the chapter about indicators)</w:t>
      </w:r>
    </w:p>
  </w:comment>
  <w:comment w:id="115" w:author="Muller, Eva (FOA)" w:date="2017-08-20T13:56:00Z" w:initials="ME(">
    <w:p w:rsidR="00C828B6" w:rsidRDefault="00C828B6">
      <w:pPr>
        <w:pStyle w:val="CommentText"/>
      </w:pPr>
      <w:r>
        <w:rPr>
          <w:rStyle w:val="CommentReference"/>
        </w:rPr>
        <w:annotationRef/>
      </w:r>
    </w:p>
  </w:comment>
  <w:comment w:id="116" w:author="Muller, Eva (FOA)" w:date="2017-08-20T13:56:00Z" w:initials="ME(">
    <w:p w:rsidR="00C828B6" w:rsidRDefault="00C828B6">
      <w:pPr>
        <w:pStyle w:val="CommentText"/>
      </w:pPr>
      <w:r>
        <w:rPr>
          <w:rStyle w:val="CommentReference"/>
        </w:rPr>
        <w:annotationRef/>
      </w:r>
    </w:p>
  </w:comment>
  <w:comment w:id="117" w:author="Muller, Eva (FOA)" w:date="2017-08-20T13:56:00Z" w:initials="ME(">
    <w:p w:rsidR="00C828B6" w:rsidRDefault="00C828B6">
      <w:pPr>
        <w:pStyle w:val="CommentText"/>
      </w:pPr>
      <w:r>
        <w:rPr>
          <w:rStyle w:val="CommentReference"/>
        </w:rPr>
        <w:annotationRef/>
      </w:r>
      <w:r>
        <w:t>This seems to contradict what was said earlier about the low population density in forested areas, i.e. low total numbers of poor people despite higher percentages</w:t>
      </w:r>
    </w:p>
  </w:comment>
  <w:comment w:id="109" w:author="Muller, Eva (FOA)" w:date="2017-08-20T13:57:00Z" w:initials="ME(">
    <w:p w:rsidR="00C828B6" w:rsidRDefault="00C828B6">
      <w:pPr>
        <w:pStyle w:val="CommentText"/>
      </w:pPr>
      <w:r>
        <w:rPr>
          <w:rStyle w:val="CommentReference"/>
        </w:rPr>
        <w:annotationRef/>
      </w:r>
      <w:r>
        <w:t xml:space="preserve">This paragraph </w:t>
      </w:r>
      <w:r w:rsidR="00012222">
        <w:t>needs to be more concise and more easily understandable while it should be shortened</w:t>
      </w:r>
    </w:p>
  </w:comment>
  <w:comment w:id="127" w:author="Muller, Eva (FOA)" w:date="2017-08-20T14:00:00Z" w:initials="ME(">
    <w:p w:rsidR="00012222" w:rsidRDefault="00012222">
      <w:pPr>
        <w:pStyle w:val="CommentText"/>
      </w:pPr>
      <w:r>
        <w:rPr>
          <w:rStyle w:val="CommentReference"/>
        </w:rPr>
        <w:annotationRef/>
      </w:r>
      <w:proofErr w:type="gramStart"/>
      <w:r>
        <w:t>change</w:t>
      </w:r>
      <w:proofErr w:type="gramEnd"/>
    </w:p>
  </w:comment>
  <w:comment w:id="144" w:author="Muller, Eva (FOA)" w:date="2017-08-20T14:25:00Z" w:initials="ME(">
    <w:p w:rsidR="00B82703" w:rsidRDefault="00B82703">
      <w:pPr>
        <w:pStyle w:val="CommentText"/>
      </w:pPr>
      <w:r>
        <w:rPr>
          <w:rStyle w:val="CommentReference"/>
        </w:rPr>
        <w:annotationRef/>
      </w:r>
      <w:proofErr w:type="gramStart"/>
      <w:r>
        <w:t>what</w:t>
      </w:r>
      <w:proofErr w:type="gramEnd"/>
      <w:r>
        <w:t xml:space="preserve"> is missing here is some explanation and conclusion. The data indicates that people living close to forests tend to be poor, at the same time we claim that forests are important for achieving SDG1. We need to say why this is so, despite the findings of the data.</w:t>
      </w:r>
    </w:p>
  </w:comment>
  <w:comment w:id="155" w:author="Muller, Eva (FOA)" w:date="2017-08-20T14:12:00Z" w:initials="ME(">
    <w:p w:rsidR="001A778C" w:rsidRDefault="001A778C">
      <w:pPr>
        <w:pStyle w:val="CommentText"/>
      </w:pPr>
      <w:r>
        <w:rPr>
          <w:rStyle w:val="CommentReference"/>
        </w:rPr>
        <w:annotationRef/>
      </w:r>
      <w:r>
        <w:t>what is missing here are a few examples that actually show the livelihoods benefits of clear and secure tenure rights; the sub-chapter is largely limited to providing information on how much forest is owned by whom, but the main point is to show that clear and secure tenure brings benefits that can address poverty</w:t>
      </w:r>
    </w:p>
  </w:comment>
  <w:comment w:id="178" w:author="Muller, Eva (FOA)" w:date="2017-08-20T14:16:00Z" w:initials="ME(">
    <w:p w:rsidR="00F2228A" w:rsidRDefault="00F2228A">
      <w:pPr>
        <w:pStyle w:val="CommentText"/>
      </w:pPr>
      <w:r>
        <w:rPr>
          <w:rStyle w:val="CommentReference"/>
        </w:rPr>
        <w:annotationRef/>
      </w:r>
      <w:proofErr w:type="gramStart"/>
      <w:r>
        <w:t>it</w:t>
      </w:r>
      <w:proofErr w:type="gramEnd"/>
      <w:r>
        <w:t xml:space="preserve"> is not clear what this chapter is trying to say. Is </w:t>
      </w:r>
      <w:proofErr w:type="spellStart"/>
      <w:r>
        <w:t>is</w:t>
      </w:r>
      <w:proofErr w:type="spellEnd"/>
      <w:r>
        <w:t xml:space="preserve"> about safety nets or about resilience strategies? </w:t>
      </w:r>
    </w:p>
  </w:comment>
  <w:comment w:id="179" w:author="Muller, Eva (FOA)" w:date="2017-08-20T14:20:00Z" w:initials="ME(">
    <w:p w:rsidR="00B82703" w:rsidRDefault="00B82703">
      <w:pPr>
        <w:pStyle w:val="CommentText"/>
      </w:pPr>
      <w:r>
        <w:rPr>
          <w:rStyle w:val="CommentReference"/>
        </w:rPr>
        <w:annotationRef/>
      </w:r>
      <w:r>
        <w:t>This chapter should focus on agroforestry and its importance for resilience and then provide numbers</w:t>
      </w:r>
    </w:p>
  </w:comment>
  <w:comment w:id="187" w:author="Muller, Eva (FOA)" w:date="2017-08-20T14:17:00Z" w:initials="ME(">
    <w:p w:rsidR="00F2228A" w:rsidRDefault="00F2228A">
      <w:pPr>
        <w:pStyle w:val="CommentText"/>
      </w:pPr>
      <w:r>
        <w:rPr>
          <w:rStyle w:val="CommentReference"/>
        </w:rPr>
        <w:annotationRef/>
      </w:r>
      <w:r>
        <w:t>Should start the chapter differently because it is about agroforestry, not generally about forest resources</w:t>
      </w:r>
    </w:p>
  </w:comment>
  <w:comment w:id="192" w:author="Muller, Eva (FOA)" w:date="2017-08-20T14:18:00Z" w:initials="ME(">
    <w:p w:rsidR="00B82703" w:rsidRDefault="00B82703">
      <w:pPr>
        <w:pStyle w:val="CommentText"/>
      </w:pPr>
      <w:r>
        <w:rPr>
          <w:rStyle w:val="CommentReference"/>
        </w:rPr>
        <w:annotationRef/>
      </w:r>
      <w:r>
        <w:t xml:space="preserve">This chapter is about </w:t>
      </w:r>
      <w:proofErr w:type="spellStart"/>
      <w:r>
        <w:t>agroforerstry</w:t>
      </w:r>
      <w:proofErr w:type="spellEnd"/>
      <w:r>
        <w:t xml:space="preserve">, which is a resilience strategy and not about the use of forests </w:t>
      </w:r>
      <w:proofErr w:type="spellStart"/>
      <w:r>
        <w:t>after shocks</w:t>
      </w:r>
      <w:proofErr w:type="spellEnd"/>
      <w:r>
        <w:t>/disasters</w:t>
      </w:r>
    </w:p>
  </w:comment>
  <w:comment w:id="193" w:author="Muller, Eva (FOA)" w:date="2017-08-20T14:20:00Z" w:initials="ME(">
    <w:p w:rsidR="00B82703" w:rsidRDefault="00B82703">
      <w:pPr>
        <w:pStyle w:val="CommentText"/>
      </w:pPr>
      <w:r>
        <w:rPr>
          <w:rStyle w:val="CommentReference"/>
        </w:rPr>
        <w:annotationRef/>
      </w:r>
      <w:r>
        <w:t xml:space="preserve">Explain why agroforestry is important for </w:t>
      </w:r>
      <w:proofErr w:type="spellStart"/>
      <w:r>
        <w:t>resiliece</w:t>
      </w:r>
      <w:proofErr w:type="spellEnd"/>
    </w:p>
  </w:comment>
  <w:comment w:id="218" w:author="Muller, Eva (FOA)" w:date="2017-08-20T14:23:00Z" w:initials="ME(">
    <w:p w:rsidR="00B82703" w:rsidRDefault="00B82703">
      <w:pPr>
        <w:pStyle w:val="CommentText"/>
      </w:pPr>
      <w:r>
        <w:rPr>
          <w:rStyle w:val="CommentReference"/>
        </w:rPr>
        <w:annotationRef/>
      </w:r>
      <w:r>
        <w:t>This should go into the chapter on data gaps</w:t>
      </w:r>
    </w:p>
  </w:comment>
  <w:comment w:id="200" w:author="Muller, Eva (FOA)" w:date="2017-08-20T14:22:00Z" w:initials="ME(">
    <w:p w:rsidR="00B82703" w:rsidRDefault="00B82703">
      <w:pPr>
        <w:pStyle w:val="CommentText"/>
      </w:pPr>
      <w:r>
        <w:rPr>
          <w:rStyle w:val="CommentReference"/>
        </w:rPr>
        <w:annotationRef/>
      </w:r>
      <w:r>
        <w:t>There should be only a limited number of key messages, based on the key findings of the analysis, not more text that repeats what has been said before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493" w:rsidRDefault="00FB0493" w:rsidP="003273B2">
      <w:pPr>
        <w:spacing w:after="0" w:line="240" w:lineRule="auto"/>
      </w:pPr>
      <w:r>
        <w:separator/>
      </w:r>
    </w:p>
  </w:endnote>
  <w:endnote w:type="continuationSeparator" w:id="0">
    <w:p w:rsidR="00FB0493" w:rsidRDefault="00FB0493" w:rsidP="00327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85F" w:rsidRDefault="0067385F">
    <w:pPr>
      <w:pStyle w:val="Footer"/>
    </w:pPr>
  </w:p>
  <w:p w:rsidR="0067385F" w:rsidRDefault="00673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493" w:rsidRDefault="00FB0493" w:rsidP="003273B2">
      <w:pPr>
        <w:spacing w:after="0" w:line="240" w:lineRule="auto"/>
      </w:pPr>
      <w:r>
        <w:separator/>
      </w:r>
    </w:p>
  </w:footnote>
  <w:footnote w:type="continuationSeparator" w:id="0">
    <w:p w:rsidR="00FB0493" w:rsidRDefault="00FB0493" w:rsidP="003273B2">
      <w:pPr>
        <w:spacing w:after="0" w:line="240" w:lineRule="auto"/>
      </w:pPr>
      <w:r>
        <w:continuationSeparator/>
      </w:r>
    </w:p>
  </w:footnote>
  <w:footnote w:id="1">
    <w:p w:rsidR="00AC4DF6" w:rsidRPr="00AC4DF6" w:rsidRDefault="00AC4DF6" w:rsidP="00AC4DF6">
      <w:pPr>
        <w:pStyle w:val="FootnoteText"/>
        <w:rPr>
          <w:lang w:val="en-US"/>
          <w:rPrChange w:id="14" w:author="Campbell, Jeffrey (FOA)" w:date="2017-08-22T11:41:00Z">
            <w:rPr/>
          </w:rPrChange>
        </w:rPr>
      </w:pPr>
      <w:ins w:id="15" w:author="Campbell, Jeffrey (FOA)" w:date="2017-08-22T11:41:00Z">
        <w:r>
          <w:rPr>
            <w:rStyle w:val="FootnoteReference"/>
          </w:rPr>
          <w:footnoteRef/>
        </w:r>
        <w:r>
          <w:t xml:space="preserve"> Ecosystem services are the benefits people obtain from ecosystems. These include provisioning services such as food and water; regulating services such as flood and disease control; cultural services such as spiritual, recreational, and cultural benefits; and supporting services, such as nutrient cycling, that</w:t>
        </w:r>
      </w:ins>
      <w:ins w:id="16" w:author="Campbell, Jeffrey (FOA)" w:date="2017-08-22T11:42:00Z">
        <w:r>
          <w:t xml:space="preserve"> </w:t>
        </w:r>
      </w:ins>
      <w:ins w:id="17" w:author="Campbell, Jeffrey (FOA)" w:date="2017-08-22T11:41:00Z">
        <w:r>
          <w:t>maintain the conditions for life on Earth.</w:t>
        </w:r>
      </w:ins>
      <w:ins w:id="18" w:author="Campbell, Jeffrey (FOA)" w:date="2017-08-22T11:42:00Z">
        <w:r>
          <w:t xml:space="preserve"> (</w:t>
        </w:r>
        <w:proofErr w:type="spellStart"/>
        <w:r>
          <w:t>Millenium</w:t>
        </w:r>
        <w:proofErr w:type="spellEnd"/>
        <w:r>
          <w:t xml:space="preserve"> Ecosystem Assessment,  </w:t>
        </w:r>
        <w:r>
          <w:fldChar w:fldCharType="begin"/>
        </w:r>
        <w:r>
          <w:instrText xml:space="preserve"> HYPERLINK "</w:instrText>
        </w:r>
        <w:r w:rsidRPr="00AC4DF6">
          <w:rPr>
            <w:rPrChange w:id="19" w:author="Campbell, Jeffrey (FOA)" w:date="2017-08-22T11:42:00Z">
              <w:rPr>
                <w:rStyle w:val="Hyperlink"/>
              </w:rPr>
            </w:rPrChange>
          </w:rPr>
          <w:instrText>https://millenniumassessment.org/documents/document.300.aspx.pdf</w:instrText>
        </w:r>
        <w:r>
          <w:instrText xml:space="preserve">" </w:instrText>
        </w:r>
        <w:r>
          <w:fldChar w:fldCharType="separate"/>
        </w:r>
        <w:r w:rsidRPr="00AC4DF6">
          <w:rPr>
            <w:rStyle w:val="Hyperlink"/>
          </w:rPr>
          <w:t>https://millenniumassessment.org/documents/document.300.aspx.pdf</w:t>
        </w:r>
        <w:r>
          <w:fldChar w:fldCharType="end"/>
        </w:r>
        <w:r>
          <w:t xml:space="preserve"> ) </w:t>
        </w:r>
      </w:ins>
    </w:p>
  </w:footnote>
  <w:footnote w:id="2">
    <w:p w:rsidR="00CE4F75" w:rsidRDefault="00CE4F75" w:rsidP="00CE4F75">
      <w:pPr>
        <w:pStyle w:val="FootnoteText"/>
        <w:rPr>
          <w:ins w:id="33" w:author="Campbell, Jeffrey (FOA)" w:date="2017-08-22T13:33:00Z"/>
        </w:rPr>
      </w:pPr>
      <w:ins w:id="34" w:author="Campbell, Jeffrey (FOA)" w:date="2017-08-22T13:32:00Z">
        <w:r>
          <w:rPr>
            <w:rStyle w:val="FootnoteReference"/>
          </w:rPr>
          <w:footnoteRef/>
        </w:r>
        <w:r>
          <w:t xml:space="preserve"> </w:t>
        </w:r>
        <w:r w:rsidRPr="00CE4F75">
          <w:t xml:space="preserve"> </w:t>
        </w:r>
        <w:r>
          <w:t xml:space="preserve">The term environmental income is used to reflect the </w:t>
        </w:r>
        <w:r w:rsidRPr="00CE4F75">
          <w:t>“the hidden harvest”—the diversity of goods provided freely from the environment, i.e., from non-cultivated ecosystems such as natural forests, woodlands, wetlands, lakes, rivers, and grasslands.</w:t>
        </w:r>
        <w:r>
          <w:t xml:space="preserve"> </w:t>
        </w:r>
      </w:ins>
      <w:ins w:id="35" w:author="Campbell, Jeffrey (FOA)" w:date="2017-08-22T13:33:00Z">
        <w:r>
          <w:t xml:space="preserve">(World </w:t>
        </w:r>
        <w:proofErr w:type="spellStart"/>
        <w:r>
          <w:t>Development</w:t>
        </w:r>
      </w:ins>
      <w:ins w:id="36" w:author="Campbell, Jeffrey (FOA)" w:date="2017-08-22T13:34:00Z">
        <w:r>
          <w:t>m</w:t>
        </w:r>
        <w:proofErr w:type="spellEnd"/>
        <w:r>
          <w:t xml:space="preserve"> </w:t>
        </w:r>
      </w:ins>
      <w:ins w:id="37" w:author="Campbell, Jeffrey (FOA)" w:date="2017-08-22T13:33:00Z">
        <w:r>
          <w:t>Volume 64, Supplement 1, December 2014, Pages S12-S28</w:t>
        </w:r>
      </w:ins>
    </w:p>
    <w:p w:rsidR="00CE4F75" w:rsidRDefault="00CE4F75" w:rsidP="00CE4F75">
      <w:pPr>
        <w:pStyle w:val="FootnoteText"/>
        <w:rPr>
          <w:ins w:id="38" w:author="Campbell, Jeffrey (FOA)" w:date="2017-08-22T13:33:00Z"/>
        </w:rPr>
      </w:pPr>
      <w:ins w:id="39" w:author="Campbell, Jeffrey (FOA)" w:date="2017-08-22T13:33:00Z">
        <w:r>
          <w:t xml:space="preserve">World Development, </w:t>
        </w:r>
        <w:proofErr w:type="spellStart"/>
        <w:r>
          <w:t>Arild</w:t>
        </w:r>
        <w:proofErr w:type="spellEnd"/>
        <w:r>
          <w:t xml:space="preserve"> </w:t>
        </w:r>
        <w:proofErr w:type="spellStart"/>
        <w:r>
          <w:t>Angelsen</w:t>
        </w:r>
        <w:proofErr w:type="spellEnd"/>
        <w:r>
          <w:t xml:space="preserve"> et al Environmental Income and Rural Livelihoods: A Global-Comparative Analysis</w:t>
        </w:r>
      </w:ins>
      <w:ins w:id="40" w:author="Campbell, Jeffrey (FOA)" w:date="2017-08-22T13:35:00Z">
        <w:r>
          <w:t xml:space="preserve">, </w:t>
        </w:r>
        <w:r w:rsidRPr="00CE4F75">
          <w:t>http://www.sciencedirect.com/science/article/pii/S0305750X14000722</w:t>
        </w:r>
      </w:ins>
    </w:p>
    <w:p w:rsidR="00CE4F75" w:rsidRPr="00CE4F75" w:rsidRDefault="00CE4F75" w:rsidP="00CE4F75">
      <w:pPr>
        <w:pStyle w:val="FootnoteText"/>
        <w:rPr>
          <w:lang w:val="en-US"/>
          <w:rPrChange w:id="41" w:author="Campbell, Jeffrey (FOA)" w:date="2017-08-22T13:32:00Z">
            <w:rPr/>
          </w:rPrChange>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CD196F"/>
    <w:multiLevelType w:val="hybridMultilevel"/>
    <w:tmpl w:val="7E24D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197F6E"/>
    <w:multiLevelType w:val="hybridMultilevel"/>
    <w:tmpl w:val="F4285CAE"/>
    <w:lvl w:ilvl="0" w:tplc="09324266">
      <w:start w:val="1"/>
      <w:numFmt w:val="decimal"/>
      <w:lvlText w:val="%1."/>
      <w:lvlJc w:val="left"/>
      <w:pPr>
        <w:tabs>
          <w:tab w:val="num" w:pos="720"/>
        </w:tabs>
        <w:ind w:left="720" w:hanging="360"/>
      </w:pPr>
    </w:lvl>
    <w:lvl w:ilvl="1" w:tplc="9C22402C" w:tentative="1">
      <w:start w:val="1"/>
      <w:numFmt w:val="decimal"/>
      <w:lvlText w:val="%2."/>
      <w:lvlJc w:val="left"/>
      <w:pPr>
        <w:tabs>
          <w:tab w:val="num" w:pos="1440"/>
        </w:tabs>
        <w:ind w:left="1440" w:hanging="360"/>
      </w:pPr>
    </w:lvl>
    <w:lvl w:ilvl="2" w:tplc="5BD45384" w:tentative="1">
      <w:start w:val="1"/>
      <w:numFmt w:val="decimal"/>
      <w:lvlText w:val="%3."/>
      <w:lvlJc w:val="left"/>
      <w:pPr>
        <w:tabs>
          <w:tab w:val="num" w:pos="2160"/>
        </w:tabs>
        <w:ind w:left="2160" w:hanging="360"/>
      </w:pPr>
    </w:lvl>
    <w:lvl w:ilvl="3" w:tplc="51BAA98E" w:tentative="1">
      <w:start w:val="1"/>
      <w:numFmt w:val="decimal"/>
      <w:lvlText w:val="%4."/>
      <w:lvlJc w:val="left"/>
      <w:pPr>
        <w:tabs>
          <w:tab w:val="num" w:pos="2880"/>
        </w:tabs>
        <w:ind w:left="2880" w:hanging="360"/>
      </w:pPr>
    </w:lvl>
    <w:lvl w:ilvl="4" w:tplc="42588AD2" w:tentative="1">
      <w:start w:val="1"/>
      <w:numFmt w:val="decimal"/>
      <w:lvlText w:val="%5."/>
      <w:lvlJc w:val="left"/>
      <w:pPr>
        <w:tabs>
          <w:tab w:val="num" w:pos="3600"/>
        </w:tabs>
        <w:ind w:left="3600" w:hanging="360"/>
      </w:pPr>
    </w:lvl>
    <w:lvl w:ilvl="5" w:tplc="220EBCB2" w:tentative="1">
      <w:start w:val="1"/>
      <w:numFmt w:val="decimal"/>
      <w:lvlText w:val="%6."/>
      <w:lvlJc w:val="left"/>
      <w:pPr>
        <w:tabs>
          <w:tab w:val="num" w:pos="4320"/>
        </w:tabs>
        <w:ind w:left="4320" w:hanging="360"/>
      </w:pPr>
    </w:lvl>
    <w:lvl w:ilvl="6" w:tplc="A91E60F8" w:tentative="1">
      <w:start w:val="1"/>
      <w:numFmt w:val="decimal"/>
      <w:lvlText w:val="%7."/>
      <w:lvlJc w:val="left"/>
      <w:pPr>
        <w:tabs>
          <w:tab w:val="num" w:pos="5040"/>
        </w:tabs>
        <w:ind w:left="5040" w:hanging="360"/>
      </w:pPr>
    </w:lvl>
    <w:lvl w:ilvl="7" w:tplc="9C88A10A" w:tentative="1">
      <w:start w:val="1"/>
      <w:numFmt w:val="decimal"/>
      <w:lvlText w:val="%8."/>
      <w:lvlJc w:val="left"/>
      <w:pPr>
        <w:tabs>
          <w:tab w:val="num" w:pos="5760"/>
        </w:tabs>
        <w:ind w:left="5760" w:hanging="360"/>
      </w:pPr>
    </w:lvl>
    <w:lvl w:ilvl="8" w:tplc="69FA288C" w:tentative="1">
      <w:start w:val="1"/>
      <w:numFmt w:val="decimal"/>
      <w:lvlText w:val="%9."/>
      <w:lvlJc w:val="left"/>
      <w:pPr>
        <w:tabs>
          <w:tab w:val="num" w:pos="6480"/>
        </w:tabs>
        <w:ind w:left="6480" w:hanging="360"/>
      </w:pPr>
    </w:lvl>
  </w:abstractNum>
  <w:abstractNum w:abstractNumId="2" w15:restartNumberingAfterBreak="0">
    <w:nsid w:val="64183ECE"/>
    <w:multiLevelType w:val="hybridMultilevel"/>
    <w:tmpl w:val="27A2CD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678E7862"/>
    <w:multiLevelType w:val="multilevel"/>
    <w:tmpl w:val="C5D29AC8"/>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ller, Eva (FOA)">
    <w15:presenceInfo w15:providerId="AD" w15:userId="S-1-5-21-2107199734-1002509562-578033828-36839"/>
  </w15:person>
  <w15:person w15:author="Campbell, Jeffrey (FOA)">
    <w15:presenceInfo w15:providerId="AD" w15:userId="S-1-5-21-2107199734-1002509562-578033828-775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3D8"/>
    <w:rsid w:val="000006B7"/>
    <w:rsid w:val="00001AF9"/>
    <w:rsid w:val="00005C07"/>
    <w:rsid w:val="00012222"/>
    <w:rsid w:val="00014C7D"/>
    <w:rsid w:val="00020108"/>
    <w:rsid w:val="00022B61"/>
    <w:rsid w:val="000262CD"/>
    <w:rsid w:val="00027B52"/>
    <w:rsid w:val="00030C1F"/>
    <w:rsid w:val="00031E5F"/>
    <w:rsid w:val="00036414"/>
    <w:rsid w:val="0005538D"/>
    <w:rsid w:val="00060753"/>
    <w:rsid w:val="00076836"/>
    <w:rsid w:val="00077858"/>
    <w:rsid w:val="000809B4"/>
    <w:rsid w:val="00085888"/>
    <w:rsid w:val="00091630"/>
    <w:rsid w:val="00096961"/>
    <w:rsid w:val="000A66DE"/>
    <w:rsid w:val="000B1307"/>
    <w:rsid w:val="000C4F8C"/>
    <w:rsid w:val="000E1AB3"/>
    <w:rsid w:val="000F7B32"/>
    <w:rsid w:val="001074CA"/>
    <w:rsid w:val="0011380D"/>
    <w:rsid w:val="00120056"/>
    <w:rsid w:val="00124231"/>
    <w:rsid w:val="001243F3"/>
    <w:rsid w:val="00124DFC"/>
    <w:rsid w:val="00143497"/>
    <w:rsid w:val="001440B2"/>
    <w:rsid w:val="00145BD0"/>
    <w:rsid w:val="001464EB"/>
    <w:rsid w:val="001760BE"/>
    <w:rsid w:val="001A39B3"/>
    <w:rsid w:val="001A778C"/>
    <w:rsid w:val="001B25D6"/>
    <w:rsid w:val="001C0993"/>
    <w:rsid w:val="001C4773"/>
    <w:rsid w:val="001D0244"/>
    <w:rsid w:val="001D1F76"/>
    <w:rsid w:val="001D6FD4"/>
    <w:rsid w:val="001E2288"/>
    <w:rsid w:val="001E391A"/>
    <w:rsid w:val="001F5343"/>
    <w:rsid w:val="001F674E"/>
    <w:rsid w:val="00205E1E"/>
    <w:rsid w:val="002158AA"/>
    <w:rsid w:val="00224932"/>
    <w:rsid w:val="002250C8"/>
    <w:rsid w:val="00231368"/>
    <w:rsid w:val="002456A9"/>
    <w:rsid w:val="00252D12"/>
    <w:rsid w:val="00253E11"/>
    <w:rsid w:val="00255CB2"/>
    <w:rsid w:val="00257603"/>
    <w:rsid w:val="00272305"/>
    <w:rsid w:val="00285979"/>
    <w:rsid w:val="00291AFC"/>
    <w:rsid w:val="002A2134"/>
    <w:rsid w:val="002A4442"/>
    <w:rsid w:val="002A6022"/>
    <w:rsid w:val="002B5A8E"/>
    <w:rsid w:val="002C6A04"/>
    <w:rsid w:val="002C7B3B"/>
    <w:rsid w:val="002F3E0C"/>
    <w:rsid w:val="003004C6"/>
    <w:rsid w:val="0030397B"/>
    <w:rsid w:val="003153F1"/>
    <w:rsid w:val="00316FC8"/>
    <w:rsid w:val="003273B2"/>
    <w:rsid w:val="00331347"/>
    <w:rsid w:val="00331E51"/>
    <w:rsid w:val="00333796"/>
    <w:rsid w:val="003532F7"/>
    <w:rsid w:val="00360C85"/>
    <w:rsid w:val="00363798"/>
    <w:rsid w:val="00372AD4"/>
    <w:rsid w:val="003749EC"/>
    <w:rsid w:val="00376EEB"/>
    <w:rsid w:val="00381858"/>
    <w:rsid w:val="00387946"/>
    <w:rsid w:val="00387FEC"/>
    <w:rsid w:val="003965F4"/>
    <w:rsid w:val="003A1ACE"/>
    <w:rsid w:val="003B1047"/>
    <w:rsid w:val="003C5C46"/>
    <w:rsid w:val="003E0303"/>
    <w:rsid w:val="003E2248"/>
    <w:rsid w:val="003E7797"/>
    <w:rsid w:val="003F5F97"/>
    <w:rsid w:val="003F79B4"/>
    <w:rsid w:val="004029DF"/>
    <w:rsid w:val="00414166"/>
    <w:rsid w:val="004170EF"/>
    <w:rsid w:val="00424166"/>
    <w:rsid w:val="00431F70"/>
    <w:rsid w:val="00433B49"/>
    <w:rsid w:val="00441FD0"/>
    <w:rsid w:val="004459A1"/>
    <w:rsid w:val="00450BAE"/>
    <w:rsid w:val="00456DED"/>
    <w:rsid w:val="00457C29"/>
    <w:rsid w:val="00466890"/>
    <w:rsid w:val="004808DE"/>
    <w:rsid w:val="004922C2"/>
    <w:rsid w:val="004950C0"/>
    <w:rsid w:val="004953A2"/>
    <w:rsid w:val="004A4EB8"/>
    <w:rsid w:val="004A7184"/>
    <w:rsid w:val="004B2BA6"/>
    <w:rsid w:val="004B7D4E"/>
    <w:rsid w:val="004C2310"/>
    <w:rsid w:val="004F6AF5"/>
    <w:rsid w:val="005139B8"/>
    <w:rsid w:val="00514CB4"/>
    <w:rsid w:val="005233C1"/>
    <w:rsid w:val="005243C3"/>
    <w:rsid w:val="00526C4E"/>
    <w:rsid w:val="00532054"/>
    <w:rsid w:val="00571E06"/>
    <w:rsid w:val="0057672A"/>
    <w:rsid w:val="005970FC"/>
    <w:rsid w:val="005A602A"/>
    <w:rsid w:val="005B0F7F"/>
    <w:rsid w:val="005B5AF8"/>
    <w:rsid w:val="005B60D0"/>
    <w:rsid w:val="005C08D4"/>
    <w:rsid w:val="005D5BAC"/>
    <w:rsid w:val="005D7FDE"/>
    <w:rsid w:val="005E5CC7"/>
    <w:rsid w:val="005F3C46"/>
    <w:rsid w:val="0060561A"/>
    <w:rsid w:val="00610A9B"/>
    <w:rsid w:val="00621BB5"/>
    <w:rsid w:val="00622436"/>
    <w:rsid w:val="006241C8"/>
    <w:rsid w:val="00635CDD"/>
    <w:rsid w:val="006631B1"/>
    <w:rsid w:val="00665EBC"/>
    <w:rsid w:val="00670164"/>
    <w:rsid w:val="0067385F"/>
    <w:rsid w:val="00695679"/>
    <w:rsid w:val="006A3BA1"/>
    <w:rsid w:val="006A69CB"/>
    <w:rsid w:val="006B327E"/>
    <w:rsid w:val="006B537E"/>
    <w:rsid w:val="006C2BB2"/>
    <w:rsid w:val="006D44A6"/>
    <w:rsid w:val="006E25C3"/>
    <w:rsid w:val="007106AE"/>
    <w:rsid w:val="0071521E"/>
    <w:rsid w:val="00723647"/>
    <w:rsid w:val="0074061D"/>
    <w:rsid w:val="007477BB"/>
    <w:rsid w:val="0075583F"/>
    <w:rsid w:val="00755A8A"/>
    <w:rsid w:val="007626ED"/>
    <w:rsid w:val="007650AC"/>
    <w:rsid w:val="007661DF"/>
    <w:rsid w:val="00766CD0"/>
    <w:rsid w:val="00770C73"/>
    <w:rsid w:val="00772945"/>
    <w:rsid w:val="00776321"/>
    <w:rsid w:val="00783D82"/>
    <w:rsid w:val="007942BA"/>
    <w:rsid w:val="00797759"/>
    <w:rsid w:val="007A122E"/>
    <w:rsid w:val="007A2505"/>
    <w:rsid w:val="007B0306"/>
    <w:rsid w:val="007B3330"/>
    <w:rsid w:val="007B6CBC"/>
    <w:rsid w:val="007C7BD9"/>
    <w:rsid w:val="007D6866"/>
    <w:rsid w:val="007F29ED"/>
    <w:rsid w:val="007F645A"/>
    <w:rsid w:val="007F701C"/>
    <w:rsid w:val="008029F3"/>
    <w:rsid w:val="0080583F"/>
    <w:rsid w:val="00805EA6"/>
    <w:rsid w:val="00827CFF"/>
    <w:rsid w:val="00830601"/>
    <w:rsid w:val="008319A5"/>
    <w:rsid w:val="00847DA0"/>
    <w:rsid w:val="00851F15"/>
    <w:rsid w:val="00853D72"/>
    <w:rsid w:val="00856F63"/>
    <w:rsid w:val="00871DDC"/>
    <w:rsid w:val="008800E0"/>
    <w:rsid w:val="00880ADF"/>
    <w:rsid w:val="00880AF0"/>
    <w:rsid w:val="00896607"/>
    <w:rsid w:val="008A1C5F"/>
    <w:rsid w:val="008A28D3"/>
    <w:rsid w:val="008C177A"/>
    <w:rsid w:val="008C1A01"/>
    <w:rsid w:val="008C6B94"/>
    <w:rsid w:val="008C7C0E"/>
    <w:rsid w:val="008F1E43"/>
    <w:rsid w:val="008F65C8"/>
    <w:rsid w:val="008F799D"/>
    <w:rsid w:val="009024CE"/>
    <w:rsid w:val="00913088"/>
    <w:rsid w:val="0091613E"/>
    <w:rsid w:val="009211A9"/>
    <w:rsid w:val="00926785"/>
    <w:rsid w:val="009320DA"/>
    <w:rsid w:val="00937092"/>
    <w:rsid w:val="009551B0"/>
    <w:rsid w:val="009563C7"/>
    <w:rsid w:val="0096443E"/>
    <w:rsid w:val="009667DB"/>
    <w:rsid w:val="00982A40"/>
    <w:rsid w:val="00984F9A"/>
    <w:rsid w:val="00993419"/>
    <w:rsid w:val="00996A62"/>
    <w:rsid w:val="00996AA2"/>
    <w:rsid w:val="00997F6B"/>
    <w:rsid w:val="009B3BDA"/>
    <w:rsid w:val="009B6755"/>
    <w:rsid w:val="009C11B0"/>
    <w:rsid w:val="009C3211"/>
    <w:rsid w:val="009C616A"/>
    <w:rsid w:val="009D3C29"/>
    <w:rsid w:val="009E0846"/>
    <w:rsid w:val="009E4C0C"/>
    <w:rsid w:val="009E4DA1"/>
    <w:rsid w:val="009E7393"/>
    <w:rsid w:val="009F21F8"/>
    <w:rsid w:val="00A01913"/>
    <w:rsid w:val="00A02330"/>
    <w:rsid w:val="00A175F3"/>
    <w:rsid w:val="00A254CE"/>
    <w:rsid w:val="00A26DC6"/>
    <w:rsid w:val="00A4571A"/>
    <w:rsid w:val="00A503C9"/>
    <w:rsid w:val="00A52AE2"/>
    <w:rsid w:val="00A55741"/>
    <w:rsid w:val="00A5742D"/>
    <w:rsid w:val="00A62ADD"/>
    <w:rsid w:val="00A66AC8"/>
    <w:rsid w:val="00A77258"/>
    <w:rsid w:val="00A94284"/>
    <w:rsid w:val="00AC4DF6"/>
    <w:rsid w:val="00AC7FAF"/>
    <w:rsid w:val="00AD0E70"/>
    <w:rsid w:val="00AD28CF"/>
    <w:rsid w:val="00AD2A06"/>
    <w:rsid w:val="00AD5DD6"/>
    <w:rsid w:val="00AE0D7E"/>
    <w:rsid w:val="00AE13CB"/>
    <w:rsid w:val="00AE1E39"/>
    <w:rsid w:val="00AF11BD"/>
    <w:rsid w:val="00AF5FA3"/>
    <w:rsid w:val="00AF6EBF"/>
    <w:rsid w:val="00AF7BF4"/>
    <w:rsid w:val="00B10905"/>
    <w:rsid w:val="00B10B6D"/>
    <w:rsid w:val="00B113D8"/>
    <w:rsid w:val="00B244FC"/>
    <w:rsid w:val="00B26872"/>
    <w:rsid w:val="00B32508"/>
    <w:rsid w:val="00B33DD4"/>
    <w:rsid w:val="00B348DC"/>
    <w:rsid w:val="00B5140B"/>
    <w:rsid w:val="00B60A0A"/>
    <w:rsid w:val="00B61B8E"/>
    <w:rsid w:val="00B621EC"/>
    <w:rsid w:val="00B63562"/>
    <w:rsid w:val="00B763E7"/>
    <w:rsid w:val="00B82703"/>
    <w:rsid w:val="00B96F88"/>
    <w:rsid w:val="00BB1F09"/>
    <w:rsid w:val="00BB30C9"/>
    <w:rsid w:val="00BD1F09"/>
    <w:rsid w:val="00BD2029"/>
    <w:rsid w:val="00BD7B06"/>
    <w:rsid w:val="00BD7FEA"/>
    <w:rsid w:val="00C00247"/>
    <w:rsid w:val="00C11BFF"/>
    <w:rsid w:val="00C272B1"/>
    <w:rsid w:val="00C40D77"/>
    <w:rsid w:val="00C5087F"/>
    <w:rsid w:val="00C5286C"/>
    <w:rsid w:val="00C65207"/>
    <w:rsid w:val="00C65241"/>
    <w:rsid w:val="00C663C4"/>
    <w:rsid w:val="00C72CD0"/>
    <w:rsid w:val="00C76137"/>
    <w:rsid w:val="00C81C84"/>
    <w:rsid w:val="00C828B6"/>
    <w:rsid w:val="00C925FC"/>
    <w:rsid w:val="00C92FB7"/>
    <w:rsid w:val="00CA36B3"/>
    <w:rsid w:val="00CB2C98"/>
    <w:rsid w:val="00CB4282"/>
    <w:rsid w:val="00CE4F75"/>
    <w:rsid w:val="00CE5E7D"/>
    <w:rsid w:val="00CF1975"/>
    <w:rsid w:val="00D01730"/>
    <w:rsid w:val="00D40693"/>
    <w:rsid w:val="00D46BEC"/>
    <w:rsid w:val="00D56521"/>
    <w:rsid w:val="00D63C91"/>
    <w:rsid w:val="00D702FA"/>
    <w:rsid w:val="00D7439A"/>
    <w:rsid w:val="00D900C4"/>
    <w:rsid w:val="00D90B64"/>
    <w:rsid w:val="00D932EB"/>
    <w:rsid w:val="00D95452"/>
    <w:rsid w:val="00DB1A59"/>
    <w:rsid w:val="00DB78FC"/>
    <w:rsid w:val="00DC1CF9"/>
    <w:rsid w:val="00DC40DC"/>
    <w:rsid w:val="00DE2FEF"/>
    <w:rsid w:val="00DE3459"/>
    <w:rsid w:val="00DE72DC"/>
    <w:rsid w:val="00E01FB4"/>
    <w:rsid w:val="00E068AB"/>
    <w:rsid w:val="00E06B90"/>
    <w:rsid w:val="00E1161D"/>
    <w:rsid w:val="00E132FE"/>
    <w:rsid w:val="00E13EB0"/>
    <w:rsid w:val="00E1471D"/>
    <w:rsid w:val="00E20E17"/>
    <w:rsid w:val="00E3422B"/>
    <w:rsid w:val="00E54C87"/>
    <w:rsid w:val="00E563FF"/>
    <w:rsid w:val="00E70E9D"/>
    <w:rsid w:val="00E72DBF"/>
    <w:rsid w:val="00E7577D"/>
    <w:rsid w:val="00EB416C"/>
    <w:rsid w:val="00EB675D"/>
    <w:rsid w:val="00EB7D45"/>
    <w:rsid w:val="00ED0670"/>
    <w:rsid w:val="00ED187E"/>
    <w:rsid w:val="00ED6ACF"/>
    <w:rsid w:val="00EE11F4"/>
    <w:rsid w:val="00EF0708"/>
    <w:rsid w:val="00F0732C"/>
    <w:rsid w:val="00F2030E"/>
    <w:rsid w:val="00F2228A"/>
    <w:rsid w:val="00F2469E"/>
    <w:rsid w:val="00F2546D"/>
    <w:rsid w:val="00F27E70"/>
    <w:rsid w:val="00F64472"/>
    <w:rsid w:val="00F650DD"/>
    <w:rsid w:val="00F70EAA"/>
    <w:rsid w:val="00F76C66"/>
    <w:rsid w:val="00F80A3B"/>
    <w:rsid w:val="00F8308E"/>
    <w:rsid w:val="00F85456"/>
    <w:rsid w:val="00F93A02"/>
    <w:rsid w:val="00F95050"/>
    <w:rsid w:val="00FA7066"/>
    <w:rsid w:val="00FB0493"/>
    <w:rsid w:val="00FB26DB"/>
    <w:rsid w:val="00FB32D2"/>
    <w:rsid w:val="00FB390B"/>
    <w:rsid w:val="00FB3C1B"/>
    <w:rsid w:val="00FC0886"/>
    <w:rsid w:val="00FC1371"/>
    <w:rsid w:val="00FC4D74"/>
    <w:rsid w:val="00FC5B8A"/>
    <w:rsid w:val="00FD186A"/>
    <w:rsid w:val="00FE0A36"/>
    <w:rsid w:val="00FF3DEB"/>
    <w:rsid w:val="00FF67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26F41"/>
  <w15:chartTrackingRefBased/>
  <w15:docId w15:val="{E5017A71-685D-4120-A5AF-98960956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13E"/>
    <w:pPr>
      <w:ind w:left="720"/>
      <w:contextualSpacing/>
    </w:pPr>
  </w:style>
  <w:style w:type="paragraph" w:styleId="NormalWeb">
    <w:name w:val="Normal (Web)"/>
    <w:basedOn w:val="Normal"/>
    <w:uiPriority w:val="99"/>
    <w:semiHidden/>
    <w:unhideWhenUsed/>
    <w:rsid w:val="001F5343"/>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39"/>
    <w:rsid w:val="00EB41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5">
    <w:name w:val="Grid Table 2 Accent 5"/>
    <w:basedOn w:val="TableNormal"/>
    <w:uiPriority w:val="47"/>
    <w:rsid w:val="00EB416C"/>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Header">
    <w:name w:val="header"/>
    <w:basedOn w:val="Normal"/>
    <w:link w:val="HeaderChar"/>
    <w:uiPriority w:val="99"/>
    <w:unhideWhenUsed/>
    <w:rsid w:val="003273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73B2"/>
  </w:style>
  <w:style w:type="paragraph" w:styleId="Footer">
    <w:name w:val="footer"/>
    <w:basedOn w:val="Normal"/>
    <w:link w:val="FooterChar"/>
    <w:uiPriority w:val="99"/>
    <w:unhideWhenUsed/>
    <w:rsid w:val="003273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73B2"/>
  </w:style>
  <w:style w:type="paragraph" w:customStyle="1" w:styleId="Default">
    <w:name w:val="Default"/>
    <w:rsid w:val="007A2505"/>
    <w:pPr>
      <w:autoSpaceDE w:val="0"/>
      <w:autoSpaceDN w:val="0"/>
      <w:adjustRightInd w:val="0"/>
      <w:spacing w:after="0" w:line="240" w:lineRule="auto"/>
    </w:pPr>
    <w:rPr>
      <w:rFonts w:ascii="Verdana" w:hAnsi="Verdana" w:cs="Verdana"/>
      <w:color w:val="000000"/>
      <w:sz w:val="24"/>
      <w:szCs w:val="24"/>
    </w:rPr>
  </w:style>
  <w:style w:type="table" w:styleId="GridTable4-Accent5">
    <w:name w:val="Grid Table 4 Accent 5"/>
    <w:basedOn w:val="TableNormal"/>
    <w:uiPriority w:val="49"/>
    <w:rsid w:val="0030397B"/>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0F7B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B32"/>
    <w:rPr>
      <w:rFonts w:ascii="Segoe UI" w:hAnsi="Segoe UI" w:cs="Segoe UI"/>
      <w:sz w:val="18"/>
      <w:szCs w:val="18"/>
    </w:rPr>
  </w:style>
  <w:style w:type="paragraph" w:styleId="Caption">
    <w:name w:val="caption"/>
    <w:basedOn w:val="Normal"/>
    <w:next w:val="Normal"/>
    <w:uiPriority w:val="35"/>
    <w:unhideWhenUsed/>
    <w:qFormat/>
    <w:rsid w:val="00031E5F"/>
    <w:pPr>
      <w:spacing w:after="200" w:line="240" w:lineRule="auto"/>
    </w:pPr>
    <w:rPr>
      <w:i/>
      <w:iCs/>
      <w:color w:val="44546A" w:themeColor="text2"/>
      <w:sz w:val="18"/>
      <w:szCs w:val="18"/>
    </w:rPr>
  </w:style>
  <w:style w:type="character" w:styleId="Hyperlink">
    <w:name w:val="Hyperlink"/>
    <w:basedOn w:val="DefaultParagraphFont"/>
    <w:uiPriority w:val="99"/>
    <w:unhideWhenUsed/>
    <w:rsid w:val="007626ED"/>
    <w:rPr>
      <w:color w:val="0563C1" w:themeColor="hyperlink"/>
      <w:u w:val="single"/>
    </w:rPr>
  </w:style>
  <w:style w:type="character" w:styleId="CommentReference">
    <w:name w:val="annotation reference"/>
    <w:basedOn w:val="DefaultParagraphFont"/>
    <w:uiPriority w:val="99"/>
    <w:semiHidden/>
    <w:unhideWhenUsed/>
    <w:rsid w:val="00AD0E70"/>
    <w:rPr>
      <w:sz w:val="16"/>
      <w:szCs w:val="16"/>
    </w:rPr>
  </w:style>
  <w:style w:type="paragraph" w:styleId="CommentText">
    <w:name w:val="annotation text"/>
    <w:basedOn w:val="Normal"/>
    <w:link w:val="CommentTextChar"/>
    <w:uiPriority w:val="99"/>
    <w:semiHidden/>
    <w:unhideWhenUsed/>
    <w:rsid w:val="00AD0E70"/>
    <w:pPr>
      <w:spacing w:line="240" w:lineRule="auto"/>
    </w:pPr>
    <w:rPr>
      <w:sz w:val="20"/>
      <w:szCs w:val="20"/>
    </w:rPr>
  </w:style>
  <w:style w:type="character" w:customStyle="1" w:styleId="CommentTextChar">
    <w:name w:val="Comment Text Char"/>
    <w:basedOn w:val="DefaultParagraphFont"/>
    <w:link w:val="CommentText"/>
    <w:uiPriority w:val="99"/>
    <w:semiHidden/>
    <w:rsid w:val="00AD0E70"/>
    <w:rPr>
      <w:sz w:val="20"/>
      <w:szCs w:val="20"/>
    </w:rPr>
  </w:style>
  <w:style w:type="paragraph" w:styleId="CommentSubject">
    <w:name w:val="annotation subject"/>
    <w:basedOn w:val="CommentText"/>
    <w:next w:val="CommentText"/>
    <w:link w:val="CommentSubjectChar"/>
    <w:uiPriority w:val="99"/>
    <w:semiHidden/>
    <w:unhideWhenUsed/>
    <w:rsid w:val="00AD0E70"/>
    <w:rPr>
      <w:b/>
      <w:bCs/>
    </w:rPr>
  </w:style>
  <w:style w:type="character" w:customStyle="1" w:styleId="CommentSubjectChar">
    <w:name w:val="Comment Subject Char"/>
    <w:basedOn w:val="CommentTextChar"/>
    <w:link w:val="CommentSubject"/>
    <w:uiPriority w:val="99"/>
    <w:semiHidden/>
    <w:rsid w:val="00AD0E70"/>
    <w:rPr>
      <w:b/>
      <w:bCs/>
      <w:sz w:val="20"/>
      <w:szCs w:val="20"/>
    </w:rPr>
  </w:style>
  <w:style w:type="paragraph" w:styleId="FootnoteText">
    <w:name w:val="footnote text"/>
    <w:basedOn w:val="Normal"/>
    <w:link w:val="FootnoteTextChar"/>
    <w:uiPriority w:val="99"/>
    <w:unhideWhenUsed/>
    <w:rsid w:val="00AC4DF6"/>
    <w:pPr>
      <w:spacing w:after="0" w:line="240" w:lineRule="auto"/>
    </w:pPr>
    <w:rPr>
      <w:sz w:val="20"/>
      <w:szCs w:val="20"/>
    </w:rPr>
  </w:style>
  <w:style w:type="character" w:customStyle="1" w:styleId="FootnoteTextChar">
    <w:name w:val="Footnote Text Char"/>
    <w:basedOn w:val="DefaultParagraphFont"/>
    <w:link w:val="FootnoteText"/>
    <w:uiPriority w:val="99"/>
    <w:rsid w:val="00AC4DF6"/>
    <w:rPr>
      <w:sz w:val="20"/>
      <w:szCs w:val="20"/>
    </w:rPr>
  </w:style>
  <w:style w:type="character" w:styleId="FootnoteReference">
    <w:name w:val="footnote reference"/>
    <w:basedOn w:val="DefaultParagraphFont"/>
    <w:uiPriority w:val="99"/>
    <w:semiHidden/>
    <w:unhideWhenUsed/>
    <w:rsid w:val="00AC4D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10313">
      <w:bodyDiv w:val="1"/>
      <w:marLeft w:val="0"/>
      <w:marRight w:val="0"/>
      <w:marTop w:val="0"/>
      <w:marBottom w:val="0"/>
      <w:divBdr>
        <w:top w:val="none" w:sz="0" w:space="0" w:color="auto"/>
        <w:left w:val="none" w:sz="0" w:space="0" w:color="auto"/>
        <w:bottom w:val="none" w:sz="0" w:space="0" w:color="auto"/>
        <w:right w:val="none" w:sz="0" w:space="0" w:color="auto"/>
      </w:divBdr>
    </w:div>
    <w:div w:id="236091549">
      <w:bodyDiv w:val="1"/>
      <w:marLeft w:val="0"/>
      <w:marRight w:val="0"/>
      <w:marTop w:val="0"/>
      <w:marBottom w:val="0"/>
      <w:divBdr>
        <w:top w:val="none" w:sz="0" w:space="0" w:color="auto"/>
        <w:left w:val="none" w:sz="0" w:space="0" w:color="auto"/>
        <w:bottom w:val="none" w:sz="0" w:space="0" w:color="auto"/>
        <w:right w:val="none" w:sz="0" w:space="0" w:color="auto"/>
      </w:divBdr>
    </w:div>
    <w:div w:id="266810195">
      <w:bodyDiv w:val="1"/>
      <w:marLeft w:val="0"/>
      <w:marRight w:val="0"/>
      <w:marTop w:val="0"/>
      <w:marBottom w:val="0"/>
      <w:divBdr>
        <w:top w:val="none" w:sz="0" w:space="0" w:color="auto"/>
        <w:left w:val="none" w:sz="0" w:space="0" w:color="auto"/>
        <w:bottom w:val="none" w:sz="0" w:space="0" w:color="auto"/>
        <w:right w:val="none" w:sz="0" w:space="0" w:color="auto"/>
      </w:divBdr>
      <w:divsChild>
        <w:div w:id="420490507">
          <w:marLeft w:val="806"/>
          <w:marRight w:val="0"/>
          <w:marTop w:val="200"/>
          <w:marBottom w:val="0"/>
          <w:divBdr>
            <w:top w:val="none" w:sz="0" w:space="0" w:color="auto"/>
            <w:left w:val="none" w:sz="0" w:space="0" w:color="auto"/>
            <w:bottom w:val="none" w:sz="0" w:space="0" w:color="auto"/>
            <w:right w:val="none" w:sz="0" w:space="0" w:color="auto"/>
          </w:divBdr>
        </w:div>
        <w:div w:id="1821268231">
          <w:marLeft w:val="806"/>
          <w:marRight w:val="0"/>
          <w:marTop w:val="200"/>
          <w:marBottom w:val="0"/>
          <w:divBdr>
            <w:top w:val="none" w:sz="0" w:space="0" w:color="auto"/>
            <w:left w:val="none" w:sz="0" w:space="0" w:color="auto"/>
            <w:bottom w:val="none" w:sz="0" w:space="0" w:color="auto"/>
            <w:right w:val="none" w:sz="0" w:space="0" w:color="auto"/>
          </w:divBdr>
        </w:div>
      </w:divsChild>
    </w:div>
    <w:div w:id="270204991">
      <w:bodyDiv w:val="1"/>
      <w:marLeft w:val="0"/>
      <w:marRight w:val="0"/>
      <w:marTop w:val="0"/>
      <w:marBottom w:val="0"/>
      <w:divBdr>
        <w:top w:val="none" w:sz="0" w:space="0" w:color="auto"/>
        <w:left w:val="none" w:sz="0" w:space="0" w:color="auto"/>
        <w:bottom w:val="none" w:sz="0" w:space="0" w:color="auto"/>
        <w:right w:val="none" w:sz="0" w:space="0" w:color="auto"/>
      </w:divBdr>
    </w:div>
    <w:div w:id="389771288">
      <w:bodyDiv w:val="1"/>
      <w:marLeft w:val="0"/>
      <w:marRight w:val="0"/>
      <w:marTop w:val="0"/>
      <w:marBottom w:val="0"/>
      <w:divBdr>
        <w:top w:val="none" w:sz="0" w:space="0" w:color="auto"/>
        <w:left w:val="none" w:sz="0" w:space="0" w:color="auto"/>
        <w:bottom w:val="none" w:sz="0" w:space="0" w:color="auto"/>
        <w:right w:val="none" w:sz="0" w:space="0" w:color="auto"/>
      </w:divBdr>
    </w:div>
    <w:div w:id="397486461">
      <w:bodyDiv w:val="1"/>
      <w:marLeft w:val="0"/>
      <w:marRight w:val="0"/>
      <w:marTop w:val="0"/>
      <w:marBottom w:val="0"/>
      <w:divBdr>
        <w:top w:val="none" w:sz="0" w:space="0" w:color="auto"/>
        <w:left w:val="none" w:sz="0" w:space="0" w:color="auto"/>
        <w:bottom w:val="none" w:sz="0" w:space="0" w:color="auto"/>
        <w:right w:val="none" w:sz="0" w:space="0" w:color="auto"/>
      </w:divBdr>
    </w:div>
    <w:div w:id="478231817">
      <w:bodyDiv w:val="1"/>
      <w:marLeft w:val="0"/>
      <w:marRight w:val="0"/>
      <w:marTop w:val="0"/>
      <w:marBottom w:val="0"/>
      <w:divBdr>
        <w:top w:val="none" w:sz="0" w:space="0" w:color="auto"/>
        <w:left w:val="none" w:sz="0" w:space="0" w:color="auto"/>
        <w:bottom w:val="none" w:sz="0" w:space="0" w:color="auto"/>
        <w:right w:val="none" w:sz="0" w:space="0" w:color="auto"/>
      </w:divBdr>
    </w:div>
    <w:div w:id="478883727">
      <w:bodyDiv w:val="1"/>
      <w:marLeft w:val="0"/>
      <w:marRight w:val="0"/>
      <w:marTop w:val="0"/>
      <w:marBottom w:val="0"/>
      <w:divBdr>
        <w:top w:val="none" w:sz="0" w:space="0" w:color="auto"/>
        <w:left w:val="none" w:sz="0" w:space="0" w:color="auto"/>
        <w:bottom w:val="none" w:sz="0" w:space="0" w:color="auto"/>
        <w:right w:val="none" w:sz="0" w:space="0" w:color="auto"/>
      </w:divBdr>
    </w:div>
    <w:div w:id="637416198">
      <w:bodyDiv w:val="1"/>
      <w:marLeft w:val="0"/>
      <w:marRight w:val="0"/>
      <w:marTop w:val="0"/>
      <w:marBottom w:val="0"/>
      <w:divBdr>
        <w:top w:val="none" w:sz="0" w:space="0" w:color="auto"/>
        <w:left w:val="none" w:sz="0" w:space="0" w:color="auto"/>
        <w:bottom w:val="none" w:sz="0" w:space="0" w:color="auto"/>
        <w:right w:val="none" w:sz="0" w:space="0" w:color="auto"/>
      </w:divBdr>
    </w:div>
    <w:div w:id="665524053">
      <w:bodyDiv w:val="1"/>
      <w:marLeft w:val="0"/>
      <w:marRight w:val="0"/>
      <w:marTop w:val="0"/>
      <w:marBottom w:val="0"/>
      <w:divBdr>
        <w:top w:val="none" w:sz="0" w:space="0" w:color="auto"/>
        <w:left w:val="none" w:sz="0" w:space="0" w:color="auto"/>
        <w:bottom w:val="none" w:sz="0" w:space="0" w:color="auto"/>
        <w:right w:val="none" w:sz="0" w:space="0" w:color="auto"/>
      </w:divBdr>
    </w:div>
    <w:div w:id="683094234">
      <w:bodyDiv w:val="1"/>
      <w:marLeft w:val="0"/>
      <w:marRight w:val="0"/>
      <w:marTop w:val="0"/>
      <w:marBottom w:val="0"/>
      <w:divBdr>
        <w:top w:val="none" w:sz="0" w:space="0" w:color="auto"/>
        <w:left w:val="none" w:sz="0" w:space="0" w:color="auto"/>
        <w:bottom w:val="none" w:sz="0" w:space="0" w:color="auto"/>
        <w:right w:val="none" w:sz="0" w:space="0" w:color="auto"/>
      </w:divBdr>
    </w:div>
    <w:div w:id="768547076">
      <w:bodyDiv w:val="1"/>
      <w:marLeft w:val="0"/>
      <w:marRight w:val="0"/>
      <w:marTop w:val="0"/>
      <w:marBottom w:val="0"/>
      <w:divBdr>
        <w:top w:val="none" w:sz="0" w:space="0" w:color="auto"/>
        <w:left w:val="none" w:sz="0" w:space="0" w:color="auto"/>
        <w:bottom w:val="none" w:sz="0" w:space="0" w:color="auto"/>
        <w:right w:val="none" w:sz="0" w:space="0" w:color="auto"/>
      </w:divBdr>
    </w:div>
    <w:div w:id="974024182">
      <w:bodyDiv w:val="1"/>
      <w:marLeft w:val="0"/>
      <w:marRight w:val="0"/>
      <w:marTop w:val="0"/>
      <w:marBottom w:val="0"/>
      <w:divBdr>
        <w:top w:val="none" w:sz="0" w:space="0" w:color="auto"/>
        <w:left w:val="none" w:sz="0" w:space="0" w:color="auto"/>
        <w:bottom w:val="none" w:sz="0" w:space="0" w:color="auto"/>
        <w:right w:val="none" w:sz="0" w:space="0" w:color="auto"/>
      </w:divBdr>
    </w:div>
    <w:div w:id="137889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ifor.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andervad\Desktop\poverty%20extended.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ndervad\Desktop\poverty%20extended.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andervad\Desktop\hectares%20of%20agroforestry.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pivotSource>
    <c:name>[poverty extended.xlsx]Proportion across regions!PivotTable4</c:name>
    <c:fmtId val="-1"/>
  </c:pivotSource>
  <c:chart>
    <c:autoTitleDeleted val="1"/>
    <c:pivotFmts>
      <c:pivotFmt>
        <c:idx val="0"/>
        <c:spPr>
          <a:solidFill>
            <a:schemeClr val="accent5"/>
          </a:solidFill>
          <a:ln>
            <a:noFill/>
          </a:ln>
          <a:effectLst/>
        </c:spPr>
        <c:marker>
          <c:symbol val="none"/>
        </c:marker>
        <c:dLbl>
          <c:idx val="0"/>
          <c:showLegendKey val="0"/>
          <c:showVal val="1"/>
          <c:showCatName val="0"/>
          <c:showSerName val="0"/>
          <c:showPercent val="0"/>
          <c:showBubbleSize val="0"/>
          <c:extLst>
            <c:ext xmlns:c15="http://schemas.microsoft.com/office/drawing/2012/chart" uri="{CE6537A1-D6FC-4f65-9D91-7224C49458BB}"/>
          </c:extLst>
        </c:dLbl>
      </c:pivotFmt>
      <c:pivotFmt>
        <c:idx val="1"/>
        <c:spPr>
          <a:solidFill>
            <a:schemeClr val="accent5"/>
          </a:solidFill>
          <a:ln>
            <a:noFill/>
          </a:ln>
          <a:effectLst/>
        </c:spPr>
        <c:marker>
          <c:spPr>
            <a:solidFill>
              <a:schemeClr val="accent5"/>
            </a:solidFill>
            <a:ln w="9525">
              <a:solidFill>
                <a:schemeClr val="accent5"/>
              </a:solidFill>
            </a:ln>
            <a:effectLst/>
          </c:spPr>
        </c:marker>
        <c:dLbl>
          <c:idx val="0"/>
          <c:dLblPos val="outEnd"/>
          <c:showLegendKey val="0"/>
          <c:showVal val="1"/>
          <c:showCatName val="0"/>
          <c:showSerName val="0"/>
          <c:showPercent val="0"/>
          <c:showBubbleSize val="0"/>
          <c:extLst>
            <c:ext xmlns:c15="http://schemas.microsoft.com/office/drawing/2012/chart" uri="{CE6537A1-D6FC-4f65-9D91-7224C49458BB}"/>
          </c:extLst>
        </c:dLbl>
      </c:pivotFmt>
      <c:pivotFmt>
        <c:idx val="2"/>
        <c:spPr>
          <a:solidFill>
            <a:schemeClr val="accent5"/>
          </a:solidFill>
          <a:ln>
            <a:noFill/>
          </a:ln>
          <a:effectLst/>
        </c:spPr>
        <c:marker>
          <c:spPr>
            <a:solidFill>
              <a:schemeClr val="accent5"/>
            </a:solidFill>
            <a:ln w="9525">
              <a:solidFill>
                <a:schemeClr val="accent5"/>
              </a:solidFill>
            </a:ln>
            <a:effectLst/>
          </c:spPr>
        </c:marker>
        <c:dLbl>
          <c:idx val="0"/>
          <c:dLblPos val="outEnd"/>
          <c:showLegendKey val="0"/>
          <c:showVal val="1"/>
          <c:showCatName val="0"/>
          <c:showSerName val="0"/>
          <c:showPercent val="0"/>
          <c:showBubbleSize val="0"/>
          <c:extLst>
            <c:ext xmlns:c15="http://schemas.microsoft.com/office/drawing/2012/chart" uri="{CE6537A1-D6FC-4f65-9D91-7224C49458BB}"/>
          </c:extLst>
        </c:dLbl>
      </c:pivotFmt>
      <c:pivotFmt>
        <c:idx val="3"/>
        <c:spPr>
          <a:solidFill>
            <a:schemeClr val="accent5"/>
          </a:solidFill>
          <a:ln>
            <a:noFill/>
          </a:ln>
          <a:effectLst/>
        </c:spPr>
        <c:marker>
          <c:spPr>
            <a:solidFill>
              <a:schemeClr val="accent5"/>
            </a:solidFill>
            <a:ln w="9525">
              <a:solidFill>
                <a:schemeClr val="accent5"/>
              </a:solidFill>
            </a:ln>
            <a:effectLst/>
          </c:spPr>
        </c:marker>
        <c:dLbl>
          <c:idx val="0"/>
          <c:dLblPos val="outEnd"/>
          <c:showLegendKey val="0"/>
          <c:showVal val="1"/>
          <c:showCatName val="0"/>
          <c:showSerName val="0"/>
          <c:showPercent val="0"/>
          <c:showBubbleSize val="0"/>
          <c:extLst>
            <c:ext xmlns:c15="http://schemas.microsoft.com/office/drawing/2012/chart" uri="{CE6537A1-D6FC-4f65-9D91-7224C49458BB}"/>
          </c:extLst>
        </c:dLbl>
      </c:pivotFmt>
      <c:pivotFmt>
        <c:idx val="4"/>
        <c:spPr>
          <a:solidFill>
            <a:schemeClr val="accent5"/>
          </a:solidFill>
          <a:ln>
            <a:noFill/>
          </a:ln>
          <a:effectLst/>
        </c:spPr>
        <c:marker>
          <c:spPr>
            <a:solidFill>
              <a:schemeClr val="accent5"/>
            </a:solidFill>
            <a:ln w="9525">
              <a:solidFill>
                <a:schemeClr val="accent5"/>
              </a:solidFill>
            </a:ln>
            <a:effectLst/>
          </c:spPr>
        </c:marker>
        <c:dLbl>
          <c:idx val="0"/>
          <c:dLblPos val="outEnd"/>
          <c:showLegendKey val="0"/>
          <c:showVal val="1"/>
          <c:showCatName val="0"/>
          <c:showSerName val="0"/>
          <c:showPercent val="0"/>
          <c:showBubbleSize val="0"/>
          <c:extLst>
            <c:ext xmlns:c15="http://schemas.microsoft.com/office/drawing/2012/chart" uri="{CE6537A1-D6FC-4f65-9D91-7224C49458BB}"/>
          </c:extLst>
        </c:dLbl>
      </c:pivotFmt>
      <c:pivotFmt>
        <c:idx val="5"/>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en-US"/>
                  <a:t>50%</a:t>
                </a: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6"/>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en-US"/>
                  <a:t>27%</a:t>
                </a: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7"/>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en-US"/>
                  <a:t>82%</a:t>
                </a: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8"/>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en-US"/>
                  <a:t>49%</a:t>
                </a: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9"/>
        <c:spPr>
          <a:solidFill>
            <a:schemeClr val="accent5"/>
          </a:solidFill>
          <a:ln>
            <a:noFill/>
          </a:ln>
          <a:effectLst/>
        </c:spPr>
        <c:marker>
          <c:symbol val="none"/>
        </c:marker>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10"/>
        <c:spPr>
          <a:solidFill>
            <a:schemeClr val="accent5"/>
          </a:solidFill>
          <a:ln>
            <a:noFill/>
          </a:ln>
          <a:effectLst/>
        </c:spPr>
        <c:marker>
          <c:symbol val="none"/>
        </c:marker>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11"/>
        <c:spPr>
          <a:solidFill>
            <a:schemeClr val="accent2">
              <a:lumMod val="40000"/>
              <a:lumOff val="60000"/>
            </a:schemeClr>
          </a:solidFill>
          <a:ln>
            <a:noFill/>
          </a:ln>
          <a:effectLst/>
        </c:spPr>
        <c:marker>
          <c:symbol val="none"/>
        </c:marker>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12"/>
        <c:spPr>
          <a:solidFill>
            <a:schemeClr val="accent5"/>
          </a:solidFill>
          <a:ln>
            <a:noFill/>
          </a:ln>
          <a:effectLst/>
        </c:spPr>
        <c:marker>
          <c:symbol val="none"/>
        </c:marker>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13"/>
        <c:spPr>
          <a:solidFill>
            <a:schemeClr val="accent5">
              <a:shade val="58000"/>
            </a:schemeClr>
          </a:solidFill>
          <a:ln>
            <a:noFill/>
          </a:ln>
          <a:effectLst/>
        </c:spPr>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en-US"/>
                  <a:t>82.00%</a:t>
                </a: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1"/>
          <c:showVal val="1"/>
          <c:showCatName val="1"/>
          <c:showSerName val="1"/>
          <c:showPercent val="1"/>
          <c:showBubbleSize val="1"/>
          <c:extLst>
            <c:ext xmlns:c15="http://schemas.microsoft.com/office/drawing/2012/chart" uri="{CE6537A1-D6FC-4f65-9D91-7224C49458BB}"/>
          </c:extLst>
        </c:dLbl>
      </c:pivotFmt>
      <c:pivotFmt>
        <c:idx val="14"/>
        <c:spPr>
          <a:solidFill>
            <a:schemeClr val="accent2">
              <a:lumMod val="40000"/>
              <a:lumOff val="60000"/>
            </a:schemeClr>
          </a:solidFill>
          <a:ln>
            <a:noFill/>
          </a:ln>
          <a:effectLst/>
        </c:spPr>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en-US"/>
                  <a:t>39.00%</a:t>
                </a: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15"/>
        <c:spPr>
          <a:solidFill>
            <a:schemeClr val="accent5"/>
          </a:solidFill>
          <a:ln>
            <a:noFill/>
          </a:ln>
          <a:effectLst/>
        </c:spPr>
        <c:marker>
          <c:symbol val="none"/>
        </c:marker>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16"/>
        <c:spPr>
          <a:solidFill>
            <a:schemeClr val="accent5">
              <a:shade val="58000"/>
            </a:schemeClr>
          </a:solidFill>
          <a:ln>
            <a:noFill/>
          </a:ln>
          <a:effectLst/>
        </c:spPr>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en-US"/>
                  <a:t>82.00%</a:t>
                </a: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1"/>
          <c:showVal val="1"/>
          <c:showCatName val="1"/>
          <c:showSerName val="1"/>
          <c:showPercent val="1"/>
          <c:showBubbleSize val="1"/>
          <c:extLst>
            <c:ext xmlns:c15="http://schemas.microsoft.com/office/drawing/2012/chart" uri="{CE6537A1-D6FC-4f65-9D91-7224C49458BB}"/>
          </c:extLst>
        </c:dLbl>
      </c:pivotFmt>
      <c:pivotFmt>
        <c:idx val="17"/>
        <c:spPr>
          <a:solidFill>
            <a:schemeClr val="accent5"/>
          </a:solidFill>
          <a:ln>
            <a:noFill/>
          </a:ln>
          <a:effectLst/>
        </c:spPr>
        <c:marker>
          <c:symbol val="none"/>
        </c:marker>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18"/>
        <c:spPr>
          <a:solidFill>
            <a:schemeClr val="accent2">
              <a:lumMod val="40000"/>
              <a:lumOff val="60000"/>
            </a:schemeClr>
          </a:solidFill>
          <a:ln>
            <a:noFill/>
          </a:ln>
          <a:effectLst/>
        </c:spPr>
        <c:marker>
          <c:symbol val="none"/>
        </c:marker>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19"/>
        <c:spPr>
          <a:solidFill>
            <a:schemeClr val="accent2">
              <a:lumMod val="40000"/>
              <a:lumOff val="60000"/>
            </a:schemeClr>
          </a:solidFill>
          <a:ln>
            <a:noFill/>
          </a:ln>
          <a:effectLst/>
        </c:spPr>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en-US"/>
                  <a:t>39.00%</a:t>
                </a: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20"/>
        <c:spPr>
          <a:solidFill>
            <a:schemeClr val="accent5"/>
          </a:solidFill>
          <a:ln>
            <a:noFill/>
          </a:ln>
          <a:effectLst/>
        </c:spPr>
        <c:marker>
          <c:symbol val="none"/>
        </c:marker>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21"/>
        <c:spPr>
          <a:solidFill>
            <a:schemeClr val="accent5"/>
          </a:solidFill>
          <a:ln>
            <a:noFill/>
          </a:ln>
          <a:effectLst/>
        </c:spPr>
        <c:marker>
          <c:symbol val="none"/>
        </c:marker>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22"/>
        <c:spPr>
          <a:solidFill>
            <a:schemeClr val="accent5">
              <a:shade val="58000"/>
            </a:schemeClr>
          </a:solidFill>
          <a:ln>
            <a:noFill/>
          </a:ln>
          <a:effectLst/>
        </c:spPr>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en-US"/>
                  <a:t>82.00%</a:t>
                </a: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1"/>
          <c:showVal val="1"/>
          <c:showCatName val="1"/>
          <c:showSerName val="1"/>
          <c:showPercent val="1"/>
          <c:showBubbleSize val="1"/>
          <c:extLst>
            <c:ext xmlns:c15="http://schemas.microsoft.com/office/drawing/2012/chart" uri="{CE6537A1-D6FC-4f65-9D91-7224C49458BB}"/>
          </c:extLst>
        </c:dLbl>
      </c:pivotFmt>
      <c:pivotFmt>
        <c:idx val="23"/>
        <c:spPr>
          <a:solidFill>
            <a:schemeClr val="accent5"/>
          </a:solidFill>
          <a:ln>
            <a:noFill/>
          </a:ln>
          <a:effectLst/>
        </c:spPr>
        <c:marker>
          <c:symbol val="none"/>
        </c:marker>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24"/>
        <c:spPr>
          <a:solidFill>
            <a:schemeClr val="accent2">
              <a:lumMod val="40000"/>
              <a:lumOff val="60000"/>
            </a:schemeClr>
          </a:solidFill>
          <a:ln>
            <a:noFill/>
          </a:ln>
          <a:effectLst/>
        </c:spPr>
        <c:marker>
          <c:symbol val="none"/>
        </c:marker>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25"/>
        <c:spPr>
          <a:solidFill>
            <a:schemeClr val="accent2">
              <a:lumMod val="40000"/>
              <a:lumOff val="60000"/>
            </a:schemeClr>
          </a:solidFill>
          <a:ln>
            <a:noFill/>
          </a:ln>
          <a:effectLst/>
        </c:spPr>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en-US"/>
                  <a:t>39.00%</a:t>
                </a: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26"/>
        <c:spPr>
          <a:solidFill>
            <a:schemeClr val="accent5"/>
          </a:solidFill>
          <a:ln>
            <a:noFill/>
          </a:ln>
          <a:effectLst/>
        </c:spPr>
        <c:marker>
          <c:symbol val="none"/>
        </c:marker>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s>
    <c:plotArea>
      <c:layout/>
      <c:barChart>
        <c:barDir val="col"/>
        <c:grouping val="clustered"/>
        <c:varyColors val="0"/>
        <c:ser>
          <c:idx val="0"/>
          <c:order val="0"/>
          <c:tx>
            <c:strRef>
              <c:f>'Proportion across regions'!$B$3:$B$4</c:f>
              <c:strCache>
                <c:ptCount val="1"/>
                <c:pt idx="0">
                  <c:v>Latin America</c:v>
                </c:pt>
              </c:strCache>
            </c:strRef>
          </c:tx>
          <c:spPr>
            <a:solidFill>
              <a:schemeClr val="accent5">
                <a:shade val="58000"/>
              </a:schemeClr>
            </a:solidFill>
            <a:ln>
              <a:noFill/>
            </a:ln>
            <a:effectLst/>
          </c:spPr>
          <c:invertIfNegative val="0"/>
          <c:dPt>
            <c:idx val="0"/>
            <c:invertIfNegative val="0"/>
            <c:bubble3D val="0"/>
            <c:spPr>
              <a:solidFill>
                <a:schemeClr val="accent5">
                  <a:shade val="58000"/>
                </a:schemeClr>
              </a:solidFill>
              <a:ln>
                <a:noFill/>
              </a:ln>
              <a:effectLst/>
            </c:spPr>
          </c:dPt>
          <c:dLbls>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r>
                      <a:rPr lang="en-US"/>
                      <a:t>82%</a:t>
                    </a: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1"/>
              <c:showVal val="1"/>
              <c:showCatName val="1"/>
              <c:showSerName val="1"/>
              <c:showPercent val="1"/>
              <c:showBubbleSize val="1"/>
              <c:extLst>
                <c:ext xmlns:c15="http://schemas.microsoft.com/office/drawing/2012/chart" uri="{CE6537A1-D6FC-4f65-9D91-7224C49458BB}"/>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'Proportion across regions'!$A$5</c:f>
              <c:strCache>
                <c:ptCount val="1"/>
                <c:pt idx="0">
                  <c:v>Total</c:v>
                </c:pt>
              </c:strCache>
            </c:strRef>
          </c:cat>
          <c:val>
            <c:numRef>
              <c:f>'Proportion across regions'!$B$5</c:f>
              <c:numCache>
                <c:formatCode>0.00</c:formatCode>
                <c:ptCount val="1"/>
                <c:pt idx="0">
                  <c:v>0.82000000000000017</c:v>
                </c:pt>
              </c:numCache>
            </c:numRef>
          </c:val>
        </c:ser>
        <c:ser>
          <c:idx val="1"/>
          <c:order val="1"/>
          <c:tx>
            <c:strRef>
              <c:f>'Proportion across regions'!$C$3:$C$4</c:f>
              <c:strCache>
                <c:ptCount val="1"/>
                <c:pt idx="0">
                  <c:v>Africa</c:v>
                </c:pt>
              </c:strCache>
            </c:strRef>
          </c:tx>
          <c:spPr>
            <a:solidFill>
              <a:schemeClr val="accent5">
                <a:shade val="86000"/>
              </a:schemeClr>
            </a:solidFill>
            <a:ln>
              <a:noFill/>
            </a:ln>
            <a:effectLst/>
          </c:spPr>
          <c:invertIfNegative val="0"/>
          <c:dLbls>
            <c:dLbl>
              <c:idx val="0"/>
              <c:tx>
                <c:rich>
                  <a:bodyPr/>
                  <a:lstStyle/>
                  <a:p>
                    <a:r>
                      <a:rPr lang="en-US"/>
                      <a:t>50%</a:t>
                    </a:r>
                  </a:p>
                </c:rich>
              </c:tx>
              <c:dLblPos val="outEnd"/>
              <c:showLegendKey val="0"/>
              <c:showVal val="1"/>
              <c:showCatName val="0"/>
              <c:showSerName val="0"/>
              <c:showPercent val="0"/>
              <c:showBubbleSize val="0"/>
              <c:extLst>
                <c:ext xmlns:c15="http://schemas.microsoft.com/office/drawing/2012/chart" uri="{CE6537A1-D6FC-4f65-9D91-7224C49458BB}"/>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'Proportion across regions'!$A$5</c:f>
              <c:strCache>
                <c:ptCount val="1"/>
                <c:pt idx="0">
                  <c:v>Total</c:v>
                </c:pt>
              </c:strCache>
            </c:strRef>
          </c:cat>
          <c:val>
            <c:numRef>
              <c:f>'Proportion across regions'!$C$5</c:f>
              <c:numCache>
                <c:formatCode>0.00</c:formatCode>
                <c:ptCount val="1"/>
                <c:pt idx="0">
                  <c:v>0.5</c:v>
                </c:pt>
              </c:numCache>
            </c:numRef>
          </c:val>
        </c:ser>
        <c:ser>
          <c:idx val="2"/>
          <c:order val="2"/>
          <c:tx>
            <c:strRef>
              <c:f>'Proportion across regions'!$D$3:$D$4</c:f>
              <c:strCache>
                <c:ptCount val="1"/>
                <c:pt idx="0">
                  <c:v>Tropics</c:v>
                </c:pt>
              </c:strCache>
            </c:strRef>
          </c:tx>
          <c:spPr>
            <a:solidFill>
              <a:schemeClr val="accent2">
                <a:lumMod val="40000"/>
                <a:lumOff val="60000"/>
              </a:schemeClr>
            </a:solidFill>
            <a:ln>
              <a:noFill/>
            </a:ln>
            <a:effectLst/>
          </c:spPr>
          <c:invertIfNegative val="0"/>
          <c:dLbls>
            <c:dLbl>
              <c:idx val="0"/>
              <c:tx>
                <c:rich>
                  <a:bodyPr/>
                  <a:lstStyle/>
                  <a:p>
                    <a:r>
                      <a:rPr lang="en-US"/>
                      <a:t>39%</a:t>
                    </a:r>
                  </a:p>
                </c:rich>
              </c:tx>
              <c:dLblPos val="outEnd"/>
              <c:showLegendKey val="0"/>
              <c:showVal val="1"/>
              <c:showCatName val="0"/>
              <c:showSerName val="0"/>
              <c:showPercent val="0"/>
              <c:showBubbleSize val="0"/>
              <c:extLst>
                <c:ext xmlns:c15="http://schemas.microsoft.com/office/drawing/2012/chart" uri="{CE6537A1-D6FC-4f65-9D91-7224C49458BB}"/>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'Proportion across regions'!$A$5</c:f>
              <c:strCache>
                <c:ptCount val="1"/>
                <c:pt idx="0">
                  <c:v>Total</c:v>
                </c:pt>
              </c:strCache>
            </c:strRef>
          </c:cat>
          <c:val>
            <c:numRef>
              <c:f>'Proportion across regions'!$D$5</c:f>
              <c:numCache>
                <c:formatCode>0.00</c:formatCode>
                <c:ptCount val="1"/>
                <c:pt idx="0">
                  <c:v>0.39</c:v>
                </c:pt>
              </c:numCache>
            </c:numRef>
          </c:val>
        </c:ser>
        <c:ser>
          <c:idx val="3"/>
          <c:order val="3"/>
          <c:tx>
            <c:strRef>
              <c:f>'Proportion across regions'!$E$3:$E$4</c:f>
              <c:strCache>
                <c:ptCount val="1"/>
                <c:pt idx="0">
                  <c:v>Asia</c:v>
                </c:pt>
              </c:strCache>
            </c:strRef>
          </c:tx>
          <c:spPr>
            <a:solidFill>
              <a:schemeClr val="accent5">
                <a:tint val="58000"/>
              </a:schemeClr>
            </a:solidFill>
            <a:ln>
              <a:noFill/>
            </a:ln>
            <a:effectLst/>
          </c:spPr>
          <c:invertIfNegative val="0"/>
          <c:dLbls>
            <c:dLbl>
              <c:idx val="0"/>
              <c:tx>
                <c:rich>
                  <a:bodyPr/>
                  <a:lstStyle/>
                  <a:p>
                    <a:r>
                      <a:rPr lang="en-US"/>
                      <a:t>27%</a:t>
                    </a:r>
                  </a:p>
                </c:rich>
              </c:tx>
              <c:dLblPos val="outEnd"/>
              <c:showLegendKey val="0"/>
              <c:showVal val="1"/>
              <c:showCatName val="0"/>
              <c:showSerName val="0"/>
              <c:showPercent val="0"/>
              <c:showBubbleSize val="0"/>
              <c:extLst>
                <c:ext xmlns:c15="http://schemas.microsoft.com/office/drawing/2012/chart" uri="{CE6537A1-D6FC-4f65-9D91-7224C49458BB}"/>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'Proportion across regions'!$A$5</c:f>
              <c:strCache>
                <c:ptCount val="1"/>
                <c:pt idx="0">
                  <c:v>Total</c:v>
                </c:pt>
              </c:strCache>
            </c:strRef>
          </c:cat>
          <c:val>
            <c:numRef>
              <c:f>'Proportion across regions'!$E$5</c:f>
              <c:numCache>
                <c:formatCode>0.00</c:formatCode>
                <c:ptCount val="1"/>
                <c:pt idx="0">
                  <c:v>0.27</c:v>
                </c:pt>
              </c:numCache>
            </c:numRef>
          </c:val>
        </c:ser>
        <c:dLbls>
          <c:dLblPos val="outEnd"/>
          <c:showLegendKey val="0"/>
          <c:showVal val="1"/>
          <c:showCatName val="0"/>
          <c:showSerName val="0"/>
          <c:showPercent val="0"/>
          <c:showBubbleSize val="0"/>
        </c:dLbls>
        <c:gapWidth val="219"/>
        <c:overlap val="-27"/>
        <c:axId val="243823040"/>
        <c:axId val="243823432"/>
      </c:barChart>
      <c:catAx>
        <c:axId val="243823040"/>
        <c:scaling>
          <c:orientation val="minMax"/>
        </c:scaling>
        <c:delete val="1"/>
        <c:axPos val="b"/>
        <c:numFmt formatCode="General" sourceLinked="1"/>
        <c:majorTickMark val="none"/>
        <c:minorTickMark val="none"/>
        <c:tickLblPos val="nextTo"/>
        <c:crossAx val="243823432"/>
        <c:crosses val="autoZero"/>
        <c:auto val="1"/>
        <c:lblAlgn val="ctr"/>
        <c:lblOffset val="100"/>
        <c:noMultiLvlLbl val="0"/>
      </c:catAx>
      <c:valAx>
        <c:axId val="24382343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382304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pivotSource>
    <c:name>[poverty extended.xlsx]Distrubution total number!PivotTable5</c:name>
    <c:fmtId val="-1"/>
  </c:pivotSource>
  <c:chart>
    <c:autoTitleDeleted val="1"/>
    <c:pivotFmts>
      <c:pivotFmt>
        <c:idx val="0"/>
      </c:pivotFmt>
      <c:pivotFmt>
        <c:idx val="1"/>
      </c:pivotFmt>
      <c:pivotFmt>
        <c:idx val="2"/>
      </c:pivotFmt>
      <c:pivotFmt>
        <c:idx val="3"/>
      </c:pivotFmt>
      <c:pivotFmt>
        <c:idx val="4"/>
        <c:spPr>
          <a:solidFill>
            <a:schemeClr val="accent1"/>
          </a:solidFill>
          <a:ln w="19050">
            <a:solidFill>
              <a:schemeClr val="lt1"/>
            </a:solidFill>
          </a:ln>
          <a:effectLst/>
        </c:spPr>
        <c:marker>
          <c:symbol val="none"/>
        </c:marker>
        <c:dLbl>
          <c:idx val="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Lst>
        </c:dLbl>
      </c:pivotFmt>
      <c:pivotFmt>
        <c:idx val="5"/>
        <c:spPr>
          <a:solidFill>
            <a:schemeClr val="accent1">
              <a:tint val="65000"/>
            </a:schemeClr>
          </a:solidFill>
          <a:ln w="19050">
            <a:solidFill>
              <a:schemeClr val="lt1"/>
            </a:solidFill>
          </a:ln>
          <a:effectLst/>
        </c:spPr>
      </c:pivotFmt>
      <c:pivotFmt>
        <c:idx val="6"/>
        <c:spPr>
          <a:solidFill>
            <a:schemeClr val="accent1"/>
          </a:solidFill>
          <a:ln w="19050">
            <a:solidFill>
              <a:schemeClr val="lt1"/>
            </a:solidFill>
          </a:ln>
          <a:effectLst/>
        </c:spPr>
      </c:pivotFmt>
      <c:pivotFmt>
        <c:idx val="7"/>
        <c:spPr>
          <a:solidFill>
            <a:schemeClr val="accent1">
              <a:shade val="65000"/>
            </a:schemeClr>
          </a:solidFill>
          <a:ln w="19050">
            <a:solidFill>
              <a:schemeClr val="lt1"/>
            </a:solidFill>
          </a:ln>
          <a:effectLst/>
        </c:spPr>
      </c:pivotFmt>
      <c:pivotFmt>
        <c:idx val="8"/>
        <c:spPr>
          <a:solidFill>
            <a:schemeClr val="accent1"/>
          </a:solidFill>
          <a:ln w="19050">
            <a:solidFill>
              <a:schemeClr val="lt1"/>
            </a:solidFill>
          </a:ln>
          <a:effectLst/>
        </c:spPr>
        <c:marker>
          <c:symbol val="none"/>
        </c:marker>
        <c:dLbl>
          <c:idx val="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Lst>
        </c:dLbl>
      </c:pivotFmt>
      <c:pivotFmt>
        <c:idx val="9"/>
        <c:spPr>
          <a:solidFill>
            <a:schemeClr val="accent1">
              <a:shade val="65000"/>
            </a:schemeClr>
          </a:solidFill>
          <a:ln w="19050">
            <a:solidFill>
              <a:schemeClr val="lt1"/>
            </a:solidFill>
          </a:ln>
          <a:effectLst/>
        </c:spPr>
      </c:pivotFmt>
      <c:pivotFmt>
        <c:idx val="10"/>
        <c:spPr>
          <a:solidFill>
            <a:schemeClr val="accent1"/>
          </a:solidFill>
          <a:ln w="19050">
            <a:solidFill>
              <a:schemeClr val="lt1"/>
            </a:solidFill>
          </a:ln>
          <a:effectLst/>
        </c:spPr>
      </c:pivotFmt>
      <c:pivotFmt>
        <c:idx val="11"/>
        <c:spPr>
          <a:solidFill>
            <a:schemeClr val="accent1">
              <a:tint val="65000"/>
            </a:schemeClr>
          </a:solidFill>
          <a:ln w="19050">
            <a:solidFill>
              <a:schemeClr val="lt1"/>
            </a:solidFill>
          </a:ln>
          <a:effectLst/>
        </c:spPr>
      </c:pivotFmt>
      <c:pivotFmt>
        <c:idx val="12"/>
        <c:spPr>
          <a:solidFill>
            <a:schemeClr val="accent1"/>
          </a:solidFill>
          <a:ln w="19050">
            <a:solidFill>
              <a:schemeClr val="lt1"/>
            </a:solidFill>
          </a:ln>
          <a:effectLst/>
        </c:spPr>
        <c:marker>
          <c:symbol val="none"/>
        </c:marker>
        <c:dLbl>
          <c:idx val="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Lst>
        </c:dLbl>
      </c:pivotFmt>
      <c:pivotFmt>
        <c:idx val="13"/>
        <c:spPr>
          <a:solidFill>
            <a:schemeClr val="accent1">
              <a:shade val="65000"/>
            </a:schemeClr>
          </a:solidFill>
          <a:ln w="19050">
            <a:solidFill>
              <a:schemeClr val="lt1"/>
            </a:solidFill>
          </a:ln>
          <a:effectLst/>
        </c:spPr>
      </c:pivotFmt>
      <c:pivotFmt>
        <c:idx val="14"/>
        <c:spPr>
          <a:solidFill>
            <a:schemeClr val="accent1"/>
          </a:solidFill>
          <a:ln w="19050">
            <a:solidFill>
              <a:schemeClr val="lt1"/>
            </a:solidFill>
          </a:ln>
          <a:effectLst/>
        </c:spPr>
      </c:pivotFmt>
      <c:pivotFmt>
        <c:idx val="15"/>
        <c:spPr>
          <a:solidFill>
            <a:schemeClr val="accent1">
              <a:tint val="65000"/>
            </a:schemeClr>
          </a:solidFill>
          <a:ln w="19050">
            <a:solidFill>
              <a:schemeClr val="lt1"/>
            </a:solidFill>
          </a:ln>
          <a:effectLst/>
        </c:spPr>
      </c:pivotFmt>
    </c:pivotFmts>
    <c:plotArea>
      <c:layout>
        <c:manualLayout>
          <c:layoutTarget val="inner"/>
          <c:xMode val="edge"/>
          <c:yMode val="edge"/>
          <c:x val="0.22488052274715661"/>
          <c:y val="0.15462085421140542"/>
          <c:w val="0.52246145013123357"/>
          <c:h val="0.72954617036506797"/>
        </c:manualLayout>
      </c:layout>
      <c:pieChart>
        <c:varyColors val="1"/>
        <c:ser>
          <c:idx val="0"/>
          <c:order val="0"/>
          <c:tx>
            <c:strRef>
              <c:f>'Distrubution total number'!$B$3</c:f>
              <c:strCache>
                <c:ptCount val="1"/>
                <c:pt idx="0">
                  <c:v>Total</c:v>
                </c:pt>
              </c:strCache>
            </c:strRef>
          </c:tx>
          <c:dPt>
            <c:idx val="0"/>
            <c:bubble3D val="0"/>
            <c:spPr>
              <a:solidFill>
                <a:schemeClr val="accent1">
                  <a:shade val="65000"/>
                </a:schemeClr>
              </a:solidFill>
              <a:ln w="19050">
                <a:solidFill>
                  <a:schemeClr val="lt1"/>
                </a:solidFill>
              </a:ln>
              <a:effectLst/>
            </c:spPr>
          </c:dPt>
          <c:dPt>
            <c:idx val="1"/>
            <c:bubble3D val="0"/>
            <c:spPr>
              <a:solidFill>
                <a:schemeClr val="accent1"/>
              </a:solidFill>
              <a:ln w="19050">
                <a:solidFill>
                  <a:schemeClr val="lt1"/>
                </a:solidFill>
              </a:ln>
              <a:effectLst/>
            </c:spPr>
          </c:dPt>
          <c:dPt>
            <c:idx val="2"/>
            <c:bubble3D val="0"/>
            <c:spPr>
              <a:solidFill>
                <a:schemeClr val="accent1">
                  <a:tint val="65000"/>
                </a:schemeClr>
              </a:solidFill>
              <a:ln w="19050">
                <a:solidFill>
                  <a:schemeClr val="lt1"/>
                </a:solidFill>
              </a:ln>
              <a:effectLst/>
            </c:spPr>
          </c:dPt>
          <c:dLbls>
            <c:dLbl>
              <c:idx val="0"/>
              <c:tx>
                <c:rich>
                  <a:bodyPr/>
                  <a:lstStyle/>
                  <a:p>
                    <a:fld id="{AE14DF43-EB6A-4147-9010-D368486C7573}" type="CATEGORYNAME">
                      <a:rPr lang="en-US"/>
                      <a:pPr/>
                      <a:t>[CATEGORY NAME]</a:t>
                    </a:fld>
                    <a:r>
                      <a:rPr lang="en-US" baseline="0"/>
                      <a:t>
</a:t>
                    </a:r>
                    <a:fld id="{60275208-48C3-4FBD-A3C2-653D0030B834}" type="PERCENTAGE">
                      <a:rPr lang="en-US" baseline="0"/>
                      <a:pPr/>
                      <a:t>[PERCENTAGE]</a:t>
                    </a:fld>
                    <a:r>
                      <a:rPr lang="en-US" baseline="0"/>
                      <a:t> 163,000,000</a:t>
                    </a:r>
                  </a:p>
                </c:rich>
              </c:tx>
              <c:dLblPos val="outEnd"/>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1"/>
              <c:tx>
                <c:rich>
                  <a:bodyPr/>
                  <a:lstStyle/>
                  <a:p>
                    <a:fld id="{C7948556-8C1F-47BE-AAE3-FF4A97243A63}" type="CATEGORYNAME">
                      <a:rPr lang="en-US"/>
                      <a:pPr/>
                      <a:t>[CATEGORY NAME]</a:t>
                    </a:fld>
                    <a:r>
                      <a:rPr lang="en-US" baseline="0"/>
                      <a:t>
</a:t>
                    </a:r>
                    <a:fld id="{A57F3D1F-0C7D-4465-B426-7FB6F1B65261}" type="PERCENTAGE">
                      <a:rPr lang="en-US" baseline="0"/>
                      <a:pPr/>
                      <a:t>[PERCENTAGE]</a:t>
                    </a:fld>
                    <a:endParaRPr lang="en-US" baseline="0"/>
                  </a:p>
                  <a:p>
                    <a:r>
                      <a:rPr lang="en-US" baseline="0"/>
                      <a:t>85,000,000 </a:t>
                    </a:r>
                  </a:p>
                </c:rich>
              </c:tx>
              <c:dLblPos val="outEnd"/>
              <c:showLegendKey val="0"/>
              <c:showVal val="0"/>
              <c:showCatName val="1"/>
              <c:showSerName val="0"/>
              <c:showPercent val="1"/>
              <c:showBubbleSize val="0"/>
              <c:extLst>
                <c:ext xmlns:c15="http://schemas.microsoft.com/office/drawing/2012/chart" uri="{CE6537A1-D6FC-4f65-9D91-7224C49458BB}">
                  <c15:dlblFieldTable/>
                  <c15:showDataLabelsRange val="0"/>
                </c:ext>
              </c:extLst>
            </c:dLbl>
            <c:dLbl>
              <c:idx val="2"/>
              <c:tx>
                <c:rich>
                  <a:bodyPr/>
                  <a:lstStyle/>
                  <a:p>
                    <a:fld id="{FDD0E6A8-4A19-4AEC-9AEF-A2CBD69BA6E8}" type="CATEGORYNAME">
                      <a:rPr lang="en-US"/>
                      <a:pPr/>
                      <a:t>[CATEGORY NAME]</a:t>
                    </a:fld>
                    <a:r>
                      <a:rPr lang="en-US" baseline="0"/>
                      <a:t> </a:t>
                    </a:r>
                    <a:fld id="{69087690-2C18-42D8-802D-152978B7890D}" type="PERCENTAGE">
                      <a:rPr lang="en-US" baseline="0"/>
                      <a:pPr/>
                      <a:t>[PERCENTAGE]</a:t>
                    </a:fld>
                    <a:r>
                      <a:rPr lang="en-US" baseline="0"/>
                      <a:t>  </a:t>
                    </a:r>
                  </a:p>
                  <a:p>
                    <a:r>
                      <a:rPr lang="en-US" baseline="0"/>
                      <a:t>753,000 </a:t>
                    </a:r>
                  </a:p>
                </c:rich>
              </c:tx>
              <c:dLblPos val="outEnd"/>
              <c:showLegendKey val="0"/>
              <c:showVal val="0"/>
              <c:showCatName val="1"/>
              <c:showSerName val="0"/>
              <c:showPercent val="1"/>
              <c:showBubbleSize val="0"/>
              <c:extLst>
                <c:ext xmlns:c15="http://schemas.microsoft.com/office/drawing/2012/chart" uri="{CE6537A1-D6FC-4f65-9D91-7224C49458BB}">
                  <c15:dlblFieldTable/>
                  <c15:showDataLabelsRange val="0"/>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'Distrubution total number'!$A$4:$A$7</c:f>
              <c:strCache>
                <c:ptCount val="3"/>
                <c:pt idx="0">
                  <c:v>Africa</c:v>
                </c:pt>
                <c:pt idx="1">
                  <c:v>Asia</c:v>
                </c:pt>
                <c:pt idx="2">
                  <c:v>Latin America</c:v>
                </c:pt>
              </c:strCache>
            </c:strRef>
          </c:cat>
          <c:val>
            <c:numRef>
              <c:f>'Distrubution total number'!$B$4:$B$7</c:f>
              <c:numCache>
                <c:formatCode>General</c:formatCode>
                <c:ptCount val="3"/>
                <c:pt idx="0">
                  <c:v>159.4361999999999</c:v>
                </c:pt>
                <c:pt idx="1">
                  <c:v>84.430500000000009</c:v>
                </c:pt>
                <c:pt idx="2">
                  <c:v>7.7923999999999838</c:v>
                </c:pt>
              </c:numCache>
            </c:numRef>
          </c:val>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Data val="1"/>
        <c14:dropZoneSeries val="1"/>
        <c14:dropZonesVisible val="1"/>
      </c14:pivotOptions>
    </c:ext>
  </c:extLst>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strRef>
              <c:f>Sheet1!$A$1</c:f>
              <c:strCache>
                <c:ptCount val="1"/>
                <c:pt idx="0">
                  <c:v>Tree cover &gt;10%</c:v>
                </c:pt>
              </c:strCache>
            </c:strRef>
          </c:tx>
          <c:spPr>
            <a:solidFill>
              <a:schemeClr val="accent1">
                <a:shade val="65000"/>
              </a:schemeClr>
            </a:solidFill>
            <a:ln>
              <a:noFill/>
            </a:ln>
            <a:effectLst/>
          </c:spPr>
          <c:invertIfNegative val="0"/>
          <c:dLbls>
            <c:dLbl>
              <c:idx val="0"/>
              <c:tx>
                <c:rich>
                  <a:bodyPr/>
                  <a:lstStyle/>
                  <a:p>
                    <a:r>
                      <a:rPr lang="en-US"/>
                      <a:t>46%</a:t>
                    </a:r>
                  </a:p>
                </c:rich>
              </c:tx>
              <c:dLblPos val="ctr"/>
              <c:showLegendKey val="0"/>
              <c:showVal val="1"/>
              <c:showCatName val="0"/>
              <c:showSerName val="0"/>
              <c:showPercent val="0"/>
              <c:showBubbleSize val="0"/>
              <c:extLst>
                <c:ext xmlns:c15="http://schemas.microsoft.com/office/drawing/2012/chart" uri="{CE6537A1-D6FC-4f65-9D91-7224C49458BB}"/>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1</c:v>
              </c:pt>
              <c:extLst>
                <c:ext xmlns:c15="http://schemas.microsoft.com/office/drawing/2012/chart" uri="{02D57815-91ED-43cb-92C2-25804820EDAC}">
                  <c15:autoCat val="1"/>
                </c:ext>
              </c:extLst>
            </c:strLit>
          </c:cat>
          <c:val>
            <c:numRef>
              <c:f>Sheet1!$A$2:$A$3</c:f>
              <c:numCache>
                <c:formatCode>#,##0</c:formatCode>
                <c:ptCount val="1"/>
                <c:pt idx="0">
                  <c:v>10120000</c:v>
                </c:pt>
              </c:numCache>
            </c:numRef>
          </c:val>
        </c:ser>
        <c:ser>
          <c:idx val="1"/>
          <c:order val="1"/>
          <c:tx>
            <c:strRef>
              <c:f>Sheet1!$B$1</c:f>
              <c:strCache>
                <c:ptCount val="1"/>
                <c:pt idx="0">
                  <c:v>Tree cover &gt;20%</c:v>
                </c:pt>
              </c:strCache>
            </c:strRef>
          </c:tx>
          <c:spPr>
            <a:solidFill>
              <a:schemeClr val="accent1"/>
            </a:solidFill>
            <a:ln>
              <a:noFill/>
            </a:ln>
            <a:effectLst/>
          </c:spPr>
          <c:invertIfNegative val="0"/>
          <c:dLbls>
            <c:dLbl>
              <c:idx val="0"/>
              <c:tx>
                <c:rich>
                  <a:bodyPr/>
                  <a:lstStyle/>
                  <a:p>
                    <a:r>
                      <a:rPr lang="en-US"/>
                      <a:t>27%</a:t>
                    </a:r>
                  </a:p>
                </c:rich>
              </c:tx>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1</c:v>
              </c:pt>
              <c:extLst>
                <c:ext xmlns:c15="http://schemas.microsoft.com/office/drawing/2012/chart" uri="{02D57815-91ED-43cb-92C2-25804820EDAC}">
                  <c15:autoCat val="1"/>
                </c:ext>
              </c:extLst>
            </c:strLit>
          </c:cat>
          <c:val>
            <c:numRef>
              <c:f>Sheet1!$B$2:$B$3</c:f>
              <c:numCache>
                <c:formatCode>#,##0</c:formatCode>
                <c:ptCount val="1"/>
                <c:pt idx="0">
                  <c:v>5960000</c:v>
                </c:pt>
              </c:numCache>
            </c:numRef>
          </c:val>
        </c:ser>
        <c:ser>
          <c:idx val="2"/>
          <c:order val="2"/>
          <c:tx>
            <c:strRef>
              <c:f>Sheet1!$C$1</c:f>
              <c:strCache>
                <c:ptCount val="1"/>
                <c:pt idx="0">
                  <c:v>Tree cover &gt;50%</c:v>
                </c:pt>
              </c:strCache>
            </c:strRef>
          </c:tx>
          <c:spPr>
            <a:solidFill>
              <a:schemeClr val="accent1">
                <a:tint val="65000"/>
              </a:schemeClr>
            </a:solidFill>
            <a:ln>
              <a:noFill/>
            </a:ln>
            <a:effectLst/>
          </c:spPr>
          <c:invertIfNegative val="0"/>
          <c:dLbls>
            <c:dLbl>
              <c:idx val="0"/>
              <c:tx>
                <c:rich>
                  <a:bodyPr/>
                  <a:lstStyle/>
                  <a:p>
                    <a:r>
                      <a:rPr lang="en-US"/>
                      <a:t>7.5%</a:t>
                    </a:r>
                  </a:p>
                </c:rich>
              </c:tx>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1</c:v>
              </c:pt>
              <c:extLst>
                <c:ext xmlns:c15="http://schemas.microsoft.com/office/drawing/2012/chart" uri="{02D57815-91ED-43cb-92C2-25804820EDAC}">
                  <c15:autoCat val="1"/>
                </c:ext>
              </c:extLst>
            </c:strLit>
          </c:cat>
          <c:val>
            <c:numRef>
              <c:f>Sheet1!$C$2:$C$3</c:f>
              <c:numCache>
                <c:formatCode>#,##0</c:formatCode>
                <c:ptCount val="1"/>
                <c:pt idx="0">
                  <c:v>1670000</c:v>
                </c:pt>
              </c:numCache>
            </c:numRef>
          </c:val>
        </c:ser>
        <c:dLbls>
          <c:dLblPos val="ctr"/>
          <c:showLegendKey val="0"/>
          <c:showVal val="1"/>
          <c:showCatName val="0"/>
          <c:showSerName val="0"/>
          <c:showPercent val="0"/>
          <c:showBubbleSize val="0"/>
        </c:dLbls>
        <c:gapWidth val="150"/>
        <c:axId val="244505800"/>
        <c:axId val="244506192"/>
      </c:barChart>
      <c:catAx>
        <c:axId val="244505800"/>
        <c:scaling>
          <c:orientation val="minMax"/>
        </c:scaling>
        <c:delete val="1"/>
        <c:axPos val="b"/>
        <c:numFmt formatCode="General" sourceLinked="1"/>
        <c:majorTickMark val="none"/>
        <c:minorTickMark val="none"/>
        <c:tickLblPos val="nextTo"/>
        <c:crossAx val="244506192"/>
        <c:crosses val="autoZero"/>
        <c:auto val="1"/>
        <c:lblAlgn val="ctr"/>
        <c:lblOffset val="100"/>
        <c:noMultiLvlLbl val="0"/>
      </c:catAx>
      <c:valAx>
        <c:axId val="24450619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baseline="0"/>
                  <a:t>Agricultural area (</a:t>
                </a:r>
                <a:r>
                  <a:rPr lang="en-GB" sz="1000" b="0" i="0" u="none" strike="noStrike" baseline="0">
                    <a:effectLst/>
                  </a:rPr>
                  <a:t>km²)</a:t>
                </a:r>
                <a:r>
                  <a:rPr lang="en-GB" baseline="0"/>
                  <a:t> </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4505800"/>
        <c:crosses val="autoZero"/>
        <c:crossBetween val="between"/>
      </c:valAx>
      <c:spPr>
        <a:noFill/>
        <a:ln>
          <a:noFill/>
        </a:ln>
        <a:effectLst/>
      </c:spPr>
    </c:plotArea>
    <c:legend>
      <c:legendPos val="b"/>
      <c:layout>
        <c:manualLayout>
          <c:xMode val="edge"/>
          <c:yMode val="edge"/>
          <c:x val="0.5981837270341207"/>
          <c:y val="9.1624578322189107E-2"/>
          <c:w val="0.37457271687192945"/>
          <c:h val="0.1156720637421981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8">
  <a:schemeClr val="accent5"/>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96AD2-E1FD-4A16-98B5-017AE4F07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4535</Words>
  <Characters>25850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30325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Andervad, Erik (FOA)</dc:creator>
  <cp:keywords/>
  <dc:description/>
  <cp:lastModifiedBy>Campbell, Jeffrey (FOA)</cp:lastModifiedBy>
  <cp:revision>5</cp:revision>
  <cp:lastPrinted>2017-07-24T14:05:00Z</cp:lastPrinted>
  <dcterms:created xsi:type="dcterms:W3CDTF">2017-08-22T12:14:00Z</dcterms:created>
  <dcterms:modified xsi:type="dcterms:W3CDTF">2017-08-24T11:47:00Z</dcterms:modified>
</cp:coreProperties>
</file>