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C224BF" w14:textId="40920CF2" w:rsidR="00571328" w:rsidRPr="001D1F1A" w:rsidRDefault="00706553">
      <w:r>
        <w:tab/>
      </w:r>
    </w:p>
    <w:tbl>
      <w:tblPr>
        <w:tblW w:w="5660" w:type="pct"/>
        <w:tblInd w:w="180" w:type="dxa"/>
        <w:tblCellMar>
          <w:left w:w="0" w:type="dxa"/>
          <w:right w:w="0" w:type="dxa"/>
        </w:tblCellMar>
        <w:tblLook w:val="0480" w:firstRow="0" w:lastRow="0" w:firstColumn="1" w:lastColumn="0" w:noHBand="0" w:noVBand="1"/>
      </w:tblPr>
      <w:tblGrid>
        <w:gridCol w:w="9683"/>
        <w:gridCol w:w="2189"/>
      </w:tblGrid>
      <w:tr w:rsidR="00B272DF" w:rsidRPr="001D1F1A" w14:paraId="040FD36B" w14:textId="77777777" w:rsidTr="00331654">
        <w:trPr>
          <w:cantSplit/>
          <w:trHeight w:val="2844"/>
        </w:trPr>
        <w:tc>
          <w:tcPr>
            <w:tcW w:w="4078" w:type="pct"/>
            <w:vAlign w:val="center"/>
          </w:tcPr>
          <w:p w14:paraId="17CCA7BD" w14:textId="5D79D81A" w:rsidR="0004756D" w:rsidRDefault="00440712" w:rsidP="008D4CA6">
            <w:pPr>
              <w:pStyle w:val="Textkrper"/>
              <w:jc w:val="left"/>
            </w:pPr>
            <w:r w:rsidRPr="001D1F1A">
              <w:rPr>
                <w:noProof/>
                <w:lang w:val="de-DE" w:eastAsia="de-DE"/>
              </w:rPr>
              <w:drawing>
                <wp:inline distT="0" distB="0" distL="0" distR="0" wp14:anchorId="686E4326" wp14:editId="57588946">
                  <wp:extent cx="2133600" cy="9912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NAS_Logo_rgb_1200ppi.pn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2179357" cy="1012519"/>
                          </a:xfrm>
                          <a:prstGeom prst="rect">
                            <a:avLst/>
                          </a:prstGeom>
                          <a:ln>
                            <a:noFill/>
                          </a:ln>
                          <a:extLst>
                            <a:ext uri="{53640926-AAD7-44D8-BBD7-CCE9431645EC}">
                              <a14:shadowObscured xmlns:a14="http://schemas.microsoft.com/office/drawing/2010/main"/>
                            </a:ext>
                          </a:extLst>
                        </pic:spPr>
                      </pic:pic>
                    </a:graphicData>
                  </a:graphic>
                </wp:inline>
              </w:drawing>
            </w:r>
            <w:r w:rsidR="00362AB7">
              <w:rPr>
                <w:noProof/>
                <w:color w:val="626B71"/>
                <w:lang w:eastAsia="zh-CN"/>
              </w:rPr>
              <w:t xml:space="preserve">                                                                      </w:t>
            </w:r>
            <w:r w:rsidR="00362AB7">
              <w:rPr>
                <w:noProof/>
                <w:color w:val="626B71"/>
                <w:lang w:val="de-DE" w:eastAsia="de-DE"/>
              </w:rPr>
              <w:drawing>
                <wp:inline distT="0" distB="0" distL="0" distR="0" wp14:anchorId="354AE60C" wp14:editId="1568182E">
                  <wp:extent cx="1381760" cy="1198880"/>
                  <wp:effectExtent l="0" t="0" r="8890" b="1270"/>
                  <wp:docPr id="1"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1760" cy="1198880"/>
                          </a:xfrm>
                          <a:prstGeom prst="rect">
                            <a:avLst/>
                          </a:prstGeom>
                          <a:noFill/>
                          <a:ln>
                            <a:noFill/>
                          </a:ln>
                        </pic:spPr>
                      </pic:pic>
                    </a:graphicData>
                  </a:graphic>
                </wp:inline>
              </w:drawing>
            </w:r>
          </w:p>
          <w:p w14:paraId="40CBF998" w14:textId="77777777" w:rsidR="00294BCB" w:rsidRPr="001D1F1A" w:rsidRDefault="00294BCB" w:rsidP="005734A0">
            <w:pPr>
              <w:pStyle w:val="Textkrper"/>
              <w:rPr>
                <w:color w:val="1299BF"/>
              </w:rPr>
            </w:pPr>
          </w:p>
          <w:p w14:paraId="73077414" w14:textId="77777777" w:rsidR="00BF7746" w:rsidRDefault="00BF7746" w:rsidP="005734A0">
            <w:pPr>
              <w:pStyle w:val="Textkrper"/>
              <w:jc w:val="center"/>
              <w:rPr>
                <w:b/>
                <w:color w:val="1299BF"/>
                <w:sz w:val="40"/>
              </w:rPr>
            </w:pPr>
          </w:p>
          <w:p w14:paraId="2C820519" w14:textId="77777777" w:rsidR="00BF7746" w:rsidRDefault="00BF7746" w:rsidP="005734A0">
            <w:pPr>
              <w:pStyle w:val="Textkrper"/>
              <w:jc w:val="center"/>
              <w:rPr>
                <w:b/>
                <w:color w:val="1299BF"/>
                <w:sz w:val="40"/>
              </w:rPr>
            </w:pPr>
          </w:p>
          <w:p w14:paraId="0B992C70" w14:textId="0EA4C147" w:rsidR="002E463A" w:rsidRPr="005734A0" w:rsidRDefault="00C67A43" w:rsidP="005734A0">
            <w:pPr>
              <w:pStyle w:val="Textkrper"/>
              <w:jc w:val="center"/>
              <w:rPr>
                <w:b/>
                <w:color w:val="1299BF"/>
                <w:sz w:val="40"/>
              </w:rPr>
            </w:pPr>
            <w:r>
              <w:rPr>
                <w:b/>
                <w:color w:val="1299BF"/>
                <w:sz w:val="40"/>
              </w:rPr>
              <w:t>A</w:t>
            </w:r>
            <w:r w:rsidRPr="00C67A43">
              <w:rPr>
                <w:b/>
                <w:color w:val="1299BF"/>
                <w:sz w:val="40"/>
              </w:rPr>
              <w:t>ttribution of impacts to bioenergy production and use</w:t>
            </w:r>
            <w:r w:rsidR="002E463A" w:rsidRPr="005734A0">
              <w:rPr>
                <w:b/>
                <w:color w:val="1299BF"/>
                <w:sz w:val="40"/>
              </w:rPr>
              <w:t xml:space="preserve"> </w:t>
            </w:r>
            <w:r>
              <w:rPr>
                <w:b/>
                <w:color w:val="1299BF"/>
                <w:sz w:val="40"/>
              </w:rPr>
              <w:t xml:space="preserve">for the implementation of the </w:t>
            </w:r>
            <w:r w:rsidR="002E463A" w:rsidRPr="005734A0">
              <w:rPr>
                <w:b/>
                <w:color w:val="1299BF"/>
                <w:sz w:val="40"/>
              </w:rPr>
              <w:t>GBEP Sustainability Indic</w:t>
            </w:r>
            <w:r w:rsidR="0000104C">
              <w:rPr>
                <w:b/>
                <w:color w:val="1299BF"/>
                <w:sz w:val="40"/>
              </w:rPr>
              <w:t>a</w:t>
            </w:r>
            <w:r w:rsidR="002E463A" w:rsidRPr="005734A0">
              <w:rPr>
                <w:b/>
                <w:color w:val="1299BF"/>
                <w:sz w:val="40"/>
              </w:rPr>
              <w:t xml:space="preserve">tors for </w:t>
            </w:r>
            <w:r w:rsidR="007B31AF" w:rsidRPr="005734A0">
              <w:rPr>
                <w:b/>
                <w:color w:val="1299BF"/>
                <w:sz w:val="40"/>
              </w:rPr>
              <w:t>Bio</w:t>
            </w:r>
            <w:r w:rsidR="002E463A" w:rsidRPr="005734A0">
              <w:rPr>
                <w:b/>
                <w:color w:val="1299BF"/>
                <w:sz w:val="40"/>
              </w:rPr>
              <w:t>energy (GSI)</w:t>
            </w:r>
          </w:p>
          <w:p w14:paraId="5995D4D3" w14:textId="77777777" w:rsidR="00BF7746" w:rsidRDefault="00BF7746" w:rsidP="005734A0">
            <w:pPr>
              <w:pStyle w:val="Textkrper"/>
              <w:jc w:val="center"/>
              <w:rPr>
                <w:b/>
                <w:color w:val="1299BF"/>
                <w:sz w:val="40"/>
              </w:rPr>
            </w:pPr>
          </w:p>
          <w:p w14:paraId="130751AA" w14:textId="091A1534" w:rsidR="00B272DF" w:rsidRPr="00C67A43" w:rsidRDefault="002E463A" w:rsidP="005734A0">
            <w:pPr>
              <w:pStyle w:val="Textkrper"/>
              <w:jc w:val="center"/>
              <w:rPr>
                <w:b/>
                <w:color w:val="1299BF"/>
                <w:sz w:val="22"/>
              </w:rPr>
            </w:pPr>
            <w:r w:rsidRPr="00C67A43">
              <w:rPr>
                <w:b/>
                <w:color w:val="1299BF"/>
                <w:sz w:val="36"/>
              </w:rPr>
              <w:t>Technical Paper for the GBEP Task Force on Sustainability</w:t>
            </w:r>
          </w:p>
          <w:p w14:paraId="21BD677C" w14:textId="77777777" w:rsidR="00BF7746" w:rsidRDefault="00BF7746" w:rsidP="005734A0">
            <w:pPr>
              <w:pStyle w:val="Textkrper"/>
              <w:rPr>
                <w:color w:val="1299BF"/>
              </w:rPr>
            </w:pPr>
          </w:p>
          <w:p w14:paraId="214BCC30" w14:textId="571E981B" w:rsidR="002E463A" w:rsidRPr="00942276" w:rsidRDefault="0081138A" w:rsidP="005734A0">
            <w:pPr>
              <w:pStyle w:val="Textkrper"/>
              <w:jc w:val="center"/>
              <w:rPr>
                <w:b/>
                <w:i/>
                <w:color w:val="1299BF"/>
              </w:rPr>
            </w:pPr>
            <w:r>
              <w:rPr>
                <w:b/>
                <w:i/>
                <w:color w:val="1299BF"/>
              </w:rPr>
              <w:t>Draft January 2019</w:t>
            </w:r>
          </w:p>
        </w:tc>
        <w:tc>
          <w:tcPr>
            <w:tcW w:w="922" w:type="pct"/>
            <w:vMerge w:val="restart"/>
          </w:tcPr>
          <w:p w14:paraId="73E50EB2" w14:textId="15737BD7" w:rsidR="00B272DF" w:rsidRPr="001D1F1A" w:rsidRDefault="00B272DF" w:rsidP="005734A0">
            <w:pPr>
              <w:pStyle w:val="Textkrper"/>
              <w:rPr>
                <w:rFonts w:eastAsiaTheme="majorEastAsia" w:cstheme="majorBidi"/>
                <w:caps/>
              </w:rPr>
            </w:pPr>
          </w:p>
          <w:p w14:paraId="3571CAE2" w14:textId="77777777" w:rsidR="00B272DF" w:rsidRPr="001D1F1A" w:rsidRDefault="00B272DF" w:rsidP="005734A0">
            <w:pPr>
              <w:pStyle w:val="Textkrper"/>
              <w:rPr>
                <w:rFonts w:eastAsiaTheme="majorEastAsia" w:cstheme="majorBidi"/>
                <w:caps/>
              </w:rPr>
            </w:pPr>
          </w:p>
          <w:p w14:paraId="698122A1" w14:textId="77777777" w:rsidR="00B272DF" w:rsidRPr="001D1F1A" w:rsidRDefault="00B272DF" w:rsidP="005734A0">
            <w:pPr>
              <w:pStyle w:val="Textkrper"/>
              <w:rPr>
                <w:rFonts w:eastAsiaTheme="majorEastAsia" w:cstheme="majorBidi"/>
                <w:caps/>
              </w:rPr>
            </w:pPr>
          </w:p>
          <w:p w14:paraId="1A1A7539" w14:textId="2F65C97A" w:rsidR="00B272DF" w:rsidRPr="001D1F1A" w:rsidRDefault="00B272DF" w:rsidP="005734A0">
            <w:pPr>
              <w:pStyle w:val="Textkrper"/>
              <w:rPr>
                <w:rFonts w:eastAsiaTheme="majorEastAsia" w:cstheme="majorBidi"/>
                <w:caps/>
              </w:rPr>
            </w:pPr>
          </w:p>
        </w:tc>
      </w:tr>
      <w:tr w:rsidR="00B272DF" w:rsidRPr="009021EC" w14:paraId="6AFB3EE3" w14:textId="77777777" w:rsidTr="00331654">
        <w:trPr>
          <w:cantSplit/>
          <w:trHeight w:val="6924"/>
        </w:trPr>
        <w:tc>
          <w:tcPr>
            <w:tcW w:w="4078" w:type="pct"/>
          </w:tcPr>
          <w:p w14:paraId="5B69724B" w14:textId="4CD282B8" w:rsidR="00B272DF" w:rsidRPr="004F7546" w:rsidRDefault="00B272DF" w:rsidP="00B402F4">
            <w:pPr>
              <w:rPr>
                <w:rFonts w:asciiTheme="minorHAnsi" w:hAnsiTheme="minorHAnsi"/>
                <w:b/>
                <w:sz w:val="36"/>
                <w:lang w:val="de-DE"/>
              </w:rPr>
            </w:pPr>
          </w:p>
          <w:p w14:paraId="48773ABF" w14:textId="77777777" w:rsidR="00BF7746" w:rsidRPr="004F7546" w:rsidRDefault="00BF7746" w:rsidP="00B402F4">
            <w:pPr>
              <w:rPr>
                <w:rFonts w:asciiTheme="minorHAnsi" w:hAnsiTheme="minorHAnsi"/>
                <w:b/>
                <w:sz w:val="36"/>
                <w:lang w:val="de-DE"/>
              </w:rPr>
            </w:pPr>
          </w:p>
          <w:p w14:paraId="25281C33" w14:textId="77777777" w:rsidR="00BF7746" w:rsidRPr="004F7546" w:rsidRDefault="00BF7746" w:rsidP="00423771">
            <w:pPr>
              <w:jc w:val="center"/>
              <w:rPr>
                <w:rFonts w:asciiTheme="minorHAnsi" w:hAnsiTheme="minorHAnsi"/>
                <w:lang w:val="de-DE"/>
              </w:rPr>
            </w:pPr>
          </w:p>
          <w:p w14:paraId="712EFC30" w14:textId="77777777" w:rsidR="00B272DF" w:rsidRPr="00942276" w:rsidRDefault="00B272DF" w:rsidP="00423771">
            <w:pPr>
              <w:jc w:val="center"/>
              <w:rPr>
                <w:rFonts w:asciiTheme="minorHAnsi" w:hAnsiTheme="minorHAnsi"/>
                <w:b/>
                <w:lang w:val="de-DE"/>
              </w:rPr>
            </w:pPr>
            <w:proofErr w:type="spellStart"/>
            <w:r w:rsidRPr="00942276">
              <w:rPr>
                <w:rFonts w:asciiTheme="minorHAnsi" w:hAnsiTheme="minorHAnsi"/>
                <w:b/>
                <w:lang w:val="de-DE"/>
              </w:rPr>
              <w:t>prepared</w:t>
            </w:r>
            <w:proofErr w:type="spellEnd"/>
            <w:r w:rsidRPr="00942276">
              <w:rPr>
                <w:rFonts w:asciiTheme="minorHAnsi" w:hAnsiTheme="minorHAnsi"/>
                <w:b/>
                <w:lang w:val="de-DE"/>
              </w:rPr>
              <w:t xml:space="preserve"> </w:t>
            </w:r>
            <w:proofErr w:type="spellStart"/>
            <w:r w:rsidRPr="00942276">
              <w:rPr>
                <w:rFonts w:asciiTheme="minorHAnsi" w:hAnsiTheme="minorHAnsi"/>
                <w:b/>
                <w:lang w:val="de-DE"/>
              </w:rPr>
              <w:t>by</w:t>
            </w:r>
            <w:proofErr w:type="spellEnd"/>
          </w:p>
          <w:p w14:paraId="328DB52D" w14:textId="77777777" w:rsidR="00B272DF" w:rsidRPr="00942276" w:rsidRDefault="00B272DF" w:rsidP="00423771">
            <w:pPr>
              <w:jc w:val="center"/>
              <w:rPr>
                <w:rFonts w:asciiTheme="minorHAnsi" w:hAnsiTheme="minorHAnsi"/>
                <w:lang w:val="de-DE"/>
              </w:rPr>
            </w:pPr>
          </w:p>
          <w:p w14:paraId="745A71F4" w14:textId="13055A27" w:rsidR="00C67A43" w:rsidRPr="00942276" w:rsidRDefault="00942276" w:rsidP="00423771">
            <w:pPr>
              <w:jc w:val="center"/>
              <w:rPr>
                <w:rFonts w:asciiTheme="minorHAnsi" w:hAnsiTheme="minorHAnsi"/>
                <w:sz w:val="28"/>
                <w:lang w:val="de-DE"/>
              </w:rPr>
            </w:pPr>
            <w:r w:rsidRPr="00942276">
              <w:rPr>
                <w:rFonts w:asciiTheme="minorHAnsi" w:hAnsiTheme="minorHAnsi"/>
                <w:sz w:val="28"/>
                <w:lang w:val="de-DE"/>
              </w:rPr>
              <w:t>Jürgen Giegric</w:t>
            </w:r>
            <w:r>
              <w:rPr>
                <w:rFonts w:asciiTheme="minorHAnsi" w:hAnsiTheme="minorHAnsi"/>
                <w:sz w:val="28"/>
                <w:lang w:val="de-DE"/>
              </w:rPr>
              <w:t>h</w:t>
            </w:r>
            <w:r w:rsidR="00C67A43" w:rsidRPr="00942276">
              <w:rPr>
                <w:rFonts w:asciiTheme="minorHAnsi" w:hAnsiTheme="minorHAnsi"/>
                <w:sz w:val="28"/>
                <w:lang w:val="de-DE"/>
              </w:rPr>
              <w:t xml:space="preserve">, </w:t>
            </w:r>
            <w:r w:rsidR="002651D0" w:rsidRPr="00942276">
              <w:rPr>
                <w:rFonts w:asciiTheme="minorHAnsi" w:hAnsiTheme="minorHAnsi"/>
                <w:sz w:val="28"/>
                <w:lang w:val="de-DE"/>
              </w:rPr>
              <w:t>Susanne Köppen</w:t>
            </w:r>
            <w:r w:rsidR="00704338" w:rsidRPr="00942276">
              <w:rPr>
                <w:rFonts w:asciiTheme="minorHAnsi" w:hAnsiTheme="minorHAnsi"/>
                <w:sz w:val="28"/>
                <w:lang w:val="de-DE"/>
              </w:rPr>
              <w:t xml:space="preserve">, </w:t>
            </w:r>
            <w:r>
              <w:rPr>
                <w:rFonts w:asciiTheme="minorHAnsi" w:hAnsiTheme="minorHAnsi"/>
                <w:sz w:val="28"/>
                <w:lang w:val="de-DE"/>
              </w:rPr>
              <w:t>Horst Fehrenbach</w:t>
            </w:r>
            <w:r w:rsidR="003A177B" w:rsidRPr="00942276">
              <w:rPr>
                <w:rFonts w:asciiTheme="minorHAnsi" w:hAnsiTheme="minorHAnsi"/>
                <w:sz w:val="28"/>
                <w:lang w:val="de-DE"/>
              </w:rPr>
              <w:t xml:space="preserve">, </w:t>
            </w:r>
            <w:proofErr w:type="spellStart"/>
            <w:r w:rsidR="00704338" w:rsidRPr="00942276">
              <w:rPr>
                <w:rFonts w:asciiTheme="minorHAnsi" w:hAnsiTheme="minorHAnsi"/>
                <w:sz w:val="28"/>
                <w:lang w:val="de-DE"/>
              </w:rPr>
              <w:t>ifeu</w:t>
            </w:r>
            <w:proofErr w:type="spellEnd"/>
            <w:r>
              <w:rPr>
                <w:rFonts w:asciiTheme="minorHAnsi" w:hAnsiTheme="minorHAnsi"/>
                <w:sz w:val="28"/>
                <w:lang w:val="de-DE"/>
              </w:rPr>
              <w:t>-Institut</w:t>
            </w:r>
          </w:p>
          <w:p w14:paraId="6C88BF5E" w14:textId="0BA5049E" w:rsidR="00AC2EBE" w:rsidRPr="00942276" w:rsidRDefault="00B272DF" w:rsidP="00423771">
            <w:pPr>
              <w:jc w:val="center"/>
              <w:rPr>
                <w:rFonts w:asciiTheme="minorHAnsi" w:hAnsiTheme="minorHAnsi"/>
                <w:sz w:val="28"/>
                <w:lang w:val="de-DE"/>
              </w:rPr>
            </w:pPr>
            <w:r w:rsidRPr="00942276">
              <w:rPr>
                <w:rFonts w:asciiTheme="minorHAnsi" w:hAnsiTheme="minorHAnsi"/>
                <w:sz w:val="28"/>
                <w:lang w:val="de-DE"/>
              </w:rPr>
              <w:t xml:space="preserve">Uwe R. Fritsche, </w:t>
            </w:r>
            <w:r w:rsidR="00704338" w:rsidRPr="00942276">
              <w:rPr>
                <w:rFonts w:asciiTheme="minorHAnsi" w:hAnsiTheme="minorHAnsi"/>
                <w:sz w:val="28"/>
                <w:lang w:val="de-DE"/>
              </w:rPr>
              <w:t>Ulrike Eppler</w:t>
            </w:r>
            <w:r w:rsidR="00AC2EBE" w:rsidRPr="00942276">
              <w:rPr>
                <w:rFonts w:asciiTheme="minorHAnsi" w:hAnsiTheme="minorHAnsi"/>
                <w:sz w:val="28"/>
                <w:lang w:val="de-DE"/>
              </w:rPr>
              <w:t>, IINAS</w:t>
            </w:r>
          </w:p>
          <w:p w14:paraId="306D88BD" w14:textId="16FC6968" w:rsidR="00B272DF" w:rsidRDefault="00B272DF" w:rsidP="00423771">
            <w:pPr>
              <w:jc w:val="center"/>
              <w:rPr>
                <w:rFonts w:asciiTheme="minorHAnsi" w:hAnsiTheme="minorHAnsi"/>
                <w:sz w:val="28"/>
                <w:lang w:val="de-DE"/>
              </w:rPr>
            </w:pPr>
          </w:p>
          <w:p w14:paraId="7F1A9099" w14:textId="77777777" w:rsidR="000C3599" w:rsidRPr="00942276" w:rsidRDefault="000C3599" w:rsidP="00423771">
            <w:pPr>
              <w:jc w:val="center"/>
              <w:rPr>
                <w:rFonts w:asciiTheme="minorHAnsi" w:hAnsiTheme="minorHAnsi"/>
                <w:sz w:val="28"/>
                <w:lang w:val="de-DE"/>
              </w:rPr>
            </w:pPr>
          </w:p>
          <w:p w14:paraId="38093ECD" w14:textId="57700271" w:rsidR="000C3599" w:rsidRPr="009021EC" w:rsidRDefault="000C3599" w:rsidP="000C3599">
            <w:pPr>
              <w:jc w:val="center"/>
              <w:rPr>
                <w:rFonts w:asciiTheme="minorHAnsi" w:hAnsiTheme="minorHAnsi"/>
                <w:b/>
              </w:rPr>
            </w:pPr>
            <w:r>
              <w:rPr>
                <w:rFonts w:asciiTheme="minorHAnsi" w:hAnsiTheme="minorHAnsi"/>
                <w:b/>
              </w:rPr>
              <w:t>in collaboration with</w:t>
            </w:r>
          </w:p>
          <w:p w14:paraId="55BB04D4" w14:textId="77777777" w:rsidR="000C3599" w:rsidRPr="009021EC" w:rsidRDefault="000C3599" w:rsidP="000C3599">
            <w:pPr>
              <w:jc w:val="center"/>
              <w:rPr>
                <w:rFonts w:asciiTheme="minorHAnsi" w:hAnsiTheme="minorHAnsi"/>
              </w:rPr>
            </w:pPr>
            <w:r w:rsidRPr="009021EC">
              <w:rPr>
                <w:rFonts w:asciiTheme="minorHAnsi" w:hAnsiTheme="minorHAnsi"/>
                <w:b/>
                <w:noProof/>
                <w:lang w:val="de-DE" w:eastAsia="de-DE"/>
              </w:rPr>
              <w:drawing>
                <wp:inline distT="0" distB="0" distL="0" distR="0" wp14:anchorId="7ADA281C" wp14:editId="1E41C073">
                  <wp:extent cx="1737360" cy="644794"/>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3042" t="10970" r="71299" b="10054"/>
                          <a:stretch/>
                        </pic:blipFill>
                        <pic:spPr bwMode="auto">
                          <a:xfrm>
                            <a:off x="0" y="0"/>
                            <a:ext cx="1742248" cy="646608"/>
                          </a:xfrm>
                          <a:prstGeom prst="rect">
                            <a:avLst/>
                          </a:prstGeom>
                          <a:noFill/>
                          <a:ln>
                            <a:noFill/>
                          </a:ln>
                          <a:extLst>
                            <a:ext uri="{53640926-AAD7-44D8-BBD7-CCE9431645EC}">
                              <a14:shadowObscured xmlns:a14="http://schemas.microsoft.com/office/drawing/2010/main"/>
                            </a:ext>
                          </a:extLst>
                        </pic:spPr>
                      </pic:pic>
                    </a:graphicData>
                  </a:graphic>
                </wp:inline>
              </w:drawing>
            </w:r>
          </w:p>
          <w:p w14:paraId="6D72B8CC" w14:textId="77777777" w:rsidR="00B272DF" w:rsidRDefault="00B272DF" w:rsidP="000C3599">
            <w:pPr>
              <w:rPr>
                <w:rFonts w:asciiTheme="minorHAnsi" w:hAnsiTheme="minorHAnsi"/>
                <w:lang w:val="de-DE"/>
              </w:rPr>
            </w:pPr>
          </w:p>
          <w:p w14:paraId="24B957F5" w14:textId="77777777" w:rsidR="000C3599" w:rsidRDefault="000C3599" w:rsidP="000C3599">
            <w:pPr>
              <w:rPr>
                <w:rFonts w:asciiTheme="minorHAnsi" w:hAnsiTheme="minorHAnsi"/>
                <w:lang w:val="de-DE"/>
              </w:rPr>
            </w:pPr>
          </w:p>
          <w:p w14:paraId="392A3ED6" w14:textId="77777777" w:rsidR="000C3599" w:rsidRPr="00942276" w:rsidRDefault="000C3599" w:rsidP="00423771">
            <w:pPr>
              <w:jc w:val="center"/>
              <w:rPr>
                <w:rFonts w:asciiTheme="minorHAnsi" w:hAnsiTheme="minorHAnsi"/>
                <w:lang w:val="de-DE"/>
              </w:rPr>
            </w:pPr>
          </w:p>
          <w:p w14:paraId="19B10864" w14:textId="44133AF8" w:rsidR="00B272DF" w:rsidRPr="009021EC" w:rsidRDefault="00C67A43" w:rsidP="00423771">
            <w:pPr>
              <w:jc w:val="center"/>
              <w:rPr>
                <w:rFonts w:asciiTheme="minorHAnsi" w:hAnsiTheme="minorHAnsi"/>
                <w:b/>
              </w:rPr>
            </w:pPr>
            <w:r w:rsidRPr="009021EC">
              <w:rPr>
                <w:rFonts w:asciiTheme="minorHAnsi" w:hAnsiTheme="minorHAnsi"/>
                <w:b/>
              </w:rPr>
              <w:t xml:space="preserve">Heidelberg, </w:t>
            </w:r>
            <w:r w:rsidR="007B31AF" w:rsidRPr="009021EC">
              <w:rPr>
                <w:rFonts w:asciiTheme="minorHAnsi" w:hAnsiTheme="minorHAnsi"/>
                <w:b/>
              </w:rPr>
              <w:t>Darmstadt</w:t>
            </w:r>
            <w:r w:rsidR="0083575E" w:rsidRPr="009021EC">
              <w:rPr>
                <w:rFonts w:asciiTheme="minorHAnsi" w:hAnsiTheme="minorHAnsi"/>
                <w:b/>
              </w:rPr>
              <w:t xml:space="preserve">, </w:t>
            </w:r>
            <w:r w:rsidR="002E463A" w:rsidRPr="009021EC">
              <w:rPr>
                <w:rFonts w:asciiTheme="minorHAnsi" w:hAnsiTheme="minorHAnsi"/>
                <w:b/>
              </w:rPr>
              <w:t>Berlin</w:t>
            </w:r>
            <w:r w:rsidR="00B272DF" w:rsidRPr="009021EC">
              <w:rPr>
                <w:rFonts w:asciiTheme="minorHAnsi" w:hAnsiTheme="minorHAnsi"/>
                <w:b/>
              </w:rPr>
              <w:t xml:space="preserve">, </w:t>
            </w:r>
            <w:r w:rsidR="00425B9B">
              <w:rPr>
                <w:rFonts w:asciiTheme="minorHAnsi" w:hAnsiTheme="minorHAnsi"/>
                <w:b/>
              </w:rPr>
              <w:t>January</w:t>
            </w:r>
            <w:r w:rsidR="002E463A" w:rsidRPr="009021EC">
              <w:rPr>
                <w:rFonts w:asciiTheme="minorHAnsi" w:hAnsiTheme="minorHAnsi"/>
                <w:b/>
              </w:rPr>
              <w:t xml:space="preserve"> </w:t>
            </w:r>
            <w:r w:rsidR="00B272DF" w:rsidRPr="009021EC">
              <w:rPr>
                <w:rFonts w:asciiTheme="minorHAnsi" w:hAnsiTheme="minorHAnsi"/>
                <w:b/>
              </w:rPr>
              <w:t>201</w:t>
            </w:r>
            <w:r w:rsidR="00425B9B">
              <w:rPr>
                <w:rFonts w:asciiTheme="minorHAnsi" w:hAnsiTheme="minorHAnsi"/>
                <w:b/>
              </w:rPr>
              <w:t>9</w:t>
            </w:r>
          </w:p>
        </w:tc>
        <w:tc>
          <w:tcPr>
            <w:tcW w:w="922" w:type="pct"/>
            <w:vMerge/>
          </w:tcPr>
          <w:p w14:paraId="379BB1A8" w14:textId="77777777" w:rsidR="00B272DF" w:rsidRPr="009021EC" w:rsidRDefault="00B272DF" w:rsidP="00B402F4">
            <w:pPr>
              <w:rPr>
                <w:rFonts w:asciiTheme="minorHAnsi" w:hAnsiTheme="minorHAnsi"/>
              </w:rPr>
            </w:pPr>
          </w:p>
        </w:tc>
      </w:tr>
    </w:tbl>
    <w:p w14:paraId="43A887E5" w14:textId="77777777" w:rsidR="00B272DF" w:rsidRPr="001D1F1A" w:rsidRDefault="00B272DF" w:rsidP="00B402F4">
      <w:pPr>
        <w:rPr>
          <w:rFonts w:asciiTheme="minorHAnsi" w:hAnsiTheme="minorHAnsi"/>
        </w:rPr>
        <w:sectPr w:rsidR="00B272DF" w:rsidRPr="001D1F1A" w:rsidSect="005734A0">
          <w:headerReference w:type="even" r:id="rId12"/>
          <w:footerReference w:type="even" r:id="rId13"/>
          <w:headerReference w:type="first" r:id="rId14"/>
          <w:pgSz w:w="11906" w:h="16838" w:code="9"/>
          <w:pgMar w:top="851" w:right="567" w:bottom="851" w:left="851" w:header="425" w:footer="567" w:gutter="0"/>
          <w:cols w:space="708"/>
          <w:titlePg/>
          <w:docGrid w:linePitch="360"/>
        </w:sectPr>
      </w:pPr>
    </w:p>
    <w:p w14:paraId="43C4002B" w14:textId="77777777" w:rsidR="00E84692" w:rsidRDefault="00E84692" w:rsidP="00E84692">
      <w:pPr>
        <w:pStyle w:val="berschrift1"/>
        <w:keepNext w:val="0"/>
        <w:keepLines w:val="0"/>
        <w:widowControl/>
        <w:numPr>
          <w:ilvl w:val="0"/>
          <w:numId w:val="0"/>
        </w:numPr>
        <w:rPr>
          <w:rFonts w:eastAsiaTheme="minorHAnsi" w:cs="Arial"/>
          <w:b w:val="0"/>
          <w:color w:val="000000"/>
          <w:sz w:val="28"/>
          <w:szCs w:val="24"/>
          <w:lang w:val="en-GB" w:eastAsia="en-US"/>
        </w:rPr>
      </w:pPr>
    </w:p>
    <w:p w14:paraId="77D90D32" w14:textId="77777777" w:rsidR="000C3599" w:rsidRPr="003C40A8" w:rsidRDefault="000C3599" w:rsidP="000C3599">
      <w:pPr>
        <w:pStyle w:val="Textkrper"/>
        <w:rPr>
          <w:rFonts w:cstheme="minorHAnsi"/>
          <w:b/>
          <w:sz w:val="36"/>
          <w:szCs w:val="36"/>
        </w:rPr>
      </w:pPr>
      <w:bookmarkStart w:id="0" w:name="_Ref407014793"/>
      <w:r w:rsidRPr="003C40A8">
        <w:rPr>
          <w:rFonts w:cstheme="minorHAnsi"/>
          <w:b/>
          <w:sz w:val="36"/>
          <w:szCs w:val="36"/>
        </w:rPr>
        <w:t>Acknowledgements</w:t>
      </w:r>
    </w:p>
    <w:p w14:paraId="5CDC2648" w14:textId="77777777" w:rsidR="000C3599" w:rsidRPr="005734A0" w:rsidRDefault="000C3599" w:rsidP="000C3599">
      <w:pPr>
        <w:pStyle w:val="Textkrper"/>
        <w:rPr>
          <w:rFonts w:cstheme="minorHAnsi"/>
          <w:sz w:val="28"/>
        </w:rPr>
      </w:pPr>
      <w:r w:rsidRPr="005734A0">
        <w:rPr>
          <w:rFonts w:cstheme="minorHAnsi"/>
          <w:sz w:val="28"/>
        </w:rPr>
        <w:t>The paper was prepared with funding from the German Ministry for Economy and Energy (</w:t>
      </w:r>
      <w:proofErr w:type="spellStart"/>
      <w:r w:rsidRPr="005734A0">
        <w:rPr>
          <w:rFonts w:cstheme="minorHAnsi"/>
          <w:sz w:val="28"/>
        </w:rPr>
        <w:t>BMWi</w:t>
      </w:r>
      <w:proofErr w:type="spellEnd"/>
      <w:r w:rsidRPr="005734A0">
        <w:rPr>
          <w:rFonts w:cstheme="minorHAnsi"/>
          <w:sz w:val="28"/>
        </w:rPr>
        <w:t>) through a contract with the German Federal Environment Agency (UBA).</w:t>
      </w:r>
    </w:p>
    <w:p w14:paraId="420AFC7A" w14:textId="77777777" w:rsidR="000C3599" w:rsidRDefault="000C3599" w:rsidP="000C3599">
      <w:pPr>
        <w:pStyle w:val="Textkrper"/>
        <w:rPr>
          <w:rFonts w:cstheme="minorHAnsi"/>
          <w:sz w:val="28"/>
        </w:rPr>
      </w:pPr>
      <w:r>
        <w:rPr>
          <w:rFonts w:cstheme="minorHAnsi"/>
          <w:sz w:val="28"/>
        </w:rPr>
        <w:t>The authors would like to thank the GBEP Secretariat for their comments and edits to this paper, as well as the GBEP colleagues who contributed to the val</w:t>
      </w:r>
      <w:r>
        <w:rPr>
          <w:rFonts w:cstheme="minorHAnsi"/>
          <w:sz w:val="28"/>
        </w:rPr>
        <w:t>i</w:t>
      </w:r>
      <w:r>
        <w:rPr>
          <w:rFonts w:cstheme="minorHAnsi"/>
          <w:sz w:val="28"/>
        </w:rPr>
        <w:t>dation process.</w:t>
      </w:r>
    </w:p>
    <w:p w14:paraId="06D34C22" w14:textId="77777777" w:rsidR="000C3599" w:rsidRDefault="000C3599" w:rsidP="000C3599">
      <w:pPr>
        <w:pStyle w:val="Textkrper"/>
        <w:rPr>
          <w:rFonts w:cstheme="minorHAnsi"/>
          <w:sz w:val="28"/>
        </w:rPr>
      </w:pPr>
      <w:r w:rsidRPr="005734A0">
        <w:rPr>
          <w:rFonts w:cstheme="minorHAnsi"/>
          <w:sz w:val="28"/>
        </w:rPr>
        <w:t>Any error, misconception or omission remains the responsibility of the authors.</w:t>
      </w:r>
    </w:p>
    <w:p w14:paraId="731C61FB" w14:textId="77777777" w:rsidR="000C3599" w:rsidRDefault="000C3599" w:rsidP="000C3599">
      <w:pPr>
        <w:pStyle w:val="Textkrper"/>
        <w:rPr>
          <w:rFonts w:cstheme="minorHAnsi"/>
          <w:sz w:val="28"/>
        </w:rPr>
      </w:pPr>
    </w:p>
    <w:p w14:paraId="75701F07" w14:textId="77777777" w:rsidR="000C3599" w:rsidRDefault="000C3599" w:rsidP="002A1606">
      <w:pPr>
        <w:pStyle w:val="Textkrper"/>
        <w:rPr>
          <w:rFonts w:cstheme="minorHAnsi"/>
          <w:sz w:val="28"/>
        </w:rPr>
      </w:pPr>
    </w:p>
    <w:p w14:paraId="69634541" w14:textId="77777777" w:rsidR="000C3599" w:rsidRDefault="000C3599" w:rsidP="002A1606">
      <w:pPr>
        <w:pStyle w:val="Textkrper"/>
        <w:rPr>
          <w:rFonts w:cstheme="minorHAnsi"/>
          <w:sz w:val="28"/>
        </w:rPr>
      </w:pPr>
    </w:p>
    <w:p w14:paraId="2064B63E" w14:textId="77777777" w:rsidR="000C3599" w:rsidRDefault="000C3599" w:rsidP="002A1606">
      <w:pPr>
        <w:pStyle w:val="Textkrper"/>
        <w:rPr>
          <w:rFonts w:cstheme="minorHAnsi"/>
          <w:sz w:val="28"/>
        </w:rPr>
      </w:pPr>
    </w:p>
    <w:p w14:paraId="52B02404" w14:textId="77777777" w:rsidR="000C3599" w:rsidRDefault="000C3599" w:rsidP="002A1606">
      <w:pPr>
        <w:pStyle w:val="Textkrper"/>
        <w:rPr>
          <w:rFonts w:cstheme="minorHAnsi"/>
          <w:sz w:val="28"/>
        </w:rPr>
      </w:pPr>
    </w:p>
    <w:p w14:paraId="4A628FD5" w14:textId="77777777" w:rsidR="000C3599" w:rsidRDefault="000C3599" w:rsidP="002A1606">
      <w:pPr>
        <w:pStyle w:val="Textkrper"/>
        <w:rPr>
          <w:rFonts w:cstheme="minorHAnsi"/>
          <w:sz w:val="28"/>
        </w:rPr>
      </w:pPr>
    </w:p>
    <w:p w14:paraId="518AC57A" w14:textId="53C6CC56" w:rsidR="00E26E18" w:rsidRDefault="00E26E18">
      <w:pPr>
        <w:widowControl/>
        <w:adjustRightInd/>
        <w:spacing w:before="0" w:after="160" w:line="259" w:lineRule="auto"/>
        <w:jc w:val="left"/>
        <w:textAlignment w:val="auto"/>
        <w:rPr>
          <w:rFonts w:asciiTheme="minorHAnsi" w:eastAsiaTheme="minorHAnsi" w:hAnsiTheme="minorHAnsi" w:cstheme="minorHAnsi"/>
          <w:color w:val="000000"/>
          <w:sz w:val="28"/>
        </w:rPr>
      </w:pPr>
      <w:r>
        <w:rPr>
          <w:rFonts w:cstheme="minorHAnsi"/>
          <w:sz w:val="28"/>
        </w:rPr>
        <w:br w:type="page"/>
      </w:r>
    </w:p>
    <w:sdt>
      <w:sdtPr>
        <w:rPr>
          <w:rFonts w:ascii="Times New Roman" w:hAnsi="Times New Roman" w:cstheme="majorHAnsi"/>
          <w:b w:val="0"/>
          <w:color w:val="auto"/>
          <w:sz w:val="24"/>
          <w:szCs w:val="24"/>
          <w:lang w:val="de-DE" w:eastAsia="en-US"/>
        </w:rPr>
        <w:id w:val="334196515"/>
        <w:docPartObj>
          <w:docPartGallery w:val="Table of Contents"/>
          <w:docPartUnique/>
        </w:docPartObj>
      </w:sdtPr>
      <w:sdtEndPr>
        <w:rPr>
          <w:bCs/>
          <w:lang w:val="en-US"/>
        </w:rPr>
      </w:sdtEndPr>
      <w:sdtContent>
        <w:p w14:paraId="7B62359F" w14:textId="5B28A5FA" w:rsidR="003C40A8" w:rsidRPr="00432846" w:rsidRDefault="003C40A8">
          <w:pPr>
            <w:pStyle w:val="Inhaltsverzeichnisberschrift"/>
            <w:rPr>
              <w:rFonts w:cstheme="majorHAnsi"/>
              <w:color w:val="auto"/>
            </w:rPr>
          </w:pPr>
          <w:r w:rsidRPr="00432846">
            <w:rPr>
              <w:rFonts w:cstheme="majorHAnsi"/>
              <w:color w:val="auto"/>
              <w:lang w:val="de-DE"/>
            </w:rPr>
            <w:t>Content</w:t>
          </w:r>
          <w:r w:rsidR="003A7C06">
            <w:rPr>
              <w:rFonts w:cstheme="majorHAnsi"/>
              <w:color w:val="auto"/>
              <w:lang w:val="de-DE"/>
            </w:rPr>
            <w:t>s</w:t>
          </w:r>
        </w:p>
        <w:p w14:paraId="58B82F2D" w14:textId="77777777" w:rsidR="00FA03EA" w:rsidRPr="00FA03EA" w:rsidRDefault="003C40A8">
          <w:pPr>
            <w:pStyle w:val="Verzeichnis1"/>
            <w:rPr>
              <w:rFonts w:asciiTheme="minorHAnsi" w:eastAsiaTheme="minorEastAsia" w:hAnsiTheme="minorHAnsi" w:cstheme="minorHAnsi"/>
              <w:b w:val="0"/>
              <w:sz w:val="22"/>
              <w:szCs w:val="22"/>
              <w:lang w:eastAsia="de-DE"/>
            </w:rPr>
          </w:pPr>
          <w:r w:rsidRPr="00FA03EA">
            <w:rPr>
              <w:rFonts w:asciiTheme="minorHAnsi" w:hAnsiTheme="minorHAnsi" w:cstheme="minorHAnsi"/>
            </w:rPr>
            <w:fldChar w:fldCharType="begin"/>
          </w:r>
          <w:r w:rsidRPr="00FA03EA">
            <w:rPr>
              <w:rFonts w:asciiTheme="minorHAnsi" w:hAnsiTheme="minorHAnsi" w:cstheme="minorHAnsi"/>
            </w:rPr>
            <w:instrText xml:space="preserve"> TOC \o "1-3" \h \z \u </w:instrText>
          </w:r>
          <w:r w:rsidRPr="00FA03EA">
            <w:rPr>
              <w:rFonts w:asciiTheme="minorHAnsi" w:hAnsiTheme="minorHAnsi" w:cstheme="minorHAnsi"/>
            </w:rPr>
            <w:fldChar w:fldCharType="separate"/>
          </w:r>
          <w:hyperlink w:anchor="_Toc535852028" w:history="1">
            <w:r w:rsidR="00FA03EA" w:rsidRPr="00FA03EA">
              <w:rPr>
                <w:rStyle w:val="Hyperlink"/>
                <w:rFonts w:asciiTheme="minorHAnsi" w:hAnsiTheme="minorHAnsi" w:cstheme="minorHAnsi"/>
              </w:rPr>
              <w:t>1</w:t>
            </w:r>
            <w:r w:rsidR="00FA03EA" w:rsidRPr="00FA03EA">
              <w:rPr>
                <w:rFonts w:asciiTheme="minorHAnsi" w:eastAsiaTheme="minorEastAsia" w:hAnsiTheme="minorHAnsi" w:cstheme="minorHAnsi"/>
                <w:b w:val="0"/>
                <w:sz w:val="22"/>
                <w:szCs w:val="22"/>
                <w:lang w:eastAsia="de-DE"/>
              </w:rPr>
              <w:tab/>
            </w:r>
            <w:r w:rsidR="00FA03EA" w:rsidRPr="00FA03EA">
              <w:rPr>
                <w:rStyle w:val="Hyperlink"/>
                <w:rFonts w:asciiTheme="minorHAnsi" w:hAnsiTheme="minorHAnsi" w:cstheme="minorHAnsi"/>
              </w:rPr>
              <w:t>Introduction and purpose</w:t>
            </w:r>
            <w:r w:rsidR="00FA03EA" w:rsidRPr="00FA03EA">
              <w:rPr>
                <w:rFonts w:asciiTheme="minorHAnsi" w:hAnsiTheme="minorHAnsi" w:cstheme="minorHAnsi"/>
                <w:webHidden/>
              </w:rPr>
              <w:tab/>
            </w:r>
            <w:r w:rsidR="00FA03EA" w:rsidRPr="00FA03EA">
              <w:rPr>
                <w:rFonts w:asciiTheme="minorHAnsi" w:hAnsiTheme="minorHAnsi" w:cstheme="minorHAnsi"/>
                <w:webHidden/>
              </w:rPr>
              <w:fldChar w:fldCharType="begin"/>
            </w:r>
            <w:r w:rsidR="00FA03EA" w:rsidRPr="00FA03EA">
              <w:rPr>
                <w:rFonts w:asciiTheme="minorHAnsi" w:hAnsiTheme="minorHAnsi" w:cstheme="minorHAnsi"/>
                <w:webHidden/>
              </w:rPr>
              <w:instrText xml:space="preserve"> PAGEREF _Toc535852028 \h </w:instrText>
            </w:r>
            <w:r w:rsidR="00FA03EA" w:rsidRPr="00FA03EA">
              <w:rPr>
                <w:rFonts w:asciiTheme="minorHAnsi" w:hAnsiTheme="minorHAnsi" w:cstheme="minorHAnsi"/>
                <w:webHidden/>
              </w:rPr>
            </w:r>
            <w:r w:rsidR="00FA03EA" w:rsidRPr="00FA03EA">
              <w:rPr>
                <w:rFonts w:asciiTheme="minorHAnsi" w:hAnsiTheme="minorHAnsi" w:cstheme="minorHAnsi"/>
                <w:webHidden/>
              </w:rPr>
              <w:fldChar w:fldCharType="separate"/>
            </w:r>
            <w:r w:rsidR="00FA03EA" w:rsidRPr="00FA03EA">
              <w:rPr>
                <w:rFonts w:asciiTheme="minorHAnsi" w:hAnsiTheme="minorHAnsi" w:cstheme="minorHAnsi"/>
                <w:webHidden/>
              </w:rPr>
              <w:t>1</w:t>
            </w:r>
            <w:r w:rsidR="00FA03EA" w:rsidRPr="00FA03EA">
              <w:rPr>
                <w:rFonts w:asciiTheme="minorHAnsi" w:hAnsiTheme="minorHAnsi" w:cstheme="minorHAnsi"/>
                <w:webHidden/>
              </w:rPr>
              <w:fldChar w:fldCharType="end"/>
            </w:r>
          </w:hyperlink>
        </w:p>
        <w:p w14:paraId="2CF6A9D7" w14:textId="77777777" w:rsidR="00FA03EA" w:rsidRPr="00FA03EA" w:rsidRDefault="007843D4">
          <w:pPr>
            <w:pStyle w:val="Verzeichnis1"/>
            <w:rPr>
              <w:rFonts w:asciiTheme="minorHAnsi" w:eastAsiaTheme="minorEastAsia" w:hAnsiTheme="minorHAnsi" w:cstheme="minorHAnsi"/>
              <w:b w:val="0"/>
              <w:sz w:val="22"/>
              <w:szCs w:val="22"/>
              <w:lang w:eastAsia="de-DE"/>
            </w:rPr>
          </w:pPr>
          <w:hyperlink w:anchor="_Toc535852029" w:history="1">
            <w:r w:rsidR="00FA03EA" w:rsidRPr="00FA03EA">
              <w:rPr>
                <w:rStyle w:val="Hyperlink"/>
                <w:rFonts w:asciiTheme="minorHAnsi" w:hAnsiTheme="minorHAnsi" w:cstheme="minorHAnsi"/>
              </w:rPr>
              <w:t>2</w:t>
            </w:r>
            <w:r w:rsidR="00FA03EA" w:rsidRPr="00FA03EA">
              <w:rPr>
                <w:rFonts w:asciiTheme="minorHAnsi" w:eastAsiaTheme="minorEastAsia" w:hAnsiTheme="minorHAnsi" w:cstheme="minorHAnsi"/>
                <w:b w:val="0"/>
                <w:sz w:val="22"/>
                <w:szCs w:val="22"/>
                <w:lang w:eastAsia="de-DE"/>
              </w:rPr>
              <w:tab/>
            </w:r>
            <w:r w:rsidR="00FA03EA" w:rsidRPr="00FA03EA">
              <w:rPr>
                <w:rStyle w:val="Hyperlink"/>
                <w:rFonts w:asciiTheme="minorHAnsi" w:hAnsiTheme="minorHAnsi" w:cstheme="minorHAnsi"/>
              </w:rPr>
              <w:t>The attribution issue</w:t>
            </w:r>
            <w:r w:rsidR="00FA03EA" w:rsidRPr="00FA03EA">
              <w:rPr>
                <w:rFonts w:asciiTheme="minorHAnsi" w:hAnsiTheme="minorHAnsi" w:cstheme="minorHAnsi"/>
                <w:webHidden/>
              </w:rPr>
              <w:tab/>
            </w:r>
            <w:r w:rsidR="00FA03EA" w:rsidRPr="00FA03EA">
              <w:rPr>
                <w:rFonts w:asciiTheme="minorHAnsi" w:hAnsiTheme="minorHAnsi" w:cstheme="minorHAnsi"/>
                <w:webHidden/>
              </w:rPr>
              <w:fldChar w:fldCharType="begin"/>
            </w:r>
            <w:r w:rsidR="00FA03EA" w:rsidRPr="00FA03EA">
              <w:rPr>
                <w:rFonts w:asciiTheme="minorHAnsi" w:hAnsiTheme="minorHAnsi" w:cstheme="minorHAnsi"/>
                <w:webHidden/>
              </w:rPr>
              <w:instrText xml:space="preserve"> PAGEREF _Toc535852029 \h </w:instrText>
            </w:r>
            <w:r w:rsidR="00FA03EA" w:rsidRPr="00FA03EA">
              <w:rPr>
                <w:rFonts w:asciiTheme="minorHAnsi" w:hAnsiTheme="minorHAnsi" w:cstheme="minorHAnsi"/>
                <w:webHidden/>
              </w:rPr>
            </w:r>
            <w:r w:rsidR="00FA03EA" w:rsidRPr="00FA03EA">
              <w:rPr>
                <w:rFonts w:asciiTheme="minorHAnsi" w:hAnsiTheme="minorHAnsi" w:cstheme="minorHAnsi"/>
                <w:webHidden/>
              </w:rPr>
              <w:fldChar w:fldCharType="separate"/>
            </w:r>
            <w:r w:rsidR="00FA03EA" w:rsidRPr="00FA03EA">
              <w:rPr>
                <w:rFonts w:asciiTheme="minorHAnsi" w:hAnsiTheme="minorHAnsi" w:cstheme="minorHAnsi"/>
                <w:webHidden/>
              </w:rPr>
              <w:t>3</w:t>
            </w:r>
            <w:r w:rsidR="00FA03EA" w:rsidRPr="00FA03EA">
              <w:rPr>
                <w:rFonts w:asciiTheme="minorHAnsi" w:hAnsiTheme="minorHAnsi" w:cstheme="minorHAnsi"/>
                <w:webHidden/>
              </w:rPr>
              <w:fldChar w:fldCharType="end"/>
            </w:r>
          </w:hyperlink>
        </w:p>
        <w:p w14:paraId="0DDE6471"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30" w:history="1">
            <w:r w:rsidR="00FA03EA" w:rsidRPr="00FA03EA">
              <w:rPr>
                <w:rStyle w:val="Hyperlink"/>
                <w:rFonts w:asciiTheme="minorHAnsi" w:hAnsiTheme="minorHAnsi" w:cstheme="minorHAnsi"/>
                <w:noProof/>
                <w:lang w:val="en-GB"/>
              </w:rPr>
              <w:t>2.1</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The general question</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_Toc535852030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3</w:t>
            </w:r>
            <w:r w:rsidR="00FA03EA" w:rsidRPr="00FA03EA">
              <w:rPr>
                <w:rFonts w:asciiTheme="minorHAnsi" w:hAnsiTheme="minorHAnsi" w:cstheme="minorHAnsi"/>
                <w:noProof/>
                <w:webHidden/>
              </w:rPr>
              <w:fldChar w:fldCharType="end"/>
            </w:r>
          </w:hyperlink>
        </w:p>
        <w:p w14:paraId="27BFF388"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31" w:history="1">
            <w:r w:rsidR="00FA03EA" w:rsidRPr="00FA03EA">
              <w:rPr>
                <w:rStyle w:val="Hyperlink"/>
                <w:rFonts w:asciiTheme="minorHAnsi" w:hAnsiTheme="minorHAnsi" w:cstheme="minorHAnsi"/>
                <w:noProof/>
                <w:lang w:val="en-GB"/>
              </w:rPr>
              <w:t>2.2</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Attribution issues raised during implementation</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_Toc535852031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5</w:t>
            </w:r>
            <w:r w:rsidR="00FA03EA" w:rsidRPr="00FA03EA">
              <w:rPr>
                <w:rFonts w:asciiTheme="minorHAnsi" w:hAnsiTheme="minorHAnsi" w:cstheme="minorHAnsi"/>
                <w:noProof/>
                <w:webHidden/>
              </w:rPr>
              <w:fldChar w:fldCharType="end"/>
            </w:r>
          </w:hyperlink>
        </w:p>
        <w:p w14:paraId="09EE6FE4"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32" w:history="1">
            <w:r w:rsidR="00FA03EA" w:rsidRPr="00FA03EA">
              <w:rPr>
                <w:rStyle w:val="Hyperlink"/>
                <w:rFonts w:asciiTheme="minorHAnsi" w:hAnsiTheme="minorHAnsi" w:cstheme="minorHAnsi"/>
                <w:noProof/>
                <w:lang w:val="en-GB"/>
              </w:rPr>
              <w:t>2.3</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The way forward for guidance</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_Toc535852032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7</w:t>
            </w:r>
            <w:r w:rsidR="00FA03EA" w:rsidRPr="00FA03EA">
              <w:rPr>
                <w:rFonts w:asciiTheme="minorHAnsi" w:hAnsiTheme="minorHAnsi" w:cstheme="minorHAnsi"/>
                <w:noProof/>
                <w:webHidden/>
              </w:rPr>
              <w:fldChar w:fldCharType="end"/>
            </w:r>
          </w:hyperlink>
        </w:p>
        <w:p w14:paraId="1B473C3F" w14:textId="77777777" w:rsidR="00FA03EA" w:rsidRPr="00FA03EA" w:rsidRDefault="007843D4">
          <w:pPr>
            <w:pStyle w:val="Verzeichnis1"/>
            <w:rPr>
              <w:rFonts w:asciiTheme="minorHAnsi" w:eastAsiaTheme="minorEastAsia" w:hAnsiTheme="minorHAnsi" w:cstheme="minorHAnsi"/>
              <w:b w:val="0"/>
              <w:sz w:val="22"/>
              <w:szCs w:val="22"/>
              <w:lang w:eastAsia="de-DE"/>
            </w:rPr>
          </w:pPr>
          <w:hyperlink w:anchor="_Toc535852033" w:history="1">
            <w:r w:rsidR="00FA03EA" w:rsidRPr="00FA03EA">
              <w:rPr>
                <w:rStyle w:val="Hyperlink"/>
                <w:rFonts w:asciiTheme="minorHAnsi" w:eastAsia="MS Mincho" w:hAnsiTheme="minorHAnsi" w:cstheme="minorHAnsi"/>
              </w:rPr>
              <w:t>3</w:t>
            </w:r>
            <w:r w:rsidR="00FA03EA" w:rsidRPr="00FA03EA">
              <w:rPr>
                <w:rFonts w:asciiTheme="minorHAnsi" w:eastAsiaTheme="minorEastAsia" w:hAnsiTheme="minorHAnsi" w:cstheme="minorHAnsi"/>
                <w:b w:val="0"/>
                <w:sz w:val="22"/>
                <w:szCs w:val="22"/>
                <w:lang w:eastAsia="de-DE"/>
              </w:rPr>
              <w:tab/>
            </w:r>
            <w:r w:rsidR="00FA03EA" w:rsidRPr="00FA03EA">
              <w:rPr>
                <w:rStyle w:val="Hyperlink"/>
                <w:rFonts w:asciiTheme="minorHAnsi" w:eastAsia="MS Mincho" w:hAnsiTheme="minorHAnsi" w:cstheme="minorHAnsi"/>
              </w:rPr>
              <w:t>General guidance for the attribution issue</w:t>
            </w:r>
            <w:r w:rsidR="00FA03EA" w:rsidRPr="00FA03EA">
              <w:rPr>
                <w:rFonts w:asciiTheme="minorHAnsi" w:hAnsiTheme="minorHAnsi" w:cstheme="minorHAnsi"/>
                <w:webHidden/>
              </w:rPr>
              <w:tab/>
            </w:r>
            <w:r w:rsidR="00FA03EA" w:rsidRPr="00FA03EA">
              <w:rPr>
                <w:rFonts w:asciiTheme="minorHAnsi" w:hAnsiTheme="minorHAnsi" w:cstheme="minorHAnsi"/>
                <w:webHidden/>
              </w:rPr>
              <w:fldChar w:fldCharType="begin"/>
            </w:r>
            <w:r w:rsidR="00FA03EA" w:rsidRPr="00FA03EA">
              <w:rPr>
                <w:rFonts w:asciiTheme="minorHAnsi" w:hAnsiTheme="minorHAnsi" w:cstheme="minorHAnsi"/>
                <w:webHidden/>
              </w:rPr>
              <w:instrText xml:space="preserve"> PAGEREF _Toc535852033 \h </w:instrText>
            </w:r>
            <w:r w:rsidR="00FA03EA" w:rsidRPr="00FA03EA">
              <w:rPr>
                <w:rFonts w:asciiTheme="minorHAnsi" w:hAnsiTheme="minorHAnsi" w:cstheme="minorHAnsi"/>
                <w:webHidden/>
              </w:rPr>
            </w:r>
            <w:r w:rsidR="00FA03EA" w:rsidRPr="00FA03EA">
              <w:rPr>
                <w:rFonts w:asciiTheme="minorHAnsi" w:hAnsiTheme="minorHAnsi" w:cstheme="minorHAnsi"/>
                <w:webHidden/>
              </w:rPr>
              <w:fldChar w:fldCharType="separate"/>
            </w:r>
            <w:r w:rsidR="00FA03EA" w:rsidRPr="00FA03EA">
              <w:rPr>
                <w:rFonts w:asciiTheme="minorHAnsi" w:hAnsiTheme="minorHAnsi" w:cstheme="minorHAnsi"/>
                <w:webHidden/>
              </w:rPr>
              <w:t>9</w:t>
            </w:r>
            <w:r w:rsidR="00FA03EA" w:rsidRPr="00FA03EA">
              <w:rPr>
                <w:rFonts w:asciiTheme="minorHAnsi" w:hAnsiTheme="minorHAnsi" w:cstheme="minorHAnsi"/>
                <w:webHidden/>
              </w:rPr>
              <w:fldChar w:fldCharType="end"/>
            </w:r>
          </w:hyperlink>
        </w:p>
        <w:p w14:paraId="16DEFC21"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34" w:history="1">
            <w:r w:rsidR="00FA03EA" w:rsidRPr="00FA03EA">
              <w:rPr>
                <w:rStyle w:val="Hyperlink"/>
                <w:rFonts w:asciiTheme="minorHAnsi" w:hAnsiTheme="minorHAnsi" w:cstheme="minorHAnsi"/>
                <w:noProof/>
                <w:lang w:val="en-GB"/>
              </w:rPr>
              <w:t>3.1</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Overarching considerations</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_Toc535852034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9</w:t>
            </w:r>
            <w:r w:rsidR="00FA03EA" w:rsidRPr="00FA03EA">
              <w:rPr>
                <w:rFonts w:asciiTheme="minorHAnsi" w:hAnsiTheme="minorHAnsi" w:cstheme="minorHAnsi"/>
                <w:noProof/>
                <w:webHidden/>
              </w:rPr>
              <w:fldChar w:fldCharType="end"/>
            </w:r>
          </w:hyperlink>
        </w:p>
        <w:p w14:paraId="037B3D28"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35" w:history="1">
            <w:r w:rsidR="00FA03EA" w:rsidRPr="00FA03EA">
              <w:rPr>
                <w:rStyle w:val="Hyperlink"/>
                <w:rFonts w:asciiTheme="minorHAnsi" w:hAnsiTheme="minorHAnsi" w:cstheme="minorHAnsi"/>
                <w:noProof/>
                <w:lang w:val="en-GB"/>
              </w:rPr>
              <w:t>3.2</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Attribution types and related general guidance</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_Toc535852035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10</w:t>
            </w:r>
            <w:r w:rsidR="00FA03EA" w:rsidRPr="00FA03EA">
              <w:rPr>
                <w:rFonts w:asciiTheme="minorHAnsi" w:hAnsiTheme="minorHAnsi" w:cstheme="minorHAnsi"/>
                <w:noProof/>
                <w:webHidden/>
              </w:rPr>
              <w:fldChar w:fldCharType="end"/>
            </w:r>
          </w:hyperlink>
        </w:p>
        <w:p w14:paraId="29E5DFBB"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36" w:history="1">
            <w:r w:rsidR="00FA03EA" w:rsidRPr="00FA03EA">
              <w:rPr>
                <w:rStyle w:val="Hyperlink"/>
                <w:rFonts w:asciiTheme="minorHAnsi" w:hAnsiTheme="minorHAnsi" w:cstheme="minorHAnsi"/>
                <w:noProof/>
                <w:lang w:val="en-GB"/>
              </w:rPr>
              <w:t>3.3</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Statistical separation of the bioenergy sector</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_Toc535852036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11</w:t>
            </w:r>
            <w:r w:rsidR="00FA03EA" w:rsidRPr="00FA03EA">
              <w:rPr>
                <w:rFonts w:asciiTheme="minorHAnsi" w:hAnsiTheme="minorHAnsi" w:cstheme="minorHAnsi"/>
                <w:noProof/>
                <w:webHidden/>
              </w:rPr>
              <w:fldChar w:fldCharType="end"/>
            </w:r>
          </w:hyperlink>
        </w:p>
        <w:p w14:paraId="72C4C540"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37" w:history="1">
            <w:r w:rsidR="00FA03EA" w:rsidRPr="00FA03EA">
              <w:rPr>
                <w:rStyle w:val="Hyperlink"/>
                <w:rFonts w:asciiTheme="minorHAnsi" w:hAnsiTheme="minorHAnsi" w:cstheme="minorHAnsi"/>
                <w:noProof/>
                <w:lang w:val="en-GB"/>
              </w:rPr>
              <w:t>3.4</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Allocation of indicator results from coupled production activities</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_Toc535852037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12</w:t>
            </w:r>
            <w:r w:rsidR="00FA03EA" w:rsidRPr="00FA03EA">
              <w:rPr>
                <w:rFonts w:asciiTheme="minorHAnsi" w:hAnsiTheme="minorHAnsi" w:cstheme="minorHAnsi"/>
                <w:noProof/>
                <w:webHidden/>
              </w:rPr>
              <w:fldChar w:fldCharType="end"/>
            </w:r>
          </w:hyperlink>
        </w:p>
        <w:p w14:paraId="01D00A8F"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38" w:history="1">
            <w:r w:rsidR="00FA03EA" w:rsidRPr="00FA03EA">
              <w:rPr>
                <w:rStyle w:val="Hyperlink"/>
                <w:rFonts w:asciiTheme="minorHAnsi" w:hAnsiTheme="minorHAnsi" w:cstheme="minorHAnsi"/>
                <w:noProof/>
                <w:lang w:val="en-GB"/>
              </w:rPr>
              <w:t>3.5</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Assignment of general effects to bioenergy</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_Toc535852038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14</w:t>
            </w:r>
            <w:r w:rsidR="00FA03EA" w:rsidRPr="00FA03EA">
              <w:rPr>
                <w:rFonts w:asciiTheme="minorHAnsi" w:hAnsiTheme="minorHAnsi" w:cstheme="minorHAnsi"/>
                <w:noProof/>
                <w:webHidden/>
              </w:rPr>
              <w:fldChar w:fldCharType="end"/>
            </w:r>
          </w:hyperlink>
        </w:p>
        <w:p w14:paraId="2531CF6A" w14:textId="77777777" w:rsidR="00FA03EA" w:rsidRPr="00FA03EA" w:rsidRDefault="007843D4">
          <w:pPr>
            <w:pStyle w:val="Verzeichnis1"/>
            <w:rPr>
              <w:rFonts w:asciiTheme="minorHAnsi" w:eastAsiaTheme="minorEastAsia" w:hAnsiTheme="minorHAnsi" w:cstheme="minorHAnsi"/>
              <w:b w:val="0"/>
              <w:sz w:val="22"/>
              <w:szCs w:val="22"/>
              <w:lang w:eastAsia="de-DE"/>
            </w:rPr>
          </w:pPr>
          <w:hyperlink w:anchor="_Toc535852039" w:history="1">
            <w:r w:rsidR="00FA03EA" w:rsidRPr="00FA03EA">
              <w:rPr>
                <w:rStyle w:val="Hyperlink"/>
                <w:rFonts w:asciiTheme="minorHAnsi" w:eastAsia="MS Mincho" w:hAnsiTheme="minorHAnsi" w:cstheme="minorHAnsi"/>
              </w:rPr>
              <w:t>4</w:t>
            </w:r>
            <w:r w:rsidR="00FA03EA" w:rsidRPr="00FA03EA">
              <w:rPr>
                <w:rFonts w:asciiTheme="minorHAnsi" w:eastAsiaTheme="minorEastAsia" w:hAnsiTheme="minorHAnsi" w:cstheme="minorHAnsi"/>
                <w:b w:val="0"/>
                <w:sz w:val="22"/>
                <w:szCs w:val="22"/>
                <w:lang w:eastAsia="de-DE"/>
              </w:rPr>
              <w:tab/>
            </w:r>
            <w:r w:rsidR="00FA03EA" w:rsidRPr="00FA03EA">
              <w:rPr>
                <w:rStyle w:val="Hyperlink"/>
                <w:rFonts w:asciiTheme="minorHAnsi" w:eastAsia="MS Mincho" w:hAnsiTheme="minorHAnsi" w:cstheme="minorHAnsi"/>
              </w:rPr>
              <w:t>Guidance for environmental indicators</w:t>
            </w:r>
            <w:r w:rsidR="00FA03EA" w:rsidRPr="00FA03EA">
              <w:rPr>
                <w:rFonts w:asciiTheme="minorHAnsi" w:hAnsiTheme="minorHAnsi" w:cstheme="minorHAnsi"/>
                <w:webHidden/>
              </w:rPr>
              <w:tab/>
            </w:r>
            <w:r w:rsidR="00FA03EA" w:rsidRPr="00FA03EA">
              <w:rPr>
                <w:rFonts w:asciiTheme="minorHAnsi" w:hAnsiTheme="minorHAnsi" w:cstheme="minorHAnsi"/>
                <w:webHidden/>
              </w:rPr>
              <w:fldChar w:fldCharType="begin"/>
            </w:r>
            <w:r w:rsidR="00FA03EA" w:rsidRPr="00FA03EA">
              <w:rPr>
                <w:rFonts w:asciiTheme="minorHAnsi" w:hAnsiTheme="minorHAnsi" w:cstheme="minorHAnsi"/>
                <w:webHidden/>
              </w:rPr>
              <w:instrText xml:space="preserve"> PAGEREF _Toc535852039 \h </w:instrText>
            </w:r>
            <w:r w:rsidR="00FA03EA" w:rsidRPr="00FA03EA">
              <w:rPr>
                <w:rFonts w:asciiTheme="minorHAnsi" w:hAnsiTheme="minorHAnsi" w:cstheme="minorHAnsi"/>
                <w:webHidden/>
              </w:rPr>
            </w:r>
            <w:r w:rsidR="00FA03EA" w:rsidRPr="00FA03EA">
              <w:rPr>
                <w:rFonts w:asciiTheme="minorHAnsi" w:hAnsiTheme="minorHAnsi" w:cstheme="minorHAnsi"/>
                <w:webHidden/>
              </w:rPr>
              <w:fldChar w:fldCharType="separate"/>
            </w:r>
            <w:r w:rsidR="00FA03EA" w:rsidRPr="00FA03EA">
              <w:rPr>
                <w:rFonts w:asciiTheme="minorHAnsi" w:hAnsiTheme="minorHAnsi" w:cstheme="minorHAnsi"/>
                <w:webHidden/>
              </w:rPr>
              <w:t>15</w:t>
            </w:r>
            <w:r w:rsidR="00FA03EA" w:rsidRPr="00FA03EA">
              <w:rPr>
                <w:rFonts w:asciiTheme="minorHAnsi" w:hAnsiTheme="minorHAnsi" w:cstheme="minorHAnsi"/>
                <w:webHidden/>
              </w:rPr>
              <w:fldChar w:fldCharType="end"/>
            </w:r>
          </w:hyperlink>
        </w:p>
        <w:p w14:paraId="02EEE995"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40" w:history="1">
            <w:r w:rsidR="00FA03EA" w:rsidRPr="00FA03EA">
              <w:rPr>
                <w:rStyle w:val="Hyperlink"/>
                <w:rFonts w:asciiTheme="minorHAnsi" w:hAnsiTheme="minorHAnsi" w:cstheme="minorHAnsi"/>
                <w:noProof/>
                <w:lang w:val="en-GB"/>
              </w:rPr>
              <w:t>4.1</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Overview of the attribution issue for environmental indicators</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_Toc535852040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15</w:t>
            </w:r>
            <w:r w:rsidR="00FA03EA" w:rsidRPr="00FA03EA">
              <w:rPr>
                <w:rFonts w:asciiTheme="minorHAnsi" w:hAnsiTheme="minorHAnsi" w:cstheme="minorHAnsi"/>
                <w:noProof/>
                <w:webHidden/>
              </w:rPr>
              <w:fldChar w:fldCharType="end"/>
            </w:r>
          </w:hyperlink>
        </w:p>
        <w:p w14:paraId="2283BBF8"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41" w:history="1">
            <w:r w:rsidR="00FA03EA" w:rsidRPr="00FA03EA">
              <w:rPr>
                <w:rStyle w:val="Hyperlink"/>
                <w:rFonts w:asciiTheme="minorHAnsi" w:hAnsiTheme="minorHAnsi" w:cstheme="minorHAnsi"/>
                <w:noProof/>
                <w:lang w:val="en-GB"/>
              </w:rPr>
              <w:t>4.2</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Indicator 1 Lifecycle GHG emissions</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_Toc535852041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16</w:t>
            </w:r>
            <w:r w:rsidR="00FA03EA" w:rsidRPr="00FA03EA">
              <w:rPr>
                <w:rFonts w:asciiTheme="minorHAnsi" w:hAnsiTheme="minorHAnsi" w:cstheme="minorHAnsi"/>
                <w:noProof/>
                <w:webHidden/>
              </w:rPr>
              <w:fldChar w:fldCharType="end"/>
            </w:r>
          </w:hyperlink>
        </w:p>
        <w:p w14:paraId="32CECD79"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42" w:history="1">
            <w:r w:rsidR="00FA03EA" w:rsidRPr="00FA03EA">
              <w:rPr>
                <w:rStyle w:val="Hyperlink"/>
                <w:rFonts w:asciiTheme="minorHAnsi" w:hAnsiTheme="minorHAnsi" w:cstheme="minorHAnsi"/>
                <w:noProof/>
                <w:lang w:val="en-GB"/>
              </w:rPr>
              <w:t>4.3</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Indicator 2: Soil quality</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_Toc535852042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19</w:t>
            </w:r>
            <w:r w:rsidR="00FA03EA" w:rsidRPr="00FA03EA">
              <w:rPr>
                <w:rFonts w:asciiTheme="minorHAnsi" w:hAnsiTheme="minorHAnsi" w:cstheme="minorHAnsi"/>
                <w:noProof/>
                <w:webHidden/>
              </w:rPr>
              <w:fldChar w:fldCharType="end"/>
            </w:r>
          </w:hyperlink>
        </w:p>
        <w:p w14:paraId="42AD642A"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43" w:history="1">
            <w:r w:rsidR="00FA03EA" w:rsidRPr="00FA03EA">
              <w:rPr>
                <w:rStyle w:val="Hyperlink"/>
                <w:rFonts w:asciiTheme="minorHAnsi" w:hAnsiTheme="minorHAnsi" w:cstheme="minorHAnsi"/>
                <w:noProof/>
                <w:lang w:val="en-GB"/>
              </w:rPr>
              <w:t>4.4</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Indicator 6: Water quality</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_Toc535852043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22</w:t>
            </w:r>
            <w:r w:rsidR="00FA03EA" w:rsidRPr="00FA03EA">
              <w:rPr>
                <w:rFonts w:asciiTheme="minorHAnsi" w:hAnsiTheme="minorHAnsi" w:cstheme="minorHAnsi"/>
                <w:noProof/>
                <w:webHidden/>
              </w:rPr>
              <w:fldChar w:fldCharType="end"/>
            </w:r>
          </w:hyperlink>
        </w:p>
        <w:p w14:paraId="10E8647F"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44" w:history="1">
            <w:r w:rsidR="00FA03EA" w:rsidRPr="00FA03EA">
              <w:rPr>
                <w:rStyle w:val="Hyperlink"/>
                <w:rFonts w:asciiTheme="minorHAnsi" w:hAnsiTheme="minorHAnsi" w:cstheme="minorHAnsi"/>
                <w:noProof/>
                <w:lang w:val="en-GB"/>
              </w:rPr>
              <w:t>4.5</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Indicator 8: Land use and land-use change related to bioenergy feedstock production</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_Toc535852044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25</w:t>
            </w:r>
            <w:r w:rsidR="00FA03EA" w:rsidRPr="00FA03EA">
              <w:rPr>
                <w:rFonts w:asciiTheme="minorHAnsi" w:hAnsiTheme="minorHAnsi" w:cstheme="minorHAnsi"/>
                <w:noProof/>
                <w:webHidden/>
              </w:rPr>
              <w:fldChar w:fldCharType="end"/>
            </w:r>
          </w:hyperlink>
        </w:p>
        <w:p w14:paraId="3E640952" w14:textId="77777777" w:rsidR="00FA03EA" w:rsidRPr="00FA03EA" w:rsidRDefault="007843D4">
          <w:pPr>
            <w:pStyle w:val="Verzeichnis1"/>
            <w:rPr>
              <w:rFonts w:asciiTheme="minorHAnsi" w:eastAsiaTheme="minorEastAsia" w:hAnsiTheme="minorHAnsi" w:cstheme="minorHAnsi"/>
              <w:b w:val="0"/>
              <w:sz w:val="22"/>
              <w:szCs w:val="22"/>
              <w:lang w:eastAsia="de-DE"/>
            </w:rPr>
          </w:pPr>
          <w:hyperlink w:anchor="_Toc535852045" w:history="1">
            <w:r w:rsidR="00FA03EA" w:rsidRPr="00FA03EA">
              <w:rPr>
                <w:rStyle w:val="Hyperlink"/>
                <w:rFonts w:asciiTheme="minorHAnsi" w:eastAsia="MS Mincho" w:hAnsiTheme="minorHAnsi" w:cstheme="minorHAnsi"/>
              </w:rPr>
              <w:t>5</w:t>
            </w:r>
            <w:r w:rsidR="00FA03EA" w:rsidRPr="00FA03EA">
              <w:rPr>
                <w:rFonts w:asciiTheme="minorHAnsi" w:eastAsiaTheme="minorEastAsia" w:hAnsiTheme="minorHAnsi" w:cstheme="minorHAnsi"/>
                <w:b w:val="0"/>
                <w:sz w:val="22"/>
                <w:szCs w:val="22"/>
                <w:lang w:eastAsia="de-DE"/>
              </w:rPr>
              <w:tab/>
            </w:r>
            <w:r w:rsidR="00FA03EA" w:rsidRPr="00FA03EA">
              <w:rPr>
                <w:rStyle w:val="Hyperlink"/>
                <w:rFonts w:asciiTheme="minorHAnsi" w:eastAsia="MS Mincho" w:hAnsiTheme="minorHAnsi" w:cstheme="minorHAnsi"/>
              </w:rPr>
              <w:t>Guidance for social indicators</w:t>
            </w:r>
            <w:r w:rsidR="00FA03EA" w:rsidRPr="00FA03EA">
              <w:rPr>
                <w:rFonts w:asciiTheme="minorHAnsi" w:hAnsiTheme="minorHAnsi" w:cstheme="minorHAnsi"/>
                <w:webHidden/>
              </w:rPr>
              <w:tab/>
            </w:r>
            <w:r w:rsidR="00FA03EA" w:rsidRPr="00FA03EA">
              <w:rPr>
                <w:rFonts w:asciiTheme="minorHAnsi" w:hAnsiTheme="minorHAnsi" w:cstheme="minorHAnsi"/>
                <w:webHidden/>
              </w:rPr>
              <w:fldChar w:fldCharType="begin"/>
            </w:r>
            <w:r w:rsidR="00FA03EA" w:rsidRPr="00FA03EA">
              <w:rPr>
                <w:rFonts w:asciiTheme="minorHAnsi" w:hAnsiTheme="minorHAnsi" w:cstheme="minorHAnsi"/>
                <w:webHidden/>
              </w:rPr>
              <w:instrText xml:space="preserve"> PAGEREF _Toc535852045 \h </w:instrText>
            </w:r>
            <w:r w:rsidR="00FA03EA" w:rsidRPr="00FA03EA">
              <w:rPr>
                <w:rFonts w:asciiTheme="minorHAnsi" w:hAnsiTheme="minorHAnsi" w:cstheme="minorHAnsi"/>
                <w:webHidden/>
              </w:rPr>
            </w:r>
            <w:r w:rsidR="00FA03EA" w:rsidRPr="00FA03EA">
              <w:rPr>
                <w:rFonts w:asciiTheme="minorHAnsi" w:hAnsiTheme="minorHAnsi" w:cstheme="minorHAnsi"/>
                <w:webHidden/>
              </w:rPr>
              <w:fldChar w:fldCharType="separate"/>
            </w:r>
            <w:r w:rsidR="00FA03EA" w:rsidRPr="00FA03EA">
              <w:rPr>
                <w:rFonts w:asciiTheme="minorHAnsi" w:hAnsiTheme="minorHAnsi" w:cstheme="minorHAnsi"/>
                <w:webHidden/>
              </w:rPr>
              <w:t>29</w:t>
            </w:r>
            <w:r w:rsidR="00FA03EA" w:rsidRPr="00FA03EA">
              <w:rPr>
                <w:rFonts w:asciiTheme="minorHAnsi" w:hAnsiTheme="minorHAnsi" w:cstheme="minorHAnsi"/>
                <w:webHidden/>
              </w:rPr>
              <w:fldChar w:fldCharType="end"/>
            </w:r>
          </w:hyperlink>
        </w:p>
        <w:p w14:paraId="1EC65693"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46" w:history="1">
            <w:r w:rsidR="00FA03EA" w:rsidRPr="00FA03EA">
              <w:rPr>
                <w:rStyle w:val="Hyperlink"/>
                <w:rFonts w:asciiTheme="minorHAnsi" w:hAnsiTheme="minorHAnsi" w:cstheme="minorHAnsi"/>
                <w:noProof/>
                <w:lang w:val="en-GB"/>
              </w:rPr>
              <w:t>5.1</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Overview of the attribution issue for social indicators</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_Toc535852046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29</w:t>
            </w:r>
            <w:r w:rsidR="00FA03EA" w:rsidRPr="00FA03EA">
              <w:rPr>
                <w:rFonts w:asciiTheme="minorHAnsi" w:hAnsiTheme="minorHAnsi" w:cstheme="minorHAnsi"/>
                <w:noProof/>
                <w:webHidden/>
              </w:rPr>
              <w:fldChar w:fldCharType="end"/>
            </w:r>
          </w:hyperlink>
        </w:p>
        <w:p w14:paraId="39F3F954"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47" w:history="1">
            <w:r w:rsidR="00FA03EA" w:rsidRPr="00FA03EA">
              <w:rPr>
                <w:rStyle w:val="Hyperlink"/>
                <w:rFonts w:asciiTheme="minorHAnsi" w:hAnsiTheme="minorHAnsi" w:cstheme="minorHAnsi"/>
                <w:noProof/>
                <w:lang w:val="en-GB"/>
              </w:rPr>
              <w:t>5.2</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Indicator 9: Allocation and tenure of land for new bioenergy production</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_Toc535852047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29</w:t>
            </w:r>
            <w:r w:rsidR="00FA03EA" w:rsidRPr="00FA03EA">
              <w:rPr>
                <w:rFonts w:asciiTheme="minorHAnsi" w:hAnsiTheme="minorHAnsi" w:cstheme="minorHAnsi"/>
                <w:noProof/>
                <w:webHidden/>
              </w:rPr>
              <w:fldChar w:fldCharType="end"/>
            </w:r>
          </w:hyperlink>
        </w:p>
        <w:p w14:paraId="5FB0E0A2"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48" w:history="1">
            <w:r w:rsidR="00FA03EA" w:rsidRPr="00FA03EA">
              <w:rPr>
                <w:rStyle w:val="Hyperlink"/>
                <w:rFonts w:asciiTheme="minorHAnsi" w:hAnsiTheme="minorHAnsi" w:cstheme="minorHAnsi"/>
                <w:noProof/>
                <w:lang w:val="en-GB"/>
              </w:rPr>
              <w:t>5.3</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Indicator 11: Change in income</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_Toc535852048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32</w:t>
            </w:r>
            <w:r w:rsidR="00FA03EA" w:rsidRPr="00FA03EA">
              <w:rPr>
                <w:rFonts w:asciiTheme="minorHAnsi" w:hAnsiTheme="minorHAnsi" w:cstheme="minorHAnsi"/>
                <w:noProof/>
                <w:webHidden/>
              </w:rPr>
              <w:fldChar w:fldCharType="end"/>
            </w:r>
          </w:hyperlink>
        </w:p>
        <w:p w14:paraId="1FA68DE1"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49" w:history="1">
            <w:r w:rsidR="00FA03EA" w:rsidRPr="00FA03EA">
              <w:rPr>
                <w:rStyle w:val="Hyperlink"/>
                <w:rFonts w:asciiTheme="minorHAnsi" w:hAnsiTheme="minorHAnsi" w:cstheme="minorHAnsi"/>
                <w:noProof/>
                <w:lang w:val="en-GB"/>
              </w:rPr>
              <w:t>5.4</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Indicator 12: Jobs in the bioenergy sector</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_Toc535852049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35</w:t>
            </w:r>
            <w:r w:rsidR="00FA03EA" w:rsidRPr="00FA03EA">
              <w:rPr>
                <w:rFonts w:asciiTheme="minorHAnsi" w:hAnsiTheme="minorHAnsi" w:cstheme="minorHAnsi"/>
                <w:noProof/>
                <w:webHidden/>
              </w:rPr>
              <w:fldChar w:fldCharType="end"/>
            </w:r>
          </w:hyperlink>
        </w:p>
        <w:p w14:paraId="539DC136"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50" w:history="1">
            <w:r w:rsidR="00FA03EA" w:rsidRPr="00FA03EA">
              <w:rPr>
                <w:rStyle w:val="Hyperlink"/>
                <w:rFonts w:asciiTheme="minorHAnsi" w:hAnsiTheme="minorHAnsi" w:cstheme="minorHAnsi"/>
                <w:noProof/>
                <w:lang w:val="en-GB"/>
              </w:rPr>
              <w:t>5.5</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Indicator 14: Bioenergy used to expand access to modern energy services</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_Toc535852050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37</w:t>
            </w:r>
            <w:r w:rsidR="00FA03EA" w:rsidRPr="00FA03EA">
              <w:rPr>
                <w:rFonts w:asciiTheme="minorHAnsi" w:hAnsiTheme="minorHAnsi" w:cstheme="minorHAnsi"/>
                <w:noProof/>
                <w:webHidden/>
              </w:rPr>
              <w:fldChar w:fldCharType="end"/>
            </w:r>
          </w:hyperlink>
        </w:p>
        <w:p w14:paraId="660A119A"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51" w:history="1">
            <w:r w:rsidR="00FA03EA" w:rsidRPr="00FA03EA">
              <w:rPr>
                <w:rStyle w:val="Hyperlink"/>
                <w:rFonts w:asciiTheme="minorHAnsi" w:hAnsiTheme="minorHAnsi" w:cstheme="minorHAnsi"/>
                <w:noProof/>
                <w:lang w:val="en-GB"/>
              </w:rPr>
              <w:t>5.6</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Indicator 15: Change in mortality and burden of disease attributable to indoor smoke</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_Toc535852051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39</w:t>
            </w:r>
            <w:r w:rsidR="00FA03EA" w:rsidRPr="00FA03EA">
              <w:rPr>
                <w:rFonts w:asciiTheme="minorHAnsi" w:hAnsiTheme="minorHAnsi" w:cstheme="minorHAnsi"/>
                <w:noProof/>
                <w:webHidden/>
              </w:rPr>
              <w:fldChar w:fldCharType="end"/>
            </w:r>
          </w:hyperlink>
        </w:p>
        <w:p w14:paraId="2B522ABF"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52" w:history="1">
            <w:r w:rsidR="00FA03EA" w:rsidRPr="00FA03EA">
              <w:rPr>
                <w:rStyle w:val="Hyperlink"/>
                <w:rFonts w:asciiTheme="minorHAnsi" w:hAnsiTheme="minorHAnsi" w:cstheme="minorHAnsi"/>
                <w:noProof/>
                <w:lang w:val="en-GB"/>
              </w:rPr>
              <w:t>5.7</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Indicator 16: Incidence of occupational injury, illness and fatalities</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_Toc535852052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42</w:t>
            </w:r>
            <w:r w:rsidR="00FA03EA" w:rsidRPr="00FA03EA">
              <w:rPr>
                <w:rFonts w:asciiTheme="minorHAnsi" w:hAnsiTheme="minorHAnsi" w:cstheme="minorHAnsi"/>
                <w:noProof/>
                <w:webHidden/>
              </w:rPr>
              <w:fldChar w:fldCharType="end"/>
            </w:r>
          </w:hyperlink>
        </w:p>
        <w:p w14:paraId="0A3EA726" w14:textId="77777777" w:rsidR="00FA03EA" w:rsidRPr="00FA03EA" w:rsidRDefault="007843D4">
          <w:pPr>
            <w:pStyle w:val="Verzeichnis1"/>
            <w:rPr>
              <w:rFonts w:asciiTheme="minorHAnsi" w:eastAsiaTheme="minorEastAsia" w:hAnsiTheme="minorHAnsi" w:cstheme="minorHAnsi"/>
              <w:b w:val="0"/>
              <w:sz w:val="22"/>
              <w:szCs w:val="22"/>
              <w:lang w:eastAsia="de-DE"/>
            </w:rPr>
          </w:pPr>
          <w:hyperlink w:anchor="_Toc535852053" w:history="1">
            <w:r w:rsidR="00FA03EA" w:rsidRPr="00FA03EA">
              <w:rPr>
                <w:rStyle w:val="Hyperlink"/>
                <w:rFonts w:asciiTheme="minorHAnsi" w:eastAsia="MS Mincho" w:hAnsiTheme="minorHAnsi" w:cstheme="minorHAnsi"/>
              </w:rPr>
              <w:t>6</w:t>
            </w:r>
            <w:r w:rsidR="00FA03EA" w:rsidRPr="00FA03EA">
              <w:rPr>
                <w:rFonts w:asciiTheme="minorHAnsi" w:eastAsiaTheme="minorEastAsia" w:hAnsiTheme="minorHAnsi" w:cstheme="minorHAnsi"/>
                <w:b w:val="0"/>
                <w:sz w:val="22"/>
                <w:szCs w:val="22"/>
                <w:lang w:eastAsia="de-DE"/>
              </w:rPr>
              <w:tab/>
            </w:r>
            <w:r w:rsidR="00FA03EA" w:rsidRPr="00FA03EA">
              <w:rPr>
                <w:rStyle w:val="Hyperlink"/>
                <w:rFonts w:asciiTheme="minorHAnsi" w:eastAsia="MS Mincho" w:hAnsiTheme="minorHAnsi" w:cstheme="minorHAnsi"/>
              </w:rPr>
              <w:t>Guidance for economic indicators</w:t>
            </w:r>
            <w:r w:rsidR="00FA03EA" w:rsidRPr="00FA03EA">
              <w:rPr>
                <w:rFonts w:asciiTheme="minorHAnsi" w:hAnsiTheme="minorHAnsi" w:cstheme="minorHAnsi"/>
                <w:webHidden/>
              </w:rPr>
              <w:tab/>
            </w:r>
            <w:r w:rsidR="00FA03EA" w:rsidRPr="00FA03EA">
              <w:rPr>
                <w:rFonts w:asciiTheme="minorHAnsi" w:hAnsiTheme="minorHAnsi" w:cstheme="minorHAnsi"/>
                <w:webHidden/>
              </w:rPr>
              <w:fldChar w:fldCharType="begin"/>
            </w:r>
            <w:r w:rsidR="00FA03EA" w:rsidRPr="00FA03EA">
              <w:rPr>
                <w:rFonts w:asciiTheme="minorHAnsi" w:hAnsiTheme="minorHAnsi" w:cstheme="minorHAnsi"/>
                <w:webHidden/>
              </w:rPr>
              <w:instrText xml:space="preserve"> PAGEREF _Toc535852053 \h </w:instrText>
            </w:r>
            <w:r w:rsidR="00FA03EA" w:rsidRPr="00FA03EA">
              <w:rPr>
                <w:rFonts w:asciiTheme="minorHAnsi" w:hAnsiTheme="minorHAnsi" w:cstheme="minorHAnsi"/>
                <w:webHidden/>
              </w:rPr>
            </w:r>
            <w:r w:rsidR="00FA03EA" w:rsidRPr="00FA03EA">
              <w:rPr>
                <w:rFonts w:asciiTheme="minorHAnsi" w:hAnsiTheme="minorHAnsi" w:cstheme="minorHAnsi"/>
                <w:webHidden/>
              </w:rPr>
              <w:fldChar w:fldCharType="separate"/>
            </w:r>
            <w:r w:rsidR="00FA03EA" w:rsidRPr="00FA03EA">
              <w:rPr>
                <w:rFonts w:asciiTheme="minorHAnsi" w:hAnsiTheme="minorHAnsi" w:cstheme="minorHAnsi"/>
                <w:webHidden/>
              </w:rPr>
              <w:t>45</w:t>
            </w:r>
            <w:r w:rsidR="00FA03EA" w:rsidRPr="00FA03EA">
              <w:rPr>
                <w:rFonts w:asciiTheme="minorHAnsi" w:hAnsiTheme="minorHAnsi" w:cstheme="minorHAnsi"/>
                <w:webHidden/>
              </w:rPr>
              <w:fldChar w:fldCharType="end"/>
            </w:r>
          </w:hyperlink>
        </w:p>
        <w:p w14:paraId="209F1467"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54" w:history="1">
            <w:r w:rsidR="00FA03EA" w:rsidRPr="00FA03EA">
              <w:rPr>
                <w:rStyle w:val="Hyperlink"/>
                <w:rFonts w:asciiTheme="minorHAnsi" w:hAnsiTheme="minorHAnsi" w:cstheme="minorHAnsi"/>
                <w:noProof/>
                <w:lang w:val="en-GB"/>
              </w:rPr>
              <w:t>6.1</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Overview of the attribution issue for economic indicators</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_Toc535852054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45</w:t>
            </w:r>
            <w:r w:rsidR="00FA03EA" w:rsidRPr="00FA03EA">
              <w:rPr>
                <w:rFonts w:asciiTheme="minorHAnsi" w:hAnsiTheme="minorHAnsi" w:cstheme="minorHAnsi"/>
                <w:noProof/>
                <w:webHidden/>
              </w:rPr>
              <w:fldChar w:fldCharType="end"/>
            </w:r>
          </w:hyperlink>
        </w:p>
        <w:p w14:paraId="11DE84B8"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55" w:history="1">
            <w:r w:rsidR="00FA03EA" w:rsidRPr="00FA03EA">
              <w:rPr>
                <w:rStyle w:val="Hyperlink"/>
                <w:rFonts w:asciiTheme="minorHAnsi" w:hAnsiTheme="minorHAnsi" w:cstheme="minorHAnsi"/>
                <w:noProof/>
                <w:lang w:val="en-GB"/>
              </w:rPr>
              <w:t>6.2</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Indicator 17: Productivity</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_Toc535852055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45</w:t>
            </w:r>
            <w:r w:rsidR="00FA03EA" w:rsidRPr="00FA03EA">
              <w:rPr>
                <w:rFonts w:asciiTheme="minorHAnsi" w:hAnsiTheme="minorHAnsi" w:cstheme="minorHAnsi"/>
                <w:noProof/>
                <w:webHidden/>
              </w:rPr>
              <w:fldChar w:fldCharType="end"/>
            </w:r>
          </w:hyperlink>
        </w:p>
        <w:p w14:paraId="20963D65"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56" w:history="1">
            <w:r w:rsidR="00FA03EA" w:rsidRPr="00FA03EA">
              <w:rPr>
                <w:rStyle w:val="Hyperlink"/>
                <w:rFonts w:asciiTheme="minorHAnsi" w:hAnsiTheme="minorHAnsi" w:cstheme="minorHAnsi"/>
                <w:noProof/>
                <w:lang w:val="en-GB"/>
              </w:rPr>
              <w:t>6.3</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Indicator 19: Gross value added</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_Toc535852056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49</w:t>
            </w:r>
            <w:r w:rsidR="00FA03EA" w:rsidRPr="00FA03EA">
              <w:rPr>
                <w:rFonts w:asciiTheme="minorHAnsi" w:hAnsiTheme="minorHAnsi" w:cstheme="minorHAnsi"/>
                <w:noProof/>
                <w:webHidden/>
              </w:rPr>
              <w:fldChar w:fldCharType="end"/>
            </w:r>
          </w:hyperlink>
        </w:p>
        <w:p w14:paraId="3EBE0829" w14:textId="77777777" w:rsidR="00FA03EA" w:rsidRPr="00FA03EA" w:rsidRDefault="007843D4">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852057" w:history="1">
            <w:r w:rsidR="00FA03EA" w:rsidRPr="00FA03EA">
              <w:rPr>
                <w:rStyle w:val="Hyperlink"/>
                <w:rFonts w:asciiTheme="minorHAnsi" w:hAnsiTheme="minorHAnsi" w:cstheme="minorHAnsi"/>
                <w:noProof/>
                <w:lang w:val="en-GB"/>
              </w:rPr>
              <w:t>6.4</w:t>
            </w:r>
            <w:r w:rsidR="00FA03EA" w:rsidRPr="00FA03EA">
              <w:rPr>
                <w:rFonts w:asciiTheme="minorHAnsi" w:eastAsiaTheme="minorEastAsia" w:hAnsiTheme="minorHAnsi" w:cstheme="minorHAnsi"/>
                <w:noProof/>
                <w:sz w:val="22"/>
                <w:szCs w:val="22"/>
                <w:lang w:val="de-DE" w:eastAsia="de-DE"/>
              </w:rPr>
              <w:tab/>
            </w:r>
            <w:r w:rsidR="00FA03EA" w:rsidRPr="00FA03EA">
              <w:rPr>
                <w:rStyle w:val="Hyperlink"/>
                <w:rFonts w:asciiTheme="minorHAnsi" w:hAnsiTheme="minorHAnsi" w:cstheme="minorHAnsi"/>
                <w:noProof/>
                <w:lang w:val="en-GB"/>
              </w:rPr>
              <w:t>Indicator 20: Change in the consumption of fossil fuels and traditional use of biomass</w:t>
            </w:r>
            <w:r w:rsidR="00FA03EA" w:rsidRPr="00FA03EA">
              <w:rPr>
                <w:rFonts w:asciiTheme="minorHAnsi" w:hAnsiTheme="minorHAnsi" w:cstheme="minorHAnsi"/>
                <w:noProof/>
                <w:webHidden/>
              </w:rPr>
              <w:tab/>
            </w:r>
            <w:r w:rsidR="00FA03EA" w:rsidRPr="00FA03EA">
              <w:rPr>
                <w:rFonts w:asciiTheme="minorHAnsi" w:hAnsiTheme="minorHAnsi" w:cstheme="minorHAnsi"/>
                <w:noProof/>
                <w:webHidden/>
              </w:rPr>
              <w:fldChar w:fldCharType="begin"/>
            </w:r>
            <w:r w:rsidR="00FA03EA" w:rsidRPr="00FA03EA">
              <w:rPr>
                <w:rFonts w:asciiTheme="minorHAnsi" w:hAnsiTheme="minorHAnsi" w:cstheme="minorHAnsi"/>
                <w:noProof/>
                <w:webHidden/>
              </w:rPr>
              <w:instrText xml:space="preserve"> PAGEREF _Toc535852057 \h </w:instrText>
            </w:r>
            <w:r w:rsidR="00FA03EA" w:rsidRPr="00FA03EA">
              <w:rPr>
                <w:rFonts w:asciiTheme="minorHAnsi" w:hAnsiTheme="minorHAnsi" w:cstheme="minorHAnsi"/>
                <w:noProof/>
                <w:webHidden/>
              </w:rPr>
            </w:r>
            <w:r w:rsidR="00FA03EA" w:rsidRPr="00FA03EA">
              <w:rPr>
                <w:rFonts w:asciiTheme="minorHAnsi" w:hAnsiTheme="minorHAnsi" w:cstheme="minorHAnsi"/>
                <w:noProof/>
                <w:webHidden/>
              </w:rPr>
              <w:fldChar w:fldCharType="separate"/>
            </w:r>
            <w:r w:rsidR="00FA03EA" w:rsidRPr="00FA03EA">
              <w:rPr>
                <w:rFonts w:asciiTheme="minorHAnsi" w:hAnsiTheme="minorHAnsi" w:cstheme="minorHAnsi"/>
                <w:noProof/>
                <w:webHidden/>
              </w:rPr>
              <w:t>51</w:t>
            </w:r>
            <w:r w:rsidR="00FA03EA" w:rsidRPr="00FA03EA">
              <w:rPr>
                <w:rFonts w:asciiTheme="minorHAnsi" w:hAnsiTheme="minorHAnsi" w:cstheme="minorHAnsi"/>
                <w:noProof/>
                <w:webHidden/>
              </w:rPr>
              <w:fldChar w:fldCharType="end"/>
            </w:r>
          </w:hyperlink>
        </w:p>
        <w:p w14:paraId="1B4BD6C7" w14:textId="77777777" w:rsidR="00FA03EA" w:rsidRPr="00FA03EA" w:rsidRDefault="007843D4">
          <w:pPr>
            <w:pStyle w:val="Verzeichnis1"/>
            <w:rPr>
              <w:rFonts w:asciiTheme="minorHAnsi" w:eastAsiaTheme="minorEastAsia" w:hAnsiTheme="minorHAnsi" w:cstheme="minorHAnsi"/>
              <w:b w:val="0"/>
              <w:sz w:val="22"/>
              <w:szCs w:val="22"/>
              <w:lang w:eastAsia="de-DE"/>
            </w:rPr>
          </w:pPr>
          <w:hyperlink w:anchor="_Toc535852058" w:history="1">
            <w:r w:rsidR="00FA03EA" w:rsidRPr="00FA03EA">
              <w:rPr>
                <w:rStyle w:val="Hyperlink"/>
                <w:rFonts w:asciiTheme="minorHAnsi" w:eastAsia="MS Mincho" w:hAnsiTheme="minorHAnsi" w:cstheme="minorHAnsi"/>
              </w:rPr>
              <w:t>7</w:t>
            </w:r>
            <w:r w:rsidR="00FA03EA" w:rsidRPr="00FA03EA">
              <w:rPr>
                <w:rFonts w:asciiTheme="minorHAnsi" w:eastAsiaTheme="minorEastAsia" w:hAnsiTheme="minorHAnsi" w:cstheme="minorHAnsi"/>
                <w:b w:val="0"/>
                <w:sz w:val="22"/>
                <w:szCs w:val="22"/>
                <w:lang w:eastAsia="de-DE"/>
              </w:rPr>
              <w:tab/>
            </w:r>
            <w:r w:rsidR="00FA03EA" w:rsidRPr="00FA03EA">
              <w:rPr>
                <w:rStyle w:val="Hyperlink"/>
                <w:rFonts w:asciiTheme="minorHAnsi" w:eastAsia="MS Mincho" w:hAnsiTheme="minorHAnsi" w:cstheme="minorHAnsi"/>
              </w:rPr>
              <w:t>Highlights concerning the attribution issue</w:t>
            </w:r>
            <w:r w:rsidR="00FA03EA" w:rsidRPr="00FA03EA">
              <w:rPr>
                <w:rFonts w:asciiTheme="minorHAnsi" w:hAnsiTheme="minorHAnsi" w:cstheme="minorHAnsi"/>
                <w:webHidden/>
              </w:rPr>
              <w:tab/>
            </w:r>
            <w:r w:rsidR="00FA03EA" w:rsidRPr="00FA03EA">
              <w:rPr>
                <w:rFonts w:asciiTheme="minorHAnsi" w:hAnsiTheme="minorHAnsi" w:cstheme="minorHAnsi"/>
                <w:webHidden/>
              </w:rPr>
              <w:fldChar w:fldCharType="begin"/>
            </w:r>
            <w:r w:rsidR="00FA03EA" w:rsidRPr="00FA03EA">
              <w:rPr>
                <w:rFonts w:asciiTheme="minorHAnsi" w:hAnsiTheme="minorHAnsi" w:cstheme="minorHAnsi"/>
                <w:webHidden/>
              </w:rPr>
              <w:instrText xml:space="preserve"> PAGEREF _Toc535852058 \h </w:instrText>
            </w:r>
            <w:r w:rsidR="00FA03EA" w:rsidRPr="00FA03EA">
              <w:rPr>
                <w:rFonts w:asciiTheme="minorHAnsi" w:hAnsiTheme="minorHAnsi" w:cstheme="minorHAnsi"/>
                <w:webHidden/>
              </w:rPr>
            </w:r>
            <w:r w:rsidR="00FA03EA" w:rsidRPr="00FA03EA">
              <w:rPr>
                <w:rFonts w:asciiTheme="minorHAnsi" w:hAnsiTheme="minorHAnsi" w:cstheme="minorHAnsi"/>
                <w:webHidden/>
              </w:rPr>
              <w:fldChar w:fldCharType="separate"/>
            </w:r>
            <w:r w:rsidR="00FA03EA" w:rsidRPr="00FA03EA">
              <w:rPr>
                <w:rFonts w:asciiTheme="minorHAnsi" w:hAnsiTheme="minorHAnsi" w:cstheme="minorHAnsi"/>
                <w:webHidden/>
              </w:rPr>
              <w:t>53</w:t>
            </w:r>
            <w:r w:rsidR="00FA03EA" w:rsidRPr="00FA03EA">
              <w:rPr>
                <w:rFonts w:asciiTheme="minorHAnsi" w:hAnsiTheme="minorHAnsi" w:cstheme="minorHAnsi"/>
                <w:webHidden/>
              </w:rPr>
              <w:fldChar w:fldCharType="end"/>
            </w:r>
          </w:hyperlink>
        </w:p>
        <w:p w14:paraId="42DA4B21" w14:textId="3E9169C8" w:rsidR="009855D9" w:rsidRPr="00601EC4" w:rsidRDefault="003C40A8" w:rsidP="00601EC4">
          <w:pPr>
            <w:rPr>
              <w:rFonts w:asciiTheme="majorHAnsi" w:hAnsiTheme="majorHAnsi" w:cstheme="majorHAnsi"/>
            </w:rPr>
          </w:pPr>
          <w:r w:rsidRPr="00FA03EA">
            <w:rPr>
              <w:rFonts w:asciiTheme="minorHAnsi" w:hAnsiTheme="minorHAnsi" w:cstheme="minorHAnsi"/>
              <w:b/>
              <w:bCs/>
            </w:rPr>
            <w:lastRenderedPageBreak/>
            <w:fldChar w:fldCharType="end"/>
          </w:r>
        </w:p>
      </w:sdtContent>
    </w:sdt>
    <w:p w14:paraId="4B810D73" w14:textId="77777777" w:rsidR="009855D9" w:rsidRDefault="009855D9" w:rsidP="002A1606">
      <w:pPr>
        <w:pStyle w:val="Textkrper"/>
        <w:rPr>
          <w:rFonts w:cstheme="minorHAnsi"/>
          <w:sz w:val="28"/>
        </w:rPr>
      </w:pPr>
    </w:p>
    <w:p w14:paraId="3A2E6445" w14:textId="77777777" w:rsidR="00BF7746" w:rsidRDefault="00BF7746" w:rsidP="002A1606">
      <w:pPr>
        <w:pStyle w:val="Textkrper"/>
        <w:sectPr w:rsidR="00BF7746" w:rsidSect="00BF7746">
          <w:headerReference w:type="default" r:id="rId15"/>
          <w:footerReference w:type="default" r:id="rId16"/>
          <w:type w:val="continuous"/>
          <w:pgSz w:w="11906" w:h="16838"/>
          <w:pgMar w:top="1417" w:right="1417" w:bottom="1134" w:left="1417" w:header="708" w:footer="708" w:gutter="0"/>
          <w:pgNumType w:fmt="lowerRoman" w:start="1"/>
          <w:cols w:space="708"/>
          <w:docGrid w:linePitch="360"/>
        </w:sectPr>
      </w:pPr>
    </w:p>
    <w:p w14:paraId="3F55184D" w14:textId="7DECB7E8" w:rsidR="00DA42A4" w:rsidRPr="001D1F1A" w:rsidRDefault="003C40A8" w:rsidP="005734A0">
      <w:pPr>
        <w:pStyle w:val="berschrift1"/>
      </w:pPr>
      <w:bookmarkStart w:id="1" w:name="_Ref433560043"/>
      <w:bookmarkStart w:id="2" w:name="_Toc436995086"/>
      <w:bookmarkStart w:id="3" w:name="_Toc535852028"/>
      <w:r>
        <w:lastRenderedPageBreak/>
        <w:t>I</w:t>
      </w:r>
      <w:r w:rsidR="009855D9">
        <w:t>ntroduction</w:t>
      </w:r>
      <w:bookmarkEnd w:id="0"/>
      <w:bookmarkEnd w:id="1"/>
      <w:bookmarkEnd w:id="2"/>
      <w:r>
        <w:t xml:space="preserve"> and purpose</w:t>
      </w:r>
      <w:bookmarkEnd w:id="3"/>
    </w:p>
    <w:p w14:paraId="287B7DE4" w14:textId="24994F2C" w:rsidR="0080561C" w:rsidRPr="0080561C" w:rsidRDefault="0080561C" w:rsidP="009855D9">
      <w:pPr>
        <w:pStyle w:val="Textkrper"/>
        <w:rPr>
          <w:b/>
          <w:sz w:val="28"/>
          <w:lang w:val="en-GB"/>
        </w:rPr>
      </w:pPr>
      <w:r w:rsidRPr="0080561C">
        <w:rPr>
          <w:b/>
          <w:sz w:val="28"/>
          <w:lang w:val="en-GB"/>
        </w:rPr>
        <w:t>Introduction</w:t>
      </w:r>
    </w:p>
    <w:p w14:paraId="20379024" w14:textId="13C452B6" w:rsidR="00450A9B" w:rsidRDefault="009855D9" w:rsidP="009855D9">
      <w:pPr>
        <w:pStyle w:val="Textkrper"/>
        <w:rPr>
          <w:sz w:val="28"/>
          <w:lang w:val="en-GB"/>
        </w:rPr>
      </w:pPr>
      <w:r w:rsidRPr="005734A0">
        <w:rPr>
          <w:sz w:val="28"/>
          <w:lang w:val="en-GB"/>
        </w:rPr>
        <w:t>The GBEP Task Force on Sustainability (TFS) was reopened in May 2015 with a new scope of work agreed by the GBEP Partners, with the focus to enhance the practicality of the GBEP Sustainability Indicators for Bioenergy (GSI) by produ</w:t>
      </w:r>
      <w:r w:rsidRPr="005734A0">
        <w:rPr>
          <w:sz w:val="28"/>
          <w:lang w:val="en-GB"/>
        </w:rPr>
        <w:t>c</w:t>
      </w:r>
      <w:r w:rsidRPr="005734A0">
        <w:rPr>
          <w:sz w:val="28"/>
          <w:lang w:val="en-GB"/>
        </w:rPr>
        <w:t xml:space="preserve">ing an implementation guide to complement the “Global Bioenergy Partnership Sustainability Indicators for Bioenergy” report. </w:t>
      </w:r>
      <w:r>
        <w:rPr>
          <w:sz w:val="28"/>
          <w:lang w:val="en-GB"/>
        </w:rPr>
        <w:t xml:space="preserve">The </w:t>
      </w:r>
      <w:r w:rsidR="0087261C">
        <w:rPr>
          <w:sz w:val="28"/>
          <w:lang w:val="en-GB"/>
        </w:rPr>
        <w:t xml:space="preserve">GBEP </w:t>
      </w:r>
      <w:r>
        <w:rPr>
          <w:sz w:val="28"/>
          <w:lang w:val="en-GB"/>
        </w:rPr>
        <w:t xml:space="preserve">Working Group on Capacity Building (WGCB) </w:t>
      </w:r>
      <w:r w:rsidR="00450A9B">
        <w:rPr>
          <w:sz w:val="28"/>
          <w:lang w:val="en-GB"/>
        </w:rPr>
        <w:t xml:space="preserve">elaborated a list of cross-cutting issues </w:t>
      </w:r>
      <w:r w:rsidR="0087261C">
        <w:rPr>
          <w:sz w:val="28"/>
          <w:lang w:val="en-GB"/>
        </w:rPr>
        <w:t>where it was</w:t>
      </w:r>
      <w:r w:rsidR="00450A9B">
        <w:rPr>
          <w:sz w:val="28"/>
          <w:lang w:val="en-GB"/>
        </w:rPr>
        <w:t xml:space="preserve"> regarded </w:t>
      </w:r>
      <w:r w:rsidR="0087261C">
        <w:rPr>
          <w:sz w:val="28"/>
          <w:lang w:val="en-GB"/>
        </w:rPr>
        <w:t>as important to provide</w:t>
      </w:r>
      <w:r w:rsidR="00450A9B">
        <w:rPr>
          <w:sz w:val="28"/>
          <w:lang w:val="en-GB"/>
        </w:rPr>
        <w:t xml:space="preserve"> further guidance to implementation pract</w:t>
      </w:r>
      <w:r w:rsidR="00450A9B">
        <w:rPr>
          <w:sz w:val="28"/>
          <w:lang w:val="en-GB"/>
        </w:rPr>
        <w:t>i</w:t>
      </w:r>
      <w:r w:rsidR="00450A9B">
        <w:rPr>
          <w:sz w:val="28"/>
          <w:lang w:val="en-GB"/>
        </w:rPr>
        <w:t>tioners.</w:t>
      </w:r>
    </w:p>
    <w:p w14:paraId="3C3F179B" w14:textId="2D561859" w:rsidR="009855D9" w:rsidRPr="00432981" w:rsidRDefault="009855D9" w:rsidP="009855D9">
      <w:pPr>
        <w:pStyle w:val="Textkrper"/>
        <w:rPr>
          <w:sz w:val="28"/>
          <w:lang w:val="en-GB"/>
        </w:rPr>
      </w:pPr>
      <w:r>
        <w:rPr>
          <w:sz w:val="28"/>
          <w:lang w:val="en-GB"/>
        </w:rPr>
        <w:t xml:space="preserve">One of these issues, which </w:t>
      </w:r>
      <w:proofErr w:type="gramStart"/>
      <w:r>
        <w:rPr>
          <w:sz w:val="28"/>
          <w:lang w:val="en-GB"/>
        </w:rPr>
        <w:t>was</w:t>
      </w:r>
      <w:proofErr w:type="gramEnd"/>
      <w:r>
        <w:rPr>
          <w:sz w:val="28"/>
          <w:lang w:val="en-GB"/>
        </w:rPr>
        <w:t xml:space="preserve"> </w:t>
      </w:r>
      <w:r w:rsidR="0087261C">
        <w:rPr>
          <w:sz w:val="28"/>
          <w:szCs w:val="28"/>
        </w:rPr>
        <w:t>encountered in</w:t>
      </w:r>
      <w:r>
        <w:rPr>
          <w:sz w:val="28"/>
          <w:szCs w:val="28"/>
        </w:rPr>
        <w:t xml:space="preserve"> almost all of the GSI impleme</w:t>
      </w:r>
      <w:r>
        <w:rPr>
          <w:sz w:val="28"/>
          <w:szCs w:val="28"/>
        </w:rPr>
        <w:t>n</w:t>
      </w:r>
      <w:r>
        <w:rPr>
          <w:sz w:val="28"/>
          <w:szCs w:val="28"/>
        </w:rPr>
        <w:t>tation projects,</w:t>
      </w:r>
      <w:r>
        <w:rPr>
          <w:sz w:val="28"/>
          <w:lang w:val="en-GB"/>
        </w:rPr>
        <w:t xml:space="preserve"> addresses the challenge</w:t>
      </w:r>
      <w:r w:rsidR="003B3503">
        <w:rPr>
          <w:sz w:val="28"/>
          <w:lang w:val="en-GB"/>
        </w:rPr>
        <w:t xml:space="preserve"> o</w:t>
      </w:r>
      <w:r w:rsidR="0087261C">
        <w:rPr>
          <w:sz w:val="28"/>
          <w:lang w:val="en-GB"/>
        </w:rPr>
        <w:t>f</w:t>
      </w:r>
      <w:r w:rsidR="003B3503">
        <w:rPr>
          <w:sz w:val="28"/>
          <w:lang w:val="en-GB"/>
        </w:rPr>
        <w:t xml:space="preserve"> how to attribute the measurement</w:t>
      </w:r>
      <w:r>
        <w:rPr>
          <w:sz w:val="28"/>
          <w:lang w:val="en-GB"/>
        </w:rPr>
        <w:t xml:space="preserve"> of </w:t>
      </w:r>
      <w:r w:rsidR="0087261C">
        <w:rPr>
          <w:sz w:val="28"/>
          <w:lang w:val="en-GB"/>
        </w:rPr>
        <w:t xml:space="preserve">the </w:t>
      </w:r>
      <w:r>
        <w:rPr>
          <w:sz w:val="28"/>
          <w:lang w:val="en-GB"/>
        </w:rPr>
        <w:t>indicators clearly to the production and use of bioenergy in co</w:t>
      </w:r>
      <w:r w:rsidR="00B63949">
        <w:rPr>
          <w:sz w:val="28"/>
          <w:lang w:val="en-GB"/>
        </w:rPr>
        <w:t>ntrast to all other activities</w:t>
      </w:r>
      <w:r>
        <w:rPr>
          <w:sz w:val="28"/>
          <w:lang w:val="en-GB"/>
        </w:rPr>
        <w:t xml:space="preserve">. This methodological challenge is referred to as </w:t>
      </w:r>
      <w:r w:rsidR="0087261C">
        <w:rPr>
          <w:sz w:val="28"/>
          <w:lang w:val="en-GB"/>
        </w:rPr>
        <w:t>the ‘</w:t>
      </w:r>
      <w:r>
        <w:rPr>
          <w:sz w:val="28"/>
          <w:lang w:val="en-GB"/>
        </w:rPr>
        <w:t>attrib</w:t>
      </w:r>
      <w:r>
        <w:rPr>
          <w:sz w:val="28"/>
          <w:lang w:val="en-GB"/>
        </w:rPr>
        <w:t>u</w:t>
      </w:r>
      <w:r>
        <w:rPr>
          <w:sz w:val="28"/>
          <w:lang w:val="en-GB"/>
        </w:rPr>
        <w:t>tion issue</w:t>
      </w:r>
      <w:r w:rsidR="0087261C">
        <w:rPr>
          <w:sz w:val="28"/>
          <w:lang w:val="en-GB"/>
        </w:rPr>
        <w:t>’</w:t>
      </w:r>
      <w:r>
        <w:rPr>
          <w:sz w:val="28"/>
          <w:lang w:val="en-GB"/>
        </w:rPr>
        <w:t>.</w:t>
      </w:r>
      <w:r w:rsidR="00B63949">
        <w:rPr>
          <w:sz w:val="28"/>
          <w:lang w:val="en-GB"/>
        </w:rPr>
        <w:t xml:space="preserve"> Therefore the </w:t>
      </w:r>
      <w:r w:rsidR="00796B64">
        <w:rPr>
          <w:sz w:val="28"/>
          <w:lang w:val="en-GB"/>
        </w:rPr>
        <w:t xml:space="preserve">term </w:t>
      </w:r>
      <w:r w:rsidR="00B63949">
        <w:rPr>
          <w:sz w:val="28"/>
          <w:lang w:val="en-GB"/>
        </w:rPr>
        <w:t>attribution issue does not follow a clear-cut methodological definition but is oriented on the various practical problems arising with the application of the GSI.</w:t>
      </w:r>
    </w:p>
    <w:p w14:paraId="5B795692" w14:textId="27BAADA7" w:rsidR="009855D9" w:rsidRPr="00450A9B" w:rsidRDefault="00796B64" w:rsidP="009855D9">
      <w:pPr>
        <w:pStyle w:val="Textkrper"/>
      </w:pPr>
      <w:r>
        <w:rPr>
          <w:sz w:val="28"/>
          <w:szCs w:val="28"/>
          <w:lang w:val="en-GB"/>
        </w:rPr>
        <w:t>T</w:t>
      </w:r>
      <w:r w:rsidR="00F242F6">
        <w:rPr>
          <w:sz w:val="28"/>
          <w:szCs w:val="28"/>
          <w:lang w:val="en-GB"/>
        </w:rPr>
        <w:t>he TFS</w:t>
      </w:r>
      <w:r w:rsidR="009855D9" w:rsidRPr="00450A9B">
        <w:rPr>
          <w:sz w:val="28"/>
          <w:szCs w:val="28"/>
          <w:lang w:val="en-GB"/>
        </w:rPr>
        <w:t xml:space="preserve"> agreed that a technical paper on attribution should be pre</w:t>
      </w:r>
      <w:r w:rsidR="009855D9">
        <w:rPr>
          <w:sz w:val="28"/>
          <w:szCs w:val="28"/>
          <w:lang w:val="en-GB"/>
        </w:rPr>
        <w:t xml:space="preserve">pared to provide basic information about this complex </w:t>
      </w:r>
      <w:r w:rsidR="009855D9" w:rsidRPr="00AC2268">
        <w:rPr>
          <w:sz w:val="28"/>
          <w:szCs w:val="28"/>
          <w:lang w:val="en-GB"/>
        </w:rPr>
        <w:t>matter</w:t>
      </w:r>
      <w:r w:rsidR="009855D9">
        <w:rPr>
          <w:sz w:val="28"/>
          <w:szCs w:val="28"/>
          <w:lang w:val="en-GB"/>
        </w:rPr>
        <w:t xml:space="preserve"> in order to shed light </w:t>
      </w:r>
      <w:r w:rsidR="00B63949">
        <w:rPr>
          <w:sz w:val="28"/>
          <w:szCs w:val="28"/>
          <w:lang w:val="en-GB"/>
        </w:rPr>
        <w:t>on the implications of the attribution issue</w:t>
      </w:r>
      <w:r w:rsidR="009855D9">
        <w:rPr>
          <w:sz w:val="28"/>
          <w:szCs w:val="28"/>
          <w:lang w:val="en-GB"/>
        </w:rPr>
        <w:t xml:space="preserve"> and to give recommenda</w:t>
      </w:r>
      <w:r w:rsidR="00450A9B">
        <w:rPr>
          <w:sz w:val="28"/>
          <w:szCs w:val="28"/>
          <w:lang w:val="en-GB"/>
        </w:rPr>
        <w:t>tions</w:t>
      </w:r>
      <w:r w:rsidR="009855D9">
        <w:rPr>
          <w:sz w:val="28"/>
          <w:szCs w:val="28"/>
          <w:lang w:val="en-GB"/>
        </w:rPr>
        <w:t xml:space="preserve"> for pra</w:t>
      </w:r>
      <w:r w:rsidR="009855D9">
        <w:rPr>
          <w:sz w:val="28"/>
          <w:szCs w:val="28"/>
          <w:lang w:val="en-GB"/>
        </w:rPr>
        <w:t>c</w:t>
      </w:r>
      <w:r w:rsidR="009855D9">
        <w:rPr>
          <w:sz w:val="28"/>
          <w:szCs w:val="28"/>
          <w:lang w:val="en-GB"/>
        </w:rPr>
        <w:t>tical application.</w:t>
      </w:r>
    </w:p>
    <w:p w14:paraId="6400CE11" w14:textId="77777777" w:rsidR="00796B64" w:rsidRDefault="00796B64" w:rsidP="009855D9">
      <w:pPr>
        <w:pStyle w:val="Textkrper"/>
        <w:rPr>
          <w:sz w:val="28"/>
          <w:szCs w:val="28"/>
          <w:lang w:val="en-GB"/>
        </w:rPr>
      </w:pPr>
    </w:p>
    <w:p w14:paraId="0716F65B" w14:textId="77777777" w:rsidR="00B8286B" w:rsidRDefault="00B8286B" w:rsidP="009855D9">
      <w:pPr>
        <w:pStyle w:val="Textkrper"/>
        <w:rPr>
          <w:sz w:val="28"/>
          <w:szCs w:val="28"/>
          <w:lang w:val="en-GB"/>
        </w:rPr>
      </w:pPr>
    </w:p>
    <w:p w14:paraId="08B7467C" w14:textId="3F20C24E" w:rsidR="009855D9" w:rsidRPr="009855D9" w:rsidRDefault="009855D9" w:rsidP="009855D9">
      <w:pPr>
        <w:pStyle w:val="Textkrper"/>
        <w:rPr>
          <w:b/>
          <w:sz w:val="28"/>
          <w:szCs w:val="28"/>
          <w:lang w:val="en-GB"/>
        </w:rPr>
      </w:pPr>
      <w:r w:rsidRPr="009855D9">
        <w:rPr>
          <w:b/>
          <w:sz w:val="28"/>
          <w:szCs w:val="28"/>
          <w:lang w:val="en-GB"/>
        </w:rPr>
        <w:t>Purpose of this paper</w:t>
      </w:r>
    </w:p>
    <w:p w14:paraId="559CC37D" w14:textId="569430EA" w:rsidR="00010992" w:rsidRDefault="009855D9" w:rsidP="009855D9">
      <w:pPr>
        <w:pStyle w:val="Textkrper"/>
        <w:rPr>
          <w:rFonts w:cstheme="minorHAnsi"/>
          <w:sz w:val="28"/>
          <w:lang w:val="en-GB"/>
        </w:rPr>
      </w:pPr>
      <w:r>
        <w:rPr>
          <w:rFonts w:cstheme="minorHAnsi"/>
          <w:sz w:val="28"/>
          <w:lang w:val="en-GB"/>
        </w:rPr>
        <w:t xml:space="preserve">The content of this </w:t>
      </w:r>
      <w:r w:rsidR="0087261C">
        <w:rPr>
          <w:rFonts w:cstheme="minorHAnsi"/>
          <w:sz w:val="28"/>
          <w:lang w:val="en-GB"/>
        </w:rPr>
        <w:t>paper</w:t>
      </w:r>
      <w:r w:rsidR="00450A9B">
        <w:rPr>
          <w:rFonts w:cstheme="minorHAnsi"/>
          <w:sz w:val="28"/>
          <w:lang w:val="en-GB"/>
        </w:rPr>
        <w:t xml:space="preserve"> shall serve as</w:t>
      </w:r>
      <w:r>
        <w:rPr>
          <w:rFonts w:cstheme="minorHAnsi"/>
          <w:sz w:val="28"/>
          <w:lang w:val="en-GB"/>
        </w:rPr>
        <w:t xml:space="preserve"> input into the implementation guide</w:t>
      </w:r>
      <w:r w:rsidR="0087261C">
        <w:rPr>
          <w:rFonts w:cstheme="minorHAnsi"/>
          <w:sz w:val="28"/>
          <w:lang w:val="en-GB"/>
        </w:rPr>
        <w:t xml:space="preserve"> on the GSI</w:t>
      </w:r>
      <w:r>
        <w:rPr>
          <w:rFonts w:cstheme="minorHAnsi"/>
          <w:sz w:val="28"/>
          <w:lang w:val="en-GB"/>
        </w:rPr>
        <w:t xml:space="preserve"> initiated by TFS</w:t>
      </w:r>
      <w:r w:rsidR="0087261C">
        <w:rPr>
          <w:rFonts w:cstheme="minorHAnsi"/>
          <w:sz w:val="28"/>
          <w:lang w:val="en-GB"/>
        </w:rPr>
        <w:t>,</w:t>
      </w:r>
      <w:r>
        <w:rPr>
          <w:rFonts w:cstheme="minorHAnsi"/>
          <w:sz w:val="28"/>
          <w:lang w:val="en-GB"/>
        </w:rPr>
        <w:t xml:space="preserve"> </w:t>
      </w:r>
      <w:r w:rsidR="00450A9B">
        <w:rPr>
          <w:rFonts w:cstheme="minorHAnsi"/>
          <w:sz w:val="28"/>
          <w:lang w:val="en-GB"/>
        </w:rPr>
        <w:t>but can</w:t>
      </w:r>
      <w:r w:rsidR="0087261C">
        <w:rPr>
          <w:rFonts w:cstheme="minorHAnsi"/>
          <w:sz w:val="28"/>
          <w:lang w:val="en-GB"/>
        </w:rPr>
        <w:t xml:space="preserve"> also</w:t>
      </w:r>
      <w:r w:rsidR="00450A9B">
        <w:rPr>
          <w:rFonts w:cstheme="minorHAnsi"/>
          <w:sz w:val="28"/>
          <w:lang w:val="en-GB"/>
        </w:rPr>
        <w:t xml:space="preserve"> be used </w:t>
      </w:r>
      <w:r w:rsidR="0081138A">
        <w:rPr>
          <w:rFonts w:cstheme="minorHAnsi"/>
          <w:sz w:val="28"/>
          <w:lang w:val="en-GB"/>
        </w:rPr>
        <w:t xml:space="preserve">as </w:t>
      </w:r>
      <w:r w:rsidR="00DB0BE2">
        <w:rPr>
          <w:rFonts w:cstheme="minorHAnsi"/>
          <w:sz w:val="28"/>
          <w:lang w:val="en-GB"/>
        </w:rPr>
        <w:t xml:space="preserve">an </w:t>
      </w:r>
      <w:r w:rsidR="00F242F6">
        <w:rPr>
          <w:rFonts w:cstheme="minorHAnsi"/>
          <w:sz w:val="28"/>
          <w:lang w:val="en-GB"/>
        </w:rPr>
        <w:t>in</w:t>
      </w:r>
      <w:r w:rsidR="00DB0BE2">
        <w:rPr>
          <w:rFonts w:cstheme="minorHAnsi"/>
          <w:sz w:val="28"/>
          <w:lang w:val="en-GB"/>
        </w:rPr>
        <w:t>dependent guidance do</w:t>
      </w:r>
      <w:r w:rsidR="00DB0BE2">
        <w:rPr>
          <w:rFonts w:cstheme="minorHAnsi"/>
          <w:sz w:val="28"/>
          <w:lang w:val="en-GB"/>
        </w:rPr>
        <w:t>c</w:t>
      </w:r>
      <w:r w:rsidR="00DB0BE2">
        <w:rPr>
          <w:rFonts w:cstheme="minorHAnsi"/>
          <w:sz w:val="28"/>
          <w:lang w:val="en-GB"/>
        </w:rPr>
        <w:t>ument</w:t>
      </w:r>
      <w:r w:rsidR="00F242F6">
        <w:rPr>
          <w:rFonts w:cstheme="minorHAnsi"/>
          <w:sz w:val="28"/>
          <w:lang w:val="en-GB"/>
        </w:rPr>
        <w:t xml:space="preserve">. </w:t>
      </w:r>
      <w:r w:rsidR="00FB358A">
        <w:rPr>
          <w:rFonts w:cstheme="minorHAnsi"/>
          <w:sz w:val="28"/>
          <w:lang w:val="en-GB"/>
        </w:rPr>
        <w:t>It</w:t>
      </w:r>
      <w:r w:rsidR="00F242F6">
        <w:rPr>
          <w:rFonts w:cstheme="minorHAnsi"/>
          <w:sz w:val="28"/>
          <w:lang w:val="en-GB"/>
        </w:rPr>
        <w:t xml:space="preserve"> is</w:t>
      </w:r>
      <w:r w:rsidR="00796B64">
        <w:rPr>
          <w:rFonts w:cstheme="minorHAnsi"/>
          <w:sz w:val="28"/>
          <w:lang w:val="en-GB"/>
        </w:rPr>
        <w:t xml:space="preserve"> </w:t>
      </w:r>
      <w:r w:rsidR="00B63949">
        <w:rPr>
          <w:rFonts w:cstheme="minorHAnsi"/>
          <w:sz w:val="28"/>
          <w:lang w:val="en-GB"/>
        </w:rPr>
        <w:t xml:space="preserve">based on the </w:t>
      </w:r>
      <w:r w:rsidR="00010992">
        <w:rPr>
          <w:rFonts w:cstheme="minorHAnsi"/>
          <w:sz w:val="28"/>
          <w:lang w:val="en-GB"/>
        </w:rPr>
        <w:t>methodological report “</w:t>
      </w:r>
      <w:r w:rsidR="00010992" w:rsidRPr="00010992">
        <w:rPr>
          <w:rFonts w:cstheme="minorHAnsi"/>
          <w:sz w:val="28"/>
          <w:lang w:val="en-GB"/>
        </w:rPr>
        <w:t>The Global Bioenergy Par</w:t>
      </w:r>
      <w:r w:rsidR="00010992" w:rsidRPr="00010992">
        <w:rPr>
          <w:rFonts w:cstheme="minorHAnsi"/>
          <w:sz w:val="28"/>
          <w:lang w:val="en-GB"/>
        </w:rPr>
        <w:t>t</w:t>
      </w:r>
      <w:r w:rsidR="00010992" w:rsidRPr="00010992">
        <w:rPr>
          <w:rFonts w:cstheme="minorHAnsi"/>
          <w:sz w:val="28"/>
          <w:lang w:val="en-GB"/>
        </w:rPr>
        <w:t>nership Sustaina</w:t>
      </w:r>
      <w:r w:rsidR="00010992">
        <w:rPr>
          <w:rFonts w:cstheme="minorHAnsi"/>
          <w:sz w:val="28"/>
          <w:lang w:val="en-GB"/>
        </w:rPr>
        <w:t>bility Indicators for Bioenergy” (FAO/GBEP 2011</w:t>
      </w:r>
      <w:r w:rsidR="00796B64">
        <w:rPr>
          <w:rFonts w:cstheme="minorHAnsi"/>
          <w:sz w:val="28"/>
          <w:lang w:val="en-GB"/>
        </w:rPr>
        <w:t>)</w:t>
      </w:r>
      <w:r w:rsidR="00FB358A">
        <w:rPr>
          <w:rFonts w:cstheme="minorHAnsi"/>
          <w:sz w:val="28"/>
          <w:lang w:val="en-GB"/>
        </w:rPr>
        <w:t xml:space="preserve"> with</w:t>
      </w:r>
      <w:r w:rsidR="0081138A">
        <w:rPr>
          <w:rFonts w:cstheme="minorHAnsi"/>
          <w:sz w:val="28"/>
          <w:lang w:val="en-GB"/>
        </w:rPr>
        <w:t xml:space="preserve"> its</w:t>
      </w:r>
      <w:r w:rsidR="00FB358A">
        <w:rPr>
          <w:rFonts w:cstheme="minorHAnsi"/>
          <w:sz w:val="28"/>
          <w:lang w:val="en-GB"/>
        </w:rPr>
        <w:t xml:space="preserve"> </w:t>
      </w:r>
      <w:r w:rsidR="00796B64">
        <w:rPr>
          <w:rFonts w:cstheme="minorHAnsi"/>
          <w:sz w:val="28"/>
          <w:lang w:val="en-GB"/>
        </w:rPr>
        <w:t>o</w:t>
      </w:r>
      <w:r w:rsidR="00796B64">
        <w:rPr>
          <w:rFonts w:cstheme="minorHAnsi"/>
          <w:sz w:val="28"/>
          <w:lang w:val="en-GB"/>
        </w:rPr>
        <w:t>b</w:t>
      </w:r>
      <w:r w:rsidR="00796B64">
        <w:rPr>
          <w:rFonts w:cstheme="minorHAnsi"/>
          <w:sz w:val="28"/>
          <w:lang w:val="en-GB"/>
        </w:rPr>
        <w:t>jective</w:t>
      </w:r>
      <w:r w:rsidR="0081138A">
        <w:rPr>
          <w:rFonts w:cstheme="minorHAnsi"/>
          <w:sz w:val="28"/>
          <w:lang w:val="en-GB"/>
        </w:rPr>
        <w:t xml:space="preserve"> that reads</w:t>
      </w:r>
      <w:r w:rsidR="00FB358A">
        <w:rPr>
          <w:rFonts w:cstheme="minorHAnsi"/>
          <w:sz w:val="28"/>
          <w:lang w:val="en-GB"/>
        </w:rPr>
        <w:t xml:space="preserve"> as follows:</w:t>
      </w:r>
    </w:p>
    <w:p w14:paraId="7EA37299" w14:textId="511BCF73" w:rsidR="00010992" w:rsidRDefault="00796B64" w:rsidP="009855D9">
      <w:pPr>
        <w:pStyle w:val="Textkrper"/>
        <w:rPr>
          <w:sz w:val="28"/>
          <w:szCs w:val="28"/>
          <w:lang w:val="en-GB"/>
        </w:rPr>
      </w:pPr>
      <w:r>
        <w:rPr>
          <w:rFonts w:cstheme="minorHAnsi"/>
          <w:sz w:val="28"/>
          <w:lang w:val="en-GB"/>
        </w:rPr>
        <w:t>“</w:t>
      </w:r>
      <w:r w:rsidR="00010992" w:rsidRPr="00010992">
        <w:rPr>
          <w:sz w:val="28"/>
          <w:szCs w:val="28"/>
          <w:lang w:val="en-GB"/>
        </w:rPr>
        <w:t>The 24 sustainability indicators for bioenergy and their metho</w:t>
      </w:r>
      <w:r w:rsidR="00C0272B">
        <w:rPr>
          <w:sz w:val="28"/>
          <w:szCs w:val="28"/>
          <w:lang w:val="en-GB"/>
        </w:rPr>
        <w:t>dolo</w:t>
      </w:r>
      <w:r>
        <w:rPr>
          <w:sz w:val="28"/>
          <w:szCs w:val="28"/>
          <w:lang w:val="en-GB"/>
        </w:rPr>
        <w:t>gy sheets</w:t>
      </w:r>
      <w:r w:rsidR="00010992" w:rsidRPr="00010992">
        <w:rPr>
          <w:sz w:val="28"/>
          <w:szCs w:val="28"/>
          <w:lang w:val="en-GB"/>
        </w:rPr>
        <w:t xml:space="preserve"> are intended to provide policy-makers and other stakeholders with a tool that </w:t>
      </w:r>
      <w:r w:rsidR="00C0272B">
        <w:rPr>
          <w:sz w:val="28"/>
          <w:szCs w:val="28"/>
          <w:lang w:val="en-GB"/>
        </w:rPr>
        <w:t xml:space="preserve">can inform </w:t>
      </w:r>
      <w:r w:rsidR="00010992" w:rsidRPr="00010992">
        <w:rPr>
          <w:sz w:val="28"/>
          <w:szCs w:val="28"/>
          <w:lang w:val="en-GB"/>
        </w:rPr>
        <w:t>the development of national bioenergy policies and programm</w:t>
      </w:r>
      <w:r w:rsidR="00C0272B">
        <w:rPr>
          <w:sz w:val="28"/>
          <w:szCs w:val="28"/>
          <w:lang w:val="en-GB"/>
        </w:rPr>
        <w:t xml:space="preserve">es, monitor the impact of these </w:t>
      </w:r>
      <w:r w:rsidR="00010992" w:rsidRPr="00010992">
        <w:rPr>
          <w:sz w:val="28"/>
          <w:szCs w:val="28"/>
          <w:lang w:val="en-GB"/>
        </w:rPr>
        <w:t>policies and programmes, as well as interpret and respond to the environmen</w:t>
      </w:r>
      <w:r w:rsidR="00C0272B">
        <w:rPr>
          <w:sz w:val="28"/>
          <w:szCs w:val="28"/>
          <w:lang w:val="en-GB"/>
        </w:rPr>
        <w:t xml:space="preserve">tal, social and </w:t>
      </w:r>
      <w:r w:rsidR="00010992" w:rsidRPr="00010992">
        <w:rPr>
          <w:sz w:val="28"/>
          <w:szCs w:val="28"/>
          <w:lang w:val="en-GB"/>
        </w:rPr>
        <w:t>economic impacts of their bioenergy production and use.</w:t>
      </w:r>
      <w:r>
        <w:rPr>
          <w:sz w:val="28"/>
          <w:szCs w:val="28"/>
          <w:lang w:val="en-GB"/>
        </w:rPr>
        <w:t>” (Introductory note of FAO/GBEP 2011)</w:t>
      </w:r>
    </w:p>
    <w:p w14:paraId="16F5B3F0" w14:textId="24B62CE9" w:rsidR="00B8286B" w:rsidRDefault="009855D9" w:rsidP="009855D9">
      <w:pPr>
        <w:pStyle w:val="Textkrper"/>
        <w:rPr>
          <w:rFonts w:cstheme="minorHAnsi"/>
          <w:sz w:val="28"/>
          <w:lang w:val="en-GB"/>
        </w:rPr>
      </w:pPr>
      <w:r>
        <w:rPr>
          <w:rFonts w:cstheme="minorHAnsi"/>
          <w:sz w:val="28"/>
          <w:lang w:val="en-GB"/>
        </w:rPr>
        <w:t>The attribution</w:t>
      </w:r>
      <w:r w:rsidRPr="00B975A5">
        <w:rPr>
          <w:rFonts w:cstheme="minorHAnsi"/>
          <w:sz w:val="28"/>
          <w:lang w:val="en-GB"/>
        </w:rPr>
        <w:t xml:space="preserve"> of impacts </w:t>
      </w:r>
      <w:r w:rsidR="00796B64">
        <w:rPr>
          <w:rFonts w:cstheme="minorHAnsi"/>
          <w:sz w:val="28"/>
          <w:lang w:val="en-GB"/>
        </w:rPr>
        <w:t>to bioenergy</w:t>
      </w:r>
      <w:r w:rsidR="0087261C">
        <w:rPr>
          <w:rFonts w:cstheme="minorHAnsi"/>
          <w:sz w:val="28"/>
          <w:lang w:val="en-GB"/>
        </w:rPr>
        <w:t xml:space="preserve"> </w:t>
      </w:r>
      <w:r>
        <w:rPr>
          <w:rFonts w:cstheme="minorHAnsi"/>
          <w:sz w:val="28"/>
          <w:lang w:val="en-GB"/>
        </w:rPr>
        <w:t>con</w:t>
      </w:r>
      <w:r w:rsidR="00796B64">
        <w:rPr>
          <w:rFonts w:cstheme="minorHAnsi"/>
          <w:sz w:val="28"/>
          <w:lang w:val="en-GB"/>
        </w:rPr>
        <w:t xml:space="preserve">sists of </w:t>
      </w:r>
      <w:r>
        <w:rPr>
          <w:rFonts w:cstheme="minorHAnsi"/>
          <w:sz w:val="28"/>
          <w:lang w:val="en-GB"/>
        </w:rPr>
        <w:t>different aspects. For a be</w:t>
      </w:r>
      <w:r>
        <w:rPr>
          <w:rFonts w:cstheme="minorHAnsi"/>
          <w:sz w:val="28"/>
          <w:lang w:val="en-GB"/>
        </w:rPr>
        <w:t>t</w:t>
      </w:r>
      <w:r>
        <w:rPr>
          <w:rFonts w:cstheme="minorHAnsi"/>
          <w:sz w:val="28"/>
          <w:lang w:val="en-GB"/>
        </w:rPr>
        <w:t>ter understanding</w:t>
      </w:r>
      <w:r w:rsidR="0087261C">
        <w:rPr>
          <w:rFonts w:cstheme="minorHAnsi"/>
          <w:sz w:val="28"/>
          <w:lang w:val="en-GB"/>
        </w:rPr>
        <w:t>,</w:t>
      </w:r>
      <w:r>
        <w:rPr>
          <w:rFonts w:cstheme="minorHAnsi"/>
          <w:sz w:val="28"/>
          <w:lang w:val="en-GB"/>
        </w:rPr>
        <w:t xml:space="preserve"> it is necessary to structure the issue and above all provide solutions to the problems that occur in re</w:t>
      </w:r>
      <w:r w:rsidR="00207F12">
        <w:rPr>
          <w:rFonts w:cstheme="minorHAnsi"/>
          <w:sz w:val="28"/>
          <w:lang w:val="en-GB"/>
        </w:rPr>
        <w:t>ality while implementing the GSI.</w:t>
      </w:r>
    </w:p>
    <w:p w14:paraId="293609E0" w14:textId="2801C02F" w:rsidR="009855D9" w:rsidRDefault="0087261C" w:rsidP="009855D9">
      <w:pPr>
        <w:pStyle w:val="Textkrper"/>
        <w:rPr>
          <w:rFonts w:cstheme="minorHAnsi"/>
          <w:sz w:val="28"/>
          <w:lang w:val="en-GB"/>
        </w:rPr>
      </w:pPr>
      <w:r>
        <w:rPr>
          <w:rFonts w:cstheme="minorHAnsi"/>
          <w:sz w:val="28"/>
          <w:lang w:val="en-GB"/>
        </w:rPr>
        <w:lastRenderedPageBreak/>
        <w:t>Therefore, this paper aims to</w:t>
      </w:r>
      <w:r w:rsidR="009855D9">
        <w:rPr>
          <w:rFonts w:cstheme="minorHAnsi"/>
          <w:sz w:val="28"/>
          <w:lang w:val="en-GB"/>
        </w:rPr>
        <w:t>:</w:t>
      </w:r>
    </w:p>
    <w:p w14:paraId="1925904C" w14:textId="66368285" w:rsidR="009855D9" w:rsidRDefault="003B3503" w:rsidP="00760744">
      <w:pPr>
        <w:pStyle w:val="Textkrper"/>
        <w:numPr>
          <w:ilvl w:val="0"/>
          <w:numId w:val="11"/>
        </w:numPr>
        <w:rPr>
          <w:rFonts w:cstheme="minorHAnsi"/>
          <w:sz w:val="28"/>
          <w:lang w:val="en-GB"/>
        </w:rPr>
      </w:pPr>
      <w:r>
        <w:rPr>
          <w:rFonts w:cstheme="minorHAnsi"/>
          <w:sz w:val="28"/>
          <w:lang w:val="en-GB"/>
        </w:rPr>
        <w:t>identify</w:t>
      </w:r>
      <w:r w:rsidR="009855D9">
        <w:rPr>
          <w:rFonts w:cstheme="minorHAnsi"/>
          <w:sz w:val="28"/>
          <w:lang w:val="en-GB"/>
        </w:rPr>
        <w:t xml:space="preserve"> t</w:t>
      </w:r>
      <w:r>
        <w:rPr>
          <w:rFonts w:cstheme="minorHAnsi"/>
          <w:sz w:val="28"/>
          <w:lang w:val="en-GB"/>
        </w:rPr>
        <w:t>he relevant attribution issues</w:t>
      </w:r>
      <w:r w:rsidR="009855D9">
        <w:rPr>
          <w:rFonts w:cstheme="minorHAnsi"/>
          <w:sz w:val="28"/>
          <w:lang w:val="en-GB"/>
        </w:rPr>
        <w:t>;</w:t>
      </w:r>
    </w:p>
    <w:p w14:paraId="511D76BF" w14:textId="543A120A" w:rsidR="009855D9" w:rsidRDefault="003B3503" w:rsidP="00760744">
      <w:pPr>
        <w:pStyle w:val="Textkrper"/>
        <w:numPr>
          <w:ilvl w:val="0"/>
          <w:numId w:val="11"/>
        </w:numPr>
        <w:rPr>
          <w:rFonts w:cstheme="minorHAnsi"/>
          <w:sz w:val="28"/>
          <w:lang w:val="en-GB"/>
        </w:rPr>
      </w:pPr>
      <w:r>
        <w:rPr>
          <w:rFonts w:cstheme="minorHAnsi"/>
          <w:sz w:val="28"/>
          <w:lang w:val="en-GB"/>
        </w:rPr>
        <w:t>structure the underlying attribution issues and identify</w:t>
      </w:r>
      <w:r w:rsidR="009855D9">
        <w:rPr>
          <w:rFonts w:cstheme="minorHAnsi"/>
          <w:sz w:val="28"/>
          <w:lang w:val="en-GB"/>
        </w:rPr>
        <w:t xml:space="preserve"> general solutions to the attribution problems;</w:t>
      </w:r>
    </w:p>
    <w:p w14:paraId="72614DA2" w14:textId="52D2EEC9" w:rsidR="009855D9" w:rsidRDefault="003B3503" w:rsidP="00760744">
      <w:pPr>
        <w:pStyle w:val="Textkrper"/>
        <w:numPr>
          <w:ilvl w:val="0"/>
          <w:numId w:val="11"/>
        </w:numPr>
        <w:rPr>
          <w:rFonts w:cstheme="minorHAnsi"/>
          <w:sz w:val="28"/>
          <w:lang w:val="en-GB"/>
        </w:rPr>
      </w:pPr>
      <w:r>
        <w:rPr>
          <w:rFonts w:cstheme="minorHAnsi"/>
          <w:sz w:val="28"/>
          <w:lang w:val="en-GB"/>
        </w:rPr>
        <w:t>provide specific guidance</w:t>
      </w:r>
      <w:r w:rsidR="009855D9">
        <w:rPr>
          <w:rFonts w:cstheme="minorHAnsi"/>
          <w:sz w:val="28"/>
          <w:lang w:val="en-GB"/>
        </w:rPr>
        <w:t xml:space="preserve"> </w:t>
      </w:r>
      <w:r>
        <w:rPr>
          <w:rFonts w:cstheme="minorHAnsi"/>
          <w:sz w:val="28"/>
          <w:lang w:val="en-GB"/>
        </w:rPr>
        <w:t>for the different indicators</w:t>
      </w:r>
      <w:r w:rsidR="009855D9">
        <w:rPr>
          <w:rFonts w:cstheme="minorHAnsi"/>
          <w:sz w:val="28"/>
          <w:lang w:val="en-GB"/>
        </w:rPr>
        <w:t xml:space="preserve"> according to the d</w:t>
      </w:r>
      <w:r w:rsidR="009855D9">
        <w:rPr>
          <w:rFonts w:cstheme="minorHAnsi"/>
          <w:sz w:val="28"/>
          <w:lang w:val="en-GB"/>
        </w:rPr>
        <w:t>a</w:t>
      </w:r>
      <w:r w:rsidR="009855D9">
        <w:rPr>
          <w:rFonts w:cstheme="minorHAnsi"/>
          <w:sz w:val="28"/>
          <w:lang w:val="en-GB"/>
        </w:rPr>
        <w:t>ta situation in the GBEP member countries;</w:t>
      </w:r>
      <w:r w:rsidR="0087261C">
        <w:rPr>
          <w:rFonts w:cstheme="minorHAnsi"/>
          <w:sz w:val="28"/>
          <w:lang w:val="en-GB"/>
        </w:rPr>
        <w:t xml:space="preserve"> and</w:t>
      </w:r>
    </w:p>
    <w:p w14:paraId="14B8E990" w14:textId="323D6C7F" w:rsidR="009855D9" w:rsidRDefault="003B3503" w:rsidP="00760744">
      <w:pPr>
        <w:pStyle w:val="Textkrper"/>
        <w:numPr>
          <w:ilvl w:val="0"/>
          <w:numId w:val="11"/>
        </w:numPr>
        <w:rPr>
          <w:rFonts w:cstheme="minorHAnsi"/>
          <w:sz w:val="28"/>
          <w:lang w:val="en-GB"/>
        </w:rPr>
      </w:pPr>
      <w:proofErr w:type="gramStart"/>
      <w:r>
        <w:rPr>
          <w:rFonts w:cstheme="minorHAnsi"/>
          <w:sz w:val="28"/>
          <w:lang w:val="en-GB"/>
        </w:rPr>
        <w:t>report</w:t>
      </w:r>
      <w:proofErr w:type="gramEnd"/>
      <w:r w:rsidR="009855D9">
        <w:rPr>
          <w:rFonts w:cstheme="minorHAnsi"/>
          <w:sz w:val="28"/>
          <w:lang w:val="en-GB"/>
        </w:rPr>
        <w:t xml:space="preserve"> the </w:t>
      </w:r>
      <w:r>
        <w:rPr>
          <w:rFonts w:cstheme="minorHAnsi"/>
          <w:sz w:val="28"/>
          <w:lang w:val="en-GB"/>
        </w:rPr>
        <w:t xml:space="preserve">analysis and </w:t>
      </w:r>
      <w:r w:rsidR="00B8286B">
        <w:rPr>
          <w:rFonts w:cstheme="minorHAnsi"/>
          <w:sz w:val="28"/>
          <w:lang w:val="en-GB"/>
        </w:rPr>
        <w:t>guidance in this</w:t>
      </w:r>
      <w:r w:rsidR="009855D9">
        <w:rPr>
          <w:rFonts w:cstheme="minorHAnsi"/>
          <w:sz w:val="28"/>
          <w:lang w:val="en-GB"/>
        </w:rPr>
        <w:t xml:space="preserve"> document </w:t>
      </w:r>
      <w:r w:rsidR="00D33C42">
        <w:rPr>
          <w:rFonts w:cstheme="minorHAnsi"/>
          <w:sz w:val="28"/>
          <w:lang w:val="en-GB"/>
        </w:rPr>
        <w:t xml:space="preserve">as a knowledge base </w:t>
      </w:r>
      <w:r w:rsidR="009855D9">
        <w:rPr>
          <w:rFonts w:cstheme="minorHAnsi"/>
          <w:sz w:val="28"/>
          <w:lang w:val="en-GB"/>
        </w:rPr>
        <w:t>which can be amende</w:t>
      </w:r>
      <w:r w:rsidR="00D33C42">
        <w:rPr>
          <w:rFonts w:cstheme="minorHAnsi"/>
          <w:sz w:val="28"/>
          <w:lang w:val="en-GB"/>
        </w:rPr>
        <w:t>d in the future as experience will grow.</w:t>
      </w:r>
    </w:p>
    <w:p w14:paraId="6B04BE79" w14:textId="01DF020F" w:rsidR="00B8286B" w:rsidRDefault="005B25FC" w:rsidP="009855D9">
      <w:pPr>
        <w:pStyle w:val="Textkrper"/>
        <w:rPr>
          <w:rFonts w:cstheme="minorHAnsi"/>
          <w:sz w:val="28"/>
          <w:lang w:val="en-GB"/>
        </w:rPr>
      </w:pPr>
      <w:r>
        <w:rPr>
          <w:rFonts w:cstheme="minorHAnsi"/>
          <w:sz w:val="28"/>
          <w:lang w:val="en-GB"/>
        </w:rPr>
        <w:t xml:space="preserve">The </w:t>
      </w:r>
      <w:r w:rsidR="00DB0BE2">
        <w:rPr>
          <w:rFonts w:cstheme="minorHAnsi"/>
          <w:sz w:val="28"/>
          <w:lang w:val="en-GB"/>
        </w:rPr>
        <w:t xml:space="preserve">main purpose of this paper is to serve as a practical guidance document and therefore intends to be concise </w:t>
      </w:r>
      <w:r w:rsidR="00FB358A">
        <w:rPr>
          <w:rFonts w:cstheme="minorHAnsi"/>
          <w:sz w:val="28"/>
          <w:lang w:val="en-GB"/>
        </w:rPr>
        <w:t>and not reiterating all aspects as necessary for a</w:t>
      </w:r>
      <w:r w:rsidR="00E92482">
        <w:rPr>
          <w:rFonts w:cstheme="minorHAnsi"/>
          <w:sz w:val="28"/>
          <w:lang w:val="en-GB"/>
        </w:rPr>
        <w:t xml:space="preserve"> scientific publication</w:t>
      </w:r>
      <w:r w:rsidR="00FB358A">
        <w:rPr>
          <w:rFonts w:cstheme="minorHAnsi"/>
          <w:sz w:val="28"/>
          <w:lang w:val="en-GB"/>
        </w:rPr>
        <w:t>.</w:t>
      </w:r>
    </w:p>
    <w:p w14:paraId="300C2251" w14:textId="77777777" w:rsidR="00B8286B" w:rsidRDefault="00B8286B" w:rsidP="009855D9">
      <w:pPr>
        <w:pStyle w:val="Textkrper"/>
        <w:rPr>
          <w:rFonts w:cstheme="minorHAnsi"/>
          <w:sz w:val="28"/>
          <w:lang w:val="en-GB"/>
        </w:rPr>
      </w:pPr>
    </w:p>
    <w:p w14:paraId="1AAE7E5D" w14:textId="77777777" w:rsidR="00ED0C7F" w:rsidRDefault="00ED0C7F" w:rsidP="009855D9">
      <w:pPr>
        <w:pStyle w:val="Textkrper"/>
        <w:rPr>
          <w:rFonts w:cstheme="minorHAnsi"/>
          <w:sz w:val="28"/>
          <w:lang w:val="en-GB"/>
        </w:rPr>
      </w:pPr>
    </w:p>
    <w:p w14:paraId="2FE58DA3" w14:textId="4695B164" w:rsidR="0080561C" w:rsidRPr="0080561C" w:rsidRDefault="0080561C" w:rsidP="009855D9">
      <w:pPr>
        <w:pStyle w:val="Textkrper"/>
        <w:rPr>
          <w:rFonts w:cstheme="minorHAnsi"/>
          <w:b/>
          <w:sz w:val="28"/>
          <w:lang w:val="en-GB"/>
        </w:rPr>
      </w:pPr>
      <w:r w:rsidRPr="0080561C">
        <w:rPr>
          <w:rFonts w:cstheme="minorHAnsi"/>
          <w:b/>
          <w:sz w:val="28"/>
          <w:lang w:val="en-GB"/>
        </w:rPr>
        <w:t>Structure of the document</w:t>
      </w:r>
    </w:p>
    <w:p w14:paraId="7B3F5923" w14:textId="184FC816" w:rsidR="000C72E6" w:rsidRDefault="0087261C" w:rsidP="009855D9">
      <w:pPr>
        <w:pStyle w:val="Textkrper"/>
        <w:rPr>
          <w:rFonts w:cstheme="minorHAnsi"/>
          <w:sz w:val="28"/>
          <w:lang w:val="en-GB"/>
        </w:rPr>
      </w:pPr>
      <w:r>
        <w:rPr>
          <w:rFonts w:cstheme="minorHAnsi"/>
          <w:sz w:val="28"/>
          <w:lang w:val="en-GB"/>
        </w:rPr>
        <w:t>In line with the aims identified above,</w:t>
      </w:r>
      <w:r w:rsidR="009855D9">
        <w:rPr>
          <w:rFonts w:cstheme="minorHAnsi"/>
          <w:sz w:val="28"/>
          <w:lang w:val="en-GB"/>
        </w:rPr>
        <w:t xml:space="preserve"> </w:t>
      </w:r>
      <w:r w:rsidR="000C72E6">
        <w:rPr>
          <w:rFonts w:cstheme="minorHAnsi"/>
          <w:sz w:val="28"/>
          <w:lang w:val="en-GB"/>
        </w:rPr>
        <w:t xml:space="preserve">this Attribution Paper will </w:t>
      </w:r>
      <w:r>
        <w:rPr>
          <w:rFonts w:cstheme="minorHAnsi"/>
          <w:sz w:val="28"/>
          <w:lang w:val="en-GB"/>
        </w:rPr>
        <w:t>be structured as follows</w:t>
      </w:r>
      <w:r w:rsidR="000C72E6">
        <w:rPr>
          <w:rFonts w:cstheme="minorHAnsi"/>
          <w:sz w:val="28"/>
          <w:lang w:val="en-GB"/>
        </w:rPr>
        <w:t>:</w:t>
      </w:r>
    </w:p>
    <w:p w14:paraId="7CADD689" w14:textId="6D566CAD" w:rsidR="000C72E6" w:rsidRDefault="00B10175" w:rsidP="00760744">
      <w:pPr>
        <w:pStyle w:val="Textkrper"/>
        <w:numPr>
          <w:ilvl w:val="0"/>
          <w:numId w:val="27"/>
        </w:numPr>
        <w:rPr>
          <w:rFonts w:cstheme="minorHAnsi"/>
          <w:sz w:val="28"/>
          <w:lang w:val="en-GB"/>
        </w:rPr>
      </w:pPr>
      <w:r>
        <w:rPr>
          <w:rFonts w:cstheme="minorHAnsi"/>
          <w:sz w:val="28"/>
          <w:lang w:val="en-GB"/>
        </w:rPr>
        <w:t>As a first step</w:t>
      </w:r>
      <w:r w:rsidR="0087261C">
        <w:rPr>
          <w:rFonts w:cstheme="minorHAnsi"/>
          <w:sz w:val="28"/>
          <w:lang w:val="en-GB"/>
        </w:rPr>
        <w:t>,</w:t>
      </w:r>
      <w:r w:rsidR="000C72E6">
        <w:rPr>
          <w:rFonts w:cstheme="minorHAnsi"/>
          <w:sz w:val="28"/>
          <w:lang w:val="en-GB"/>
        </w:rPr>
        <w:t xml:space="preserve"> the </w:t>
      </w:r>
      <w:r w:rsidR="0087261C">
        <w:rPr>
          <w:rFonts w:cstheme="minorHAnsi"/>
          <w:sz w:val="28"/>
          <w:lang w:val="en-GB"/>
        </w:rPr>
        <w:t xml:space="preserve">paper identifies the </w:t>
      </w:r>
      <w:r w:rsidR="000C72E6">
        <w:rPr>
          <w:rFonts w:cstheme="minorHAnsi"/>
          <w:sz w:val="28"/>
          <w:lang w:val="en-GB"/>
        </w:rPr>
        <w:t xml:space="preserve">general problems that arise from the attribution </w:t>
      </w:r>
      <w:r w:rsidR="00B8286B">
        <w:rPr>
          <w:rFonts w:cstheme="minorHAnsi"/>
          <w:sz w:val="28"/>
          <w:lang w:val="en-GB"/>
        </w:rPr>
        <w:t xml:space="preserve">of impacts </w:t>
      </w:r>
      <w:r w:rsidR="0087261C">
        <w:rPr>
          <w:rFonts w:cstheme="minorHAnsi"/>
          <w:sz w:val="28"/>
          <w:lang w:val="en-GB"/>
        </w:rPr>
        <w:t xml:space="preserve">to bioenergy </w:t>
      </w:r>
      <w:r w:rsidR="00B8286B">
        <w:rPr>
          <w:rFonts w:cstheme="minorHAnsi"/>
          <w:sz w:val="28"/>
          <w:lang w:val="en-GB"/>
        </w:rPr>
        <w:t>for</w:t>
      </w:r>
      <w:r w:rsidR="000C72E6">
        <w:rPr>
          <w:rFonts w:cstheme="minorHAnsi"/>
          <w:sz w:val="28"/>
          <w:lang w:val="en-GB"/>
        </w:rPr>
        <w:t xml:space="preserve"> </w:t>
      </w:r>
      <w:r w:rsidR="00B8286B">
        <w:rPr>
          <w:rFonts w:cstheme="minorHAnsi"/>
          <w:sz w:val="28"/>
          <w:lang w:val="en-GB"/>
        </w:rPr>
        <w:t xml:space="preserve">the different </w:t>
      </w:r>
      <w:r w:rsidR="000C72E6">
        <w:rPr>
          <w:rFonts w:cstheme="minorHAnsi"/>
          <w:sz w:val="28"/>
          <w:lang w:val="en-GB"/>
        </w:rPr>
        <w:t xml:space="preserve">indicator </w:t>
      </w:r>
      <w:r w:rsidR="00B8286B">
        <w:rPr>
          <w:rFonts w:cstheme="minorHAnsi"/>
          <w:sz w:val="28"/>
          <w:lang w:val="en-GB"/>
        </w:rPr>
        <w:t>results</w:t>
      </w:r>
      <w:r w:rsidR="000C72E6">
        <w:rPr>
          <w:rFonts w:cstheme="minorHAnsi"/>
          <w:sz w:val="28"/>
          <w:lang w:val="en-GB"/>
        </w:rPr>
        <w:t xml:space="preserve"> </w:t>
      </w:r>
      <w:r>
        <w:rPr>
          <w:rFonts w:cstheme="minorHAnsi"/>
          <w:sz w:val="28"/>
          <w:lang w:val="en-GB"/>
        </w:rPr>
        <w:t>(chapter 2).</w:t>
      </w:r>
    </w:p>
    <w:p w14:paraId="0A169307" w14:textId="084A1877" w:rsidR="000C72E6" w:rsidRDefault="00B10175" w:rsidP="00760744">
      <w:pPr>
        <w:pStyle w:val="Textkrper"/>
        <w:numPr>
          <w:ilvl w:val="0"/>
          <w:numId w:val="27"/>
        </w:numPr>
        <w:rPr>
          <w:rFonts w:cstheme="minorHAnsi"/>
          <w:sz w:val="28"/>
          <w:lang w:val="en-GB"/>
        </w:rPr>
      </w:pPr>
      <w:r>
        <w:rPr>
          <w:rFonts w:cstheme="minorHAnsi"/>
          <w:sz w:val="28"/>
          <w:lang w:val="en-GB"/>
        </w:rPr>
        <w:t>Then some general guidance is presented based on the different underl</w:t>
      </w:r>
      <w:r>
        <w:rPr>
          <w:rFonts w:cstheme="minorHAnsi"/>
          <w:sz w:val="28"/>
          <w:lang w:val="en-GB"/>
        </w:rPr>
        <w:t>y</w:t>
      </w:r>
      <w:r>
        <w:rPr>
          <w:rFonts w:cstheme="minorHAnsi"/>
          <w:sz w:val="28"/>
          <w:lang w:val="en-GB"/>
        </w:rPr>
        <w:t>ing aspects of attribution. The structured approach shall help to identify the occurring attribu</w:t>
      </w:r>
      <w:r w:rsidR="00B8286B">
        <w:rPr>
          <w:rFonts w:cstheme="minorHAnsi"/>
          <w:sz w:val="28"/>
          <w:lang w:val="en-GB"/>
        </w:rPr>
        <w:t>tion issues and motivate to adopt</w:t>
      </w:r>
      <w:r>
        <w:rPr>
          <w:rFonts w:cstheme="minorHAnsi"/>
          <w:sz w:val="28"/>
          <w:lang w:val="en-GB"/>
        </w:rPr>
        <w:t xml:space="preserve"> solutions based on these general considerations (chapter 3).</w:t>
      </w:r>
    </w:p>
    <w:p w14:paraId="39C47460" w14:textId="61A56837" w:rsidR="00905438" w:rsidRDefault="00B10175" w:rsidP="00760744">
      <w:pPr>
        <w:pStyle w:val="Textkrper"/>
        <w:numPr>
          <w:ilvl w:val="0"/>
          <w:numId w:val="27"/>
        </w:numPr>
        <w:rPr>
          <w:rFonts w:cstheme="minorHAnsi"/>
          <w:sz w:val="28"/>
          <w:lang w:val="en-GB"/>
        </w:rPr>
      </w:pPr>
      <w:r>
        <w:rPr>
          <w:rFonts w:cstheme="minorHAnsi"/>
          <w:sz w:val="28"/>
          <w:lang w:val="en-GB"/>
        </w:rPr>
        <w:t xml:space="preserve">Special guidance </w:t>
      </w:r>
      <w:r w:rsidR="0029145A">
        <w:rPr>
          <w:rFonts w:cstheme="minorHAnsi"/>
          <w:sz w:val="28"/>
          <w:lang w:val="en-GB"/>
        </w:rPr>
        <w:t>will</w:t>
      </w:r>
      <w:r w:rsidR="00B8286B">
        <w:rPr>
          <w:rFonts w:cstheme="minorHAnsi"/>
          <w:sz w:val="28"/>
          <w:lang w:val="en-GB"/>
        </w:rPr>
        <w:t xml:space="preserve"> be given for</w:t>
      </w:r>
      <w:r>
        <w:rPr>
          <w:rFonts w:cstheme="minorHAnsi"/>
          <w:sz w:val="28"/>
          <w:lang w:val="en-GB"/>
        </w:rPr>
        <w:t xml:space="preserve"> the 24 GSI. </w:t>
      </w:r>
      <w:r w:rsidR="00F80440">
        <w:rPr>
          <w:rFonts w:cstheme="minorHAnsi"/>
          <w:sz w:val="28"/>
          <w:lang w:val="en-GB"/>
        </w:rPr>
        <w:t>This guidance will be groupe</w:t>
      </w:r>
      <w:r w:rsidR="00D33C42">
        <w:rPr>
          <w:rFonts w:cstheme="minorHAnsi"/>
          <w:sz w:val="28"/>
          <w:lang w:val="en-GB"/>
        </w:rPr>
        <w:t>d into the three different pillars</w:t>
      </w:r>
      <w:r w:rsidR="00F80440">
        <w:rPr>
          <w:rFonts w:cstheme="minorHAnsi"/>
          <w:sz w:val="28"/>
          <w:lang w:val="en-GB"/>
        </w:rPr>
        <w:t xml:space="preserve"> of GSI:</w:t>
      </w:r>
    </w:p>
    <w:p w14:paraId="0E9B3C24" w14:textId="77777777" w:rsidR="00905438" w:rsidRDefault="0029145A" w:rsidP="00760744">
      <w:pPr>
        <w:pStyle w:val="Textkrper"/>
        <w:numPr>
          <w:ilvl w:val="0"/>
          <w:numId w:val="45"/>
        </w:numPr>
        <w:rPr>
          <w:rFonts w:cstheme="minorHAnsi"/>
          <w:sz w:val="28"/>
          <w:lang w:val="en-GB"/>
        </w:rPr>
      </w:pPr>
      <w:r w:rsidRPr="00FC6ED1">
        <w:rPr>
          <w:rFonts w:cstheme="minorHAnsi"/>
          <w:sz w:val="28"/>
          <w:lang w:val="en-GB"/>
        </w:rPr>
        <w:t>environmental indicators (chapter 4),</w:t>
      </w:r>
    </w:p>
    <w:p w14:paraId="3EFCC30C" w14:textId="4B8D0D1E" w:rsidR="00905438" w:rsidRDefault="0029145A" w:rsidP="00760744">
      <w:pPr>
        <w:pStyle w:val="Textkrper"/>
        <w:numPr>
          <w:ilvl w:val="1"/>
          <w:numId w:val="27"/>
        </w:numPr>
        <w:rPr>
          <w:rFonts w:cstheme="minorHAnsi"/>
          <w:sz w:val="28"/>
          <w:lang w:val="en-GB"/>
        </w:rPr>
      </w:pPr>
      <w:r w:rsidRPr="00FC6ED1">
        <w:rPr>
          <w:rFonts w:cstheme="minorHAnsi"/>
          <w:sz w:val="28"/>
          <w:lang w:val="en-GB"/>
        </w:rPr>
        <w:t>social indicators (chapter 5)</w:t>
      </w:r>
      <w:r w:rsidR="00905438">
        <w:rPr>
          <w:rFonts w:cstheme="minorHAnsi"/>
          <w:sz w:val="28"/>
          <w:lang w:val="en-GB"/>
        </w:rPr>
        <w:t>,</w:t>
      </w:r>
      <w:r w:rsidRPr="00FC6ED1">
        <w:rPr>
          <w:rFonts w:cstheme="minorHAnsi"/>
          <w:sz w:val="28"/>
          <w:lang w:val="en-GB"/>
        </w:rPr>
        <w:t xml:space="preserve"> and</w:t>
      </w:r>
    </w:p>
    <w:p w14:paraId="40F17D2A" w14:textId="006EAB58" w:rsidR="00905438" w:rsidRDefault="0029145A" w:rsidP="00760744">
      <w:pPr>
        <w:pStyle w:val="Textkrper"/>
        <w:numPr>
          <w:ilvl w:val="1"/>
          <w:numId w:val="27"/>
        </w:numPr>
        <w:rPr>
          <w:rFonts w:cstheme="minorHAnsi"/>
          <w:sz w:val="28"/>
          <w:lang w:val="en-GB"/>
        </w:rPr>
      </w:pPr>
      <w:proofErr w:type="gramStart"/>
      <w:r w:rsidRPr="00FC6ED1">
        <w:rPr>
          <w:rFonts w:cstheme="minorHAnsi"/>
          <w:sz w:val="28"/>
          <w:lang w:val="en-GB"/>
        </w:rPr>
        <w:t>economic</w:t>
      </w:r>
      <w:proofErr w:type="gramEnd"/>
      <w:r w:rsidRPr="00FC6ED1">
        <w:rPr>
          <w:rFonts w:cstheme="minorHAnsi"/>
          <w:sz w:val="28"/>
          <w:lang w:val="en-GB"/>
        </w:rPr>
        <w:t xml:space="preserve"> indicators (chapter 6).</w:t>
      </w:r>
    </w:p>
    <w:p w14:paraId="36FB2F3D" w14:textId="07F96EA9" w:rsidR="006D3C79" w:rsidRDefault="0046489E" w:rsidP="00B8286B">
      <w:pPr>
        <w:pStyle w:val="Textkrper"/>
        <w:numPr>
          <w:ilvl w:val="0"/>
          <w:numId w:val="27"/>
        </w:numPr>
        <w:rPr>
          <w:rFonts w:cstheme="minorHAnsi"/>
          <w:sz w:val="28"/>
          <w:lang w:val="en-GB"/>
        </w:rPr>
      </w:pPr>
      <w:r w:rsidRPr="006B429A">
        <w:rPr>
          <w:rFonts w:cstheme="minorHAnsi"/>
          <w:sz w:val="28"/>
          <w:lang w:val="en-GB"/>
        </w:rPr>
        <w:t>Finally</w:t>
      </w:r>
      <w:r w:rsidR="0087261C" w:rsidRPr="006B429A">
        <w:rPr>
          <w:rFonts w:cstheme="minorHAnsi"/>
          <w:sz w:val="28"/>
          <w:lang w:val="en-GB"/>
        </w:rPr>
        <w:t>,</w:t>
      </w:r>
      <w:r w:rsidRPr="006B429A">
        <w:rPr>
          <w:rFonts w:cstheme="minorHAnsi"/>
          <w:sz w:val="28"/>
          <w:lang w:val="en-GB"/>
        </w:rPr>
        <w:t xml:space="preserve"> </w:t>
      </w:r>
      <w:r w:rsidR="00D33C42" w:rsidRPr="006B429A">
        <w:rPr>
          <w:rFonts w:cstheme="minorHAnsi"/>
          <w:sz w:val="28"/>
          <w:lang w:val="en-GB"/>
        </w:rPr>
        <w:t xml:space="preserve">some </w:t>
      </w:r>
      <w:r w:rsidRPr="006B429A">
        <w:rPr>
          <w:rFonts w:cstheme="minorHAnsi"/>
          <w:sz w:val="28"/>
          <w:lang w:val="en-GB"/>
        </w:rPr>
        <w:t>highlights concerning the attribution issue will be presen</w:t>
      </w:r>
      <w:r w:rsidRPr="006B429A">
        <w:rPr>
          <w:rFonts w:cstheme="minorHAnsi"/>
          <w:sz w:val="28"/>
          <w:lang w:val="en-GB"/>
        </w:rPr>
        <w:t>t</w:t>
      </w:r>
      <w:r w:rsidRPr="006B429A">
        <w:rPr>
          <w:rFonts w:cstheme="minorHAnsi"/>
          <w:sz w:val="28"/>
          <w:lang w:val="en-GB"/>
        </w:rPr>
        <w:t>ed</w:t>
      </w:r>
      <w:r w:rsidR="00B8286B">
        <w:rPr>
          <w:rFonts w:cstheme="minorHAnsi"/>
          <w:sz w:val="28"/>
          <w:lang w:val="en-GB"/>
        </w:rPr>
        <w:t xml:space="preserve"> (chapter 7).</w:t>
      </w:r>
    </w:p>
    <w:p w14:paraId="7476067E" w14:textId="77777777" w:rsidR="00B8286B" w:rsidRPr="00A31875" w:rsidRDefault="00B8286B" w:rsidP="00565257">
      <w:pPr>
        <w:pStyle w:val="Textkrper"/>
        <w:rPr>
          <w:sz w:val="28"/>
          <w:lang w:val="en-GB"/>
        </w:rPr>
      </w:pPr>
    </w:p>
    <w:p w14:paraId="68D6E105" w14:textId="77777777" w:rsidR="00B007D1" w:rsidRDefault="00B007D1">
      <w:pPr>
        <w:widowControl/>
        <w:adjustRightInd/>
        <w:spacing w:before="0" w:after="160" w:line="259" w:lineRule="auto"/>
        <w:jc w:val="left"/>
        <w:textAlignment w:val="auto"/>
        <w:rPr>
          <w:rFonts w:asciiTheme="minorHAnsi" w:hAnsiTheme="minorHAnsi"/>
          <w:b/>
          <w:sz w:val="36"/>
          <w:szCs w:val="20"/>
          <w:lang w:eastAsia="de-DE"/>
        </w:rPr>
      </w:pPr>
      <w:r>
        <w:br w:type="page"/>
      </w:r>
    </w:p>
    <w:p w14:paraId="5A76D69E" w14:textId="3C321831" w:rsidR="009855D9" w:rsidRPr="001D1F1A" w:rsidRDefault="009855D9" w:rsidP="009855D9">
      <w:pPr>
        <w:pStyle w:val="berschrift1"/>
      </w:pPr>
      <w:bookmarkStart w:id="4" w:name="_Toc535852029"/>
      <w:r>
        <w:lastRenderedPageBreak/>
        <w:t>The attribution issue</w:t>
      </w:r>
      <w:bookmarkEnd w:id="4"/>
    </w:p>
    <w:p w14:paraId="47E4B9A9" w14:textId="1A0A8EA4" w:rsidR="00C725E1" w:rsidRPr="006D3C79" w:rsidRDefault="00C725E1" w:rsidP="00C725E1">
      <w:pPr>
        <w:pStyle w:val="berschrift2"/>
        <w:rPr>
          <w:lang w:val="en-GB"/>
        </w:rPr>
      </w:pPr>
      <w:bookmarkStart w:id="5" w:name="_Toc535852030"/>
      <w:r>
        <w:rPr>
          <w:lang w:val="en-GB"/>
        </w:rPr>
        <w:t>The general question</w:t>
      </w:r>
      <w:bookmarkEnd w:id="5"/>
    </w:p>
    <w:p w14:paraId="1C79ECF6" w14:textId="33E47755" w:rsidR="00C725E1" w:rsidRPr="00276DA8" w:rsidRDefault="00762893" w:rsidP="00C725E1">
      <w:pPr>
        <w:pStyle w:val="Textkrper"/>
        <w:rPr>
          <w:b/>
          <w:i/>
          <w:sz w:val="28"/>
        </w:rPr>
      </w:pPr>
      <w:r>
        <w:rPr>
          <w:b/>
          <w:i/>
          <w:sz w:val="28"/>
        </w:rPr>
        <w:t>The character of the attribution issue</w:t>
      </w:r>
    </w:p>
    <w:p w14:paraId="36404A6E" w14:textId="50AE7FEC" w:rsidR="00905438" w:rsidRDefault="00C725E1" w:rsidP="00C725E1">
      <w:pPr>
        <w:pStyle w:val="Textkrper"/>
        <w:rPr>
          <w:sz w:val="28"/>
        </w:rPr>
      </w:pPr>
      <w:proofErr w:type="gramStart"/>
      <w:r>
        <w:rPr>
          <w:sz w:val="28"/>
        </w:rPr>
        <w:t xml:space="preserve">The </w:t>
      </w:r>
      <w:r w:rsidR="00905438">
        <w:rPr>
          <w:sz w:val="28"/>
        </w:rPr>
        <w:t>GSI</w:t>
      </w:r>
      <w:r>
        <w:rPr>
          <w:sz w:val="28"/>
        </w:rPr>
        <w:t xml:space="preserve"> </w:t>
      </w:r>
      <w:r w:rsidR="00905438">
        <w:rPr>
          <w:sz w:val="28"/>
        </w:rPr>
        <w:t>deal with</w:t>
      </w:r>
      <w:r>
        <w:rPr>
          <w:sz w:val="28"/>
        </w:rPr>
        <w:t xml:space="preserve"> the role of bioenergy in respective countries.</w:t>
      </w:r>
      <w:proofErr w:type="gramEnd"/>
      <w:r>
        <w:rPr>
          <w:sz w:val="28"/>
        </w:rPr>
        <w:t xml:space="preserve"> </w:t>
      </w:r>
      <w:r w:rsidR="00905438">
        <w:rPr>
          <w:sz w:val="28"/>
        </w:rPr>
        <w:t>Like</w:t>
      </w:r>
      <w:r>
        <w:rPr>
          <w:sz w:val="28"/>
        </w:rPr>
        <w:t xml:space="preserve"> other se</w:t>
      </w:r>
      <w:r>
        <w:rPr>
          <w:sz w:val="28"/>
        </w:rPr>
        <w:t>c</w:t>
      </w:r>
      <w:r>
        <w:rPr>
          <w:sz w:val="28"/>
        </w:rPr>
        <w:t xml:space="preserve">tors in a society, the generation and use of bioenergy is part of the entire economy. Focusing on one sector always means to separate it from the whole economy and specify its role within the </w:t>
      </w:r>
      <w:r w:rsidR="00FB21CD">
        <w:rPr>
          <w:sz w:val="28"/>
        </w:rPr>
        <w:t xml:space="preserve">entire </w:t>
      </w:r>
      <w:r>
        <w:rPr>
          <w:sz w:val="28"/>
        </w:rPr>
        <w:t>economic system of a country.</w:t>
      </w:r>
      <w:r w:rsidR="00905438">
        <w:rPr>
          <w:sz w:val="28"/>
        </w:rPr>
        <w:t xml:space="preserve"> The isolation of one</w:t>
      </w:r>
      <w:r>
        <w:rPr>
          <w:sz w:val="28"/>
        </w:rPr>
        <w:t xml:space="preserve"> sector is connected with </w:t>
      </w:r>
      <w:r w:rsidR="00FB21CD">
        <w:rPr>
          <w:sz w:val="28"/>
        </w:rPr>
        <w:t>measurement procedures,</w:t>
      </w:r>
      <w:r w:rsidR="00905438">
        <w:rPr>
          <w:sz w:val="28"/>
        </w:rPr>
        <w:t xml:space="preserve"> </w:t>
      </w:r>
      <w:r>
        <w:rPr>
          <w:sz w:val="28"/>
        </w:rPr>
        <w:t>rules and conventions about how to draw the line between the sector of interest and the re</w:t>
      </w:r>
      <w:r w:rsidR="00FB21CD">
        <w:rPr>
          <w:sz w:val="28"/>
        </w:rPr>
        <w:t>mainder.</w:t>
      </w:r>
    </w:p>
    <w:p w14:paraId="49FAD259" w14:textId="0CF65E50" w:rsidR="00C725E1" w:rsidRDefault="00C725E1" w:rsidP="00C725E1">
      <w:pPr>
        <w:pStyle w:val="Textkrper"/>
        <w:rPr>
          <w:sz w:val="28"/>
        </w:rPr>
      </w:pPr>
      <w:r>
        <w:rPr>
          <w:sz w:val="28"/>
        </w:rPr>
        <w:t>This is also true for bioenergy</w:t>
      </w:r>
      <w:r w:rsidR="00905438">
        <w:rPr>
          <w:sz w:val="28"/>
        </w:rPr>
        <w:t>.</w:t>
      </w:r>
      <w:r>
        <w:rPr>
          <w:sz w:val="28"/>
        </w:rPr>
        <w:t xml:space="preserve"> </w:t>
      </w:r>
      <w:r w:rsidR="00905438">
        <w:rPr>
          <w:sz w:val="28"/>
        </w:rPr>
        <w:t>Isolation of the sector</w:t>
      </w:r>
      <w:r>
        <w:rPr>
          <w:sz w:val="28"/>
        </w:rPr>
        <w:t xml:space="preserve"> starts </w:t>
      </w:r>
      <w:r w:rsidR="00905438">
        <w:rPr>
          <w:sz w:val="28"/>
        </w:rPr>
        <w:t>with a</w:t>
      </w:r>
      <w:r>
        <w:rPr>
          <w:sz w:val="28"/>
        </w:rPr>
        <w:t xml:space="preserve"> defini</w:t>
      </w:r>
      <w:r w:rsidR="00905438">
        <w:rPr>
          <w:sz w:val="28"/>
        </w:rPr>
        <w:t>tion of</w:t>
      </w:r>
      <w:r>
        <w:rPr>
          <w:sz w:val="28"/>
        </w:rPr>
        <w:t xml:space="preserve"> the </w:t>
      </w:r>
      <w:r w:rsidR="00905438">
        <w:rPr>
          <w:sz w:val="28"/>
        </w:rPr>
        <w:t xml:space="preserve">bioenergy </w:t>
      </w:r>
      <w:r w:rsidR="00FB21CD">
        <w:rPr>
          <w:sz w:val="28"/>
        </w:rPr>
        <w:t>sector</w:t>
      </w:r>
      <w:r>
        <w:rPr>
          <w:sz w:val="28"/>
        </w:rPr>
        <w:t xml:space="preserve"> </w:t>
      </w:r>
      <w:r w:rsidR="009E1281">
        <w:rPr>
          <w:sz w:val="28"/>
        </w:rPr>
        <w:t xml:space="preserve">as such </w:t>
      </w:r>
      <w:r w:rsidR="00905438">
        <w:rPr>
          <w:sz w:val="28"/>
        </w:rPr>
        <w:t>but, in the end, involves</w:t>
      </w:r>
      <w:r>
        <w:rPr>
          <w:sz w:val="28"/>
        </w:rPr>
        <w:t xml:space="preserve"> </w:t>
      </w:r>
      <w:r w:rsidR="00905438">
        <w:rPr>
          <w:sz w:val="28"/>
        </w:rPr>
        <w:t xml:space="preserve">solving </w:t>
      </w:r>
      <w:r>
        <w:rPr>
          <w:sz w:val="28"/>
        </w:rPr>
        <w:t>all questions whic</w:t>
      </w:r>
      <w:r w:rsidR="006C729A">
        <w:rPr>
          <w:sz w:val="28"/>
        </w:rPr>
        <w:t>h arise from parting the bioenergy</w:t>
      </w:r>
      <w:r w:rsidR="00FB21CD">
        <w:rPr>
          <w:sz w:val="28"/>
        </w:rPr>
        <w:t xml:space="preserve"> sector</w:t>
      </w:r>
      <w:r>
        <w:rPr>
          <w:sz w:val="28"/>
        </w:rPr>
        <w:t xml:space="preserve"> from all other </w:t>
      </w:r>
      <w:r w:rsidR="00A15A08">
        <w:rPr>
          <w:sz w:val="28"/>
        </w:rPr>
        <w:t xml:space="preserve">surrounding </w:t>
      </w:r>
      <w:r w:rsidR="00FB21CD">
        <w:rPr>
          <w:sz w:val="28"/>
        </w:rPr>
        <w:t>activ</w:t>
      </w:r>
      <w:r w:rsidR="00FB21CD">
        <w:rPr>
          <w:sz w:val="28"/>
        </w:rPr>
        <w:t>i</w:t>
      </w:r>
      <w:r w:rsidR="00FB21CD">
        <w:rPr>
          <w:sz w:val="28"/>
        </w:rPr>
        <w:t>ties</w:t>
      </w:r>
      <w:r w:rsidR="006C729A">
        <w:rPr>
          <w:sz w:val="28"/>
        </w:rPr>
        <w:t>.</w:t>
      </w:r>
    </w:p>
    <w:p w14:paraId="11241C7E" w14:textId="25A791E7" w:rsidR="00A15A08" w:rsidRDefault="00FB21CD" w:rsidP="00C725E1">
      <w:pPr>
        <w:pStyle w:val="Textkrper"/>
        <w:rPr>
          <w:sz w:val="28"/>
        </w:rPr>
      </w:pPr>
      <w:r>
        <w:rPr>
          <w:sz w:val="28"/>
        </w:rPr>
        <w:t>In the context of this paper attribution is defined as</w:t>
      </w:r>
      <w:r w:rsidR="00A15A08" w:rsidRPr="00A15A08">
        <w:rPr>
          <w:sz w:val="28"/>
        </w:rPr>
        <w:t xml:space="preserve"> </w:t>
      </w:r>
      <w:r>
        <w:rPr>
          <w:sz w:val="28"/>
        </w:rPr>
        <w:t>“</w:t>
      </w:r>
      <w:r w:rsidR="00A15A08" w:rsidRPr="00A15A08">
        <w:rPr>
          <w:sz w:val="28"/>
        </w:rPr>
        <w:t>the challenge of how to attribute the me</w:t>
      </w:r>
      <w:r w:rsidR="006C729A">
        <w:rPr>
          <w:sz w:val="28"/>
        </w:rPr>
        <w:t>asurement of the indicators (GSI)</w:t>
      </w:r>
      <w:r w:rsidR="00A15A08" w:rsidRPr="00A15A08">
        <w:rPr>
          <w:sz w:val="28"/>
        </w:rPr>
        <w:t xml:space="preserve"> to the production and use of bioenergy in contrast to all other activities.</w:t>
      </w:r>
      <w:r>
        <w:rPr>
          <w:sz w:val="28"/>
        </w:rPr>
        <w:t>”</w:t>
      </w:r>
    </w:p>
    <w:p w14:paraId="052BB752" w14:textId="5F1A8443" w:rsidR="006C729A" w:rsidRDefault="006C729A" w:rsidP="00C725E1">
      <w:pPr>
        <w:pStyle w:val="Textkrper"/>
        <w:rPr>
          <w:sz w:val="28"/>
        </w:rPr>
      </w:pPr>
      <w:r>
        <w:rPr>
          <w:sz w:val="28"/>
        </w:rPr>
        <w:t>Three main types of attribution co</w:t>
      </w:r>
      <w:r w:rsidR="00333AB0">
        <w:rPr>
          <w:sz w:val="28"/>
        </w:rPr>
        <w:t>uld be identified for</w:t>
      </w:r>
      <w:r>
        <w:rPr>
          <w:sz w:val="28"/>
        </w:rPr>
        <w:t xml:space="preserve"> the measurement co</w:t>
      </w:r>
      <w:r>
        <w:rPr>
          <w:sz w:val="28"/>
        </w:rPr>
        <w:t>n</w:t>
      </w:r>
      <w:r>
        <w:rPr>
          <w:sz w:val="28"/>
        </w:rPr>
        <w:t>cepts of the 24 GSI and their implementation:</w:t>
      </w:r>
    </w:p>
    <w:p w14:paraId="79246F6C" w14:textId="22135881" w:rsidR="006C729A" w:rsidRDefault="006C729A" w:rsidP="0078589B">
      <w:pPr>
        <w:pStyle w:val="Textkrper"/>
        <w:numPr>
          <w:ilvl w:val="0"/>
          <w:numId w:val="52"/>
        </w:numPr>
        <w:rPr>
          <w:sz w:val="28"/>
        </w:rPr>
      </w:pPr>
      <w:r>
        <w:rPr>
          <w:sz w:val="28"/>
        </w:rPr>
        <w:t xml:space="preserve">Statistical </w:t>
      </w:r>
      <w:r w:rsidR="0078589B">
        <w:rPr>
          <w:sz w:val="28"/>
        </w:rPr>
        <w:t>separation</w:t>
      </w:r>
      <w:r>
        <w:rPr>
          <w:sz w:val="28"/>
        </w:rPr>
        <w:t xml:space="preserve"> of </w:t>
      </w:r>
      <w:r w:rsidR="006D489A">
        <w:rPr>
          <w:sz w:val="28"/>
        </w:rPr>
        <w:t xml:space="preserve">impacts from the </w:t>
      </w:r>
      <w:r>
        <w:rPr>
          <w:sz w:val="28"/>
        </w:rPr>
        <w:t xml:space="preserve">bioenergy </w:t>
      </w:r>
      <w:r w:rsidR="0078589B">
        <w:rPr>
          <w:sz w:val="28"/>
        </w:rPr>
        <w:t>sector</w:t>
      </w:r>
      <w:r w:rsidR="00070000">
        <w:rPr>
          <w:sz w:val="28"/>
        </w:rPr>
        <w:t xml:space="preserve"> from</w:t>
      </w:r>
      <w:r w:rsidR="006D489A">
        <w:rPr>
          <w:sz w:val="28"/>
        </w:rPr>
        <w:t xml:space="preserve"> other economic activities</w:t>
      </w:r>
    </w:p>
    <w:p w14:paraId="0CC295CC" w14:textId="3F004369" w:rsidR="006D489A" w:rsidRDefault="006D489A" w:rsidP="0078589B">
      <w:pPr>
        <w:pStyle w:val="Textkrper"/>
        <w:numPr>
          <w:ilvl w:val="0"/>
          <w:numId w:val="52"/>
        </w:numPr>
        <w:rPr>
          <w:sz w:val="28"/>
        </w:rPr>
      </w:pPr>
      <w:r>
        <w:rPr>
          <w:sz w:val="28"/>
        </w:rPr>
        <w:t xml:space="preserve">Allocation </w:t>
      </w:r>
      <w:r w:rsidR="00876ED1">
        <w:rPr>
          <w:sz w:val="28"/>
        </w:rPr>
        <w:t>of impacts</w:t>
      </w:r>
      <w:r>
        <w:rPr>
          <w:sz w:val="28"/>
        </w:rPr>
        <w:t xml:space="preserve"> </w:t>
      </w:r>
      <w:r w:rsidR="00876ED1">
        <w:rPr>
          <w:sz w:val="28"/>
        </w:rPr>
        <w:t>from production activities (coupled processes) that are simultaneously related to bioenergy products and other products (e.g. food products)</w:t>
      </w:r>
    </w:p>
    <w:p w14:paraId="7F24D403" w14:textId="03A253CA" w:rsidR="00070000" w:rsidRDefault="00070000" w:rsidP="0078589B">
      <w:pPr>
        <w:pStyle w:val="Textkrper"/>
        <w:numPr>
          <w:ilvl w:val="0"/>
          <w:numId w:val="52"/>
        </w:numPr>
        <w:rPr>
          <w:sz w:val="28"/>
        </w:rPr>
      </w:pPr>
      <w:r>
        <w:rPr>
          <w:sz w:val="28"/>
        </w:rPr>
        <w:t>Partial assignment of general effects to the bioenergy sector</w:t>
      </w:r>
    </w:p>
    <w:p w14:paraId="52686AC0" w14:textId="77777777" w:rsidR="000D6C73" w:rsidRDefault="000D6C73" w:rsidP="00C725E1">
      <w:pPr>
        <w:pStyle w:val="Textkrper"/>
        <w:rPr>
          <w:sz w:val="28"/>
        </w:rPr>
      </w:pPr>
    </w:p>
    <w:p w14:paraId="5C43D710" w14:textId="4535ECB6" w:rsidR="009855D9" w:rsidRPr="004E0A66" w:rsidRDefault="0078589B" w:rsidP="009855D9">
      <w:pPr>
        <w:pStyle w:val="Textkrper"/>
        <w:rPr>
          <w:b/>
          <w:i/>
          <w:sz w:val="28"/>
        </w:rPr>
      </w:pPr>
      <w:r>
        <w:rPr>
          <w:b/>
          <w:i/>
          <w:sz w:val="28"/>
        </w:rPr>
        <w:t>(1) Statistical s</w:t>
      </w:r>
      <w:r w:rsidR="004F7546">
        <w:rPr>
          <w:b/>
          <w:i/>
          <w:sz w:val="28"/>
        </w:rPr>
        <w:t>eparation of</w:t>
      </w:r>
      <w:r w:rsidR="009855D9">
        <w:rPr>
          <w:b/>
          <w:i/>
          <w:sz w:val="28"/>
        </w:rPr>
        <w:t xml:space="preserve"> </w:t>
      </w:r>
      <w:r w:rsidR="00FC6ED1">
        <w:rPr>
          <w:b/>
          <w:i/>
          <w:sz w:val="28"/>
        </w:rPr>
        <w:t>b</w:t>
      </w:r>
      <w:r w:rsidR="009855D9">
        <w:rPr>
          <w:b/>
          <w:i/>
          <w:sz w:val="28"/>
        </w:rPr>
        <w:t>ioenergy from</w:t>
      </w:r>
      <w:r w:rsidR="009855D9" w:rsidRPr="004E0A66">
        <w:rPr>
          <w:b/>
          <w:i/>
          <w:sz w:val="28"/>
        </w:rPr>
        <w:t xml:space="preserve"> other activities</w:t>
      </w:r>
    </w:p>
    <w:p w14:paraId="66939459" w14:textId="58CB7899" w:rsidR="0078589B" w:rsidRDefault="0078589B" w:rsidP="009855D9">
      <w:pPr>
        <w:pStyle w:val="Textkrper"/>
        <w:rPr>
          <w:sz w:val="28"/>
        </w:rPr>
      </w:pPr>
      <w:r>
        <w:rPr>
          <w:sz w:val="28"/>
        </w:rPr>
        <w:t xml:space="preserve">Activities of </w:t>
      </w:r>
      <w:r w:rsidR="00C30711">
        <w:rPr>
          <w:sz w:val="28"/>
        </w:rPr>
        <w:t xml:space="preserve">the bioenergy sector as </w:t>
      </w:r>
      <w:r>
        <w:rPr>
          <w:sz w:val="28"/>
        </w:rPr>
        <w:t xml:space="preserve">measured by GSI may form part of a larger </w:t>
      </w:r>
      <w:r w:rsidR="00810386">
        <w:rPr>
          <w:sz w:val="28"/>
        </w:rPr>
        <w:t xml:space="preserve">economic </w:t>
      </w:r>
      <w:r>
        <w:rPr>
          <w:sz w:val="28"/>
        </w:rPr>
        <w:t xml:space="preserve">system. </w:t>
      </w:r>
      <w:r w:rsidR="00C30711">
        <w:rPr>
          <w:sz w:val="28"/>
        </w:rPr>
        <w:t>An attribution issue arises if</w:t>
      </w:r>
      <w:r>
        <w:rPr>
          <w:sz w:val="28"/>
        </w:rPr>
        <w:t xml:space="preserve"> no detailed information about the bioenergy </w:t>
      </w:r>
      <w:r w:rsidR="00C30711">
        <w:rPr>
          <w:sz w:val="28"/>
        </w:rPr>
        <w:t xml:space="preserve">share of this system exists. </w:t>
      </w:r>
      <w:r w:rsidR="00810386">
        <w:rPr>
          <w:sz w:val="28"/>
        </w:rPr>
        <w:t>With the help of secondary info</w:t>
      </w:r>
      <w:r w:rsidR="00810386">
        <w:rPr>
          <w:sz w:val="28"/>
        </w:rPr>
        <w:t>r</w:t>
      </w:r>
      <w:r w:rsidR="00810386">
        <w:rPr>
          <w:sz w:val="28"/>
        </w:rPr>
        <w:t>mation the share of the bioenergy sector has to be determined.</w:t>
      </w:r>
    </w:p>
    <w:p w14:paraId="224568A6" w14:textId="1A2CCF76" w:rsidR="00333AB0" w:rsidRDefault="00333AB0" w:rsidP="009855D9">
      <w:pPr>
        <w:pStyle w:val="Textkrper"/>
        <w:rPr>
          <w:sz w:val="28"/>
        </w:rPr>
      </w:pPr>
      <w:r>
        <w:rPr>
          <w:sz w:val="28"/>
        </w:rPr>
        <w:t>It</w:t>
      </w:r>
      <w:r w:rsidRPr="00333AB0">
        <w:rPr>
          <w:sz w:val="28"/>
        </w:rPr>
        <w:t xml:space="preserve"> can </w:t>
      </w:r>
      <w:r>
        <w:rPr>
          <w:sz w:val="28"/>
        </w:rPr>
        <w:t xml:space="preserve">be </w:t>
      </w:r>
      <w:r w:rsidRPr="00333AB0">
        <w:rPr>
          <w:sz w:val="28"/>
        </w:rPr>
        <w:t>argue</w:t>
      </w:r>
      <w:r>
        <w:rPr>
          <w:sz w:val="28"/>
        </w:rPr>
        <w:t>d</w:t>
      </w:r>
      <w:r w:rsidRPr="00333AB0">
        <w:rPr>
          <w:sz w:val="28"/>
        </w:rPr>
        <w:t xml:space="preserve"> that an attribution issue would not arise if sufficient statistical data exists. But reality</w:t>
      </w:r>
      <w:r w:rsidR="00A35CA7">
        <w:rPr>
          <w:sz w:val="28"/>
        </w:rPr>
        <w:t xml:space="preserve"> shows that the collection of data can be</w:t>
      </w:r>
      <w:r w:rsidRPr="00333AB0">
        <w:rPr>
          <w:sz w:val="28"/>
        </w:rPr>
        <w:t xml:space="preserve"> connected with </w:t>
      </w:r>
      <w:r w:rsidR="00A35CA7">
        <w:rPr>
          <w:sz w:val="28"/>
        </w:rPr>
        <w:t>institutional and cost constraints within a country. Consequently indicators may</w:t>
      </w:r>
      <w:r w:rsidRPr="00333AB0">
        <w:rPr>
          <w:sz w:val="28"/>
        </w:rPr>
        <w:t xml:space="preserve"> not always </w:t>
      </w:r>
      <w:r w:rsidR="00A35CA7">
        <w:rPr>
          <w:sz w:val="28"/>
        </w:rPr>
        <w:t xml:space="preserve">be </w:t>
      </w:r>
      <w:r w:rsidRPr="00333AB0">
        <w:rPr>
          <w:sz w:val="28"/>
        </w:rPr>
        <w:t>available as desired.</w:t>
      </w:r>
    </w:p>
    <w:p w14:paraId="25C30AEA" w14:textId="4763D33A" w:rsidR="009855D9" w:rsidRDefault="00A35CA7" w:rsidP="009855D9">
      <w:pPr>
        <w:pStyle w:val="Textkrper"/>
        <w:rPr>
          <w:sz w:val="28"/>
        </w:rPr>
      </w:pPr>
      <w:r>
        <w:rPr>
          <w:sz w:val="28"/>
        </w:rPr>
        <w:t>Maybe information</w:t>
      </w:r>
      <w:r w:rsidR="009D3950">
        <w:rPr>
          <w:sz w:val="28"/>
        </w:rPr>
        <w:t xml:space="preserve"> never may be considered as</w:t>
      </w:r>
      <w:r w:rsidR="009855D9">
        <w:rPr>
          <w:sz w:val="28"/>
        </w:rPr>
        <w:t xml:space="preserve"> sufficient to </w:t>
      </w:r>
      <w:r w:rsidR="00FC6ED1">
        <w:rPr>
          <w:sz w:val="28"/>
        </w:rPr>
        <w:t>meet</w:t>
      </w:r>
      <w:r w:rsidR="009855D9">
        <w:rPr>
          <w:sz w:val="28"/>
        </w:rPr>
        <w:t xml:space="preserve"> the demand </w:t>
      </w:r>
      <w:r w:rsidR="00FC6ED1">
        <w:rPr>
          <w:sz w:val="28"/>
        </w:rPr>
        <w:t>for a</w:t>
      </w:r>
      <w:r w:rsidR="009855D9">
        <w:rPr>
          <w:sz w:val="28"/>
        </w:rPr>
        <w:t xml:space="preserve"> clear and unambiguous demarcation line between the bioenergy system </w:t>
      </w:r>
      <w:r w:rsidR="009855D9">
        <w:rPr>
          <w:sz w:val="28"/>
        </w:rPr>
        <w:lastRenderedPageBreak/>
        <w:t>and other applications. Therefore</w:t>
      </w:r>
      <w:r w:rsidR="00FC6ED1">
        <w:rPr>
          <w:sz w:val="28"/>
        </w:rPr>
        <w:t>,</w:t>
      </w:r>
      <w:r w:rsidR="009855D9">
        <w:rPr>
          <w:sz w:val="28"/>
        </w:rPr>
        <w:t xml:space="preserve"> rules are needed to deal with </w:t>
      </w:r>
      <w:r w:rsidR="00FC6ED1">
        <w:rPr>
          <w:sz w:val="28"/>
        </w:rPr>
        <w:t>the isolation of</w:t>
      </w:r>
      <w:r w:rsidR="009855D9">
        <w:rPr>
          <w:sz w:val="28"/>
        </w:rPr>
        <w:t xml:space="preserve"> bioenergy in a feasible but also consistent way. Consistency is important to make results comparable with former numbers or other bioenergy applications. Indicators lose their value if arbitrariness causes doubts in the results or chan</w:t>
      </w:r>
      <w:r w:rsidR="009855D9">
        <w:rPr>
          <w:sz w:val="28"/>
        </w:rPr>
        <w:t>g</w:t>
      </w:r>
      <w:r w:rsidR="009855D9">
        <w:rPr>
          <w:sz w:val="28"/>
        </w:rPr>
        <w:t>e</w:t>
      </w:r>
      <w:r w:rsidR="00FC6ED1">
        <w:rPr>
          <w:sz w:val="28"/>
        </w:rPr>
        <w:t>s</w:t>
      </w:r>
      <w:r w:rsidR="009855D9">
        <w:rPr>
          <w:sz w:val="28"/>
        </w:rPr>
        <w:t xml:space="preserve"> them according to an underlying methodology.</w:t>
      </w:r>
    </w:p>
    <w:p w14:paraId="6C40645C" w14:textId="61634A76" w:rsidR="00810386" w:rsidRDefault="009D3950" w:rsidP="009855D9">
      <w:pPr>
        <w:pStyle w:val="Textkrper"/>
        <w:rPr>
          <w:sz w:val="28"/>
        </w:rPr>
      </w:pPr>
      <w:r>
        <w:rPr>
          <w:sz w:val="28"/>
        </w:rPr>
        <w:t>Some g</w:t>
      </w:r>
      <w:r w:rsidR="00810386">
        <w:rPr>
          <w:sz w:val="28"/>
        </w:rPr>
        <w:t>ene</w:t>
      </w:r>
      <w:r>
        <w:rPr>
          <w:sz w:val="28"/>
        </w:rPr>
        <w:t>ral solutions about this</w:t>
      </w:r>
      <w:r w:rsidR="00810386">
        <w:rPr>
          <w:sz w:val="28"/>
        </w:rPr>
        <w:t xml:space="preserve"> attribution </w:t>
      </w:r>
      <w:r>
        <w:rPr>
          <w:sz w:val="28"/>
        </w:rPr>
        <w:t xml:space="preserve">issue </w:t>
      </w:r>
      <w:r w:rsidR="00810386">
        <w:rPr>
          <w:sz w:val="28"/>
        </w:rPr>
        <w:t>are provided in chapter 3.</w:t>
      </w:r>
      <w:r w:rsidR="00AC0C41">
        <w:rPr>
          <w:sz w:val="28"/>
        </w:rPr>
        <w:t>3.</w:t>
      </w:r>
    </w:p>
    <w:p w14:paraId="6E69C908" w14:textId="77777777" w:rsidR="00D54ABE" w:rsidRDefault="00D54ABE" w:rsidP="009855D9">
      <w:pPr>
        <w:pStyle w:val="Textkrper"/>
        <w:rPr>
          <w:sz w:val="28"/>
        </w:rPr>
      </w:pPr>
    </w:p>
    <w:p w14:paraId="322C9A23" w14:textId="2F217FA0" w:rsidR="009855D9" w:rsidRPr="004E0A66" w:rsidRDefault="004F7546" w:rsidP="009855D9">
      <w:pPr>
        <w:pStyle w:val="Textkrper"/>
        <w:rPr>
          <w:b/>
          <w:i/>
          <w:sz w:val="28"/>
          <w:lang w:val="en-GB"/>
        </w:rPr>
      </w:pPr>
      <w:r>
        <w:rPr>
          <w:b/>
          <w:i/>
          <w:sz w:val="28"/>
          <w:lang w:val="en-GB"/>
        </w:rPr>
        <w:t>Separation of bioenergy products from coupled processes</w:t>
      </w:r>
    </w:p>
    <w:p w14:paraId="7421F0B3" w14:textId="35B4DE29" w:rsidR="009855D9" w:rsidRDefault="00FC6ED1" w:rsidP="009855D9">
      <w:pPr>
        <w:pStyle w:val="Textkrper"/>
        <w:rPr>
          <w:sz w:val="28"/>
        </w:rPr>
      </w:pPr>
      <w:r>
        <w:rPr>
          <w:sz w:val="28"/>
        </w:rPr>
        <w:t xml:space="preserve">It is </w:t>
      </w:r>
      <w:r w:rsidR="009855D9">
        <w:rPr>
          <w:sz w:val="28"/>
        </w:rPr>
        <w:t xml:space="preserve">not always the lack of information </w:t>
      </w:r>
      <w:r>
        <w:rPr>
          <w:sz w:val="28"/>
        </w:rPr>
        <w:t xml:space="preserve">that </w:t>
      </w:r>
      <w:r w:rsidR="009855D9">
        <w:rPr>
          <w:sz w:val="28"/>
        </w:rPr>
        <w:t>causes difficulties for attributing i</w:t>
      </w:r>
      <w:r w:rsidR="009855D9">
        <w:rPr>
          <w:sz w:val="28"/>
        </w:rPr>
        <w:t>n</w:t>
      </w:r>
      <w:r w:rsidR="009855D9">
        <w:rPr>
          <w:sz w:val="28"/>
        </w:rPr>
        <w:t>formation to the bioenergy system. More fundamental problems arise if a ce</w:t>
      </w:r>
      <w:r w:rsidR="009855D9">
        <w:rPr>
          <w:sz w:val="28"/>
        </w:rPr>
        <w:t>r</w:t>
      </w:r>
      <w:r w:rsidR="009855D9">
        <w:rPr>
          <w:sz w:val="28"/>
        </w:rPr>
        <w:t>tain process generates different outcomes which feed into the bioenergy sy</w:t>
      </w:r>
      <w:r w:rsidR="009855D9">
        <w:rPr>
          <w:sz w:val="28"/>
        </w:rPr>
        <w:t>s</w:t>
      </w:r>
      <w:r w:rsidR="009855D9">
        <w:rPr>
          <w:sz w:val="28"/>
        </w:rPr>
        <w:t>tem and into other systems</w:t>
      </w:r>
      <w:r>
        <w:rPr>
          <w:sz w:val="28"/>
        </w:rPr>
        <w:t>, for example,</w:t>
      </w:r>
      <w:r w:rsidR="009855D9">
        <w:rPr>
          <w:sz w:val="28"/>
        </w:rPr>
        <w:t xml:space="preserve"> alimentation. Then the fundamental question arises </w:t>
      </w:r>
      <w:r>
        <w:rPr>
          <w:sz w:val="28"/>
        </w:rPr>
        <w:t>about whether the impacts of</w:t>
      </w:r>
      <w:r w:rsidR="009855D9">
        <w:rPr>
          <w:sz w:val="28"/>
        </w:rPr>
        <w:t xml:space="preserve"> a process </w:t>
      </w:r>
      <w:r>
        <w:rPr>
          <w:sz w:val="28"/>
        </w:rPr>
        <w:t>can be attributed to</w:t>
      </w:r>
      <w:r w:rsidR="009855D9">
        <w:rPr>
          <w:sz w:val="28"/>
        </w:rPr>
        <w:t xml:space="preserve"> b</w:t>
      </w:r>
      <w:r w:rsidR="009855D9">
        <w:rPr>
          <w:sz w:val="28"/>
        </w:rPr>
        <w:t>i</w:t>
      </w:r>
      <w:r w:rsidR="009855D9">
        <w:rPr>
          <w:sz w:val="28"/>
        </w:rPr>
        <w:t>oenergy or the foodstuff</w:t>
      </w:r>
      <w:r w:rsidR="00E03732">
        <w:rPr>
          <w:sz w:val="28"/>
        </w:rPr>
        <w:t>s</w:t>
      </w:r>
      <w:r w:rsidR="009855D9">
        <w:rPr>
          <w:sz w:val="28"/>
        </w:rPr>
        <w:t>.</w:t>
      </w:r>
    </w:p>
    <w:p w14:paraId="7B86822E" w14:textId="39AD1831" w:rsidR="00E03732" w:rsidRDefault="009855D9" w:rsidP="009855D9">
      <w:pPr>
        <w:pStyle w:val="Textkrper"/>
        <w:rPr>
          <w:sz w:val="28"/>
        </w:rPr>
      </w:pPr>
      <w:r>
        <w:rPr>
          <w:sz w:val="28"/>
        </w:rPr>
        <w:t xml:space="preserve">Examples </w:t>
      </w:r>
      <w:r w:rsidR="00FC6ED1">
        <w:rPr>
          <w:sz w:val="28"/>
        </w:rPr>
        <w:t xml:space="preserve">of these coupled processes </w:t>
      </w:r>
      <w:r>
        <w:rPr>
          <w:sz w:val="28"/>
        </w:rPr>
        <w:t xml:space="preserve">are manifold. </w:t>
      </w:r>
      <w:r w:rsidR="00FC6ED1">
        <w:rPr>
          <w:sz w:val="28"/>
        </w:rPr>
        <w:t>For example,</w:t>
      </w:r>
      <w:r>
        <w:rPr>
          <w:sz w:val="28"/>
        </w:rPr>
        <w:t xml:space="preserve"> the procedure of growing and harvesting of a crop like wheat which is meant to produce flour while straw is burned for heating </w:t>
      </w:r>
      <w:r w:rsidR="00ED1DE6">
        <w:rPr>
          <w:sz w:val="28"/>
        </w:rPr>
        <w:t>purposes</w:t>
      </w:r>
      <w:r>
        <w:rPr>
          <w:sz w:val="28"/>
        </w:rPr>
        <w:t xml:space="preserve">. </w:t>
      </w:r>
      <w:r w:rsidR="00CC053E">
        <w:rPr>
          <w:sz w:val="28"/>
        </w:rPr>
        <w:t>Then q</w:t>
      </w:r>
      <w:r>
        <w:rPr>
          <w:sz w:val="28"/>
        </w:rPr>
        <w:t xml:space="preserve">uestions arise like “does the occupation of land belong entirely to alimentation or also partly to bioenergy” or “is the use of fertilizer or pesticide only caused by the production of </w:t>
      </w:r>
      <w:r w:rsidR="00FC3964">
        <w:rPr>
          <w:sz w:val="28"/>
        </w:rPr>
        <w:t>grains</w:t>
      </w:r>
      <w:r w:rsidR="00E03732">
        <w:rPr>
          <w:sz w:val="28"/>
        </w:rPr>
        <w:t>”?</w:t>
      </w:r>
    </w:p>
    <w:p w14:paraId="551C07E0" w14:textId="7AF9C8D8" w:rsidR="009855D9" w:rsidRDefault="009855D9" w:rsidP="009855D9">
      <w:pPr>
        <w:pStyle w:val="Textkrper"/>
        <w:rPr>
          <w:sz w:val="28"/>
        </w:rPr>
      </w:pPr>
      <w:r>
        <w:rPr>
          <w:sz w:val="28"/>
        </w:rPr>
        <w:t xml:space="preserve">Other examples </w:t>
      </w:r>
      <w:r w:rsidR="00FC6ED1">
        <w:rPr>
          <w:sz w:val="28"/>
        </w:rPr>
        <w:t>also occur in</w:t>
      </w:r>
      <w:r>
        <w:rPr>
          <w:sz w:val="28"/>
        </w:rPr>
        <w:t xml:space="preserve"> production processes like the sugar production</w:t>
      </w:r>
      <w:r w:rsidR="00FC6ED1">
        <w:rPr>
          <w:sz w:val="28"/>
        </w:rPr>
        <w:t>,</w:t>
      </w:r>
      <w:r>
        <w:rPr>
          <w:sz w:val="28"/>
        </w:rPr>
        <w:t xml:space="preserve"> which yields sugar </w:t>
      </w:r>
      <w:r w:rsidR="00FF481F">
        <w:rPr>
          <w:sz w:val="28"/>
        </w:rPr>
        <w:t xml:space="preserve">as main product </w:t>
      </w:r>
      <w:r w:rsidR="00FC6ED1">
        <w:rPr>
          <w:sz w:val="28"/>
        </w:rPr>
        <w:t>and</w:t>
      </w:r>
      <w:r>
        <w:rPr>
          <w:sz w:val="28"/>
        </w:rPr>
        <w:t xml:space="preserve"> bagasse as a </w:t>
      </w:r>
      <w:r w:rsidR="00FC3964">
        <w:rPr>
          <w:sz w:val="28"/>
        </w:rPr>
        <w:t>by-product. If sugar is used</w:t>
      </w:r>
      <w:r w:rsidR="009646DB">
        <w:rPr>
          <w:sz w:val="28"/>
        </w:rPr>
        <w:t xml:space="preserve"> for</w:t>
      </w:r>
      <w:r w:rsidR="00FC6ED1">
        <w:rPr>
          <w:sz w:val="28"/>
        </w:rPr>
        <w:t xml:space="preserve"> </w:t>
      </w:r>
      <w:r>
        <w:rPr>
          <w:sz w:val="28"/>
        </w:rPr>
        <w:t>food</w:t>
      </w:r>
      <w:r w:rsidR="009646DB">
        <w:rPr>
          <w:sz w:val="28"/>
        </w:rPr>
        <w:t xml:space="preserve"> purposes and bagasse for</w:t>
      </w:r>
      <w:r>
        <w:rPr>
          <w:sz w:val="28"/>
        </w:rPr>
        <w:t xml:space="preserve"> bioenergy then the pro</w:t>
      </w:r>
      <w:r w:rsidR="00CC053E">
        <w:rPr>
          <w:sz w:val="28"/>
        </w:rPr>
        <w:t>cess itself</w:t>
      </w:r>
      <w:r w:rsidR="00984AF4">
        <w:rPr>
          <w:sz w:val="28"/>
        </w:rPr>
        <w:t xml:space="preserve">, </w:t>
      </w:r>
      <w:r w:rsidR="00CC053E">
        <w:rPr>
          <w:sz w:val="28"/>
        </w:rPr>
        <w:t>and its</w:t>
      </w:r>
      <w:r>
        <w:rPr>
          <w:sz w:val="28"/>
        </w:rPr>
        <w:t xml:space="preserve"> related upstream activities (sugar cane growing, transportation, etc.)</w:t>
      </w:r>
      <w:r w:rsidR="00984AF4">
        <w:rPr>
          <w:sz w:val="28"/>
        </w:rPr>
        <w:t>,</w:t>
      </w:r>
      <w:r>
        <w:rPr>
          <w:sz w:val="28"/>
        </w:rPr>
        <w:t xml:space="preserve"> must be assigned to the bioenergy sector and the non-bioenergy sector.</w:t>
      </w:r>
    </w:p>
    <w:p w14:paraId="5B9B009A" w14:textId="6E6979D4" w:rsidR="00FF481F" w:rsidRDefault="00FF481F" w:rsidP="009855D9">
      <w:pPr>
        <w:pStyle w:val="Textkrper"/>
        <w:rPr>
          <w:sz w:val="28"/>
        </w:rPr>
      </w:pPr>
      <w:r>
        <w:rPr>
          <w:sz w:val="28"/>
        </w:rPr>
        <w:t>But an attribution issue also arises if sugar from sugar cane is used partly for food and partly to produce ethanol for fuel purposes.</w:t>
      </w:r>
    </w:p>
    <w:p w14:paraId="2F66F82A" w14:textId="72150F1E" w:rsidR="009855D9" w:rsidRDefault="00FF481F" w:rsidP="009855D9">
      <w:pPr>
        <w:pStyle w:val="Textkrper"/>
        <w:rPr>
          <w:sz w:val="28"/>
        </w:rPr>
      </w:pPr>
      <w:r>
        <w:rPr>
          <w:sz w:val="28"/>
        </w:rPr>
        <w:t>Attribution rules are needed</w:t>
      </w:r>
      <w:r w:rsidR="009855D9">
        <w:rPr>
          <w:sz w:val="28"/>
        </w:rPr>
        <w:t xml:space="preserve"> to avoid arbitrariness in using </w:t>
      </w:r>
      <w:r w:rsidR="00984AF4">
        <w:rPr>
          <w:sz w:val="28"/>
        </w:rPr>
        <w:t>GSI</w:t>
      </w:r>
      <w:r w:rsidR="009855D9">
        <w:rPr>
          <w:sz w:val="28"/>
        </w:rPr>
        <w:t xml:space="preserve">. It must be </w:t>
      </w:r>
      <w:r w:rsidR="00984AF4">
        <w:rPr>
          <w:sz w:val="28"/>
        </w:rPr>
        <w:t>no</w:t>
      </w:r>
      <w:r w:rsidR="00984AF4">
        <w:rPr>
          <w:sz w:val="28"/>
        </w:rPr>
        <w:t>t</w:t>
      </w:r>
      <w:r w:rsidR="00984AF4">
        <w:rPr>
          <w:sz w:val="28"/>
        </w:rPr>
        <w:t xml:space="preserve">ed </w:t>
      </w:r>
      <w:r w:rsidR="009855D9">
        <w:rPr>
          <w:sz w:val="28"/>
        </w:rPr>
        <w:t xml:space="preserve">that scientific or technical solutions </w:t>
      </w:r>
      <w:r w:rsidR="00984AF4">
        <w:rPr>
          <w:sz w:val="28"/>
        </w:rPr>
        <w:t xml:space="preserve">do not necessarily </w:t>
      </w:r>
      <w:r w:rsidR="009855D9">
        <w:rPr>
          <w:sz w:val="28"/>
        </w:rPr>
        <w:t>exist to clearly sep</w:t>
      </w:r>
      <w:r w:rsidR="009855D9">
        <w:rPr>
          <w:sz w:val="28"/>
        </w:rPr>
        <w:t>a</w:t>
      </w:r>
      <w:r w:rsidR="009855D9">
        <w:rPr>
          <w:sz w:val="28"/>
        </w:rPr>
        <w:t>rate bioe</w:t>
      </w:r>
      <w:r w:rsidR="009646DB">
        <w:rPr>
          <w:sz w:val="28"/>
        </w:rPr>
        <w:t xml:space="preserve">nergy from </w:t>
      </w:r>
      <w:r w:rsidR="00DE591F">
        <w:rPr>
          <w:sz w:val="28"/>
        </w:rPr>
        <w:t>other end products</w:t>
      </w:r>
      <w:r w:rsidR="009855D9">
        <w:rPr>
          <w:sz w:val="28"/>
        </w:rPr>
        <w:t>. Conventions have to be agreed upon if no straightforward way of attribution exists. Therefore</w:t>
      </w:r>
      <w:r w:rsidR="00984AF4">
        <w:rPr>
          <w:sz w:val="28"/>
        </w:rPr>
        <w:t>,</w:t>
      </w:r>
      <w:r w:rsidR="009855D9">
        <w:rPr>
          <w:sz w:val="28"/>
        </w:rPr>
        <w:t xml:space="preserve"> a procedure to name and solve attribution issues is crucial and helpful for the guidance of practitio</w:t>
      </w:r>
      <w:r w:rsidR="009855D9">
        <w:rPr>
          <w:sz w:val="28"/>
        </w:rPr>
        <w:t>n</w:t>
      </w:r>
      <w:r w:rsidR="009855D9">
        <w:rPr>
          <w:sz w:val="28"/>
        </w:rPr>
        <w:t xml:space="preserve">ers which are confronted with these </w:t>
      </w:r>
      <w:r w:rsidR="00CC053E">
        <w:rPr>
          <w:sz w:val="28"/>
        </w:rPr>
        <w:t>kinds</w:t>
      </w:r>
      <w:r w:rsidR="009855D9">
        <w:rPr>
          <w:sz w:val="28"/>
        </w:rPr>
        <w:t xml:space="preserve"> of questions.</w:t>
      </w:r>
    </w:p>
    <w:p w14:paraId="7CD1A775" w14:textId="34264FE3" w:rsidR="00AC0C41" w:rsidRDefault="00DE591F" w:rsidP="00AC0C41">
      <w:pPr>
        <w:pStyle w:val="Textkrper"/>
        <w:rPr>
          <w:sz w:val="28"/>
        </w:rPr>
      </w:pPr>
      <w:r>
        <w:rPr>
          <w:sz w:val="28"/>
        </w:rPr>
        <w:t>Some g</w:t>
      </w:r>
      <w:r w:rsidR="00AC0C41">
        <w:rPr>
          <w:sz w:val="28"/>
        </w:rPr>
        <w:t>ene</w:t>
      </w:r>
      <w:r>
        <w:rPr>
          <w:sz w:val="28"/>
        </w:rPr>
        <w:t>ral solutions about this</w:t>
      </w:r>
      <w:r w:rsidR="00AC0C41">
        <w:rPr>
          <w:sz w:val="28"/>
        </w:rPr>
        <w:t xml:space="preserve"> attribution </w:t>
      </w:r>
      <w:r>
        <w:rPr>
          <w:sz w:val="28"/>
        </w:rPr>
        <w:t xml:space="preserve">issue </w:t>
      </w:r>
      <w:r w:rsidR="00AC0C41">
        <w:rPr>
          <w:sz w:val="28"/>
        </w:rPr>
        <w:t>are provided in chapter 3.4.</w:t>
      </w:r>
    </w:p>
    <w:p w14:paraId="455CF939" w14:textId="77777777" w:rsidR="00AC0C41" w:rsidRDefault="00AC0C41" w:rsidP="009855D9">
      <w:pPr>
        <w:pStyle w:val="Textkrper"/>
        <w:rPr>
          <w:sz w:val="28"/>
        </w:rPr>
      </w:pPr>
    </w:p>
    <w:p w14:paraId="44F24207" w14:textId="1D49B8A1" w:rsidR="002A487A" w:rsidRPr="00ED1DE6" w:rsidRDefault="007476AA" w:rsidP="009855D9">
      <w:pPr>
        <w:pStyle w:val="Textkrper"/>
        <w:rPr>
          <w:b/>
          <w:i/>
          <w:sz w:val="28"/>
        </w:rPr>
      </w:pPr>
      <w:r w:rsidRPr="00ED1DE6">
        <w:rPr>
          <w:b/>
          <w:i/>
          <w:sz w:val="28"/>
        </w:rPr>
        <w:t>Assignment of measured e</w:t>
      </w:r>
      <w:r w:rsidR="002A487A" w:rsidRPr="00ED1DE6">
        <w:rPr>
          <w:b/>
          <w:i/>
          <w:sz w:val="28"/>
        </w:rPr>
        <w:t xml:space="preserve">ffects </w:t>
      </w:r>
      <w:r w:rsidRPr="00ED1DE6">
        <w:rPr>
          <w:b/>
          <w:i/>
          <w:sz w:val="28"/>
        </w:rPr>
        <w:t>to bioenergy</w:t>
      </w:r>
    </w:p>
    <w:p w14:paraId="2C29B09F" w14:textId="0A0FF99F" w:rsidR="00FC3964" w:rsidRDefault="00CC053E" w:rsidP="009855D9">
      <w:pPr>
        <w:pStyle w:val="Textkrper"/>
        <w:rPr>
          <w:sz w:val="28"/>
        </w:rPr>
      </w:pPr>
      <w:r>
        <w:rPr>
          <w:sz w:val="28"/>
        </w:rPr>
        <w:t>The abov</w:t>
      </w:r>
      <w:r w:rsidR="00156A8E">
        <w:rPr>
          <w:sz w:val="28"/>
        </w:rPr>
        <w:t xml:space="preserve">e mentioned attribution issues exist for indicators </w:t>
      </w:r>
      <w:r w:rsidR="00984AF4">
        <w:rPr>
          <w:sz w:val="28"/>
        </w:rPr>
        <w:t>that</w:t>
      </w:r>
      <w:r>
        <w:rPr>
          <w:sz w:val="28"/>
        </w:rPr>
        <w:t xml:space="preserve"> </w:t>
      </w:r>
      <w:r w:rsidR="004F409C">
        <w:rPr>
          <w:sz w:val="28"/>
        </w:rPr>
        <w:t>are</w:t>
      </w:r>
      <w:r w:rsidR="00156A8E">
        <w:rPr>
          <w:sz w:val="28"/>
        </w:rPr>
        <w:t xml:space="preserve"> </w:t>
      </w:r>
      <w:r w:rsidR="004F409C">
        <w:rPr>
          <w:sz w:val="28"/>
        </w:rPr>
        <w:t xml:space="preserve">caused by </w:t>
      </w:r>
      <w:r w:rsidR="00FC3964">
        <w:rPr>
          <w:sz w:val="28"/>
        </w:rPr>
        <w:t xml:space="preserve">activities of </w:t>
      </w:r>
      <w:r w:rsidR="004F409C">
        <w:rPr>
          <w:sz w:val="28"/>
        </w:rPr>
        <w:t xml:space="preserve">the bioenergy system </w:t>
      </w:r>
      <w:r w:rsidR="00FC3964">
        <w:rPr>
          <w:sz w:val="28"/>
        </w:rPr>
        <w:t>and</w:t>
      </w:r>
      <w:r w:rsidR="00156A8E">
        <w:rPr>
          <w:sz w:val="28"/>
        </w:rPr>
        <w:t xml:space="preserve"> other product systems. </w:t>
      </w:r>
      <w:r w:rsidR="00984AF4">
        <w:rPr>
          <w:sz w:val="28"/>
        </w:rPr>
        <w:t>In this case,</w:t>
      </w:r>
      <w:r w:rsidR="00156A8E">
        <w:rPr>
          <w:sz w:val="28"/>
        </w:rPr>
        <w:t xml:space="preserve"> th</w:t>
      </w:r>
      <w:r w:rsidR="004F409C">
        <w:rPr>
          <w:sz w:val="28"/>
        </w:rPr>
        <w:t>e indi</w:t>
      </w:r>
      <w:r w:rsidR="00FC3964">
        <w:rPr>
          <w:sz w:val="28"/>
        </w:rPr>
        <w:t>cator</w:t>
      </w:r>
      <w:r w:rsidR="00156A8E">
        <w:rPr>
          <w:sz w:val="28"/>
        </w:rPr>
        <w:t xml:space="preserve"> </w:t>
      </w:r>
      <w:r w:rsidR="00FF481F">
        <w:rPr>
          <w:sz w:val="28"/>
        </w:rPr>
        <w:t>result like the emission of greenhouse gases has</w:t>
      </w:r>
      <w:r w:rsidR="00156A8E">
        <w:rPr>
          <w:sz w:val="28"/>
        </w:rPr>
        <w:t xml:space="preserve"> to be </w:t>
      </w:r>
      <w:r w:rsidR="00FC3964">
        <w:rPr>
          <w:sz w:val="28"/>
        </w:rPr>
        <w:t>determined by attributing the emissions to these activities.</w:t>
      </w:r>
    </w:p>
    <w:p w14:paraId="0426D3BB" w14:textId="65C267CC" w:rsidR="00FF481F" w:rsidRDefault="00FF481F" w:rsidP="009855D9">
      <w:pPr>
        <w:pStyle w:val="Textkrper"/>
        <w:rPr>
          <w:sz w:val="28"/>
        </w:rPr>
      </w:pPr>
      <w:r>
        <w:rPr>
          <w:sz w:val="28"/>
        </w:rPr>
        <w:lastRenderedPageBreak/>
        <w:t>But also another</w:t>
      </w:r>
      <w:r w:rsidR="00156A8E">
        <w:rPr>
          <w:sz w:val="28"/>
        </w:rPr>
        <w:t xml:space="preserve"> </w:t>
      </w:r>
      <w:r w:rsidR="00902D09">
        <w:rPr>
          <w:sz w:val="28"/>
        </w:rPr>
        <w:t xml:space="preserve">attribution </w:t>
      </w:r>
      <w:r w:rsidR="00156A8E">
        <w:rPr>
          <w:sz w:val="28"/>
        </w:rPr>
        <w:t>probl</w:t>
      </w:r>
      <w:r>
        <w:rPr>
          <w:sz w:val="28"/>
        </w:rPr>
        <w:t>em</w:t>
      </w:r>
      <w:r w:rsidR="00984AF4">
        <w:rPr>
          <w:sz w:val="28"/>
        </w:rPr>
        <w:t xml:space="preserve"> </w:t>
      </w:r>
      <w:r w:rsidR="00902D09">
        <w:rPr>
          <w:sz w:val="28"/>
        </w:rPr>
        <w:t>arises</w:t>
      </w:r>
      <w:r>
        <w:rPr>
          <w:sz w:val="28"/>
        </w:rPr>
        <w:t xml:space="preserve"> if an indicator result may have di</w:t>
      </w:r>
      <w:r>
        <w:rPr>
          <w:sz w:val="28"/>
        </w:rPr>
        <w:t>f</w:t>
      </w:r>
      <w:r>
        <w:rPr>
          <w:sz w:val="28"/>
        </w:rPr>
        <w:t>ferent causes. Then the impact measured by an indicator must be related to the d</w:t>
      </w:r>
      <w:r w:rsidR="00803EA2">
        <w:rPr>
          <w:sz w:val="28"/>
        </w:rPr>
        <w:t>ifferent underlying activities by analyzing cause-effect-chains.</w:t>
      </w:r>
    </w:p>
    <w:p w14:paraId="1EC7D2A1" w14:textId="69242A58" w:rsidR="00902D09" w:rsidRDefault="00902D09" w:rsidP="009855D9">
      <w:pPr>
        <w:pStyle w:val="Textkrper"/>
        <w:rPr>
          <w:sz w:val="28"/>
        </w:rPr>
      </w:pPr>
      <w:r>
        <w:rPr>
          <w:sz w:val="28"/>
        </w:rPr>
        <w:t>For example</w:t>
      </w:r>
      <w:r w:rsidR="00984AF4">
        <w:rPr>
          <w:sz w:val="28"/>
        </w:rPr>
        <w:t>,</w:t>
      </w:r>
      <w:r>
        <w:rPr>
          <w:sz w:val="28"/>
        </w:rPr>
        <w:t xml:space="preserve"> indicator </w:t>
      </w:r>
      <w:r w:rsidR="00984AF4">
        <w:rPr>
          <w:sz w:val="28"/>
        </w:rPr>
        <w:t>15 (</w:t>
      </w:r>
      <w:r>
        <w:rPr>
          <w:sz w:val="28"/>
        </w:rPr>
        <w:t>“c</w:t>
      </w:r>
      <w:r w:rsidRPr="00902D09">
        <w:rPr>
          <w:sz w:val="28"/>
        </w:rPr>
        <w:t>hange in mortality and burden of disease attribu</w:t>
      </w:r>
      <w:r w:rsidRPr="00902D09">
        <w:rPr>
          <w:sz w:val="28"/>
        </w:rPr>
        <w:t>t</w:t>
      </w:r>
      <w:r w:rsidRPr="00902D09">
        <w:rPr>
          <w:sz w:val="28"/>
        </w:rPr>
        <w:t>able to indoor smoke</w:t>
      </w:r>
      <w:r>
        <w:rPr>
          <w:sz w:val="28"/>
        </w:rPr>
        <w:t>”</w:t>
      </w:r>
      <w:r w:rsidR="00984AF4">
        <w:rPr>
          <w:sz w:val="28"/>
        </w:rPr>
        <w:t>)</w:t>
      </w:r>
      <w:r>
        <w:rPr>
          <w:sz w:val="28"/>
        </w:rPr>
        <w:t xml:space="preserve"> </w:t>
      </w:r>
      <w:r w:rsidR="00984AF4">
        <w:rPr>
          <w:sz w:val="28"/>
        </w:rPr>
        <w:t xml:space="preserve">is </w:t>
      </w:r>
      <w:r>
        <w:rPr>
          <w:sz w:val="28"/>
        </w:rPr>
        <w:t xml:space="preserve">based on total mortality and disease figures. </w:t>
      </w:r>
      <w:r w:rsidR="00984AF4">
        <w:rPr>
          <w:sz w:val="28"/>
        </w:rPr>
        <w:t xml:space="preserve">In this example, </w:t>
      </w:r>
      <w:r>
        <w:rPr>
          <w:sz w:val="28"/>
        </w:rPr>
        <w:t xml:space="preserve">all other reasons which lead to mortality and disease </w:t>
      </w:r>
      <w:r w:rsidR="004907B2">
        <w:rPr>
          <w:sz w:val="28"/>
        </w:rPr>
        <w:t>have to be taken into account and be separated from the cause “indoor smoke”.</w:t>
      </w:r>
    </w:p>
    <w:p w14:paraId="3EDB274D" w14:textId="39C20B45" w:rsidR="00AC0C41" w:rsidRPr="00AC0C41" w:rsidRDefault="00E77BBD" w:rsidP="00AC0C41">
      <w:pPr>
        <w:rPr>
          <w:rFonts w:asciiTheme="minorHAnsi" w:eastAsiaTheme="minorHAnsi" w:hAnsiTheme="minorHAnsi" w:cs="Arial"/>
          <w:color w:val="000000"/>
          <w:sz w:val="28"/>
        </w:rPr>
      </w:pPr>
      <w:r>
        <w:rPr>
          <w:rFonts w:asciiTheme="minorHAnsi" w:eastAsiaTheme="minorHAnsi" w:hAnsiTheme="minorHAnsi" w:cs="Arial"/>
          <w:color w:val="000000"/>
          <w:sz w:val="28"/>
        </w:rPr>
        <w:t>Some solutions about this</w:t>
      </w:r>
      <w:r w:rsidR="00AC0C41" w:rsidRPr="00AC0C41">
        <w:rPr>
          <w:rFonts w:asciiTheme="minorHAnsi" w:eastAsiaTheme="minorHAnsi" w:hAnsiTheme="minorHAnsi" w:cs="Arial"/>
          <w:color w:val="000000"/>
          <w:sz w:val="28"/>
        </w:rPr>
        <w:t xml:space="preserve"> attribu</w:t>
      </w:r>
      <w:r w:rsidR="00AC0C41">
        <w:rPr>
          <w:rFonts w:asciiTheme="minorHAnsi" w:eastAsiaTheme="minorHAnsi" w:hAnsiTheme="minorHAnsi" w:cs="Arial"/>
          <w:color w:val="000000"/>
          <w:sz w:val="28"/>
        </w:rPr>
        <w:t xml:space="preserve">tion </w:t>
      </w:r>
      <w:r>
        <w:rPr>
          <w:rFonts w:asciiTheme="minorHAnsi" w:eastAsiaTheme="minorHAnsi" w:hAnsiTheme="minorHAnsi" w:cs="Arial"/>
          <w:color w:val="000000"/>
          <w:sz w:val="28"/>
        </w:rPr>
        <w:t xml:space="preserve">issue </w:t>
      </w:r>
      <w:r w:rsidR="00AC0C41">
        <w:rPr>
          <w:rFonts w:asciiTheme="minorHAnsi" w:eastAsiaTheme="minorHAnsi" w:hAnsiTheme="minorHAnsi" w:cs="Arial"/>
          <w:color w:val="000000"/>
          <w:sz w:val="28"/>
        </w:rPr>
        <w:t>are provided in chapter 3.5</w:t>
      </w:r>
      <w:r w:rsidR="00AC0C41" w:rsidRPr="00AC0C41">
        <w:rPr>
          <w:rFonts w:asciiTheme="minorHAnsi" w:eastAsiaTheme="minorHAnsi" w:hAnsiTheme="minorHAnsi" w:cs="Arial"/>
          <w:color w:val="000000"/>
          <w:sz w:val="28"/>
        </w:rPr>
        <w:t>.</w:t>
      </w:r>
    </w:p>
    <w:p w14:paraId="06951CD1" w14:textId="77777777" w:rsidR="00AC0C41" w:rsidRDefault="00AC0C41" w:rsidP="009855D9">
      <w:pPr>
        <w:pStyle w:val="Textkrper"/>
        <w:rPr>
          <w:sz w:val="28"/>
        </w:rPr>
      </w:pPr>
    </w:p>
    <w:p w14:paraId="3FE5FD2A" w14:textId="1778945D" w:rsidR="00C725E1" w:rsidRPr="00C725E1" w:rsidRDefault="00C725E1" w:rsidP="00C725E1">
      <w:pPr>
        <w:pStyle w:val="berschrift2"/>
        <w:rPr>
          <w:lang w:val="en-GB"/>
        </w:rPr>
      </w:pPr>
      <w:bookmarkStart w:id="6" w:name="_Toc535852031"/>
      <w:r>
        <w:rPr>
          <w:lang w:val="en-GB"/>
        </w:rPr>
        <w:t xml:space="preserve">Attribution issues raised </w:t>
      </w:r>
      <w:r w:rsidR="00547555">
        <w:rPr>
          <w:lang w:val="en-GB"/>
        </w:rPr>
        <w:t>during</w:t>
      </w:r>
      <w:r>
        <w:rPr>
          <w:lang w:val="en-GB"/>
        </w:rPr>
        <w:t xml:space="preserve"> implementation</w:t>
      </w:r>
      <w:bookmarkEnd w:id="6"/>
    </w:p>
    <w:p w14:paraId="7CD049FB" w14:textId="52405640" w:rsidR="00547555" w:rsidRDefault="00BF2D20" w:rsidP="00BF2D20">
      <w:pPr>
        <w:pStyle w:val="Textkrper"/>
        <w:rPr>
          <w:sz w:val="28"/>
          <w:lang w:eastAsia="de-DE"/>
        </w:rPr>
      </w:pPr>
      <w:r>
        <w:rPr>
          <w:sz w:val="28"/>
          <w:lang w:val="en-GB" w:eastAsia="de-DE"/>
        </w:rPr>
        <w:t>Seventeen</w:t>
      </w:r>
      <w:r>
        <w:rPr>
          <w:sz w:val="28"/>
          <w:lang w:eastAsia="de-DE"/>
        </w:rPr>
        <w:t xml:space="preserve"> GBEP partners or observers have performed or started to perform the measurement of th</w:t>
      </w:r>
      <w:r w:rsidR="008C7BE9">
        <w:rPr>
          <w:sz w:val="28"/>
          <w:lang w:eastAsia="de-DE"/>
        </w:rPr>
        <w:t>e GSI at national or local level</w:t>
      </w:r>
      <w:r>
        <w:rPr>
          <w:sz w:val="28"/>
          <w:lang w:eastAsia="de-DE"/>
        </w:rPr>
        <w:t xml:space="preserve"> (see </w:t>
      </w:r>
      <w:r>
        <w:rPr>
          <w:sz w:val="28"/>
          <w:lang w:eastAsia="de-DE"/>
        </w:rPr>
        <w:fldChar w:fldCharType="begin"/>
      </w:r>
      <w:r>
        <w:rPr>
          <w:sz w:val="28"/>
          <w:lang w:eastAsia="de-DE"/>
        </w:rPr>
        <w:instrText xml:space="preserve"> REF _Ref466983699 \h  \* MERGEFORMAT </w:instrText>
      </w:r>
      <w:r>
        <w:rPr>
          <w:sz w:val="28"/>
          <w:lang w:eastAsia="de-DE"/>
        </w:rPr>
      </w:r>
      <w:r>
        <w:rPr>
          <w:sz w:val="28"/>
          <w:lang w:eastAsia="de-DE"/>
        </w:rPr>
        <w:fldChar w:fldCharType="separate"/>
      </w:r>
      <w:r w:rsidRPr="00D75CFD">
        <w:rPr>
          <w:sz w:val="28"/>
          <w:lang w:eastAsia="de-DE"/>
        </w:rPr>
        <w:t>Table 1</w:t>
      </w:r>
      <w:r>
        <w:rPr>
          <w:sz w:val="28"/>
          <w:lang w:eastAsia="de-DE"/>
        </w:rPr>
        <w:fldChar w:fldCharType="end"/>
      </w:r>
      <w:r>
        <w:rPr>
          <w:sz w:val="28"/>
          <w:lang w:eastAsia="de-DE"/>
        </w:rPr>
        <w:t xml:space="preserve">). </w:t>
      </w:r>
    </w:p>
    <w:p w14:paraId="3E2F2B36" w14:textId="77777777" w:rsidR="00547555" w:rsidRDefault="00547555" w:rsidP="00BF2D20">
      <w:pPr>
        <w:pStyle w:val="Textkrper"/>
        <w:rPr>
          <w:sz w:val="28"/>
          <w:lang w:eastAsia="de-DE"/>
        </w:rPr>
      </w:pPr>
    </w:p>
    <w:tbl>
      <w:tblPr>
        <w:tblStyle w:val="GridTable5DarkAccent5"/>
        <w:tblW w:w="7730" w:type="dxa"/>
        <w:jc w:val="center"/>
        <w:tblInd w:w="-725" w:type="dxa"/>
        <w:tblLook w:val="04A0" w:firstRow="1" w:lastRow="0" w:firstColumn="1" w:lastColumn="0" w:noHBand="0" w:noVBand="1"/>
      </w:tblPr>
      <w:tblGrid>
        <w:gridCol w:w="1950"/>
        <w:gridCol w:w="2833"/>
        <w:gridCol w:w="2947"/>
      </w:tblGrid>
      <w:tr w:rsidR="00E869CF" w:rsidRPr="00E869CF" w14:paraId="174E207D" w14:textId="77777777" w:rsidTr="00E869CF">
        <w:trPr>
          <w:cnfStyle w:val="100000000000" w:firstRow="1" w:lastRow="0" w:firstColumn="0" w:lastColumn="0" w:oddVBand="0" w:evenVBand="0" w:oddHBand="0" w:evenHBand="0" w:firstRowFirstColumn="0" w:firstRowLastColumn="0" w:lastRowFirstColumn="0" w:lastRowLastColumn="0"/>
          <w:trHeight w:val="720"/>
          <w:jc w:val="center"/>
        </w:trPr>
        <w:tc>
          <w:tcPr>
            <w:cnfStyle w:val="001000000000" w:firstRow="0" w:lastRow="0" w:firstColumn="1" w:lastColumn="0" w:oddVBand="0" w:evenVBand="0" w:oddHBand="0" w:evenHBand="0" w:firstRowFirstColumn="0" w:firstRowLastColumn="0" w:lastRowFirstColumn="0" w:lastRowLastColumn="0"/>
            <w:tcW w:w="1950" w:type="dxa"/>
            <w:tcBorders>
              <w:bottom w:val="single" w:sz="4" w:space="0" w:color="FFFFFF" w:themeColor="background1"/>
            </w:tcBorders>
            <w:shd w:val="clear" w:color="auto" w:fill="8AA6E4"/>
            <w:hideMark/>
          </w:tcPr>
          <w:p w14:paraId="0E1730F3" w14:textId="77777777" w:rsidR="00E869CF" w:rsidRPr="00E869CF" w:rsidRDefault="00E869CF" w:rsidP="00E869CF">
            <w:pPr>
              <w:rPr>
                <w:rFonts w:ascii="Arial" w:hAnsi="Arial" w:cs="Arial"/>
              </w:rPr>
            </w:pPr>
            <w:r w:rsidRPr="00E869CF">
              <w:rPr>
                <w:rFonts w:asciiTheme="minorHAnsi" w:hAnsi="Arial"/>
                <w:color w:val="000000" w:themeColor="text1"/>
                <w:kern w:val="24"/>
              </w:rPr>
              <w:t>COUNTRIES</w:t>
            </w:r>
          </w:p>
        </w:tc>
        <w:tc>
          <w:tcPr>
            <w:tcW w:w="2833" w:type="dxa"/>
            <w:shd w:val="clear" w:color="auto" w:fill="8AA6E4"/>
            <w:hideMark/>
          </w:tcPr>
          <w:p w14:paraId="2ABD9251" w14:textId="77777777" w:rsidR="00E869CF" w:rsidRPr="00E869CF" w:rsidRDefault="00E869CF" w:rsidP="00E869CF">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color w:val="000000" w:themeColor="text1"/>
                <w:kern w:val="24"/>
                <w:lang w:val="de-DE"/>
              </w:rPr>
              <w:t>COMPLETED</w:t>
            </w:r>
          </w:p>
        </w:tc>
        <w:tc>
          <w:tcPr>
            <w:tcW w:w="2947" w:type="dxa"/>
            <w:shd w:val="clear" w:color="auto" w:fill="8AA6E4"/>
            <w:hideMark/>
          </w:tcPr>
          <w:p w14:paraId="45A2F2EC" w14:textId="77777777" w:rsidR="00E869CF" w:rsidRPr="00E869CF" w:rsidRDefault="00E869CF" w:rsidP="00E869CF">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color w:val="000000" w:themeColor="text1"/>
                <w:kern w:val="24"/>
                <w:lang w:val="de-DE"/>
              </w:rPr>
              <w:t>IN PROGRESS</w:t>
            </w:r>
          </w:p>
        </w:tc>
      </w:tr>
      <w:tr w:rsidR="00E869CF" w:rsidRPr="00E869CF" w14:paraId="3C09D1F6"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2B4127FD" w14:textId="77777777" w:rsidR="00E869CF" w:rsidRPr="00E869CF" w:rsidRDefault="00E869CF" w:rsidP="00E869CF">
            <w:pPr>
              <w:rPr>
                <w:rFonts w:ascii="Arial" w:hAnsi="Arial" w:cs="Arial"/>
              </w:rPr>
            </w:pPr>
            <w:r w:rsidRPr="00E869CF">
              <w:rPr>
                <w:rFonts w:ascii="Arial" w:hAnsi="Arial" w:cs="Arial"/>
                <w:color w:val="000000" w:themeColor="text1"/>
                <w:kern w:val="24"/>
              </w:rPr>
              <w:t>Argentina</w:t>
            </w:r>
          </w:p>
        </w:tc>
        <w:tc>
          <w:tcPr>
            <w:tcW w:w="2833" w:type="dxa"/>
            <w:hideMark/>
          </w:tcPr>
          <w:p w14:paraId="7DA7E0CF"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2C68657A"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69CF" w:rsidRPr="00E869CF" w14:paraId="7FE1BC43"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5FC89FA2" w14:textId="77777777" w:rsidR="00E869CF" w:rsidRPr="00E869CF" w:rsidRDefault="00E869CF" w:rsidP="00E869CF">
            <w:pPr>
              <w:rPr>
                <w:rFonts w:ascii="Arial" w:hAnsi="Arial" w:cs="Arial"/>
              </w:rPr>
            </w:pPr>
            <w:r w:rsidRPr="00E869CF">
              <w:rPr>
                <w:rFonts w:ascii="Arial" w:hAnsi="Arial" w:cs="Arial"/>
                <w:color w:val="000000" w:themeColor="text1"/>
                <w:kern w:val="24"/>
              </w:rPr>
              <w:t>Brazil</w:t>
            </w:r>
          </w:p>
        </w:tc>
        <w:tc>
          <w:tcPr>
            <w:tcW w:w="2833" w:type="dxa"/>
            <w:hideMark/>
          </w:tcPr>
          <w:p w14:paraId="2EA0FED1"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947" w:type="dxa"/>
            <w:hideMark/>
          </w:tcPr>
          <w:p w14:paraId="715C6027"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rPr>
            </w:pPr>
            <w:r w:rsidRPr="00E869CF">
              <w:rPr>
                <w:rFonts w:asciiTheme="minorHAnsi" w:hAnsiTheme="minorHAnsi" w:cs="Arial"/>
                <w:b/>
              </w:rPr>
              <w:t>L</w:t>
            </w:r>
          </w:p>
        </w:tc>
      </w:tr>
      <w:tr w:rsidR="00E869CF" w:rsidRPr="00E869CF" w14:paraId="4668868A"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12005F89" w14:textId="77777777" w:rsidR="00E869CF" w:rsidRPr="00E869CF" w:rsidRDefault="00E869CF" w:rsidP="00E869CF">
            <w:pPr>
              <w:rPr>
                <w:rFonts w:ascii="Arial" w:hAnsi="Arial" w:cs="Arial"/>
              </w:rPr>
            </w:pPr>
            <w:r w:rsidRPr="00E869CF">
              <w:rPr>
                <w:rFonts w:ascii="Arial" w:hAnsi="Arial" w:cs="Arial"/>
                <w:color w:val="000000" w:themeColor="text1"/>
                <w:kern w:val="24"/>
              </w:rPr>
              <w:t>Colombia</w:t>
            </w:r>
          </w:p>
        </w:tc>
        <w:tc>
          <w:tcPr>
            <w:tcW w:w="2833" w:type="dxa"/>
            <w:hideMark/>
          </w:tcPr>
          <w:p w14:paraId="335DD4BA"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31B6A1C3"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69CF" w:rsidRPr="00E869CF" w14:paraId="2199FABD"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32FE27A9" w14:textId="77777777" w:rsidR="00E869CF" w:rsidRPr="00E869CF" w:rsidRDefault="00E869CF" w:rsidP="00E869CF">
            <w:pPr>
              <w:rPr>
                <w:rFonts w:ascii="Arial" w:hAnsi="Arial" w:cs="Arial"/>
              </w:rPr>
            </w:pPr>
            <w:r w:rsidRPr="00E869CF">
              <w:rPr>
                <w:rFonts w:ascii="Arial" w:hAnsi="Arial" w:cs="Arial"/>
                <w:color w:val="000000" w:themeColor="text1"/>
                <w:kern w:val="24"/>
              </w:rPr>
              <w:t>Egypt</w:t>
            </w:r>
          </w:p>
        </w:tc>
        <w:tc>
          <w:tcPr>
            <w:tcW w:w="2833" w:type="dxa"/>
            <w:hideMark/>
          </w:tcPr>
          <w:p w14:paraId="5B445BD4"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L1 + L2</w:t>
            </w:r>
          </w:p>
        </w:tc>
        <w:tc>
          <w:tcPr>
            <w:tcW w:w="2947" w:type="dxa"/>
            <w:hideMark/>
          </w:tcPr>
          <w:p w14:paraId="6883C142"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69CF" w:rsidRPr="00E869CF" w14:paraId="58406D85"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2B34DE82" w14:textId="77777777" w:rsidR="00E869CF" w:rsidRPr="00E869CF" w:rsidRDefault="00E869CF" w:rsidP="00E869CF">
            <w:pPr>
              <w:rPr>
                <w:rFonts w:ascii="Arial" w:hAnsi="Arial" w:cs="Arial"/>
              </w:rPr>
            </w:pPr>
            <w:r w:rsidRPr="00E869CF">
              <w:rPr>
                <w:rFonts w:ascii="Arial" w:hAnsi="Arial" w:cs="Arial"/>
                <w:color w:val="000000" w:themeColor="text1"/>
                <w:kern w:val="24"/>
              </w:rPr>
              <w:t>Ethiopia</w:t>
            </w:r>
          </w:p>
        </w:tc>
        <w:tc>
          <w:tcPr>
            <w:tcW w:w="2833" w:type="dxa"/>
            <w:hideMark/>
          </w:tcPr>
          <w:p w14:paraId="2648DD65"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947" w:type="dxa"/>
            <w:hideMark/>
          </w:tcPr>
          <w:p w14:paraId="5462400F"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pPr>
            <w:r w:rsidRPr="00E869CF">
              <w:rPr>
                <w:rFonts w:ascii="Calibri" w:eastAsia="Calibri" w:hAnsi="Calibri"/>
                <w:b/>
                <w:bCs/>
                <w:color w:val="000000" w:themeColor="dark1"/>
                <w:kern w:val="24"/>
                <w:lang w:val="de-DE"/>
              </w:rPr>
              <w:t>N</w:t>
            </w:r>
          </w:p>
        </w:tc>
      </w:tr>
      <w:tr w:rsidR="00E869CF" w:rsidRPr="00E869CF" w14:paraId="4CAD1FBE"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3AB65AA3" w14:textId="77777777" w:rsidR="00E869CF" w:rsidRPr="00E869CF" w:rsidRDefault="00E869CF" w:rsidP="00E869CF">
            <w:pPr>
              <w:rPr>
                <w:rFonts w:ascii="Arial" w:hAnsi="Arial" w:cs="Arial"/>
              </w:rPr>
            </w:pPr>
            <w:r w:rsidRPr="00E869CF">
              <w:rPr>
                <w:rFonts w:ascii="Arial" w:hAnsi="Arial" w:cs="Arial"/>
                <w:color w:val="000000" w:themeColor="text1"/>
                <w:kern w:val="24"/>
              </w:rPr>
              <w:t>Germany</w:t>
            </w:r>
          </w:p>
        </w:tc>
        <w:tc>
          <w:tcPr>
            <w:tcW w:w="2833" w:type="dxa"/>
            <w:hideMark/>
          </w:tcPr>
          <w:p w14:paraId="00BFF875"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N1</w:t>
            </w:r>
          </w:p>
        </w:tc>
        <w:tc>
          <w:tcPr>
            <w:tcW w:w="2947" w:type="dxa"/>
            <w:hideMark/>
          </w:tcPr>
          <w:p w14:paraId="5FAB60CA"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N2</w:t>
            </w:r>
          </w:p>
        </w:tc>
      </w:tr>
      <w:tr w:rsidR="00E869CF" w:rsidRPr="00E869CF" w14:paraId="6529A866"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28A792B8" w14:textId="77777777" w:rsidR="00E869CF" w:rsidRPr="00E869CF" w:rsidRDefault="00E869CF" w:rsidP="00E869CF">
            <w:pPr>
              <w:rPr>
                <w:rFonts w:ascii="Arial" w:hAnsi="Arial" w:cs="Arial"/>
              </w:rPr>
            </w:pPr>
            <w:r w:rsidRPr="00E869CF">
              <w:rPr>
                <w:rFonts w:ascii="Arial" w:hAnsi="Arial" w:cs="Arial"/>
                <w:color w:val="000000" w:themeColor="text1"/>
                <w:kern w:val="24"/>
              </w:rPr>
              <w:t>Ghana</w:t>
            </w:r>
          </w:p>
        </w:tc>
        <w:tc>
          <w:tcPr>
            <w:tcW w:w="2833" w:type="dxa"/>
            <w:hideMark/>
          </w:tcPr>
          <w:p w14:paraId="3FB45664"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046300FD"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69CF" w:rsidRPr="00E869CF" w14:paraId="69DC4CC3"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0A2E3DA1" w14:textId="77777777" w:rsidR="00E869CF" w:rsidRPr="00E869CF" w:rsidRDefault="00E869CF" w:rsidP="00E869CF">
            <w:pPr>
              <w:rPr>
                <w:rFonts w:ascii="Arial" w:hAnsi="Arial" w:cs="Arial"/>
              </w:rPr>
            </w:pPr>
            <w:r w:rsidRPr="00E869CF">
              <w:rPr>
                <w:rFonts w:ascii="Arial" w:hAnsi="Arial" w:cs="Arial"/>
                <w:color w:val="000000" w:themeColor="text1"/>
                <w:kern w:val="24"/>
              </w:rPr>
              <w:t>Indonesia</w:t>
            </w:r>
          </w:p>
        </w:tc>
        <w:tc>
          <w:tcPr>
            <w:tcW w:w="2833" w:type="dxa"/>
            <w:hideMark/>
          </w:tcPr>
          <w:p w14:paraId="2AFF0489"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145DB458"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69CF" w:rsidRPr="00E869CF" w14:paraId="5BC53BF7"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4379C8E7" w14:textId="77777777" w:rsidR="00E869CF" w:rsidRPr="00E869CF" w:rsidRDefault="00E869CF" w:rsidP="00E869CF">
            <w:pPr>
              <w:rPr>
                <w:rFonts w:ascii="Arial" w:hAnsi="Arial" w:cs="Arial"/>
              </w:rPr>
            </w:pPr>
            <w:r w:rsidRPr="00E869CF">
              <w:rPr>
                <w:rFonts w:ascii="Arial" w:hAnsi="Arial" w:cs="Arial"/>
                <w:color w:val="000000" w:themeColor="text1"/>
                <w:kern w:val="24"/>
              </w:rPr>
              <w:t>Italy</w:t>
            </w:r>
          </w:p>
        </w:tc>
        <w:tc>
          <w:tcPr>
            <w:tcW w:w="2833" w:type="dxa"/>
            <w:hideMark/>
          </w:tcPr>
          <w:p w14:paraId="321D2D9F"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947" w:type="dxa"/>
            <w:hideMark/>
          </w:tcPr>
          <w:p w14:paraId="246BEF3A"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pPr>
            <w:r w:rsidRPr="00E869CF">
              <w:rPr>
                <w:rFonts w:ascii="Calibri" w:eastAsia="Calibri" w:hAnsi="Calibri"/>
                <w:b/>
                <w:bCs/>
                <w:color w:val="000000" w:themeColor="dark1"/>
                <w:kern w:val="24"/>
                <w:lang w:val="de-DE"/>
              </w:rPr>
              <w:t>L</w:t>
            </w:r>
          </w:p>
        </w:tc>
      </w:tr>
      <w:tr w:rsidR="00E869CF" w:rsidRPr="00E869CF" w14:paraId="44419EC4"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389A5FE7" w14:textId="77777777" w:rsidR="00E869CF" w:rsidRPr="00E869CF" w:rsidRDefault="00E869CF" w:rsidP="00E869CF">
            <w:pPr>
              <w:rPr>
                <w:rFonts w:ascii="Arial" w:hAnsi="Arial" w:cs="Arial"/>
              </w:rPr>
            </w:pPr>
            <w:r w:rsidRPr="00E869CF">
              <w:rPr>
                <w:rFonts w:ascii="Arial" w:hAnsi="Arial" w:cs="Arial"/>
                <w:color w:val="000000" w:themeColor="text1"/>
                <w:kern w:val="24"/>
              </w:rPr>
              <w:t>Jamaica</w:t>
            </w:r>
          </w:p>
        </w:tc>
        <w:tc>
          <w:tcPr>
            <w:tcW w:w="2833" w:type="dxa"/>
            <w:hideMark/>
          </w:tcPr>
          <w:p w14:paraId="155DED59"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4F672D4C"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69CF" w:rsidRPr="00E869CF" w14:paraId="6D05C98A"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24749D19" w14:textId="77777777" w:rsidR="00E869CF" w:rsidRPr="00E869CF" w:rsidRDefault="00E869CF" w:rsidP="00E869CF">
            <w:pPr>
              <w:rPr>
                <w:rFonts w:ascii="Arial" w:hAnsi="Arial" w:cs="Arial"/>
              </w:rPr>
            </w:pPr>
            <w:r w:rsidRPr="00E869CF">
              <w:rPr>
                <w:rFonts w:ascii="Arial" w:hAnsi="Arial" w:cs="Arial"/>
                <w:color w:val="000000" w:themeColor="text1"/>
                <w:kern w:val="24"/>
              </w:rPr>
              <w:t>Japan</w:t>
            </w:r>
          </w:p>
        </w:tc>
        <w:tc>
          <w:tcPr>
            <w:tcW w:w="2833" w:type="dxa"/>
            <w:hideMark/>
          </w:tcPr>
          <w:p w14:paraId="28BB7E08"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L</w:t>
            </w:r>
          </w:p>
        </w:tc>
        <w:tc>
          <w:tcPr>
            <w:tcW w:w="2947" w:type="dxa"/>
            <w:hideMark/>
          </w:tcPr>
          <w:p w14:paraId="3BDECA5B"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69CF" w:rsidRPr="00E869CF" w14:paraId="6BC47832"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1211B416" w14:textId="77777777" w:rsidR="00E869CF" w:rsidRPr="00E869CF" w:rsidRDefault="00E869CF" w:rsidP="00E869CF">
            <w:pPr>
              <w:rPr>
                <w:rFonts w:ascii="Arial" w:hAnsi="Arial" w:cs="Arial"/>
              </w:rPr>
            </w:pPr>
            <w:r w:rsidRPr="00E869CF">
              <w:rPr>
                <w:rFonts w:ascii="Arial" w:hAnsi="Arial" w:cs="Arial"/>
                <w:color w:val="000000" w:themeColor="text1"/>
                <w:kern w:val="24"/>
              </w:rPr>
              <w:t>Kenya</w:t>
            </w:r>
          </w:p>
        </w:tc>
        <w:tc>
          <w:tcPr>
            <w:tcW w:w="2833" w:type="dxa"/>
            <w:hideMark/>
          </w:tcPr>
          <w:p w14:paraId="4C367AB2"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947" w:type="dxa"/>
            <w:hideMark/>
          </w:tcPr>
          <w:p w14:paraId="610DDC2C"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pPr>
            <w:r w:rsidRPr="00E869CF">
              <w:rPr>
                <w:rFonts w:ascii="Calibri" w:eastAsia="Calibri" w:hAnsi="Calibri"/>
                <w:b/>
                <w:bCs/>
                <w:color w:val="000000" w:themeColor="dark1"/>
                <w:kern w:val="24"/>
                <w:lang w:val="de-DE"/>
              </w:rPr>
              <w:t>N</w:t>
            </w:r>
          </w:p>
        </w:tc>
      </w:tr>
      <w:tr w:rsidR="00E869CF" w:rsidRPr="00E869CF" w14:paraId="02FCA281"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6B440BCD" w14:textId="77777777" w:rsidR="00E869CF" w:rsidRPr="00E869CF" w:rsidRDefault="00E869CF" w:rsidP="00E869CF">
            <w:pPr>
              <w:rPr>
                <w:rFonts w:ascii="Arial" w:hAnsi="Arial" w:cs="Arial"/>
              </w:rPr>
            </w:pPr>
            <w:r w:rsidRPr="00E869CF">
              <w:rPr>
                <w:rFonts w:ascii="Arial" w:hAnsi="Arial" w:cs="Arial"/>
                <w:color w:val="000000" w:themeColor="text1"/>
                <w:kern w:val="24"/>
              </w:rPr>
              <w:t>Netherlands</w:t>
            </w:r>
          </w:p>
        </w:tc>
        <w:tc>
          <w:tcPr>
            <w:tcW w:w="2833" w:type="dxa"/>
            <w:hideMark/>
          </w:tcPr>
          <w:p w14:paraId="2C859835"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1C2CEFEA"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69CF" w:rsidRPr="00E869CF" w14:paraId="50CD029F"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30F2CEB6" w14:textId="77777777" w:rsidR="00E869CF" w:rsidRPr="00E869CF" w:rsidRDefault="00E869CF" w:rsidP="00E869CF">
            <w:pPr>
              <w:rPr>
                <w:rFonts w:ascii="Arial" w:hAnsi="Arial" w:cs="Arial"/>
              </w:rPr>
            </w:pPr>
            <w:r w:rsidRPr="00E869CF">
              <w:rPr>
                <w:rFonts w:ascii="Arial" w:hAnsi="Arial" w:cs="Arial"/>
                <w:color w:val="000000" w:themeColor="text1"/>
                <w:kern w:val="24"/>
              </w:rPr>
              <w:t>Paraguay</w:t>
            </w:r>
          </w:p>
        </w:tc>
        <w:tc>
          <w:tcPr>
            <w:tcW w:w="2833" w:type="dxa"/>
            <w:hideMark/>
          </w:tcPr>
          <w:p w14:paraId="6DF0D729"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4B7B35D5"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69CF" w:rsidRPr="00E869CF" w14:paraId="7A0E88B4"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63EA6A39" w14:textId="77777777" w:rsidR="00E869CF" w:rsidRPr="00E869CF" w:rsidRDefault="00E869CF" w:rsidP="00E869CF">
            <w:pPr>
              <w:rPr>
                <w:rFonts w:ascii="Arial" w:hAnsi="Arial" w:cs="Arial"/>
              </w:rPr>
            </w:pPr>
            <w:r w:rsidRPr="00E869CF">
              <w:rPr>
                <w:rFonts w:ascii="Arial" w:hAnsi="Arial" w:cs="Arial"/>
                <w:color w:val="000000" w:themeColor="text1"/>
                <w:kern w:val="24"/>
              </w:rPr>
              <w:lastRenderedPageBreak/>
              <w:t>USA</w:t>
            </w:r>
          </w:p>
        </w:tc>
        <w:tc>
          <w:tcPr>
            <w:tcW w:w="2833" w:type="dxa"/>
            <w:hideMark/>
          </w:tcPr>
          <w:p w14:paraId="32F9EC18"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947" w:type="dxa"/>
            <w:hideMark/>
          </w:tcPr>
          <w:p w14:paraId="38E310F6"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r>
      <w:tr w:rsidR="00E869CF" w:rsidRPr="00E869CF" w14:paraId="78D4AB46"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1A9F4B58" w14:textId="77777777" w:rsidR="00E869CF" w:rsidRPr="00E869CF" w:rsidRDefault="00E869CF" w:rsidP="00E869CF">
            <w:pPr>
              <w:rPr>
                <w:rFonts w:ascii="Arial" w:hAnsi="Arial" w:cs="Arial"/>
              </w:rPr>
            </w:pPr>
            <w:r w:rsidRPr="00E869CF">
              <w:rPr>
                <w:rFonts w:ascii="Arial" w:hAnsi="Arial" w:cs="Arial"/>
                <w:color w:val="000000" w:themeColor="text1"/>
                <w:kern w:val="24"/>
              </w:rPr>
              <w:t>Uruguay</w:t>
            </w:r>
          </w:p>
        </w:tc>
        <w:tc>
          <w:tcPr>
            <w:tcW w:w="2833" w:type="dxa"/>
            <w:hideMark/>
          </w:tcPr>
          <w:p w14:paraId="6C1A1C73"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947" w:type="dxa"/>
            <w:hideMark/>
          </w:tcPr>
          <w:p w14:paraId="40C24B6F"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r>
      <w:tr w:rsidR="00E869CF" w:rsidRPr="00E869CF" w14:paraId="26E97B8B"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11BBA75A" w14:textId="77777777" w:rsidR="00E869CF" w:rsidRPr="00E869CF" w:rsidRDefault="00E869CF" w:rsidP="00E869CF">
            <w:pPr>
              <w:rPr>
                <w:rFonts w:ascii="Arial" w:hAnsi="Arial" w:cs="Arial"/>
              </w:rPr>
            </w:pPr>
            <w:r w:rsidRPr="00E869CF">
              <w:rPr>
                <w:rFonts w:ascii="Arial" w:hAnsi="Arial" w:cs="Arial"/>
                <w:color w:val="000000" w:themeColor="text1"/>
                <w:kern w:val="24"/>
              </w:rPr>
              <w:t>Vietnam</w:t>
            </w:r>
          </w:p>
        </w:tc>
        <w:tc>
          <w:tcPr>
            <w:tcW w:w="2833" w:type="dxa"/>
            <w:hideMark/>
          </w:tcPr>
          <w:p w14:paraId="670FD22D"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64FF082C"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72DE2AC0" w14:textId="77777777" w:rsidR="00547555" w:rsidRPr="00D33C42" w:rsidRDefault="00547555" w:rsidP="00E869CF">
      <w:pPr>
        <w:pStyle w:val="Beschriftung"/>
        <w:keepNext w:val="0"/>
        <w:keepLines/>
        <w:widowControl/>
        <w:suppressLineNumbers/>
        <w:ind w:left="0" w:firstLine="0"/>
        <w:rPr>
          <w:i w:val="0"/>
          <w:color w:val="000000" w:themeColor="text1"/>
          <w:sz w:val="28"/>
          <w:szCs w:val="28"/>
        </w:rPr>
      </w:pPr>
      <w:r w:rsidRPr="00D33C42">
        <w:rPr>
          <w:i w:val="0"/>
          <w:color w:val="000000" w:themeColor="text1"/>
          <w:sz w:val="28"/>
          <w:szCs w:val="28"/>
        </w:rPr>
        <w:t xml:space="preserve">Table </w:t>
      </w:r>
      <w:r w:rsidRPr="00D33C42">
        <w:rPr>
          <w:i w:val="0"/>
          <w:color w:val="000000" w:themeColor="text1"/>
          <w:sz w:val="28"/>
          <w:szCs w:val="28"/>
        </w:rPr>
        <w:fldChar w:fldCharType="begin"/>
      </w:r>
      <w:r w:rsidRPr="00D33C42">
        <w:rPr>
          <w:i w:val="0"/>
          <w:color w:val="000000" w:themeColor="text1"/>
          <w:sz w:val="28"/>
          <w:szCs w:val="28"/>
        </w:rPr>
        <w:instrText xml:space="preserve"> SEQ Table \* ARABIC </w:instrText>
      </w:r>
      <w:r w:rsidRPr="00D33C42">
        <w:rPr>
          <w:i w:val="0"/>
          <w:color w:val="000000" w:themeColor="text1"/>
          <w:sz w:val="28"/>
          <w:szCs w:val="28"/>
        </w:rPr>
        <w:fldChar w:fldCharType="separate"/>
      </w:r>
      <w:r w:rsidR="00FB4B68">
        <w:rPr>
          <w:i w:val="0"/>
          <w:noProof/>
          <w:color w:val="000000" w:themeColor="text1"/>
          <w:sz w:val="28"/>
          <w:szCs w:val="28"/>
        </w:rPr>
        <w:t>1</w:t>
      </w:r>
      <w:r w:rsidRPr="00D33C42">
        <w:rPr>
          <w:i w:val="0"/>
          <w:color w:val="000000" w:themeColor="text1"/>
          <w:sz w:val="28"/>
          <w:szCs w:val="28"/>
        </w:rPr>
        <w:fldChar w:fldCharType="end"/>
      </w:r>
      <w:r>
        <w:rPr>
          <w:i w:val="0"/>
          <w:color w:val="000000" w:themeColor="text1"/>
          <w:sz w:val="28"/>
          <w:szCs w:val="28"/>
        </w:rPr>
        <w:t xml:space="preserve"> </w:t>
      </w:r>
      <w:r w:rsidRPr="00D33C42">
        <w:rPr>
          <w:i w:val="0"/>
          <w:color w:val="000000" w:themeColor="text1"/>
          <w:sz w:val="28"/>
          <w:szCs w:val="28"/>
        </w:rPr>
        <w:t>Overview of the implementation of GSI (N stands for national level; L for local level)</w:t>
      </w:r>
    </w:p>
    <w:p w14:paraId="15053377" w14:textId="77777777" w:rsidR="00547555" w:rsidRDefault="00547555" w:rsidP="00BF2D20">
      <w:pPr>
        <w:pStyle w:val="Textkrper"/>
        <w:rPr>
          <w:sz w:val="28"/>
          <w:lang w:eastAsia="de-DE"/>
        </w:rPr>
      </w:pPr>
    </w:p>
    <w:p w14:paraId="06A74138" w14:textId="2D327B0C" w:rsidR="00842E48" w:rsidRDefault="00842E48" w:rsidP="00BF2D20">
      <w:pPr>
        <w:pStyle w:val="Textkrper"/>
        <w:rPr>
          <w:sz w:val="28"/>
          <w:lang w:eastAsia="de-DE"/>
        </w:rPr>
      </w:pPr>
      <w:r>
        <w:rPr>
          <w:sz w:val="28"/>
          <w:lang w:eastAsia="de-DE"/>
        </w:rPr>
        <w:t>Indicator reports have been published by the countries that</w:t>
      </w:r>
      <w:r w:rsidR="00BF2D20">
        <w:rPr>
          <w:sz w:val="28"/>
          <w:lang w:eastAsia="de-DE"/>
        </w:rPr>
        <w:t xml:space="preserve"> completed the work.</w:t>
      </w:r>
      <w:r w:rsidR="00984AF4">
        <w:rPr>
          <w:sz w:val="28"/>
          <w:lang w:eastAsia="de-DE"/>
        </w:rPr>
        <w:t xml:space="preserve"> </w:t>
      </w:r>
      <w:r w:rsidR="00BF2D20">
        <w:rPr>
          <w:sz w:val="28"/>
          <w:lang w:eastAsia="de-DE"/>
        </w:rPr>
        <w:t>Furthermore</w:t>
      </w:r>
      <w:r w:rsidR="00984AF4">
        <w:rPr>
          <w:sz w:val="28"/>
          <w:lang w:eastAsia="de-DE"/>
        </w:rPr>
        <w:t>,</w:t>
      </w:r>
      <w:r w:rsidR="00BF2D20">
        <w:rPr>
          <w:sz w:val="28"/>
          <w:lang w:eastAsia="de-DE"/>
        </w:rPr>
        <w:t xml:space="preserve"> templates have been elaborated under A</w:t>
      </w:r>
      <w:r w:rsidR="00984AF4">
        <w:rPr>
          <w:sz w:val="28"/>
          <w:lang w:eastAsia="de-DE"/>
        </w:rPr>
        <w:t xml:space="preserve">ctivity </w:t>
      </w:r>
      <w:r w:rsidR="00BF2D20">
        <w:rPr>
          <w:sz w:val="28"/>
          <w:lang w:eastAsia="de-DE"/>
        </w:rPr>
        <w:t>G</w:t>
      </w:r>
      <w:r w:rsidR="00984AF4">
        <w:rPr>
          <w:sz w:val="28"/>
          <w:lang w:eastAsia="de-DE"/>
        </w:rPr>
        <w:t>roup</w:t>
      </w:r>
      <w:r w:rsidR="00BF2D20">
        <w:rPr>
          <w:sz w:val="28"/>
          <w:lang w:eastAsia="de-DE"/>
        </w:rPr>
        <w:t xml:space="preserve"> 2 </w:t>
      </w:r>
      <w:r w:rsidR="00984AF4">
        <w:rPr>
          <w:sz w:val="28"/>
          <w:lang w:eastAsia="de-DE"/>
        </w:rPr>
        <w:t>(“</w:t>
      </w:r>
      <w:r w:rsidR="00984AF4" w:rsidRPr="00984AF4">
        <w:rPr>
          <w:sz w:val="28"/>
          <w:lang w:eastAsia="de-DE"/>
        </w:rPr>
        <w:t>Raising awareness and sharing of data and experiences from the implement</w:t>
      </w:r>
      <w:r w:rsidR="00984AF4" w:rsidRPr="00984AF4">
        <w:rPr>
          <w:sz w:val="28"/>
          <w:lang w:eastAsia="de-DE"/>
        </w:rPr>
        <w:t>a</w:t>
      </w:r>
      <w:r w:rsidR="00984AF4" w:rsidRPr="00984AF4">
        <w:rPr>
          <w:sz w:val="28"/>
          <w:lang w:eastAsia="de-DE"/>
        </w:rPr>
        <w:t>tion of the GBEP indicators</w:t>
      </w:r>
      <w:r w:rsidR="00984AF4">
        <w:rPr>
          <w:sz w:val="28"/>
          <w:lang w:eastAsia="de-DE"/>
        </w:rPr>
        <w:t xml:space="preserve">”) </w:t>
      </w:r>
      <w:r w:rsidR="00BF2D20">
        <w:rPr>
          <w:sz w:val="28"/>
          <w:lang w:eastAsia="de-DE"/>
        </w:rPr>
        <w:t xml:space="preserve">of the WGCB to characterize and document the outcome of each of the accomplished implementation projects. These </w:t>
      </w:r>
      <w:r w:rsidR="00BF2D20" w:rsidRPr="002E3915">
        <w:rPr>
          <w:sz w:val="28"/>
          <w:lang w:eastAsia="de-DE"/>
        </w:rPr>
        <w:t>te</w:t>
      </w:r>
      <w:r w:rsidR="00BF2D20" w:rsidRPr="002E3915">
        <w:rPr>
          <w:sz w:val="28"/>
          <w:lang w:eastAsia="de-DE"/>
        </w:rPr>
        <w:t>m</w:t>
      </w:r>
      <w:r w:rsidR="00BF2D20" w:rsidRPr="002E3915">
        <w:rPr>
          <w:sz w:val="28"/>
          <w:lang w:eastAsia="de-DE"/>
        </w:rPr>
        <w:t xml:space="preserve">plates </w:t>
      </w:r>
      <w:r w:rsidR="00BF2D20">
        <w:rPr>
          <w:sz w:val="28"/>
          <w:lang w:eastAsia="de-DE"/>
        </w:rPr>
        <w:t xml:space="preserve">contain a list </w:t>
      </w:r>
      <w:r w:rsidR="00BF2D20" w:rsidRPr="009B684F">
        <w:rPr>
          <w:sz w:val="28"/>
          <w:lang w:eastAsia="de-DE"/>
        </w:rPr>
        <w:t>of the most frequent problem</w:t>
      </w:r>
      <w:r w:rsidR="00BF2D20">
        <w:rPr>
          <w:sz w:val="28"/>
          <w:lang w:eastAsia="de-DE"/>
        </w:rPr>
        <w:t>s</w:t>
      </w:r>
      <w:r>
        <w:rPr>
          <w:sz w:val="28"/>
          <w:lang w:eastAsia="de-DE"/>
        </w:rPr>
        <w:t>/difficulties identified</w:t>
      </w:r>
      <w:r w:rsidR="00BF2D20" w:rsidRPr="009B684F">
        <w:rPr>
          <w:sz w:val="28"/>
          <w:lang w:eastAsia="de-DE"/>
        </w:rPr>
        <w:t xml:space="preserve"> while measuring the indicators</w:t>
      </w:r>
      <w:r w:rsidR="00984AF4">
        <w:rPr>
          <w:sz w:val="28"/>
          <w:lang w:eastAsia="de-DE"/>
        </w:rPr>
        <w:t>,</w:t>
      </w:r>
      <w:r w:rsidR="00BF2D20">
        <w:rPr>
          <w:sz w:val="28"/>
          <w:lang w:eastAsia="de-DE"/>
        </w:rPr>
        <w:t xml:space="preserve"> including attribution is</w:t>
      </w:r>
      <w:r>
        <w:rPr>
          <w:sz w:val="28"/>
          <w:lang w:eastAsia="de-DE"/>
        </w:rPr>
        <w:t>sues.</w:t>
      </w:r>
    </w:p>
    <w:p w14:paraId="48187C3E" w14:textId="1448267E" w:rsidR="00842E48" w:rsidRDefault="00842E48" w:rsidP="00BF2D20">
      <w:pPr>
        <w:pStyle w:val="Textkrper"/>
        <w:rPr>
          <w:sz w:val="28"/>
          <w:lang w:eastAsia="de-DE"/>
        </w:rPr>
      </w:pPr>
      <w:r>
        <w:rPr>
          <w:sz w:val="28"/>
          <w:lang w:eastAsia="de-DE"/>
        </w:rPr>
        <w:t xml:space="preserve">The GSI implementation reports mention many attribution issues </w:t>
      </w:r>
      <w:r w:rsidR="00636C6B">
        <w:rPr>
          <w:sz w:val="28"/>
          <w:lang w:eastAsia="de-DE"/>
        </w:rPr>
        <w:t>and provide solutions where possible. In contra</w:t>
      </w:r>
      <w:r w:rsidR="00547555">
        <w:rPr>
          <w:sz w:val="28"/>
          <w:lang w:eastAsia="de-DE"/>
        </w:rPr>
        <w:t>st</w:t>
      </w:r>
      <w:r w:rsidR="00636C6B">
        <w:rPr>
          <w:sz w:val="28"/>
          <w:lang w:eastAsia="de-DE"/>
        </w:rPr>
        <w:t>, the templates were found to be to</w:t>
      </w:r>
      <w:r w:rsidR="00984AF4">
        <w:rPr>
          <w:sz w:val="28"/>
          <w:lang w:eastAsia="de-DE"/>
        </w:rPr>
        <w:t>o</w:t>
      </w:r>
      <w:r w:rsidR="00636C6B">
        <w:rPr>
          <w:sz w:val="28"/>
          <w:lang w:eastAsia="de-DE"/>
        </w:rPr>
        <w:t xml:space="preserve"> ge</w:t>
      </w:r>
      <w:r w:rsidR="00636C6B">
        <w:rPr>
          <w:sz w:val="28"/>
          <w:lang w:eastAsia="de-DE"/>
        </w:rPr>
        <w:t>n</w:t>
      </w:r>
      <w:r w:rsidR="008C7BE9">
        <w:rPr>
          <w:sz w:val="28"/>
          <w:lang w:eastAsia="de-DE"/>
        </w:rPr>
        <w:t>eral to</w:t>
      </w:r>
      <w:r w:rsidR="00984AF4">
        <w:rPr>
          <w:sz w:val="28"/>
          <w:lang w:eastAsia="de-DE"/>
        </w:rPr>
        <w:t xml:space="preserve"> further</w:t>
      </w:r>
      <w:r w:rsidR="008C7BE9">
        <w:rPr>
          <w:sz w:val="28"/>
          <w:lang w:eastAsia="de-DE"/>
        </w:rPr>
        <w:t xml:space="preserve"> work with</w:t>
      </w:r>
      <w:r w:rsidR="00636C6B">
        <w:rPr>
          <w:sz w:val="28"/>
          <w:lang w:eastAsia="de-DE"/>
        </w:rPr>
        <w:t>.</w:t>
      </w:r>
    </w:p>
    <w:p w14:paraId="2C89A84D" w14:textId="14BCEC32" w:rsidR="009A641D" w:rsidRDefault="008C7BE9" w:rsidP="00BF2D20">
      <w:pPr>
        <w:pStyle w:val="Textkrper"/>
        <w:rPr>
          <w:sz w:val="28"/>
          <w:lang w:eastAsia="de-DE"/>
        </w:rPr>
      </w:pPr>
      <w:r>
        <w:rPr>
          <w:sz w:val="28"/>
          <w:lang w:eastAsia="de-DE"/>
        </w:rPr>
        <w:t>Additionally t</w:t>
      </w:r>
      <w:r w:rsidR="00547555">
        <w:rPr>
          <w:sz w:val="28"/>
          <w:lang w:eastAsia="de-DE"/>
        </w:rPr>
        <w:t>he work on the</w:t>
      </w:r>
      <w:r>
        <w:rPr>
          <w:sz w:val="28"/>
          <w:lang w:eastAsia="de-DE"/>
        </w:rPr>
        <w:t xml:space="preserve"> Implementation G</w:t>
      </w:r>
      <w:r w:rsidR="00FE1F41">
        <w:rPr>
          <w:sz w:val="28"/>
          <w:lang w:eastAsia="de-DE"/>
        </w:rPr>
        <w:t>uide</w:t>
      </w:r>
      <w:r w:rsidR="00547555">
        <w:rPr>
          <w:sz w:val="28"/>
          <w:lang w:eastAsia="de-DE"/>
        </w:rPr>
        <w:t xml:space="preserve"> </w:t>
      </w:r>
      <w:r>
        <w:rPr>
          <w:sz w:val="28"/>
          <w:lang w:eastAsia="de-DE"/>
        </w:rPr>
        <w:t xml:space="preserve">of the GSI was taken </w:t>
      </w:r>
      <w:r w:rsidR="00547555">
        <w:rPr>
          <w:sz w:val="28"/>
          <w:lang w:eastAsia="de-DE"/>
        </w:rPr>
        <w:t xml:space="preserve">was </w:t>
      </w:r>
      <w:r>
        <w:rPr>
          <w:sz w:val="28"/>
          <w:lang w:eastAsia="de-DE"/>
        </w:rPr>
        <w:t>into account. T</w:t>
      </w:r>
      <w:r w:rsidR="00FE1F41">
        <w:rPr>
          <w:sz w:val="28"/>
          <w:lang w:eastAsia="de-DE"/>
        </w:rPr>
        <w:t>hree sub-groups of the Task Force on Sustainability (TFS)</w:t>
      </w:r>
      <w:r w:rsidR="00547555">
        <w:rPr>
          <w:sz w:val="28"/>
          <w:lang w:eastAsia="de-DE"/>
        </w:rPr>
        <w:t xml:space="preserve"> </w:t>
      </w:r>
      <w:r>
        <w:rPr>
          <w:sz w:val="28"/>
          <w:lang w:eastAsia="de-DE"/>
        </w:rPr>
        <w:t xml:space="preserve">were formed </w:t>
      </w:r>
      <w:r w:rsidR="00547555">
        <w:rPr>
          <w:sz w:val="28"/>
          <w:lang w:eastAsia="de-DE"/>
        </w:rPr>
        <w:t>for each pillar or sustainability.</w:t>
      </w:r>
      <w:r w:rsidR="00FE1F41">
        <w:rPr>
          <w:sz w:val="28"/>
          <w:lang w:eastAsia="de-DE"/>
        </w:rPr>
        <w:t xml:space="preserve"> </w:t>
      </w:r>
      <w:r w:rsidR="00547555">
        <w:rPr>
          <w:sz w:val="28"/>
          <w:lang w:eastAsia="de-DE"/>
        </w:rPr>
        <w:t>These three groups held regular tel</w:t>
      </w:r>
      <w:r w:rsidR="00547555">
        <w:rPr>
          <w:sz w:val="28"/>
          <w:lang w:eastAsia="de-DE"/>
        </w:rPr>
        <w:t>e</w:t>
      </w:r>
      <w:r w:rsidR="00547555">
        <w:rPr>
          <w:sz w:val="28"/>
          <w:lang w:eastAsia="de-DE"/>
        </w:rPr>
        <w:t xml:space="preserve">conferences during 2017 </w:t>
      </w:r>
      <w:r>
        <w:rPr>
          <w:sz w:val="28"/>
          <w:lang w:eastAsia="de-DE"/>
        </w:rPr>
        <w:t xml:space="preserve">and 2018 </w:t>
      </w:r>
      <w:r w:rsidR="00547555">
        <w:rPr>
          <w:sz w:val="28"/>
          <w:lang w:eastAsia="de-DE"/>
        </w:rPr>
        <w:t>to discuss important issues to be resolved based on implementation experiences, and potential guidance. These reports have been used to determine the</w:t>
      </w:r>
      <w:r w:rsidR="00FE1F41">
        <w:rPr>
          <w:sz w:val="28"/>
          <w:lang w:eastAsia="de-DE"/>
        </w:rPr>
        <w:t xml:space="preserve"> most important </w:t>
      </w:r>
      <w:r w:rsidR="00547555">
        <w:rPr>
          <w:sz w:val="28"/>
          <w:lang w:eastAsia="de-DE"/>
        </w:rPr>
        <w:t xml:space="preserve">attribution </w:t>
      </w:r>
      <w:r w:rsidR="00900C3F">
        <w:rPr>
          <w:sz w:val="28"/>
          <w:lang w:eastAsia="de-DE"/>
        </w:rPr>
        <w:t>questions</w:t>
      </w:r>
      <w:r w:rsidR="00C611FA">
        <w:rPr>
          <w:sz w:val="28"/>
          <w:lang w:eastAsia="de-DE"/>
        </w:rPr>
        <w:t xml:space="preserve"> to be dealt with in this document</w:t>
      </w:r>
      <w:r w:rsidR="00900C3F">
        <w:rPr>
          <w:sz w:val="28"/>
          <w:lang w:eastAsia="de-DE"/>
        </w:rPr>
        <w:t>.</w:t>
      </w:r>
    </w:p>
    <w:p w14:paraId="57B00E8E" w14:textId="249244A9" w:rsidR="00BF2D20" w:rsidRDefault="00547555" w:rsidP="00BF2D20">
      <w:pPr>
        <w:pStyle w:val="Textkrper"/>
        <w:rPr>
          <w:sz w:val="28"/>
        </w:rPr>
      </w:pPr>
      <w:r>
        <w:rPr>
          <w:sz w:val="28"/>
        </w:rPr>
        <w:t>S</w:t>
      </w:r>
      <w:r w:rsidR="00900C3F">
        <w:rPr>
          <w:sz w:val="28"/>
        </w:rPr>
        <w:t>elected implementation reports and the experience of TFS sub-group me</w:t>
      </w:r>
      <w:r w:rsidR="00900C3F">
        <w:rPr>
          <w:sz w:val="28"/>
        </w:rPr>
        <w:t>m</w:t>
      </w:r>
      <w:r w:rsidR="00900C3F">
        <w:rPr>
          <w:sz w:val="28"/>
        </w:rPr>
        <w:t xml:space="preserve">bers are the basis for the evaluation </w:t>
      </w:r>
      <w:r w:rsidR="009B3228">
        <w:rPr>
          <w:sz w:val="28"/>
        </w:rPr>
        <w:t>about the need for guidance on</w:t>
      </w:r>
      <w:r w:rsidR="00900C3F">
        <w:rPr>
          <w:sz w:val="28"/>
        </w:rPr>
        <w:t xml:space="preserve"> the attri</w:t>
      </w:r>
      <w:r w:rsidR="00900C3F">
        <w:rPr>
          <w:sz w:val="28"/>
        </w:rPr>
        <w:t>b</w:t>
      </w:r>
      <w:r w:rsidR="00900C3F">
        <w:rPr>
          <w:sz w:val="28"/>
        </w:rPr>
        <w:t>ution issue.</w:t>
      </w:r>
      <w:r w:rsidR="009B3228">
        <w:rPr>
          <w:sz w:val="28"/>
        </w:rPr>
        <w:t xml:space="preserve"> </w:t>
      </w:r>
      <w:r w:rsidR="00BF2D20">
        <w:rPr>
          <w:sz w:val="28"/>
        </w:rPr>
        <w:t xml:space="preserve">The following countries have been selected </w:t>
      </w:r>
      <w:r w:rsidR="009B3228">
        <w:rPr>
          <w:sz w:val="28"/>
        </w:rPr>
        <w:t>for the analysis:</w:t>
      </w:r>
    </w:p>
    <w:p w14:paraId="5177FA01" w14:textId="77777777" w:rsidR="00BF2D20" w:rsidRDefault="00BF2D20" w:rsidP="00760744">
      <w:pPr>
        <w:pStyle w:val="Textkrper"/>
        <w:numPr>
          <w:ilvl w:val="0"/>
          <w:numId w:val="12"/>
        </w:numPr>
        <w:rPr>
          <w:sz w:val="28"/>
        </w:rPr>
      </w:pPr>
      <w:r>
        <w:rPr>
          <w:sz w:val="28"/>
        </w:rPr>
        <w:t>Columbia</w:t>
      </w:r>
    </w:p>
    <w:p w14:paraId="02BECAF0" w14:textId="77777777" w:rsidR="00BF2D20" w:rsidRDefault="00BF2D20" w:rsidP="00760744">
      <w:pPr>
        <w:pStyle w:val="Textkrper"/>
        <w:numPr>
          <w:ilvl w:val="0"/>
          <w:numId w:val="12"/>
        </w:numPr>
        <w:rPr>
          <w:sz w:val="28"/>
        </w:rPr>
      </w:pPr>
      <w:r>
        <w:rPr>
          <w:sz w:val="28"/>
        </w:rPr>
        <w:t>Germany</w:t>
      </w:r>
    </w:p>
    <w:p w14:paraId="6FF31B4A" w14:textId="77777777" w:rsidR="00BF2D20" w:rsidRDefault="00BF2D20" w:rsidP="00760744">
      <w:pPr>
        <w:pStyle w:val="Textkrper"/>
        <w:numPr>
          <w:ilvl w:val="0"/>
          <w:numId w:val="12"/>
        </w:numPr>
        <w:rPr>
          <w:sz w:val="28"/>
        </w:rPr>
      </w:pPr>
      <w:r>
        <w:rPr>
          <w:sz w:val="28"/>
        </w:rPr>
        <w:t>Indonesia</w:t>
      </w:r>
    </w:p>
    <w:p w14:paraId="0C931987" w14:textId="77777777" w:rsidR="00BF2D20" w:rsidRDefault="00BF2D20" w:rsidP="00760744">
      <w:pPr>
        <w:pStyle w:val="Textkrper"/>
        <w:numPr>
          <w:ilvl w:val="0"/>
          <w:numId w:val="12"/>
        </w:numPr>
        <w:rPr>
          <w:sz w:val="28"/>
        </w:rPr>
      </w:pPr>
      <w:r>
        <w:rPr>
          <w:sz w:val="28"/>
        </w:rPr>
        <w:t>Paraguay</w:t>
      </w:r>
    </w:p>
    <w:p w14:paraId="6C7C131B" w14:textId="77777777" w:rsidR="00BF2D20" w:rsidRDefault="00BF2D20" w:rsidP="00760744">
      <w:pPr>
        <w:pStyle w:val="Textkrper"/>
        <w:numPr>
          <w:ilvl w:val="0"/>
          <w:numId w:val="12"/>
        </w:numPr>
        <w:rPr>
          <w:sz w:val="28"/>
        </w:rPr>
      </w:pPr>
      <w:r>
        <w:rPr>
          <w:sz w:val="28"/>
        </w:rPr>
        <w:t>Vietnam</w:t>
      </w:r>
    </w:p>
    <w:p w14:paraId="6911AA06" w14:textId="77777777" w:rsidR="00BF2D20" w:rsidRDefault="00BF2D20" w:rsidP="00BF2D20">
      <w:pPr>
        <w:pStyle w:val="Textkrper"/>
        <w:rPr>
          <w:sz w:val="28"/>
        </w:rPr>
      </w:pPr>
    </w:p>
    <w:p w14:paraId="49526FFD" w14:textId="77777777" w:rsidR="002114C0" w:rsidRPr="002114C0" w:rsidRDefault="002114C0" w:rsidP="002114C0">
      <w:pPr>
        <w:pStyle w:val="Textkrper"/>
        <w:rPr>
          <w:b/>
          <w:sz w:val="28"/>
        </w:rPr>
      </w:pPr>
      <w:r w:rsidRPr="002114C0">
        <w:rPr>
          <w:b/>
          <w:sz w:val="28"/>
        </w:rPr>
        <w:t>Columbia</w:t>
      </w:r>
    </w:p>
    <w:p w14:paraId="69D7D935" w14:textId="37DD8747" w:rsidR="00B84088" w:rsidRDefault="002114C0" w:rsidP="002114C0">
      <w:pPr>
        <w:pStyle w:val="Textkrper"/>
        <w:rPr>
          <w:sz w:val="28"/>
        </w:rPr>
      </w:pPr>
      <w:r>
        <w:rPr>
          <w:sz w:val="28"/>
        </w:rPr>
        <w:t>T</w:t>
      </w:r>
      <w:r w:rsidRPr="00AF0D00">
        <w:rPr>
          <w:sz w:val="28"/>
        </w:rPr>
        <w:t xml:space="preserve">he assessment </w:t>
      </w:r>
      <w:r>
        <w:rPr>
          <w:sz w:val="28"/>
        </w:rPr>
        <w:t>is focused on</w:t>
      </w:r>
      <w:r w:rsidRPr="00AF0D00">
        <w:rPr>
          <w:sz w:val="28"/>
        </w:rPr>
        <w:t xml:space="preserve"> biodiesel made from palm oil</w:t>
      </w:r>
      <w:r>
        <w:rPr>
          <w:sz w:val="28"/>
        </w:rPr>
        <w:t xml:space="preserve"> and sugarcane et</w:t>
      </w:r>
      <w:r>
        <w:rPr>
          <w:sz w:val="28"/>
        </w:rPr>
        <w:t>h</w:t>
      </w:r>
      <w:r>
        <w:rPr>
          <w:sz w:val="28"/>
        </w:rPr>
        <w:t>anol</w:t>
      </w:r>
      <w:r w:rsidRPr="00AF0D00">
        <w:rPr>
          <w:sz w:val="28"/>
        </w:rPr>
        <w:t>.</w:t>
      </w:r>
      <w:r>
        <w:rPr>
          <w:sz w:val="28"/>
        </w:rPr>
        <w:t xml:space="preserve"> Ethanol is produced from molasses which is a by-product in sugar produ</w:t>
      </w:r>
      <w:r>
        <w:rPr>
          <w:sz w:val="28"/>
        </w:rPr>
        <w:t>c</w:t>
      </w:r>
      <w:r>
        <w:rPr>
          <w:sz w:val="28"/>
        </w:rPr>
        <w:lastRenderedPageBreak/>
        <w:t>tion. All sugarcane ethanol is used nationally; there is neither import nor e</w:t>
      </w:r>
      <w:r>
        <w:rPr>
          <w:sz w:val="28"/>
        </w:rPr>
        <w:t>x</w:t>
      </w:r>
      <w:r>
        <w:rPr>
          <w:sz w:val="28"/>
        </w:rPr>
        <w:t xml:space="preserve">port. </w:t>
      </w:r>
      <w:r w:rsidR="00547555">
        <w:rPr>
          <w:sz w:val="28"/>
        </w:rPr>
        <w:t>O</w:t>
      </w:r>
      <w:r>
        <w:rPr>
          <w:sz w:val="28"/>
        </w:rPr>
        <w:t>nly 45% of the palm oil is used for biodiesel production</w:t>
      </w:r>
      <w:r w:rsidR="00547555">
        <w:rPr>
          <w:sz w:val="28"/>
        </w:rPr>
        <w:t xml:space="preserve"> and all biodiesel is used nationally</w:t>
      </w:r>
      <w:r>
        <w:rPr>
          <w:sz w:val="28"/>
        </w:rPr>
        <w:t>.</w:t>
      </w:r>
      <w:r w:rsidR="006702E1">
        <w:rPr>
          <w:sz w:val="28"/>
        </w:rPr>
        <w:t xml:space="preserve"> (FAO 2014a)</w:t>
      </w:r>
    </w:p>
    <w:p w14:paraId="1D6E7A4B" w14:textId="77777777" w:rsidR="002114C0" w:rsidRPr="002114C0" w:rsidRDefault="002114C0" w:rsidP="002114C0">
      <w:pPr>
        <w:pStyle w:val="Textkrper"/>
        <w:rPr>
          <w:b/>
          <w:sz w:val="28"/>
        </w:rPr>
      </w:pPr>
      <w:r w:rsidRPr="002114C0">
        <w:rPr>
          <w:b/>
          <w:sz w:val="28"/>
        </w:rPr>
        <w:t>Germany</w:t>
      </w:r>
    </w:p>
    <w:p w14:paraId="325658D4" w14:textId="489B8629" w:rsidR="002114C0" w:rsidRDefault="002114C0" w:rsidP="002114C0">
      <w:pPr>
        <w:pStyle w:val="Textkrper"/>
        <w:rPr>
          <w:sz w:val="28"/>
        </w:rPr>
      </w:pPr>
      <w:r w:rsidRPr="005A56A2">
        <w:rPr>
          <w:sz w:val="28"/>
        </w:rPr>
        <w:t xml:space="preserve">The assessment </w:t>
      </w:r>
      <w:r>
        <w:rPr>
          <w:sz w:val="28"/>
        </w:rPr>
        <w:t xml:space="preserve">is </w:t>
      </w:r>
      <w:r w:rsidRPr="005A56A2">
        <w:rPr>
          <w:sz w:val="28"/>
        </w:rPr>
        <w:t xml:space="preserve">focused on the bioenergy sector as a whole. </w:t>
      </w:r>
      <w:r w:rsidRPr="00341093">
        <w:rPr>
          <w:sz w:val="28"/>
        </w:rPr>
        <w:t>Usually</w:t>
      </w:r>
      <w:r>
        <w:rPr>
          <w:sz w:val="28"/>
        </w:rPr>
        <w:t xml:space="preserve"> the crops </w:t>
      </w:r>
      <w:r w:rsidR="006B429A">
        <w:rPr>
          <w:sz w:val="28"/>
        </w:rPr>
        <w:t xml:space="preserve">assessed </w:t>
      </w:r>
      <w:r>
        <w:rPr>
          <w:sz w:val="28"/>
        </w:rPr>
        <w:t>can be used for all areas</w:t>
      </w:r>
      <w:r w:rsidR="006B429A">
        <w:rPr>
          <w:sz w:val="28"/>
        </w:rPr>
        <w:t>, such as</w:t>
      </w:r>
      <w:r>
        <w:rPr>
          <w:sz w:val="28"/>
        </w:rPr>
        <w:t xml:space="preserve"> </w:t>
      </w:r>
      <w:r w:rsidRPr="00341093">
        <w:rPr>
          <w:sz w:val="28"/>
        </w:rPr>
        <w:t>bioenergy and food/feed pr</w:t>
      </w:r>
      <w:r w:rsidRPr="00341093">
        <w:rPr>
          <w:sz w:val="28"/>
        </w:rPr>
        <w:t>o</w:t>
      </w:r>
      <w:r w:rsidRPr="00341093">
        <w:rPr>
          <w:sz w:val="28"/>
        </w:rPr>
        <w:t>duction</w:t>
      </w:r>
      <w:r w:rsidR="006B429A">
        <w:rPr>
          <w:sz w:val="28"/>
        </w:rPr>
        <w:t>,</w:t>
      </w:r>
      <w:r w:rsidRPr="00341093">
        <w:rPr>
          <w:sz w:val="28"/>
        </w:rPr>
        <w:t xml:space="preserve"> and at the </w:t>
      </w:r>
      <w:r>
        <w:rPr>
          <w:sz w:val="28"/>
        </w:rPr>
        <w:t xml:space="preserve">cultivation level the later </w:t>
      </w:r>
      <w:r w:rsidR="0078038B">
        <w:rPr>
          <w:sz w:val="28"/>
        </w:rPr>
        <w:t>use of the crop is not known in the first place</w:t>
      </w:r>
      <w:r>
        <w:rPr>
          <w:sz w:val="28"/>
        </w:rPr>
        <w:t xml:space="preserve">. </w:t>
      </w:r>
      <w:r w:rsidR="006702E1">
        <w:rPr>
          <w:sz w:val="28"/>
        </w:rPr>
        <w:t>(IINAS/IFEU 2014)</w:t>
      </w:r>
    </w:p>
    <w:p w14:paraId="1AEEC22D" w14:textId="77777777" w:rsidR="002114C0" w:rsidRPr="002114C0" w:rsidRDefault="002114C0" w:rsidP="002114C0">
      <w:pPr>
        <w:pStyle w:val="Textkrper"/>
        <w:rPr>
          <w:b/>
          <w:sz w:val="28"/>
        </w:rPr>
      </w:pPr>
      <w:r w:rsidRPr="002114C0">
        <w:rPr>
          <w:b/>
          <w:sz w:val="28"/>
        </w:rPr>
        <w:t>Indonesia</w:t>
      </w:r>
    </w:p>
    <w:p w14:paraId="67F0ACB2" w14:textId="1176A4CB" w:rsidR="002114C0" w:rsidRDefault="002114C0" w:rsidP="00BF2D20">
      <w:pPr>
        <w:pStyle w:val="Textkrper"/>
        <w:rPr>
          <w:sz w:val="28"/>
        </w:rPr>
      </w:pPr>
      <w:r>
        <w:rPr>
          <w:sz w:val="28"/>
        </w:rPr>
        <w:t>T</w:t>
      </w:r>
      <w:r w:rsidRPr="00AF0D00">
        <w:rPr>
          <w:sz w:val="28"/>
        </w:rPr>
        <w:t xml:space="preserve">he assessment </w:t>
      </w:r>
      <w:r w:rsidR="006B429A">
        <w:rPr>
          <w:sz w:val="28"/>
        </w:rPr>
        <w:t xml:space="preserve">is </w:t>
      </w:r>
      <w:r>
        <w:rPr>
          <w:sz w:val="28"/>
        </w:rPr>
        <w:t>focused on</w:t>
      </w:r>
      <w:r w:rsidRPr="00AF0D00">
        <w:rPr>
          <w:sz w:val="28"/>
        </w:rPr>
        <w:t xml:space="preserve"> biodiesel made from palm oil. </w:t>
      </w:r>
      <w:r w:rsidR="006B429A">
        <w:rPr>
          <w:sz w:val="28"/>
        </w:rPr>
        <w:t>The majority</w:t>
      </w:r>
      <w:r w:rsidRPr="00AF0D00">
        <w:rPr>
          <w:sz w:val="28"/>
        </w:rPr>
        <w:t xml:space="preserve"> of</w:t>
      </w:r>
      <w:r>
        <w:rPr>
          <w:sz w:val="28"/>
        </w:rPr>
        <w:t xml:space="preserve"> the palm oil produced</w:t>
      </w:r>
      <w:r w:rsidRPr="00AF0D00">
        <w:rPr>
          <w:sz w:val="28"/>
        </w:rPr>
        <w:t xml:space="preserve"> is exported for various purposes (mostly food industry) and only 8</w:t>
      </w:r>
      <w:r>
        <w:rPr>
          <w:sz w:val="28"/>
        </w:rPr>
        <w:t xml:space="preserve"> </w:t>
      </w:r>
      <w:r w:rsidRPr="00AF0D00">
        <w:rPr>
          <w:sz w:val="28"/>
        </w:rPr>
        <w:t xml:space="preserve">% </w:t>
      </w:r>
      <w:r>
        <w:rPr>
          <w:sz w:val="28"/>
        </w:rPr>
        <w:t>is</w:t>
      </w:r>
      <w:r w:rsidRPr="00AF0D00">
        <w:rPr>
          <w:sz w:val="28"/>
        </w:rPr>
        <w:t xml:space="preserve"> used </w:t>
      </w:r>
      <w:r w:rsidR="006B429A">
        <w:rPr>
          <w:sz w:val="28"/>
        </w:rPr>
        <w:t>at</w:t>
      </w:r>
      <w:r w:rsidRPr="00AF0D00">
        <w:rPr>
          <w:sz w:val="28"/>
        </w:rPr>
        <w:t xml:space="preserve"> a national level for </w:t>
      </w:r>
      <w:r>
        <w:rPr>
          <w:sz w:val="28"/>
        </w:rPr>
        <w:t>biodiesel</w:t>
      </w:r>
      <w:r w:rsidRPr="00AF0D00">
        <w:rPr>
          <w:sz w:val="28"/>
        </w:rPr>
        <w:t xml:space="preserve"> production. </w:t>
      </w:r>
      <w:r w:rsidR="006702E1">
        <w:rPr>
          <w:sz w:val="28"/>
        </w:rPr>
        <w:t>(FAO 2014b)</w:t>
      </w:r>
    </w:p>
    <w:p w14:paraId="40431A5D" w14:textId="5146F564" w:rsidR="006058D9" w:rsidRPr="006058D9" w:rsidRDefault="006058D9" w:rsidP="00BF2D20">
      <w:pPr>
        <w:pStyle w:val="Textkrper"/>
        <w:rPr>
          <w:b/>
          <w:sz w:val="28"/>
        </w:rPr>
      </w:pPr>
      <w:r w:rsidRPr="006058D9">
        <w:rPr>
          <w:b/>
          <w:sz w:val="28"/>
        </w:rPr>
        <w:t>Paraguay</w:t>
      </w:r>
    </w:p>
    <w:p w14:paraId="587DA96A" w14:textId="0CA52014" w:rsidR="009B3228" w:rsidRDefault="006B429A" w:rsidP="00BF2D20">
      <w:pPr>
        <w:pStyle w:val="Textkrper"/>
        <w:rPr>
          <w:sz w:val="28"/>
        </w:rPr>
      </w:pPr>
      <w:r>
        <w:rPr>
          <w:sz w:val="28"/>
        </w:rPr>
        <w:t>The assessment is</w:t>
      </w:r>
      <w:r w:rsidR="007F516B">
        <w:rPr>
          <w:sz w:val="28"/>
        </w:rPr>
        <w:t xml:space="preserve"> </w:t>
      </w:r>
      <w:r w:rsidR="0078038B">
        <w:rPr>
          <w:sz w:val="28"/>
        </w:rPr>
        <w:t>focused</w:t>
      </w:r>
      <w:r w:rsidR="007F516B">
        <w:rPr>
          <w:sz w:val="28"/>
        </w:rPr>
        <w:t xml:space="preserve"> </w:t>
      </w:r>
      <w:r w:rsidR="0078038B">
        <w:rPr>
          <w:sz w:val="28"/>
        </w:rPr>
        <w:t>on</w:t>
      </w:r>
      <w:r w:rsidR="007F516B">
        <w:rPr>
          <w:sz w:val="28"/>
        </w:rPr>
        <w:t xml:space="preserve"> the </w:t>
      </w:r>
      <w:r w:rsidR="007F516B" w:rsidRPr="007F516B">
        <w:rPr>
          <w:sz w:val="28"/>
        </w:rPr>
        <w:t>two priority bioenergy pathways identified in Paraguay – forest biomass for en</w:t>
      </w:r>
      <w:r w:rsidR="007F516B">
        <w:rPr>
          <w:sz w:val="28"/>
        </w:rPr>
        <w:t xml:space="preserve">ergy, at both </w:t>
      </w:r>
      <w:r w:rsidR="007F516B" w:rsidRPr="007F516B">
        <w:rPr>
          <w:sz w:val="28"/>
        </w:rPr>
        <w:t>household and industrial levels, and ethanol from maize and sugarcane</w:t>
      </w:r>
      <w:r w:rsidR="00B84088">
        <w:rPr>
          <w:sz w:val="28"/>
        </w:rPr>
        <w:t>.</w:t>
      </w:r>
      <w:r w:rsidR="006702E1">
        <w:rPr>
          <w:sz w:val="28"/>
        </w:rPr>
        <w:t xml:space="preserve"> (FAO 2018a)</w:t>
      </w:r>
    </w:p>
    <w:p w14:paraId="0C814637" w14:textId="77777777" w:rsidR="006058D9" w:rsidRPr="006058D9" w:rsidRDefault="006058D9" w:rsidP="006058D9">
      <w:pPr>
        <w:pStyle w:val="Textkrper"/>
        <w:rPr>
          <w:b/>
          <w:sz w:val="28"/>
        </w:rPr>
      </w:pPr>
      <w:r w:rsidRPr="006058D9">
        <w:rPr>
          <w:b/>
          <w:sz w:val="28"/>
        </w:rPr>
        <w:t>Vietnam</w:t>
      </w:r>
    </w:p>
    <w:p w14:paraId="081A2353" w14:textId="789DCB11" w:rsidR="00B84088" w:rsidRDefault="006B429A" w:rsidP="009855D9">
      <w:pPr>
        <w:pStyle w:val="Textkrper"/>
        <w:rPr>
          <w:sz w:val="28"/>
        </w:rPr>
      </w:pPr>
      <w:r>
        <w:rPr>
          <w:sz w:val="28"/>
        </w:rPr>
        <w:t>The assessment is focused on the</w:t>
      </w:r>
      <w:r w:rsidR="00B84088">
        <w:rPr>
          <w:sz w:val="28"/>
        </w:rPr>
        <w:t xml:space="preserve"> two priority energy pathways </w:t>
      </w:r>
      <w:r>
        <w:rPr>
          <w:sz w:val="28"/>
        </w:rPr>
        <w:t>that were</w:t>
      </w:r>
      <w:r w:rsidR="009A641D">
        <w:rPr>
          <w:sz w:val="28"/>
        </w:rPr>
        <w:t xml:space="preserve"> ide</w:t>
      </w:r>
      <w:r w:rsidR="009A641D">
        <w:rPr>
          <w:sz w:val="28"/>
        </w:rPr>
        <w:t>n</w:t>
      </w:r>
      <w:r w:rsidR="009A641D">
        <w:rPr>
          <w:sz w:val="28"/>
        </w:rPr>
        <w:t xml:space="preserve">tified for application: </w:t>
      </w:r>
      <w:r>
        <w:rPr>
          <w:sz w:val="28"/>
        </w:rPr>
        <w:t>c</w:t>
      </w:r>
      <w:r w:rsidR="00B84088">
        <w:rPr>
          <w:sz w:val="28"/>
        </w:rPr>
        <w:t>assava-based ethanol and biogas at household, farm and industrial level.</w:t>
      </w:r>
      <w:r w:rsidR="006702E1">
        <w:rPr>
          <w:sz w:val="28"/>
        </w:rPr>
        <w:t xml:space="preserve"> (FAO 2018b)</w:t>
      </w:r>
    </w:p>
    <w:p w14:paraId="6AEECAE9" w14:textId="77777777" w:rsidR="00C725E1" w:rsidRDefault="00C725E1" w:rsidP="009855D9">
      <w:pPr>
        <w:pStyle w:val="Textkrper"/>
        <w:rPr>
          <w:sz w:val="28"/>
        </w:rPr>
      </w:pPr>
    </w:p>
    <w:p w14:paraId="2B24BF49" w14:textId="0A74D4D5" w:rsidR="00C725E1" w:rsidRPr="00C725E1" w:rsidRDefault="009B3228" w:rsidP="00C725E1">
      <w:pPr>
        <w:pStyle w:val="berschrift2"/>
        <w:rPr>
          <w:lang w:val="en-GB"/>
        </w:rPr>
      </w:pPr>
      <w:bookmarkStart w:id="7" w:name="_Toc535852032"/>
      <w:r>
        <w:rPr>
          <w:lang w:val="en-GB"/>
        </w:rPr>
        <w:t>The way forward for</w:t>
      </w:r>
      <w:r w:rsidR="00C725E1">
        <w:rPr>
          <w:lang w:val="en-GB"/>
        </w:rPr>
        <w:t xml:space="preserve"> guidance</w:t>
      </w:r>
      <w:bookmarkEnd w:id="7"/>
    </w:p>
    <w:p w14:paraId="43CCAF57" w14:textId="36F3FE48" w:rsidR="002E650D" w:rsidRDefault="002E650D" w:rsidP="009855D9">
      <w:pPr>
        <w:pStyle w:val="Textkrper"/>
        <w:rPr>
          <w:sz w:val="28"/>
          <w:lang w:val="en-GB"/>
        </w:rPr>
      </w:pPr>
      <w:r>
        <w:rPr>
          <w:sz w:val="28"/>
          <w:lang w:val="en-GB"/>
        </w:rPr>
        <w:t xml:space="preserve">The analysis </w:t>
      </w:r>
      <w:r w:rsidR="006B429A">
        <w:rPr>
          <w:sz w:val="28"/>
          <w:lang w:val="en-GB"/>
        </w:rPr>
        <w:t xml:space="preserve">of </w:t>
      </w:r>
      <w:r w:rsidR="007F516B">
        <w:rPr>
          <w:sz w:val="28"/>
          <w:lang w:val="en-GB"/>
        </w:rPr>
        <w:t xml:space="preserve">attribution </w:t>
      </w:r>
      <w:r>
        <w:rPr>
          <w:sz w:val="28"/>
          <w:lang w:val="en-GB"/>
        </w:rPr>
        <w:t xml:space="preserve">issues </w:t>
      </w:r>
      <w:r w:rsidR="007F516B">
        <w:rPr>
          <w:sz w:val="28"/>
          <w:lang w:val="en-GB"/>
        </w:rPr>
        <w:t xml:space="preserve">for the GSI </w:t>
      </w:r>
      <w:r>
        <w:rPr>
          <w:sz w:val="28"/>
          <w:lang w:val="en-GB"/>
        </w:rPr>
        <w:t>has shown some fundamental an</w:t>
      </w:r>
      <w:r w:rsidR="00447584">
        <w:rPr>
          <w:sz w:val="28"/>
          <w:lang w:val="en-GB"/>
        </w:rPr>
        <w:t>d repeating aspects that</w:t>
      </w:r>
      <w:r w:rsidR="006B429A">
        <w:rPr>
          <w:sz w:val="28"/>
          <w:lang w:val="en-GB"/>
        </w:rPr>
        <w:t xml:space="preserve"> </w:t>
      </w:r>
      <w:r w:rsidR="00753491">
        <w:rPr>
          <w:sz w:val="28"/>
          <w:lang w:val="en-GB"/>
        </w:rPr>
        <w:t xml:space="preserve">are categorised into </w:t>
      </w:r>
      <w:r w:rsidR="00447584">
        <w:rPr>
          <w:sz w:val="28"/>
          <w:lang w:val="en-GB"/>
        </w:rPr>
        <w:t xml:space="preserve">three </w:t>
      </w:r>
      <w:r w:rsidR="00753491">
        <w:rPr>
          <w:sz w:val="28"/>
          <w:lang w:val="en-GB"/>
        </w:rPr>
        <w:t>different types</w:t>
      </w:r>
      <w:r w:rsidR="00447584">
        <w:rPr>
          <w:sz w:val="28"/>
          <w:lang w:val="en-GB"/>
        </w:rPr>
        <w:t xml:space="preserve"> (chapter 2.1)</w:t>
      </w:r>
      <w:r w:rsidR="006B429A">
        <w:rPr>
          <w:sz w:val="28"/>
          <w:lang w:val="en-GB"/>
        </w:rPr>
        <w:t>. Chapter 3 will provide some general guidance about these overarching aspects that should be considered when tackling a problem</w:t>
      </w:r>
      <w:r w:rsidR="00447584">
        <w:rPr>
          <w:sz w:val="28"/>
          <w:lang w:val="en-GB"/>
        </w:rPr>
        <w:t xml:space="preserve"> and</w:t>
      </w:r>
      <w:r w:rsidR="00753491">
        <w:rPr>
          <w:sz w:val="28"/>
          <w:lang w:val="en-GB"/>
        </w:rPr>
        <w:t xml:space="preserve"> proposing solutions</w:t>
      </w:r>
      <w:r>
        <w:rPr>
          <w:sz w:val="28"/>
          <w:lang w:val="en-GB"/>
        </w:rPr>
        <w:t xml:space="preserve">. </w:t>
      </w:r>
      <w:r w:rsidR="00753491">
        <w:rPr>
          <w:sz w:val="28"/>
          <w:lang w:val="en-GB"/>
        </w:rPr>
        <w:t xml:space="preserve">Of course, this </w:t>
      </w:r>
      <w:r w:rsidR="00447584">
        <w:rPr>
          <w:sz w:val="28"/>
          <w:lang w:val="en-GB"/>
        </w:rPr>
        <w:t xml:space="preserve">general </w:t>
      </w:r>
      <w:r w:rsidR="00753491">
        <w:rPr>
          <w:sz w:val="28"/>
          <w:lang w:val="en-GB"/>
        </w:rPr>
        <w:t xml:space="preserve">guidance will not be exhaustive and </w:t>
      </w:r>
      <w:r w:rsidR="00447584">
        <w:rPr>
          <w:sz w:val="28"/>
          <w:lang w:val="en-GB"/>
        </w:rPr>
        <w:t>may serve as an</w:t>
      </w:r>
      <w:r w:rsidR="00753491">
        <w:rPr>
          <w:sz w:val="28"/>
          <w:lang w:val="en-GB"/>
        </w:rPr>
        <w:t xml:space="preserve"> e</w:t>
      </w:r>
      <w:r w:rsidR="00753491">
        <w:rPr>
          <w:sz w:val="28"/>
          <w:lang w:val="en-GB"/>
        </w:rPr>
        <w:t>x</w:t>
      </w:r>
      <w:r w:rsidR="00753491">
        <w:rPr>
          <w:sz w:val="28"/>
          <w:lang w:val="en-GB"/>
        </w:rPr>
        <w:t>change of exper</w:t>
      </w:r>
      <w:r w:rsidR="00447584">
        <w:rPr>
          <w:sz w:val="28"/>
          <w:lang w:val="en-GB"/>
        </w:rPr>
        <w:t>t knowledge.</w:t>
      </w:r>
    </w:p>
    <w:p w14:paraId="6CE215CB" w14:textId="77777777" w:rsidR="00447584" w:rsidRDefault="00FC279B" w:rsidP="009855D9">
      <w:pPr>
        <w:pStyle w:val="Textkrper"/>
        <w:rPr>
          <w:sz w:val="28"/>
          <w:lang w:val="en-GB"/>
        </w:rPr>
      </w:pPr>
      <w:r>
        <w:rPr>
          <w:sz w:val="28"/>
          <w:lang w:val="en-GB"/>
        </w:rPr>
        <w:t xml:space="preserve">The chapters 4, 5 and 6 will concentrate on the three areas of sustainability and </w:t>
      </w:r>
      <w:r w:rsidR="00753491">
        <w:rPr>
          <w:sz w:val="28"/>
          <w:lang w:val="en-GB"/>
        </w:rPr>
        <w:t>investigate</w:t>
      </w:r>
      <w:r>
        <w:rPr>
          <w:sz w:val="28"/>
          <w:lang w:val="en-GB"/>
        </w:rPr>
        <w:t xml:space="preserve"> single indicators. Not all indicators </w:t>
      </w:r>
      <w:r w:rsidR="00753491">
        <w:rPr>
          <w:sz w:val="28"/>
          <w:lang w:val="en-GB"/>
        </w:rPr>
        <w:t>will be assessed in detail; the cr</w:t>
      </w:r>
      <w:r w:rsidR="00753491">
        <w:rPr>
          <w:sz w:val="28"/>
          <w:lang w:val="en-GB"/>
        </w:rPr>
        <w:t>i</w:t>
      </w:r>
      <w:r w:rsidR="00447584">
        <w:rPr>
          <w:sz w:val="28"/>
          <w:lang w:val="en-GB"/>
        </w:rPr>
        <w:t>teria for inclusion were as follows:</w:t>
      </w:r>
    </w:p>
    <w:p w14:paraId="1E197808" w14:textId="77777777" w:rsidR="00447584" w:rsidRDefault="00753491" w:rsidP="00447584">
      <w:pPr>
        <w:pStyle w:val="Textkrper"/>
        <w:numPr>
          <w:ilvl w:val="0"/>
          <w:numId w:val="56"/>
        </w:numPr>
        <w:rPr>
          <w:sz w:val="28"/>
          <w:lang w:val="en-GB"/>
        </w:rPr>
      </w:pPr>
      <w:r>
        <w:rPr>
          <w:sz w:val="28"/>
          <w:lang w:val="en-GB"/>
        </w:rPr>
        <w:t>they have been mentioned somewhere in the five reviewed implement</w:t>
      </w:r>
      <w:r>
        <w:rPr>
          <w:sz w:val="28"/>
          <w:lang w:val="en-GB"/>
        </w:rPr>
        <w:t>a</w:t>
      </w:r>
      <w:r>
        <w:rPr>
          <w:sz w:val="28"/>
          <w:lang w:val="en-GB"/>
        </w:rPr>
        <w:t>tion reports</w:t>
      </w:r>
      <w:r w:rsidR="00447584">
        <w:rPr>
          <w:sz w:val="28"/>
          <w:lang w:val="en-GB"/>
        </w:rPr>
        <w:t>, or</w:t>
      </w:r>
    </w:p>
    <w:p w14:paraId="5223782D" w14:textId="77777777" w:rsidR="00447584" w:rsidRDefault="00753491" w:rsidP="00447584">
      <w:pPr>
        <w:pStyle w:val="Textkrper"/>
        <w:numPr>
          <w:ilvl w:val="0"/>
          <w:numId w:val="56"/>
        </w:numPr>
        <w:rPr>
          <w:sz w:val="28"/>
          <w:lang w:val="en-GB"/>
        </w:rPr>
      </w:pPr>
      <w:proofErr w:type="gramStart"/>
      <w:r>
        <w:rPr>
          <w:sz w:val="28"/>
          <w:lang w:val="en-GB"/>
        </w:rPr>
        <w:t>they</w:t>
      </w:r>
      <w:proofErr w:type="gramEnd"/>
      <w:r>
        <w:rPr>
          <w:sz w:val="28"/>
          <w:lang w:val="en-GB"/>
        </w:rPr>
        <w:t xml:space="preserve"> have been mentioned b</w:t>
      </w:r>
      <w:r w:rsidR="00447584">
        <w:rPr>
          <w:sz w:val="28"/>
          <w:lang w:val="en-GB"/>
        </w:rPr>
        <w:t>y the respective TFS sub-group.</w:t>
      </w:r>
    </w:p>
    <w:p w14:paraId="25DD0273" w14:textId="1C67ABEB" w:rsidR="00FC279B" w:rsidRPr="00447584" w:rsidRDefault="00753491" w:rsidP="00447584">
      <w:pPr>
        <w:pStyle w:val="Textkrper"/>
        <w:rPr>
          <w:rFonts w:cstheme="minorHAnsi"/>
          <w:sz w:val="28"/>
          <w:lang w:val="en-GB"/>
        </w:rPr>
      </w:pPr>
      <w:r w:rsidRPr="00447584">
        <w:rPr>
          <w:rFonts w:cstheme="minorHAnsi"/>
          <w:sz w:val="28"/>
          <w:lang w:val="en-GB"/>
        </w:rPr>
        <w:t>Where</w:t>
      </w:r>
      <w:r w:rsidR="005D59F0" w:rsidRPr="00447584">
        <w:rPr>
          <w:rFonts w:cstheme="minorHAnsi"/>
          <w:sz w:val="28"/>
          <w:lang w:val="en-GB"/>
        </w:rPr>
        <w:t xml:space="preserve"> </w:t>
      </w:r>
      <w:r w:rsidRPr="00447584">
        <w:rPr>
          <w:rFonts w:cstheme="minorHAnsi"/>
          <w:sz w:val="28"/>
          <w:lang w:val="en-GB"/>
        </w:rPr>
        <w:t xml:space="preserve">potential </w:t>
      </w:r>
      <w:r w:rsidR="005D59F0" w:rsidRPr="00447584">
        <w:rPr>
          <w:rFonts w:cstheme="minorHAnsi"/>
          <w:sz w:val="28"/>
          <w:lang w:val="en-GB"/>
        </w:rPr>
        <w:t>attribution issue</w:t>
      </w:r>
      <w:r w:rsidRPr="00447584">
        <w:rPr>
          <w:rFonts w:cstheme="minorHAnsi"/>
          <w:sz w:val="28"/>
          <w:lang w:val="en-GB"/>
        </w:rPr>
        <w:t>s</w:t>
      </w:r>
      <w:r w:rsidR="005D59F0" w:rsidRPr="00447584">
        <w:rPr>
          <w:rFonts w:cstheme="minorHAnsi"/>
          <w:sz w:val="28"/>
          <w:lang w:val="en-GB"/>
        </w:rPr>
        <w:t xml:space="preserve"> </w:t>
      </w:r>
      <w:r w:rsidRPr="00447584">
        <w:rPr>
          <w:rFonts w:cstheme="minorHAnsi"/>
          <w:sz w:val="28"/>
          <w:lang w:val="en-GB"/>
        </w:rPr>
        <w:t>are identified for</w:t>
      </w:r>
      <w:r w:rsidR="005D59F0" w:rsidRPr="00447584">
        <w:rPr>
          <w:rFonts w:cstheme="minorHAnsi"/>
          <w:sz w:val="28"/>
          <w:lang w:val="en-GB"/>
        </w:rPr>
        <w:t xml:space="preserve"> </w:t>
      </w:r>
      <w:r w:rsidRPr="00447584">
        <w:rPr>
          <w:rFonts w:cstheme="minorHAnsi"/>
          <w:sz w:val="28"/>
          <w:lang w:val="en-GB"/>
        </w:rPr>
        <w:t xml:space="preserve">a </w:t>
      </w:r>
      <w:r w:rsidR="005D59F0" w:rsidRPr="00447584">
        <w:rPr>
          <w:rFonts w:cstheme="minorHAnsi"/>
          <w:sz w:val="28"/>
          <w:lang w:val="en-GB"/>
        </w:rPr>
        <w:t xml:space="preserve">GSI </w:t>
      </w:r>
      <w:r w:rsidRPr="00447584">
        <w:rPr>
          <w:rFonts w:cstheme="minorHAnsi"/>
          <w:sz w:val="28"/>
          <w:lang w:val="en-GB"/>
        </w:rPr>
        <w:t>that is not discussed in detail, reference is made to similar problems and guid</w:t>
      </w:r>
      <w:r w:rsidR="00447584">
        <w:rPr>
          <w:rFonts w:cstheme="minorHAnsi"/>
          <w:sz w:val="28"/>
          <w:lang w:val="en-GB"/>
        </w:rPr>
        <w:t>ance of</w:t>
      </w:r>
      <w:r w:rsidRPr="00447584">
        <w:rPr>
          <w:rFonts w:cstheme="minorHAnsi"/>
          <w:sz w:val="28"/>
          <w:lang w:val="en-GB"/>
        </w:rPr>
        <w:t xml:space="preserve"> other indic</w:t>
      </w:r>
      <w:r w:rsidRPr="00447584">
        <w:rPr>
          <w:rFonts w:cstheme="minorHAnsi"/>
          <w:sz w:val="28"/>
          <w:lang w:val="en-GB"/>
        </w:rPr>
        <w:t>a</w:t>
      </w:r>
      <w:r w:rsidRPr="00447584">
        <w:rPr>
          <w:rFonts w:cstheme="minorHAnsi"/>
          <w:sz w:val="28"/>
          <w:lang w:val="en-GB"/>
        </w:rPr>
        <w:t>tors.</w:t>
      </w:r>
    </w:p>
    <w:p w14:paraId="7C21D4B2" w14:textId="02D5B316" w:rsidR="005D59F0" w:rsidRDefault="009B3228" w:rsidP="009855D9">
      <w:pPr>
        <w:pStyle w:val="Textkrper"/>
        <w:rPr>
          <w:rFonts w:cstheme="minorHAnsi"/>
          <w:sz w:val="28"/>
          <w:lang w:val="en-GB"/>
        </w:rPr>
      </w:pPr>
      <w:r>
        <w:rPr>
          <w:rFonts w:cstheme="minorHAnsi"/>
          <w:sz w:val="28"/>
          <w:lang w:val="en-GB"/>
        </w:rPr>
        <w:lastRenderedPageBreak/>
        <w:t xml:space="preserve">For each indicator </w:t>
      </w:r>
      <w:r w:rsidR="001733AF">
        <w:rPr>
          <w:rFonts w:cstheme="minorHAnsi"/>
          <w:sz w:val="28"/>
          <w:lang w:val="en-GB"/>
        </w:rPr>
        <w:t xml:space="preserve">of the 24 GSI </w:t>
      </w:r>
      <w:r>
        <w:rPr>
          <w:rFonts w:cstheme="minorHAnsi"/>
          <w:sz w:val="28"/>
          <w:lang w:val="en-GB"/>
        </w:rPr>
        <w:t>with one or more relevant attribution issues the following structure is applied:</w:t>
      </w:r>
    </w:p>
    <w:p w14:paraId="767EC580" w14:textId="1E913F7E" w:rsidR="005D59F0" w:rsidRPr="001733AF" w:rsidRDefault="009B3228" w:rsidP="00760744">
      <w:pPr>
        <w:pStyle w:val="Textkrper"/>
        <w:numPr>
          <w:ilvl w:val="0"/>
          <w:numId w:val="40"/>
        </w:numPr>
        <w:rPr>
          <w:rFonts w:cstheme="minorHAnsi"/>
          <w:i/>
          <w:sz w:val="28"/>
          <w:lang w:val="en-GB"/>
        </w:rPr>
      </w:pPr>
      <w:r w:rsidRPr="001733AF">
        <w:rPr>
          <w:rFonts w:cstheme="minorHAnsi"/>
          <w:i/>
          <w:sz w:val="28"/>
          <w:lang w:val="en-GB"/>
        </w:rPr>
        <w:t>Short recapitulation of the i</w:t>
      </w:r>
      <w:r w:rsidR="005D59F0" w:rsidRPr="001733AF">
        <w:rPr>
          <w:rFonts w:cstheme="minorHAnsi"/>
          <w:i/>
          <w:sz w:val="28"/>
          <w:lang w:val="en-GB"/>
        </w:rPr>
        <w:t>ndicator and its measurement</w:t>
      </w:r>
    </w:p>
    <w:p w14:paraId="2E3AD110" w14:textId="5E07707C" w:rsidR="00753491" w:rsidRPr="00753491" w:rsidRDefault="00753491" w:rsidP="0017180A">
      <w:pPr>
        <w:pStyle w:val="Textkrper"/>
        <w:rPr>
          <w:sz w:val="28"/>
          <w:lang w:val="en-GB"/>
        </w:rPr>
      </w:pPr>
      <w:r>
        <w:rPr>
          <w:sz w:val="28"/>
          <w:lang w:val="en-GB"/>
        </w:rPr>
        <w:t>The short recap of indicator and its measurement shall facilitate a quick unde</w:t>
      </w:r>
      <w:r>
        <w:rPr>
          <w:sz w:val="28"/>
          <w:lang w:val="en-GB"/>
        </w:rPr>
        <w:t>r</w:t>
      </w:r>
      <w:r>
        <w:rPr>
          <w:sz w:val="28"/>
          <w:lang w:val="en-GB"/>
        </w:rPr>
        <w:t>standing of the indicator without consulting the GBEP indicator report. Neve</w:t>
      </w:r>
      <w:r>
        <w:rPr>
          <w:sz w:val="28"/>
          <w:lang w:val="en-GB"/>
        </w:rPr>
        <w:t>r</w:t>
      </w:r>
      <w:r>
        <w:rPr>
          <w:sz w:val="28"/>
          <w:lang w:val="en-GB"/>
        </w:rPr>
        <w:t>theless, it is advised to read into the objectives and scientific background of a specific indicator to fully understand the attribution problem and an appropr</w:t>
      </w:r>
      <w:r>
        <w:rPr>
          <w:sz w:val="28"/>
          <w:lang w:val="en-GB"/>
        </w:rPr>
        <w:t>i</w:t>
      </w:r>
      <w:r>
        <w:rPr>
          <w:sz w:val="28"/>
          <w:lang w:val="en-GB"/>
        </w:rPr>
        <w:t>ate solution to it.</w:t>
      </w:r>
    </w:p>
    <w:p w14:paraId="711E8C0B" w14:textId="77777777" w:rsidR="005D59F0" w:rsidRPr="001733AF" w:rsidRDefault="009B3228" w:rsidP="00760744">
      <w:pPr>
        <w:pStyle w:val="Textkrper"/>
        <w:numPr>
          <w:ilvl w:val="0"/>
          <w:numId w:val="40"/>
        </w:numPr>
        <w:rPr>
          <w:rFonts w:cstheme="minorHAnsi"/>
          <w:i/>
          <w:sz w:val="28"/>
          <w:lang w:val="en-GB"/>
        </w:rPr>
      </w:pPr>
      <w:r w:rsidRPr="001733AF">
        <w:rPr>
          <w:rFonts w:cstheme="minorHAnsi"/>
          <w:i/>
          <w:sz w:val="28"/>
          <w:lang w:val="en-GB"/>
        </w:rPr>
        <w:t>Attribution challenges during GSI implementation</w:t>
      </w:r>
      <w:r w:rsidR="005D59F0" w:rsidRPr="001733AF">
        <w:rPr>
          <w:rFonts w:cstheme="minorHAnsi"/>
          <w:i/>
          <w:sz w:val="28"/>
          <w:lang w:val="en-GB"/>
        </w:rPr>
        <w:t xml:space="preserve"> in some countries</w:t>
      </w:r>
    </w:p>
    <w:p w14:paraId="392092A9" w14:textId="564BFFF5" w:rsidR="00753491" w:rsidRDefault="00753491" w:rsidP="0017180A">
      <w:pPr>
        <w:pStyle w:val="Textkrper"/>
        <w:rPr>
          <w:sz w:val="28"/>
          <w:lang w:val="en-GB"/>
        </w:rPr>
      </w:pPr>
      <w:r>
        <w:rPr>
          <w:sz w:val="28"/>
          <w:lang w:val="en-GB"/>
        </w:rPr>
        <w:t>Menti</w:t>
      </w:r>
      <w:r w:rsidR="001733AF">
        <w:rPr>
          <w:sz w:val="28"/>
          <w:lang w:val="en-GB"/>
        </w:rPr>
        <w:t>oning the attribution issues</w:t>
      </w:r>
      <w:r>
        <w:rPr>
          <w:sz w:val="28"/>
          <w:lang w:val="en-GB"/>
        </w:rPr>
        <w:t xml:space="preserve"> provides a quick insight into which of the five implementation reports have raised a question and maybe also provide a sol</w:t>
      </w:r>
      <w:r>
        <w:rPr>
          <w:sz w:val="28"/>
          <w:lang w:val="en-GB"/>
        </w:rPr>
        <w:t>u</w:t>
      </w:r>
      <w:r>
        <w:rPr>
          <w:sz w:val="28"/>
          <w:lang w:val="en-GB"/>
        </w:rPr>
        <w:t>tion.</w:t>
      </w:r>
      <w:r w:rsidR="001733AF">
        <w:rPr>
          <w:sz w:val="28"/>
          <w:lang w:val="en-GB"/>
        </w:rPr>
        <w:t xml:space="preserve"> Table 2 shows the scheme that was used for this analysis</w:t>
      </w:r>
      <w:r>
        <w:rPr>
          <w:sz w:val="28"/>
          <w:lang w:val="en-GB"/>
        </w:rPr>
        <w:t xml:space="preserve">. In order to have a quick look into the respective </w:t>
      </w:r>
      <w:r w:rsidR="001733AF">
        <w:rPr>
          <w:sz w:val="28"/>
          <w:lang w:val="en-GB"/>
        </w:rPr>
        <w:t xml:space="preserve">country </w:t>
      </w:r>
      <w:r>
        <w:rPr>
          <w:sz w:val="28"/>
          <w:lang w:val="en-GB"/>
        </w:rPr>
        <w:t>report, the reference cites the page number of that re</w:t>
      </w:r>
      <w:r w:rsidR="001733AF">
        <w:rPr>
          <w:sz w:val="28"/>
          <w:lang w:val="en-GB"/>
        </w:rPr>
        <w:t>port. (It should be mentioned</w:t>
      </w:r>
      <w:r>
        <w:rPr>
          <w:sz w:val="28"/>
          <w:lang w:val="en-GB"/>
        </w:rPr>
        <w:t xml:space="preserve"> that the full implementation report of Paraguay is in Spanish.)</w:t>
      </w:r>
    </w:p>
    <w:p w14:paraId="3CA74920" w14:textId="77777777" w:rsidR="001733AF" w:rsidRPr="006A7F0E" w:rsidRDefault="001733AF" w:rsidP="0017180A">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753491" w:rsidRPr="00AC31C4" w14:paraId="02B4C452" w14:textId="77777777" w:rsidTr="00DB5A39">
        <w:tc>
          <w:tcPr>
            <w:tcW w:w="669" w:type="pct"/>
          </w:tcPr>
          <w:p w14:paraId="31A73703" w14:textId="77777777" w:rsidR="00753491" w:rsidRPr="00AC31C4" w:rsidRDefault="00753491" w:rsidP="00DB5A39">
            <w:pPr>
              <w:pStyle w:val="Textkrper"/>
              <w:keepLines/>
              <w:rPr>
                <w:b/>
                <w:lang w:val="en-GB"/>
              </w:rPr>
            </w:pPr>
            <w:r w:rsidRPr="00AC31C4">
              <w:rPr>
                <w:b/>
                <w:lang w:val="en-GB"/>
              </w:rPr>
              <w:t>Country</w:t>
            </w:r>
          </w:p>
        </w:tc>
        <w:tc>
          <w:tcPr>
            <w:tcW w:w="1831" w:type="pct"/>
          </w:tcPr>
          <w:p w14:paraId="76F62ADB" w14:textId="77777777" w:rsidR="00753491" w:rsidRPr="00AC31C4" w:rsidRDefault="00753491" w:rsidP="00DB5A39">
            <w:pPr>
              <w:pStyle w:val="Textkrper"/>
              <w:keepLines/>
              <w:rPr>
                <w:b/>
                <w:lang w:val="en-GB"/>
              </w:rPr>
            </w:pPr>
            <w:r w:rsidRPr="00AC31C4">
              <w:rPr>
                <w:b/>
                <w:lang w:val="en-GB"/>
              </w:rPr>
              <w:t>Attribution issue</w:t>
            </w:r>
          </w:p>
        </w:tc>
        <w:tc>
          <w:tcPr>
            <w:tcW w:w="1831" w:type="pct"/>
          </w:tcPr>
          <w:p w14:paraId="5CD6F94F" w14:textId="77777777" w:rsidR="00753491" w:rsidRPr="00AC31C4" w:rsidRDefault="00753491" w:rsidP="00DB5A39">
            <w:pPr>
              <w:pStyle w:val="Textkrper"/>
              <w:keepLines/>
              <w:rPr>
                <w:b/>
                <w:lang w:val="en-GB"/>
              </w:rPr>
            </w:pPr>
            <w:r w:rsidRPr="00AC31C4">
              <w:rPr>
                <w:b/>
                <w:lang w:val="en-GB"/>
              </w:rPr>
              <w:t>Used approach</w:t>
            </w:r>
          </w:p>
        </w:tc>
        <w:tc>
          <w:tcPr>
            <w:tcW w:w="669" w:type="pct"/>
          </w:tcPr>
          <w:p w14:paraId="3E273F50" w14:textId="77777777" w:rsidR="00753491" w:rsidRPr="00AC31C4" w:rsidRDefault="00753491" w:rsidP="00DB5A39">
            <w:pPr>
              <w:pStyle w:val="Textkrper"/>
              <w:keepLines/>
              <w:rPr>
                <w:b/>
                <w:lang w:val="en-GB"/>
              </w:rPr>
            </w:pPr>
            <w:r w:rsidRPr="00AC31C4">
              <w:rPr>
                <w:b/>
                <w:lang w:val="en-GB"/>
              </w:rPr>
              <w:t>Reference</w:t>
            </w:r>
          </w:p>
        </w:tc>
      </w:tr>
      <w:tr w:rsidR="00753491" w:rsidRPr="00AC31C4" w14:paraId="15744E21" w14:textId="77777777" w:rsidTr="00DB5A39">
        <w:tc>
          <w:tcPr>
            <w:tcW w:w="669" w:type="pct"/>
          </w:tcPr>
          <w:p w14:paraId="6BDC329C" w14:textId="77777777" w:rsidR="00753491" w:rsidRPr="00AC31C4" w:rsidRDefault="00753491" w:rsidP="00DB5A39">
            <w:pPr>
              <w:pStyle w:val="Textkrper"/>
              <w:keepLines/>
              <w:jc w:val="left"/>
              <w:rPr>
                <w:lang w:val="en-GB"/>
              </w:rPr>
            </w:pPr>
          </w:p>
        </w:tc>
        <w:tc>
          <w:tcPr>
            <w:tcW w:w="1831" w:type="pct"/>
          </w:tcPr>
          <w:p w14:paraId="798E8D0C" w14:textId="77777777" w:rsidR="00753491" w:rsidRPr="00AC31C4" w:rsidRDefault="00753491" w:rsidP="00DB5A39">
            <w:pPr>
              <w:pStyle w:val="Textkrper"/>
              <w:keepLines/>
              <w:jc w:val="left"/>
              <w:rPr>
                <w:lang w:val="en-GB"/>
              </w:rPr>
            </w:pPr>
          </w:p>
        </w:tc>
        <w:tc>
          <w:tcPr>
            <w:tcW w:w="1831" w:type="pct"/>
          </w:tcPr>
          <w:p w14:paraId="6CC5F85F" w14:textId="77777777" w:rsidR="00753491" w:rsidRPr="00AC31C4" w:rsidRDefault="00753491" w:rsidP="00DB5A39">
            <w:pPr>
              <w:pStyle w:val="Textkrper"/>
              <w:keepLines/>
              <w:jc w:val="left"/>
              <w:rPr>
                <w:rFonts w:ascii="Calibri" w:hAnsi="Calibri"/>
                <w:sz w:val="22"/>
                <w:szCs w:val="22"/>
                <w:lang w:val="en-GB"/>
              </w:rPr>
            </w:pPr>
          </w:p>
        </w:tc>
        <w:tc>
          <w:tcPr>
            <w:tcW w:w="669" w:type="pct"/>
          </w:tcPr>
          <w:p w14:paraId="01D64DD3" w14:textId="77777777" w:rsidR="00753491" w:rsidRPr="00AC31C4" w:rsidRDefault="00753491" w:rsidP="00DB5A39">
            <w:pPr>
              <w:pStyle w:val="Textkrper"/>
              <w:keepLines/>
              <w:jc w:val="left"/>
              <w:rPr>
                <w:lang w:val="en-GB"/>
              </w:rPr>
            </w:pPr>
          </w:p>
        </w:tc>
      </w:tr>
      <w:tr w:rsidR="00753491" w:rsidRPr="00AC31C4" w14:paraId="572140EF" w14:textId="77777777" w:rsidTr="00DB5A39">
        <w:tc>
          <w:tcPr>
            <w:tcW w:w="669" w:type="pct"/>
          </w:tcPr>
          <w:p w14:paraId="29E5FD7E" w14:textId="77777777" w:rsidR="00753491" w:rsidRPr="00AC31C4" w:rsidRDefault="00753491" w:rsidP="00DB5A39">
            <w:pPr>
              <w:pStyle w:val="Textkrper"/>
              <w:keepLines/>
              <w:jc w:val="left"/>
              <w:rPr>
                <w:lang w:val="en-GB"/>
              </w:rPr>
            </w:pPr>
          </w:p>
        </w:tc>
        <w:tc>
          <w:tcPr>
            <w:tcW w:w="1831" w:type="pct"/>
          </w:tcPr>
          <w:p w14:paraId="773A8969" w14:textId="77777777" w:rsidR="00753491" w:rsidRPr="00AC31C4" w:rsidRDefault="00753491" w:rsidP="00DB5A39">
            <w:pPr>
              <w:pStyle w:val="Textkrper"/>
              <w:keepLines/>
              <w:jc w:val="left"/>
              <w:rPr>
                <w:lang w:val="en-GB"/>
              </w:rPr>
            </w:pPr>
          </w:p>
        </w:tc>
        <w:tc>
          <w:tcPr>
            <w:tcW w:w="1831" w:type="pct"/>
          </w:tcPr>
          <w:p w14:paraId="1BB67BA8" w14:textId="77777777" w:rsidR="00753491" w:rsidRPr="00AC31C4" w:rsidRDefault="00753491" w:rsidP="00DB5A39">
            <w:pPr>
              <w:pStyle w:val="Textkrper"/>
              <w:keepLines/>
              <w:jc w:val="left"/>
              <w:rPr>
                <w:lang w:val="en-GB"/>
              </w:rPr>
            </w:pPr>
          </w:p>
        </w:tc>
        <w:tc>
          <w:tcPr>
            <w:tcW w:w="669" w:type="pct"/>
          </w:tcPr>
          <w:p w14:paraId="42B28EE8" w14:textId="77777777" w:rsidR="00753491" w:rsidRPr="00AC31C4" w:rsidRDefault="00753491" w:rsidP="00DB5A39">
            <w:pPr>
              <w:pStyle w:val="Textkrper"/>
              <w:keepLines/>
              <w:jc w:val="left"/>
              <w:rPr>
                <w:lang w:val="en-GB"/>
              </w:rPr>
            </w:pPr>
          </w:p>
        </w:tc>
      </w:tr>
    </w:tbl>
    <w:p w14:paraId="31C4E4D2" w14:textId="77777777" w:rsidR="00753491" w:rsidRPr="00AC31C4" w:rsidRDefault="00753491" w:rsidP="0017180A">
      <w:pPr>
        <w:pStyle w:val="Textkrper"/>
        <w:keepLines/>
        <w:rPr>
          <w:sz w:val="28"/>
          <w:lang w:val="en-GB"/>
        </w:rPr>
      </w:pPr>
      <w:r>
        <w:rPr>
          <w:sz w:val="28"/>
          <w:lang w:val="en-GB"/>
        </w:rPr>
        <w:t>Table 2: Evaluation scheme of specific attribution issues in country reports</w:t>
      </w:r>
    </w:p>
    <w:p w14:paraId="00F3F45A" w14:textId="77777777" w:rsidR="00753491" w:rsidRDefault="00753491" w:rsidP="0017180A">
      <w:pPr>
        <w:pStyle w:val="Textkrper"/>
        <w:rPr>
          <w:rFonts w:cstheme="minorHAnsi"/>
          <w:sz w:val="28"/>
          <w:lang w:val="en-GB"/>
        </w:rPr>
      </w:pPr>
    </w:p>
    <w:p w14:paraId="40EDB752" w14:textId="3BEF673A" w:rsidR="005D59F0" w:rsidRPr="001733AF" w:rsidRDefault="009B3228" w:rsidP="00760744">
      <w:pPr>
        <w:pStyle w:val="Textkrper"/>
        <w:numPr>
          <w:ilvl w:val="0"/>
          <w:numId w:val="40"/>
        </w:numPr>
        <w:rPr>
          <w:rFonts w:cstheme="minorHAnsi"/>
          <w:i/>
          <w:sz w:val="28"/>
          <w:lang w:val="en-GB"/>
        </w:rPr>
      </w:pPr>
      <w:r w:rsidRPr="001733AF">
        <w:rPr>
          <w:rFonts w:cstheme="minorHAnsi"/>
          <w:i/>
          <w:sz w:val="28"/>
          <w:lang w:val="en-GB"/>
        </w:rPr>
        <w:t>Issues highlighted by the TFS sub-group</w:t>
      </w:r>
    </w:p>
    <w:p w14:paraId="7C3647BB" w14:textId="6C2356B4" w:rsidR="00753491" w:rsidRPr="00753491" w:rsidRDefault="00753491" w:rsidP="0017180A">
      <w:pPr>
        <w:pStyle w:val="Textkrper"/>
        <w:rPr>
          <w:sz w:val="28"/>
          <w:lang w:val="en-GB"/>
        </w:rPr>
      </w:pPr>
      <w:r>
        <w:rPr>
          <w:rFonts w:cstheme="minorHAnsi"/>
          <w:sz w:val="28"/>
          <w:lang w:val="en-GB"/>
        </w:rPr>
        <w:t>Short notes on the sub-group report</w:t>
      </w:r>
      <w:r w:rsidR="001733AF">
        <w:rPr>
          <w:rFonts w:cstheme="minorHAnsi"/>
          <w:sz w:val="28"/>
          <w:lang w:val="en-GB"/>
        </w:rPr>
        <w:t>s</w:t>
      </w:r>
      <w:r>
        <w:rPr>
          <w:rFonts w:cstheme="minorHAnsi"/>
          <w:sz w:val="28"/>
          <w:lang w:val="en-GB"/>
        </w:rPr>
        <w:t xml:space="preserve"> are provided to indicate </w:t>
      </w:r>
      <w:r>
        <w:rPr>
          <w:sz w:val="28"/>
          <w:lang w:val="en-GB"/>
        </w:rPr>
        <w:t>which issues were discusse</w:t>
      </w:r>
      <w:r w:rsidR="001733AF">
        <w:rPr>
          <w:sz w:val="28"/>
          <w:lang w:val="en-GB"/>
        </w:rPr>
        <w:t>d and if any guidance was given by the respective sub-group.</w:t>
      </w:r>
    </w:p>
    <w:p w14:paraId="680F22E1" w14:textId="7A9EAA3D" w:rsidR="009B3228" w:rsidRPr="001733AF" w:rsidRDefault="009B3228" w:rsidP="00760744">
      <w:pPr>
        <w:pStyle w:val="Textkrper"/>
        <w:numPr>
          <w:ilvl w:val="0"/>
          <w:numId w:val="40"/>
        </w:numPr>
        <w:rPr>
          <w:i/>
          <w:sz w:val="28"/>
          <w:lang w:val="en-GB"/>
        </w:rPr>
      </w:pPr>
      <w:r w:rsidRPr="001733AF">
        <w:rPr>
          <w:rFonts w:cstheme="minorHAnsi"/>
          <w:i/>
          <w:sz w:val="28"/>
          <w:lang w:val="en-GB"/>
        </w:rPr>
        <w:t>Specific guidance for the indicator</w:t>
      </w:r>
    </w:p>
    <w:p w14:paraId="23D14FF4" w14:textId="0AA9C9D8" w:rsidR="009B3228" w:rsidRDefault="00F75211" w:rsidP="009855D9">
      <w:pPr>
        <w:pStyle w:val="Textkrper"/>
        <w:rPr>
          <w:sz w:val="28"/>
          <w:lang w:val="en-GB"/>
        </w:rPr>
      </w:pPr>
      <w:r>
        <w:rPr>
          <w:sz w:val="28"/>
          <w:lang w:val="en-GB"/>
        </w:rPr>
        <w:t>Subsequently</w:t>
      </w:r>
      <w:r w:rsidR="00753491">
        <w:rPr>
          <w:sz w:val="28"/>
          <w:lang w:val="en-GB"/>
        </w:rPr>
        <w:t>,</w:t>
      </w:r>
      <w:r>
        <w:rPr>
          <w:sz w:val="28"/>
          <w:lang w:val="en-GB"/>
        </w:rPr>
        <w:t xml:space="preserve"> single attributio</w:t>
      </w:r>
      <w:r w:rsidR="001733AF">
        <w:rPr>
          <w:sz w:val="28"/>
          <w:lang w:val="en-GB"/>
        </w:rPr>
        <w:t>n issues of the indicators are chosen for propo</w:t>
      </w:r>
      <w:r w:rsidR="001733AF">
        <w:rPr>
          <w:sz w:val="28"/>
          <w:lang w:val="en-GB"/>
        </w:rPr>
        <w:t>s</w:t>
      </w:r>
      <w:r w:rsidR="001733AF">
        <w:rPr>
          <w:sz w:val="28"/>
          <w:lang w:val="en-GB"/>
        </w:rPr>
        <w:t>ing specific guidance.</w:t>
      </w:r>
      <w:r w:rsidR="00D96B1F">
        <w:rPr>
          <w:sz w:val="28"/>
          <w:lang w:val="en-GB"/>
        </w:rPr>
        <w:t xml:space="preserve"> </w:t>
      </w:r>
      <w:r>
        <w:rPr>
          <w:sz w:val="28"/>
          <w:lang w:val="en-GB"/>
        </w:rPr>
        <w:t>Depending on the indicator</w:t>
      </w:r>
      <w:r w:rsidR="00D96B1F">
        <w:rPr>
          <w:sz w:val="28"/>
          <w:lang w:val="en-GB"/>
        </w:rPr>
        <w:t>,</w:t>
      </w:r>
      <w:r>
        <w:rPr>
          <w:sz w:val="28"/>
          <w:lang w:val="en-GB"/>
        </w:rPr>
        <w:t xml:space="preserve"> more than one issue </w:t>
      </w:r>
      <w:r w:rsidR="00D96B1F">
        <w:rPr>
          <w:sz w:val="28"/>
          <w:lang w:val="en-GB"/>
        </w:rPr>
        <w:t>is</w:t>
      </w:r>
      <w:r>
        <w:rPr>
          <w:sz w:val="28"/>
          <w:lang w:val="en-GB"/>
        </w:rPr>
        <w:t xml:space="preserve"> a</w:t>
      </w:r>
      <w:r>
        <w:rPr>
          <w:sz w:val="28"/>
          <w:lang w:val="en-GB"/>
        </w:rPr>
        <w:t>d</w:t>
      </w:r>
      <w:r>
        <w:rPr>
          <w:sz w:val="28"/>
          <w:lang w:val="en-GB"/>
        </w:rPr>
        <w:t>dressed</w:t>
      </w:r>
      <w:r w:rsidR="00D96B1F">
        <w:rPr>
          <w:sz w:val="28"/>
          <w:lang w:val="en-GB"/>
        </w:rPr>
        <w:t>.</w:t>
      </w:r>
    </w:p>
    <w:p w14:paraId="4D44A30D" w14:textId="2C23D7BE" w:rsidR="008E3695" w:rsidRDefault="001733AF" w:rsidP="009855D9">
      <w:pPr>
        <w:pStyle w:val="Textkrper"/>
        <w:rPr>
          <w:sz w:val="28"/>
          <w:lang w:val="en-GB"/>
        </w:rPr>
      </w:pPr>
      <w:r>
        <w:rPr>
          <w:sz w:val="28"/>
          <w:lang w:val="en-GB"/>
        </w:rPr>
        <w:t>The guidance provided is concentrated on</w:t>
      </w:r>
      <w:r w:rsidR="008E3695">
        <w:rPr>
          <w:sz w:val="28"/>
          <w:lang w:val="en-GB"/>
        </w:rPr>
        <w:t xml:space="preserve"> methodological guidance</w:t>
      </w:r>
      <w:r w:rsidR="00D96B1F">
        <w:rPr>
          <w:sz w:val="28"/>
          <w:lang w:val="en-GB"/>
        </w:rPr>
        <w:t xml:space="preserve"> (rather than country-specific),</w:t>
      </w:r>
      <w:r w:rsidR="008E3695">
        <w:rPr>
          <w:sz w:val="28"/>
          <w:lang w:val="en-GB"/>
        </w:rPr>
        <w:t xml:space="preserve"> since country</w:t>
      </w:r>
      <w:r w:rsidR="00D96B1F">
        <w:rPr>
          <w:sz w:val="28"/>
          <w:lang w:val="en-GB"/>
        </w:rPr>
        <w:t>-</w:t>
      </w:r>
      <w:r w:rsidR="008E3695">
        <w:rPr>
          <w:sz w:val="28"/>
          <w:lang w:val="en-GB"/>
        </w:rPr>
        <w:t>specific conditions, existing statistical sy</w:t>
      </w:r>
      <w:r w:rsidR="008E3695">
        <w:rPr>
          <w:sz w:val="28"/>
          <w:lang w:val="en-GB"/>
        </w:rPr>
        <w:t>s</w:t>
      </w:r>
      <w:r w:rsidR="008E3695">
        <w:rPr>
          <w:sz w:val="28"/>
          <w:lang w:val="en-GB"/>
        </w:rPr>
        <w:t>tems and the quality of data can be very different and demand individual a</w:t>
      </w:r>
      <w:r w:rsidR="008E3695">
        <w:rPr>
          <w:sz w:val="28"/>
          <w:lang w:val="en-GB"/>
        </w:rPr>
        <w:t>p</w:t>
      </w:r>
      <w:r w:rsidR="008E3695">
        <w:rPr>
          <w:sz w:val="28"/>
          <w:lang w:val="en-GB"/>
        </w:rPr>
        <w:t>proaches.</w:t>
      </w:r>
    </w:p>
    <w:p w14:paraId="71B79A00" w14:textId="77777777" w:rsidR="008E3695" w:rsidRDefault="008E3695" w:rsidP="009855D9">
      <w:pPr>
        <w:pStyle w:val="Textkrper"/>
        <w:rPr>
          <w:sz w:val="28"/>
          <w:lang w:val="en-GB"/>
        </w:rPr>
      </w:pPr>
    </w:p>
    <w:p w14:paraId="1BDDC8C2" w14:textId="77777777" w:rsidR="009855D9" w:rsidRDefault="009855D9" w:rsidP="00565257">
      <w:pPr>
        <w:pStyle w:val="Textkrper"/>
        <w:rPr>
          <w:sz w:val="28"/>
        </w:rPr>
      </w:pPr>
    </w:p>
    <w:p w14:paraId="4CCA8136" w14:textId="77777777" w:rsidR="00B007D1" w:rsidRDefault="00B007D1">
      <w:pPr>
        <w:widowControl/>
        <w:adjustRightInd/>
        <w:spacing w:before="0" w:after="160" w:line="259" w:lineRule="auto"/>
        <w:jc w:val="left"/>
        <w:textAlignment w:val="auto"/>
        <w:rPr>
          <w:rFonts w:asciiTheme="minorHAnsi" w:eastAsia="MS Mincho" w:hAnsiTheme="minorHAnsi"/>
          <w:b/>
          <w:sz w:val="36"/>
          <w:szCs w:val="20"/>
          <w:lang w:eastAsia="de-DE"/>
        </w:rPr>
      </w:pPr>
      <w:r>
        <w:rPr>
          <w:rFonts w:eastAsia="MS Mincho"/>
        </w:rPr>
        <w:br w:type="page"/>
      </w:r>
    </w:p>
    <w:p w14:paraId="02F11B38" w14:textId="16837920" w:rsidR="009855D9" w:rsidRDefault="00C725E1" w:rsidP="009855D9">
      <w:pPr>
        <w:pStyle w:val="berschrift1"/>
        <w:rPr>
          <w:rFonts w:eastAsia="MS Mincho"/>
        </w:rPr>
      </w:pPr>
      <w:bookmarkStart w:id="8" w:name="_Toc535852033"/>
      <w:r>
        <w:rPr>
          <w:rFonts w:eastAsia="MS Mincho"/>
        </w:rPr>
        <w:lastRenderedPageBreak/>
        <w:t>General guidance</w:t>
      </w:r>
      <w:r w:rsidR="009855D9">
        <w:rPr>
          <w:rFonts w:eastAsia="MS Mincho"/>
        </w:rPr>
        <w:t xml:space="preserve"> for the attribution issue</w:t>
      </w:r>
      <w:bookmarkEnd w:id="8"/>
    </w:p>
    <w:p w14:paraId="29EB542F" w14:textId="082833D2" w:rsidR="00C725E1" w:rsidRPr="00C725E1" w:rsidRDefault="00C725E1" w:rsidP="00C725E1">
      <w:pPr>
        <w:pStyle w:val="berschrift2"/>
        <w:rPr>
          <w:lang w:val="en-GB"/>
        </w:rPr>
      </w:pPr>
      <w:bookmarkStart w:id="9" w:name="_Toc535852034"/>
      <w:r>
        <w:rPr>
          <w:lang w:val="en-GB"/>
        </w:rPr>
        <w:t>Overarching considerations</w:t>
      </w:r>
      <w:bookmarkEnd w:id="9"/>
    </w:p>
    <w:p w14:paraId="4E47BE11" w14:textId="3473FF3F" w:rsidR="00C47536" w:rsidRDefault="00C47536" w:rsidP="009855D9">
      <w:pPr>
        <w:pStyle w:val="Textkrper"/>
        <w:rPr>
          <w:sz w:val="28"/>
          <w:lang w:val="en-GB"/>
        </w:rPr>
      </w:pPr>
      <w:r>
        <w:rPr>
          <w:sz w:val="28"/>
          <w:lang w:val="en-GB"/>
        </w:rPr>
        <w:t>Before structuring the issues which may arise at an indicator level some ove</w:t>
      </w:r>
      <w:r>
        <w:rPr>
          <w:sz w:val="28"/>
          <w:lang w:val="en-GB"/>
        </w:rPr>
        <w:t>r</w:t>
      </w:r>
      <w:r>
        <w:rPr>
          <w:sz w:val="28"/>
          <w:lang w:val="en-GB"/>
        </w:rPr>
        <w:t>arching considerations shall be made first.</w:t>
      </w:r>
    </w:p>
    <w:p w14:paraId="53A1BE39" w14:textId="77777777" w:rsidR="004775C9" w:rsidRDefault="004775C9" w:rsidP="009855D9">
      <w:pPr>
        <w:pStyle w:val="Textkrper"/>
        <w:rPr>
          <w:sz w:val="28"/>
          <w:lang w:val="en-GB"/>
        </w:rPr>
      </w:pPr>
    </w:p>
    <w:p w14:paraId="104C8793" w14:textId="62F9CFFE" w:rsidR="008E3695" w:rsidRPr="00114157" w:rsidRDefault="008E3695" w:rsidP="009855D9">
      <w:pPr>
        <w:pStyle w:val="Textkrper"/>
        <w:rPr>
          <w:i/>
          <w:sz w:val="28"/>
          <w:lang w:val="en-GB"/>
        </w:rPr>
      </w:pPr>
      <w:r w:rsidRPr="00114157">
        <w:rPr>
          <w:i/>
          <w:sz w:val="28"/>
          <w:lang w:val="en-GB"/>
        </w:rPr>
        <w:t>Obeying overarching criteria</w:t>
      </w:r>
    </w:p>
    <w:p w14:paraId="24AD28F4" w14:textId="702FB1B3" w:rsidR="008E3695" w:rsidRDefault="008E3695" w:rsidP="009855D9">
      <w:pPr>
        <w:pStyle w:val="Textkrper"/>
        <w:rPr>
          <w:sz w:val="28"/>
          <w:lang w:val="en-GB"/>
        </w:rPr>
      </w:pPr>
      <w:r>
        <w:rPr>
          <w:sz w:val="28"/>
          <w:lang w:val="en-GB"/>
        </w:rPr>
        <w:t>The most important criteria that shall be respected for tackling an attribution issue are as follows:</w:t>
      </w:r>
    </w:p>
    <w:p w14:paraId="741B1DC9" w14:textId="5A42F3E1" w:rsidR="008E3695" w:rsidRDefault="008E3695" w:rsidP="00760744">
      <w:pPr>
        <w:pStyle w:val="Textkrper"/>
        <w:numPr>
          <w:ilvl w:val="0"/>
          <w:numId w:val="28"/>
        </w:numPr>
        <w:rPr>
          <w:sz w:val="28"/>
          <w:lang w:val="en-GB"/>
        </w:rPr>
      </w:pPr>
      <w:r>
        <w:rPr>
          <w:sz w:val="28"/>
          <w:lang w:val="en-GB"/>
        </w:rPr>
        <w:t>P</w:t>
      </w:r>
      <w:r w:rsidR="009855D9" w:rsidRPr="008E3695">
        <w:rPr>
          <w:sz w:val="28"/>
          <w:lang w:val="en-GB"/>
        </w:rPr>
        <w:t>lausibility</w:t>
      </w:r>
    </w:p>
    <w:p w14:paraId="55E57232" w14:textId="5592F2A7" w:rsidR="008E3695" w:rsidRDefault="008E3695" w:rsidP="00760744">
      <w:pPr>
        <w:pStyle w:val="Textkrper"/>
        <w:numPr>
          <w:ilvl w:val="0"/>
          <w:numId w:val="28"/>
        </w:numPr>
        <w:rPr>
          <w:sz w:val="28"/>
          <w:lang w:val="en-GB"/>
        </w:rPr>
      </w:pPr>
      <w:r>
        <w:rPr>
          <w:sz w:val="28"/>
          <w:lang w:val="en-GB"/>
        </w:rPr>
        <w:t>T</w:t>
      </w:r>
      <w:r w:rsidR="009855D9" w:rsidRPr="008E3695">
        <w:rPr>
          <w:sz w:val="28"/>
          <w:lang w:val="en-GB"/>
        </w:rPr>
        <w:t>ransparency</w:t>
      </w:r>
    </w:p>
    <w:p w14:paraId="2062F440" w14:textId="0173CA70" w:rsidR="008E3695" w:rsidRDefault="008E3695" w:rsidP="00760744">
      <w:pPr>
        <w:pStyle w:val="Textkrper"/>
        <w:numPr>
          <w:ilvl w:val="0"/>
          <w:numId w:val="28"/>
        </w:numPr>
        <w:rPr>
          <w:sz w:val="28"/>
          <w:lang w:val="en-GB"/>
        </w:rPr>
      </w:pPr>
      <w:r>
        <w:rPr>
          <w:sz w:val="28"/>
          <w:lang w:val="en-GB"/>
        </w:rPr>
        <w:t>P</w:t>
      </w:r>
      <w:r w:rsidR="009855D9" w:rsidRPr="008E3695">
        <w:rPr>
          <w:sz w:val="28"/>
          <w:lang w:val="en-GB"/>
        </w:rPr>
        <w:t>racticability</w:t>
      </w:r>
    </w:p>
    <w:p w14:paraId="10428B6F" w14:textId="0450EDBA" w:rsidR="00B13EC9" w:rsidRDefault="004775C9" w:rsidP="004775C9">
      <w:pPr>
        <w:pStyle w:val="Textkrper"/>
        <w:rPr>
          <w:sz w:val="28"/>
          <w:lang w:val="en-GB"/>
        </w:rPr>
      </w:pPr>
      <w:r>
        <w:rPr>
          <w:sz w:val="28"/>
          <w:lang w:val="en-GB"/>
        </w:rPr>
        <w:t xml:space="preserve">Plausibility is needed </w:t>
      </w:r>
      <w:r w:rsidR="009855D9" w:rsidRPr="004775C9">
        <w:rPr>
          <w:sz w:val="28"/>
          <w:lang w:val="en-GB"/>
        </w:rPr>
        <w:t xml:space="preserve">to understand </w:t>
      </w:r>
      <w:r>
        <w:rPr>
          <w:sz w:val="28"/>
          <w:lang w:val="en-GB"/>
        </w:rPr>
        <w:t>the rationale behind an attribution issue</w:t>
      </w:r>
      <w:r w:rsidR="00D96B1F">
        <w:rPr>
          <w:sz w:val="28"/>
          <w:lang w:val="en-GB"/>
        </w:rPr>
        <w:t>,</w:t>
      </w:r>
      <w:r>
        <w:rPr>
          <w:sz w:val="28"/>
          <w:lang w:val="en-GB"/>
        </w:rPr>
        <w:t xml:space="preserve"> whil</w:t>
      </w:r>
      <w:r w:rsidR="00D96B1F">
        <w:rPr>
          <w:sz w:val="28"/>
          <w:lang w:val="en-GB"/>
        </w:rPr>
        <w:t>st</w:t>
      </w:r>
      <w:r>
        <w:rPr>
          <w:sz w:val="28"/>
          <w:lang w:val="en-GB"/>
        </w:rPr>
        <w:t xml:space="preserve"> transparency support</w:t>
      </w:r>
      <w:r w:rsidR="00D96B1F">
        <w:rPr>
          <w:sz w:val="28"/>
          <w:lang w:val="en-GB"/>
        </w:rPr>
        <w:t>s</w:t>
      </w:r>
      <w:r>
        <w:rPr>
          <w:sz w:val="28"/>
          <w:lang w:val="en-GB"/>
        </w:rPr>
        <w:t xml:space="preserve"> t</w:t>
      </w:r>
      <w:r w:rsidR="00D96B1F">
        <w:rPr>
          <w:sz w:val="28"/>
          <w:lang w:val="en-GB"/>
        </w:rPr>
        <w:t>he</w:t>
      </w:r>
      <w:r>
        <w:rPr>
          <w:sz w:val="28"/>
          <w:lang w:val="en-GB"/>
        </w:rPr>
        <w:t xml:space="preserve"> reproduc</w:t>
      </w:r>
      <w:r w:rsidR="00D96B1F">
        <w:rPr>
          <w:sz w:val="28"/>
          <w:lang w:val="en-GB"/>
        </w:rPr>
        <w:t>tion of</w:t>
      </w:r>
      <w:r>
        <w:rPr>
          <w:sz w:val="28"/>
          <w:lang w:val="en-GB"/>
        </w:rPr>
        <w:t xml:space="preserve"> solution</w:t>
      </w:r>
      <w:r w:rsidR="00D96B1F">
        <w:rPr>
          <w:sz w:val="28"/>
          <w:lang w:val="en-GB"/>
        </w:rPr>
        <w:t>s</w:t>
      </w:r>
      <w:r>
        <w:rPr>
          <w:sz w:val="28"/>
          <w:lang w:val="en-GB"/>
        </w:rPr>
        <w:t>. Practicability e</w:t>
      </w:r>
      <w:r>
        <w:rPr>
          <w:sz w:val="28"/>
          <w:lang w:val="en-GB"/>
        </w:rPr>
        <w:t>n</w:t>
      </w:r>
      <w:r>
        <w:rPr>
          <w:sz w:val="28"/>
          <w:lang w:val="en-GB"/>
        </w:rPr>
        <w:t xml:space="preserve">sures the feasibility </w:t>
      </w:r>
      <w:proofErr w:type="gramStart"/>
      <w:r>
        <w:rPr>
          <w:sz w:val="28"/>
          <w:lang w:val="en-GB"/>
        </w:rPr>
        <w:t>of an assignment</w:t>
      </w:r>
      <w:r w:rsidRPr="004775C9">
        <w:rPr>
          <w:sz w:val="28"/>
          <w:lang w:val="en-GB"/>
        </w:rPr>
        <w:t xml:space="preserve"> under given circumstance</w:t>
      </w:r>
      <w:r w:rsidR="00D96B1F">
        <w:rPr>
          <w:sz w:val="28"/>
          <w:lang w:val="en-GB"/>
        </w:rPr>
        <w:t>s</w:t>
      </w:r>
      <w:proofErr w:type="gramEnd"/>
      <w:r w:rsidR="009855D9" w:rsidRPr="004775C9">
        <w:rPr>
          <w:sz w:val="28"/>
          <w:lang w:val="en-GB"/>
        </w:rPr>
        <w:t>.</w:t>
      </w:r>
    </w:p>
    <w:p w14:paraId="3DB49415" w14:textId="77777777" w:rsidR="004775C9" w:rsidRDefault="004775C9" w:rsidP="004775C9">
      <w:pPr>
        <w:pStyle w:val="Textkrper"/>
        <w:rPr>
          <w:sz w:val="28"/>
          <w:lang w:val="en-GB"/>
        </w:rPr>
      </w:pPr>
    </w:p>
    <w:p w14:paraId="1775F56F" w14:textId="4F47DA39" w:rsidR="004775C9" w:rsidRPr="00114157" w:rsidRDefault="004775C9" w:rsidP="00B13EC9">
      <w:pPr>
        <w:pStyle w:val="Textkrper"/>
        <w:jc w:val="left"/>
        <w:rPr>
          <w:i/>
          <w:sz w:val="28"/>
          <w:lang w:val="en-GB"/>
        </w:rPr>
      </w:pPr>
      <w:r w:rsidRPr="00114157">
        <w:rPr>
          <w:i/>
          <w:sz w:val="28"/>
          <w:lang w:val="en-GB"/>
        </w:rPr>
        <w:t xml:space="preserve">Practicality as </w:t>
      </w:r>
      <w:r w:rsidR="00D96B1F" w:rsidRPr="00114157">
        <w:rPr>
          <w:i/>
          <w:sz w:val="28"/>
          <w:lang w:val="en-GB"/>
        </w:rPr>
        <w:t xml:space="preserve">the </w:t>
      </w:r>
      <w:r w:rsidRPr="00114157">
        <w:rPr>
          <w:i/>
          <w:sz w:val="28"/>
          <w:lang w:val="en-GB"/>
        </w:rPr>
        <w:t>main challenge</w:t>
      </w:r>
    </w:p>
    <w:p w14:paraId="55C75C67" w14:textId="485F3B0B" w:rsidR="004775C9" w:rsidRDefault="009855D9" w:rsidP="004775C9">
      <w:pPr>
        <w:pStyle w:val="Textkrper"/>
        <w:jc w:val="left"/>
        <w:rPr>
          <w:sz w:val="28"/>
          <w:lang w:val="en-GB"/>
        </w:rPr>
      </w:pPr>
      <w:r>
        <w:rPr>
          <w:sz w:val="28"/>
          <w:lang w:val="en-GB"/>
        </w:rPr>
        <w:t xml:space="preserve">Practicability is connected to the availability of data and therefore directly linked to the economic effort </w:t>
      </w:r>
      <w:r w:rsidR="00D96B1F">
        <w:rPr>
          <w:sz w:val="28"/>
          <w:lang w:val="en-GB"/>
        </w:rPr>
        <w:t xml:space="preserve">required </w:t>
      </w:r>
      <w:r>
        <w:rPr>
          <w:sz w:val="28"/>
          <w:lang w:val="en-GB"/>
        </w:rPr>
        <w:t>to produce data for sector-specific a</w:t>
      </w:r>
      <w:r>
        <w:rPr>
          <w:sz w:val="28"/>
          <w:lang w:val="en-GB"/>
        </w:rPr>
        <w:t>t</w:t>
      </w:r>
      <w:r>
        <w:rPr>
          <w:sz w:val="28"/>
          <w:lang w:val="en-GB"/>
        </w:rPr>
        <w:t xml:space="preserve">tribution. An idea to bridge the gap is to work with solutions for the attribution issue </w:t>
      </w:r>
      <w:r w:rsidR="00D96B1F">
        <w:rPr>
          <w:sz w:val="28"/>
          <w:lang w:val="en-GB"/>
        </w:rPr>
        <w:t xml:space="preserve">that require </w:t>
      </w:r>
      <w:r>
        <w:rPr>
          <w:sz w:val="28"/>
          <w:lang w:val="en-GB"/>
        </w:rPr>
        <w:t>different efforts to achieve data and figures. The TIER a</w:t>
      </w:r>
      <w:r>
        <w:rPr>
          <w:sz w:val="28"/>
          <w:lang w:val="en-GB"/>
        </w:rPr>
        <w:t>p</w:t>
      </w:r>
      <w:r>
        <w:rPr>
          <w:sz w:val="28"/>
          <w:lang w:val="en-GB"/>
        </w:rPr>
        <w:t>proach supports the needs and possibilities for us</w:t>
      </w:r>
      <w:r w:rsidR="004775C9">
        <w:rPr>
          <w:sz w:val="28"/>
          <w:lang w:val="en-GB"/>
        </w:rPr>
        <w:t>e</w:t>
      </w:r>
      <w:r>
        <w:rPr>
          <w:sz w:val="28"/>
          <w:lang w:val="en-GB"/>
        </w:rPr>
        <w:t xml:space="preserve"> of indicators</w:t>
      </w:r>
      <w:r w:rsidR="00D96B1F">
        <w:rPr>
          <w:sz w:val="28"/>
          <w:lang w:val="en-GB"/>
        </w:rPr>
        <w:t xml:space="preserve"> under different circumstances</w:t>
      </w:r>
      <w:r w:rsidR="00D96B1F">
        <w:rPr>
          <w:rStyle w:val="Funotenzeichen"/>
          <w:sz w:val="28"/>
          <w:lang w:val="en-GB"/>
        </w:rPr>
        <w:footnoteReference w:id="1"/>
      </w:r>
      <w:r>
        <w:rPr>
          <w:sz w:val="28"/>
          <w:lang w:val="en-GB"/>
        </w:rPr>
        <w:t>.</w:t>
      </w:r>
    </w:p>
    <w:p w14:paraId="6A18C517" w14:textId="77777777" w:rsidR="00B13EC9" w:rsidRDefault="00B13EC9" w:rsidP="00B13EC9">
      <w:pPr>
        <w:pStyle w:val="Textkrper"/>
        <w:jc w:val="left"/>
        <w:rPr>
          <w:sz w:val="28"/>
          <w:lang w:val="en-GB"/>
        </w:rPr>
      </w:pPr>
    </w:p>
    <w:p w14:paraId="535C6671" w14:textId="136318E8" w:rsidR="004775C9" w:rsidRPr="00114157" w:rsidRDefault="004775C9" w:rsidP="00B13EC9">
      <w:pPr>
        <w:pStyle w:val="Textkrper"/>
        <w:jc w:val="left"/>
        <w:rPr>
          <w:i/>
          <w:sz w:val="28"/>
          <w:lang w:val="en-GB"/>
        </w:rPr>
      </w:pPr>
      <w:r w:rsidRPr="00114157">
        <w:rPr>
          <w:i/>
          <w:sz w:val="28"/>
          <w:lang w:val="en-GB"/>
        </w:rPr>
        <w:t>Respecting the objective of an indicator</w:t>
      </w:r>
    </w:p>
    <w:p w14:paraId="2E15DED4" w14:textId="1EDFDF23" w:rsidR="004775C9" w:rsidRDefault="009855D9" w:rsidP="004775C9">
      <w:pPr>
        <w:pStyle w:val="Textkrper"/>
        <w:jc w:val="left"/>
        <w:rPr>
          <w:sz w:val="28"/>
          <w:lang w:val="en-GB"/>
        </w:rPr>
      </w:pPr>
      <w:r>
        <w:rPr>
          <w:sz w:val="28"/>
          <w:lang w:val="en-GB"/>
        </w:rPr>
        <w:t xml:space="preserve">Every indicator has a purpose. This purpose is formulated in the GSI Report </w:t>
      </w:r>
      <w:r w:rsidR="00895E00">
        <w:rPr>
          <w:sz w:val="28"/>
          <w:lang w:val="en-GB"/>
        </w:rPr>
        <w:t xml:space="preserve">(GBEP, </w:t>
      </w:r>
      <w:r>
        <w:rPr>
          <w:sz w:val="28"/>
          <w:lang w:val="en-GB"/>
        </w:rPr>
        <w:t>2011</w:t>
      </w:r>
      <w:r w:rsidR="00895E00">
        <w:rPr>
          <w:sz w:val="28"/>
          <w:lang w:val="en-GB"/>
        </w:rPr>
        <w:t>)</w:t>
      </w:r>
      <w:r>
        <w:rPr>
          <w:sz w:val="28"/>
          <w:lang w:val="en-GB"/>
        </w:rPr>
        <w:t xml:space="preserve"> under the heading “</w:t>
      </w:r>
      <w:r w:rsidRPr="001266EF">
        <w:rPr>
          <w:sz w:val="28"/>
          <w:lang w:val="en-GB"/>
        </w:rPr>
        <w:t>How the indicator will help assess the su</w:t>
      </w:r>
      <w:r w:rsidRPr="001266EF">
        <w:rPr>
          <w:sz w:val="28"/>
          <w:lang w:val="en-GB"/>
        </w:rPr>
        <w:t>s</w:t>
      </w:r>
      <w:r w:rsidRPr="001266EF">
        <w:rPr>
          <w:sz w:val="28"/>
          <w:lang w:val="en-GB"/>
        </w:rPr>
        <w:t>tainability of bioenergy at the national level</w:t>
      </w:r>
      <w:r>
        <w:rPr>
          <w:sz w:val="28"/>
          <w:lang w:val="en-GB"/>
        </w:rPr>
        <w:t xml:space="preserve">”. </w:t>
      </w:r>
      <w:r w:rsidR="004775C9">
        <w:rPr>
          <w:sz w:val="28"/>
          <w:lang w:val="en-GB"/>
        </w:rPr>
        <w:t>The solution of an attribution i</w:t>
      </w:r>
      <w:r w:rsidR="004775C9">
        <w:rPr>
          <w:sz w:val="28"/>
          <w:lang w:val="en-GB"/>
        </w:rPr>
        <w:t>s</w:t>
      </w:r>
      <w:r w:rsidR="004775C9">
        <w:rPr>
          <w:sz w:val="28"/>
          <w:lang w:val="en-GB"/>
        </w:rPr>
        <w:t xml:space="preserve">sue must be in line with </w:t>
      </w:r>
      <w:r w:rsidR="00A14D53">
        <w:rPr>
          <w:sz w:val="28"/>
          <w:lang w:val="en-GB"/>
        </w:rPr>
        <w:t xml:space="preserve">the </w:t>
      </w:r>
      <w:r w:rsidR="004775C9">
        <w:rPr>
          <w:sz w:val="28"/>
          <w:lang w:val="en-GB"/>
        </w:rPr>
        <w:t>text given under this heading.</w:t>
      </w:r>
    </w:p>
    <w:p w14:paraId="4EB1EA90" w14:textId="0DA2CC54" w:rsidR="00A14D53" w:rsidRDefault="00895E00" w:rsidP="004775C9">
      <w:pPr>
        <w:pStyle w:val="Textkrper"/>
        <w:jc w:val="left"/>
        <w:rPr>
          <w:sz w:val="28"/>
          <w:lang w:val="en-GB"/>
        </w:rPr>
      </w:pPr>
      <w:r>
        <w:rPr>
          <w:sz w:val="28"/>
          <w:lang w:val="en-GB"/>
        </w:rPr>
        <w:lastRenderedPageBreak/>
        <w:t>For instance, t</w:t>
      </w:r>
      <w:r w:rsidR="00A14D53">
        <w:rPr>
          <w:sz w:val="28"/>
          <w:lang w:val="en-GB"/>
        </w:rPr>
        <w:t xml:space="preserve">he objective of an indicator </w:t>
      </w:r>
      <w:r>
        <w:rPr>
          <w:sz w:val="28"/>
          <w:lang w:val="en-GB"/>
        </w:rPr>
        <w:t>may</w:t>
      </w:r>
      <w:r w:rsidR="00A14D53">
        <w:rPr>
          <w:sz w:val="28"/>
          <w:lang w:val="en-GB"/>
        </w:rPr>
        <w:t xml:space="preserve"> set</w:t>
      </w:r>
      <w:r w:rsidR="009855D9">
        <w:rPr>
          <w:sz w:val="28"/>
          <w:lang w:val="en-GB"/>
        </w:rPr>
        <w:t xml:space="preserve"> the system bounda</w:t>
      </w:r>
      <w:r w:rsidR="00A14D53">
        <w:rPr>
          <w:sz w:val="28"/>
          <w:lang w:val="en-GB"/>
        </w:rPr>
        <w:t>ries. A</w:t>
      </w:r>
      <w:r w:rsidR="00A14D53">
        <w:rPr>
          <w:sz w:val="28"/>
          <w:lang w:val="en-GB"/>
        </w:rPr>
        <w:t>c</w:t>
      </w:r>
      <w:r w:rsidR="00A14D53">
        <w:rPr>
          <w:sz w:val="28"/>
          <w:lang w:val="en-GB"/>
        </w:rPr>
        <w:t xml:space="preserve">cording to the </w:t>
      </w:r>
      <w:r>
        <w:rPr>
          <w:sz w:val="28"/>
          <w:lang w:val="en-GB"/>
        </w:rPr>
        <w:t>objective,</w:t>
      </w:r>
      <w:r w:rsidR="00A14D53">
        <w:rPr>
          <w:sz w:val="28"/>
          <w:lang w:val="en-GB"/>
        </w:rPr>
        <w:t xml:space="preserve"> the system boundaries related to an indicator </w:t>
      </w:r>
      <w:r>
        <w:rPr>
          <w:sz w:val="28"/>
          <w:lang w:val="en-GB"/>
        </w:rPr>
        <w:t>could be</w:t>
      </w:r>
      <w:r w:rsidR="009855D9">
        <w:rPr>
          <w:sz w:val="28"/>
          <w:lang w:val="en-GB"/>
        </w:rPr>
        <w:t>:</w:t>
      </w:r>
    </w:p>
    <w:p w14:paraId="04390F91" w14:textId="01632531" w:rsidR="00A14D53" w:rsidRDefault="009855D9" w:rsidP="00760744">
      <w:pPr>
        <w:pStyle w:val="Textkrper"/>
        <w:numPr>
          <w:ilvl w:val="0"/>
          <w:numId w:val="29"/>
        </w:numPr>
        <w:jc w:val="left"/>
        <w:rPr>
          <w:sz w:val="28"/>
          <w:lang w:val="en-GB"/>
        </w:rPr>
      </w:pPr>
      <w:r>
        <w:rPr>
          <w:sz w:val="28"/>
          <w:lang w:val="en-GB"/>
        </w:rPr>
        <w:t xml:space="preserve">the entire life cycle (e.g. </w:t>
      </w:r>
      <w:r w:rsidR="00895E00">
        <w:rPr>
          <w:sz w:val="28"/>
          <w:lang w:val="en-GB"/>
        </w:rPr>
        <w:t xml:space="preserve">Indicator 1 – </w:t>
      </w:r>
      <w:r>
        <w:rPr>
          <w:sz w:val="28"/>
          <w:lang w:val="en-GB"/>
        </w:rPr>
        <w:t xml:space="preserve">the GHG balance for </w:t>
      </w:r>
      <w:r w:rsidR="00A14D53">
        <w:rPr>
          <w:sz w:val="28"/>
          <w:lang w:val="en-GB"/>
        </w:rPr>
        <w:t xml:space="preserve">a </w:t>
      </w:r>
      <w:r>
        <w:rPr>
          <w:sz w:val="28"/>
          <w:lang w:val="en-GB"/>
        </w:rPr>
        <w:t>bioenergy</w:t>
      </w:r>
      <w:r w:rsidR="00A14D53">
        <w:rPr>
          <w:sz w:val="28"/>
          <w:lang w:val="en-GB"/>
        </w:rPr>
        <w:t xml:space="preserve"> product</w:t>
      </w:r>
      <w:r>
        <w:rPr>
          <w:sz w:val="28"/>
          <w:lang w:val="en-GB"/>
        </w:rPr>
        <w:t>)</w:t>
      </w:r>
    </w:p>
    <w:p w14:paraId="3C037E41" w14:textId="4C8B9875" w:rsidR="00A14D53" w:rsidRDefault="009855D9" w:rsidP="00760744">
      <w:pPr>
        <w:pStyle w:val="Textkrper"/>
        <w:numPr>
          <w:ilvl w:val="0"/>
          <w:numId w:val="29"/>
        </w:numPr>
        <w:jc w:val="left"/>
        <w:rPr>
          <w:sz w:val="28"/>
          <w:lang w:val="en-GB"/>
        </w:rPr>
      </w:pPr>
      <w:r>
        <w:rPr>
          <w:sz w:val="28"/>
          <w:lang w:val="en-GB"/>
        </w:rPr>
        <w:t xml:space="preserve">the national situation (e.g. </w:t>
      </w:r>
      <w:r w:rsidR="00895E00">
        <w:rPr>
          <w:sz w:val="28"/>
          <w:lang w:val="en-GB"/>
        </w:rPr>
        <w:t xml:space="preserve">Indicator 12 – </w:t>
      </w:r>
      <w:r w:rsidR="00A14D53">
        <w:rPr>
          <w:sz w:val="28"/>
          <w:lang w:val="en-GB"/>
        </w:rPr>
        <w:t>jobs in the bioenergy sector)</w:t>
      </w:r>
    </w:p>
    <w:p w14:paraId="6F878F7C" w14:textId="3EE73874" w:rsidR="009855D9" w:rsidRDefault="009855D9" w:rsidP="00760744">
      <w:pPr>
        <w:pStyle w:val="Textkrper"/>
        <w:numPr>
          <w:ilvl w:val="0"/>
          <w:numId w:val="29"/>
        </w:numPr>
        <w:jc w:val="left"/>
        <w:rPr>
          <w:sz w:val="28"/>
          <w:lang w:val="en-GB"/>
        </w:rPr>
      </w:pPr>
      <w:r>
        <w:rPr>
          <w:sz w:val="28"/>
          <w:lang w:val="en-GB"/>
        </w:rPr>
        <w:t xml:space="preserve">the national territory (e.g. </w:t>
      </w:r>
      <w:r w:rsidR="00895E00">
        <w:rPr>
          <w:sz w:val="28"/>
          <w:lang w:val="en-GB"/>
        </w:rPr>
        <w:t xml:space="preserve">Indicator 2 – </w:t>
      </w:r>
      <w:r>
        <w:rPr>
          <w:sz w:val="28"/>
          <w:lang w:val="en-GB"/>
        </w:rPr>
        <w:t>soil quality for bioenergy crops)</w:t>
      </w:r>
    </w:p>
    <w:p w14:paraId="3E987298" w14:textId="686113F0" w:rsidR="009855D9" w:rsidRDefault="00F0437A" w:rsidP="009855D9">
      <w:pPr>
        <w:pStyle w:val="Textkrper"/>
        <w:jc w:val="left"/>
        <w:rPr>
          <w:sz w:val="28"/>
          <w:lang w:val="en-GB"/>
        </w:rPr>
      </w:pPr>
      <w:r>
        <w:rPr>
          <w:sz w:val="28"/>
          <w:lang w:val="en-GB"/>
        </w:rPr>
        <w:t>The assignment methodology must respect the underlying system boundaries.</w:t>
      </w:r>
    </w:p>
    <w:p w14:paraId="559D84D1" w14:textId="77777777" w:rsidR="00E34C06" w:rsidRPr="00A14D53" w:rsidRDefault="00E34C06" w:rsidP="009855D9">
      <w:pPr>
        <w:pStyle w:val="Textkrper"/>
        <w:jc w:val="left"/>
        <w:rPr>
          <w:sz w:val="28"/>
          <w:lang w:val="en-GB"/>
        </w:rPr>
      </w:pPr>
    </w:p>
    <w:p w14:paraId="5375252F" w14:textId="4DAC0D30" w:rsidR="00C725E1" w:rsidRPr="00C53902" w:rsidRDefault="00810386" w:rsidP="00C725E1">
      <w:pPr>
        <w:pStyle w:val="berschrift2"/>
        <w:rPr>
          <w:lang w:val="en-GB"/>
        </w:rPr>
      </w:pPr>
      <w:bookmarkStart w:id="10" w:name="_Toc535852035"/>
      <w:r>
        <w:rPr>
          <w:lang w:val="en-GB"/>
        </w:rPr>
        <w:t>A</w:t>
      </w:r>
      <w:r w:rsidR="00C53902">
        <w:rPr>
          <w:lang w:val="en-GB"/>
        </w:rPr>
        <w:t xml:space="preserve">ttribution types and related </w:t>
      </w:r>
      <w:r>
        <w:rPr>
          <w:lang w:val="en-GB"/>
        </w:rPr>
        <w:t xml:space="preserve">general </w:t>
      </w:r>
      <w:r w:rsidR="00C53902">
        <w:rPr>
          <w:lang w:val="en-GB"/>
        </w:rPr>
        <w:t>guidance</w:t>
      </w:r>
      <w:bookmarkEnd w:id="10"/>
    </w:p>
    <w:p w14:paraId="1DE64996" w14:textId="48EC7CF5" w:rsidR="00810386" w:rsidRDefault="001F6DBD" w:rsidP="009855D9">
      <w:pPr>
        <w:pStyle w:val="Textkrper"/>
        <w:jc w:val="left"/>
        <w:rPr>
          <w:sz w:val="28"/>
          <w:lang w:val="en-GB"/>
        </w:rPr>
      </w:pPr>
      <w:r>
        <w:rPr>
          <w:sz w:val="28"/>
          <w:lang w:val="en-GB"/>
        </w:rPr>
        <w:t>A review of attribution issues raised by the implementation reports and the TFS sub-groups reveal different types of questions and problems. They could roug</w:t>
      </w:r>
      <w:r>
        <w:rPr>
          <w:sz w:val="28"/>
          <w:lang w:val="en-GB"/>
        </w:rPr>
        <w:t>h</w:t>
      </w:r>
      <w:r>
        <w:rPr>
          <w:sz w:val="28"/>
          <w:lang w:val="en-GB"/>
        </w:rPr>
        <w:t>ly be classified into the following groups</w:t>
      </w:r>
      <w:r w:rsidR="00114157">
        <w:rPr>
          <w:sz w:val="28"/>
          <w:lang w:val="en-GB"/>
        </w:rPr>
        <w:t xml:space="preserve"> (see above)</w:t>
      </w:r>
      <w:r>
        <w:rPr>
          <w:sz w:val="28"/>
          <w:lang w:val="en-GB"/>
        </w:rPr>
        <w:t>:</w:t>
      </w:r>
    </w:p>
    <w:p w14:paraId="492228C0" w14:textId="77777777" w:rsidR="00810386" w:rsidRDefault="00810386" w:rsidP="00810386">
      <w:pPr>
        <w:pStyle w:val="Textkrper"/>
        <w:numPr>
          <w:ilvl w:val="0"/>
          <w:numId w:val="54"/>
        </w:numPr>
        <w:rPr>
          <w:sz w:val="28"/>
        </w:rPr>
      </w:pPr>
      <w:r w:rsidRPr="00283BB9">
        <w:rPr>
          <w:b/>
          <w:sz w:val="28"/>
        </w:rPr>
        <w:t>Statistical separation</w:t>
      </w:r>
      <w:r>
        <w:rPr>
          <w:sz w:val="28"/>
        </w:rPr>
        <w:t xml:space="preserve"> of impacts from the bioenergy sector from other economic activities</w:t>
      </w:r>
    </w:p>
    <w:p w14:paraId="3E823274" w14:textId="14DBF847" w:rsidR="00810386" w:rsidRDefault="00810386" w:rsidP="00810386">
      <w:pPr>
        <w:pStyle w:val="Textkrper"/>
        <w:numPr>
          <w:ilvl w:val="0"/>
          <w:numId w:val="54"/>
        </w:numPr>
        <w:rPr>
          <w:sz w:val="28"/>
        </w:rPr>
      </w:pPr>
      <w:r w:rsidRPr="00283BB9">
        <w:rPr>
          <w:b/>
          <w:sz w:val="28"/>
        </w:rPr>
        <w:t>Allocation of</w:t>
      </w:r>
      <w:r>
        <w:rPr>
          <w:sz w:val="28"/>
        </w:rPr>
        <w:t xml:space="preserve"> impacts from </w:t>
      </w:r>
      <w:r w:rsidR="00283BB9" w:rsidRPr="00283BB9">
        <w:rPr>
          <w:b/>
          <w:sz w:val="28"/>
        </w:rPr>
        <w:t xml:space="preserve">coupled </w:t>
      </w:r>
      <w:r w:rsidRPr="00283BB9">
        <w:rPr>
          <w:b/>
          <w:sz w:val="28"/>
        </w:rPr>
        <w:t>production activities</w:t>
      </w:r>
      <w:r>
        <w:rPr>
          <w:sz w:val="28"/>
        </w:rPr>
        <w:t xml:space="preserve"> that are simu</w:t>
      </w:r>
      <w:r>
        <w:rPr>
          <w:sz w:val="28"/>
        </w:rPr>
        <w:t>l</w:t>
      </w:r>
      <w:r>
        <w:rPr>
          <w:sz w:val="28"/>
        </w:rPr>
        <w:t>taneously related to bioenergy products and other products (e.g. food products)</w:t>
      </w:r>
    </w:p>
    <w:p w14:paraId="23D66AC7" w14:textId="77777777" w:rsidR="00810386" w:rsidRDefault="00810386" w:rsidP="00810386">
      <w:pPr>
        <w:pStyle w:val="Textkrper"/>
        <w:numPr>
          <w:ilvl w:val="0"/>
          <w:numId w:val="54"/>
        </w:numPr>
        <w:rPr>
          <w:sz w:val="28"/>
        </w:rPr>
      </w:pPr>
      <w:r>
        <w:rPr>
          <w:sz w:val="28"/>
        </w:rPr>
        <w:t xml:space="preserve">Partial </w:t>
      </w:r>
      <w:r w:rsidRPr="00283BB9">
        <w:rPr>
          <w:b/>
          <w:sz w:val="28"/>
        </w:rPr>
        <w:t>assignment of general effects</w:t>
      </w:r>
      <w:r>
        <w:rPr>
          <w:sz w:val="28"/>
        </w:rPr>
        <w:t xml:space="preserve"> to the bioenergy sector</w:t>
      </w:r>
    </w:p>
    <w:p w14:paraId="26A1BCB6" w14:textId="31A231F0" w:rsidR="00810386" w:rsidRDefault="00114157" w:rsidP="009855D9">
      <w:pPr>
        <w:pStyle w:val="Textkrper"/>
        <w:jc w:val="left"/>
        <w:rPr>
          <w:sz w:val="28"/>
        </w:rPr>
      </w:pPr>
      <w:r>
        <w:rPr>
          <w:sz w:val="28"/>
        </w:rPr>
        <w:t>General guidance for these three types of attribution issues are given in the fo</w:t>
      </w:r>
      <w:r>
        <w:rPr>
          <w:sz w:val="28"/>
        </w:rPr>
        <w:t>l</w:t>
      </w:r>
      <w:r>
        <w:rPr>
          <w:sz w:val="28"/>
        </w:rPr>
        <w:t>lowing sub-clauses.</w:t>
      </w:r>
    </w:p>
    <w:p w14:paraId="1C4F865B" w14:textId="7F631CBA" w:rsidR="00C80A31" w:rsidRPr="00810386" w:rsidRDefault="00114157" w:rsidP="00C80A31">
      <w:pPr>
        <w:pStyle w:val="Textkrper"/>
        <w:jc w:val="left"/>
        <w:rPr>
          <w:sz w:val="28"/>
        </w:rPr>
      </w:pPr>
      <w:r>
        <w:rPr>
          <w:sz w:val="28"/>
        </w:rPr>
        <w:t>While analyzing the attribution issues other observations have been made:</w:t>
      </w:r>
    </w:p>
    <w:p w14:paraId="31E20908" w14:textId="59C22EB6" w:rsidR="00C80A31" w:rsidRPr="001F6DBD" w:rsidRDefault="00114157" w:rsidP="00C80A31">
      <w:pPr>
        <w:pStyle w:val="Textkrper"/>
        <w:numPr>
          <w:ilvl w:val="0"/>
          <w:numId w:val="55"/>
        </w:numPr>
        <w:jc w:val="left"/>
        <w:rPr>
          <w:sz w:val="28"/>
          <w:lang w:val="en-GB"/>
        </w:rPr>
      </w:pPr>
      <w:r>
        <w:rPr>
          <w:sz w:val="28"/>
          <w:lang w:val="en-GB"/>
        </w:rPr>
        <w:t>Overlap of several</w:t>
      </w:r>
      <w:r w:rsidR="00C80A31" w:rsidRPr="001F6DBD">
        <w:rPr>
          <w:sz w:val="28"/>
          <w:lang w:val="en-GB"/>
        </w:rPr>
        <w:t xml:space="preserve"> types of attribution</w:t>
      </w:r>
    </w:p>
    <w:p w14:paraId="478145AF" w14:textId="77777777" w:rsidR="00C80A31" w:rsidRPr="001F6DBD" w:rsidRDefault="00C80A31" w:rsidP="00C80A31">
      <w:pPr>
        <w:pStyle w:val="Textkrper"/>
        <w:numPr>
          <w:ilvl w:val="0"/>
          <w:numId w:val="55"/>
        </w:numPr>
        <w:jc w:val="left"/>
        <w:rPr>
          <w:sz w:val="28"/>
          <w:lang w:val="en-GB"/>
        </w:rPr>
      </w:pPr>
      <w:r w:rsidRPr="001F6DBD">
        <w:rPr>
          <w:sz w:val="28"/>
          <w:lang w:val="en-GB"/>
        </w:rPr>
        <w:t>No attribution issue at all – but a general lack of data</w:t>
      </w:r>
    </w:p>
    <w:p w14:paraId="455B12E1" w14:textId="77777777" w:rsidR="00C80A31" w:rsidRDefault="00C80A31" w:rsidP="00C80A31">
      <w:pPr>
        <w:pStyle w:val="Textkrper"/>
        <w:jc w:val="left"/>
        <w:rPr>
          <w:sz w:val="28"/>
          <w:lang w:val="en-GB"/>
        </w:rPr>
      </w:pPr>
    </w:p>
    <w:p w14:paraId="51F02671" w14:textId="77777777" w:rsidR="00C80A31" w:rsidRPr="00767647" w:rsidRDefault="00C80A31" w:rsidP="00C80A31">
      <w:pPr>
        <w:pStyle w:val="Textkrper"/>
        <w:jc w:val="left"/>
        <w:rPr>
          <w:i/>
          <w:sz w:val="28"/>
          <w:lang w:val="en-GB"/>
        </w:rPr>
      </w:pPr>
      <w:r w:rsidRPr="00767647">
        <w:rPr>
          <w:i/>
          <w:sz w:val="28"/>
          <w:lang w:val="en-GB"/>
        </w:rPr>
        <w:t>Overlap of several of these types of attribution</w:t>
      </w:r>
    </w:p>
    <w:p w14:paraId="04FF9BB0" w14:textId="521DA2DC" w:rsidR="00C80A31" w:rsidRPr="00D54ABE" w:rsidRDefault="00C80A31" w:rsidP="00C80A31">
      <w:pPr>
        <w:pStyle w:val="Textkrper"/>
        <w:jc w:val="left"/>
        <w:rPr>
          <w:sz w:val="28"/>
          <w:lang w:val="en-GB"/>
        </w:rPr>
      </w:pPr>
      <w:r w:rsidRPr="00D54ABE">
        <w:rPr>
          <w:sz w:val="28"/>
          <w:lang w:val="en-GB"/>
        </w:rPr>
        <w:t>Unfortunately, the attribution issue f</w:t>
      </w:r>
      <w:r w:rsidR="00114157">
        <w:rPr>
          <w:sz w:val="28"/>
          <w:lang w:val="en-GB"/>
        </w:rPr>
        <w:t>or GSI can be an overlap of the</w:t>
      </w:r>
      <w:r w:rsidRPr="00D54ABE">
        <w:rPr>
          <w:sz w:val="28"/>
          <w:lang w:val="en-GB"/>
        </w:rPr>
        <w:t xml:space="preserve"> attribution types described here. Then it is nec</w:t>
      </w:r>
      <w:r w:rsidR="00114157">
        <w:rPr>
          <w:sz w:val="28"/>
          <w:lang w:val="en-GB"/>
        </w:rPr>
        <w:t>essary to separate</w:t>
      </w:r>
      <w:r w:rsidRPr="00D54ABE">
        <w:rPr>
          <w:sz w:val="28"/>
          <w:lang w:val="en-GB"/>
        </w:rPr>
        <w:t xml:space="preserve"> and solve them separat</w:t>
      </w:r>
      <w:r w:rsidRPr="00D54ABE">
        <w:rPr>
          <w:sz w:val="28"/>
          <w:lang w:val="en-GB"/>
        </w:rPr>
        <w:t>e</w:t>
      </w:r>
      <w:r w:rsidRPr="00D54ABE">
        <w:rPr>
          <w:sz w:val="28"/>
          <w:lang w:val="en-GB"/>
        </w:rPr>
        <w:t>ly.</w:t>
      </w:r>
    </w:p>
    <w:p w14:paraId="5D047239" w14:textId="77777777" w:rsidR="00C80A31" w:rsidRPr="00D54ABE" w:rsidRDefault="00C80A31" w:rsidP="00C80A31">
      <w:pPr>
        <w:pStyle w:val="Textkrper"/>
        <w:jc w:val="left"/>
        <w:rPr>
          <w:sz w:val="28"/>
          <w:lang w:val="en-GB"/>
        </w:rPr>
      </w:pPr>
    </w:p>
    <w:p w14:paraId="0E9ED2E5" w14:textId="77777777" w:rsidR="00C80A31" w:rsidRPr="00767647" w:rsidRDefault="00C80A31" w:rsidP="00C80A31">
      <w:pPr>
        <w:pStyle w:val="Textkrper"/>
        <w:jc w:val="left"/>
        <w:rPr>
          <w:i/>
          <w:sz w:val="28"/>
          <w:lang w:val="en-GB"/>
        </w:rPr>
      </w:pPr>
      <w:r w:rsidRPr="00767647">
        <w:rPr>
          <w:i/>
          <w:sz w:val="28"/>
          <w:lang w:val="en-GB"/>
        </w:rPr>
        <w:t>No attribution issue at all – but a general lack of data</w:t>
      </w:r>
    </w:p>
    <w:p w14:paraId="562BFCB8" w14:textId="55FDA787" w:rsidR="00810386" w:rsidRDefault="00C80A31" w:rsidP="009855D9">
      <w:pPr>
        <w:pStyle w:val="Textkrper"/>
        <w:jc w:val="left"/>
        <w:rPr>
          <w:sz w:val="28"/>
          <w:lang w:val="en-GB"/>
        </w:rPr>
      </w:pPr>
      <w:r w:rsidRPr="00D54ABE">
        <w:rPr>
          <w:sz w:val="28"/>
          <w:lang w:val="en-GB"/>
        </w:rPr>
        <w:t>It also should be assessed if an identified attribution issue is not an attribution issue in the first place but a general lack of data. Then the lack of data should be addressed for further revision of implementation studies with an analysis if an attribution issue will be arise with having filled the data gap.</w:t>
      </w:r>
    </w:p>
    <w:p w14:paraId="708AF502" w14:textId="77777777" w:rsidR="00810386" w:rsidRDefault="00810386" w:rsidP="009855D9">
      <w:pPr>
        <w:pStyle w:val="Textkrper"/>
        <w:jc w:val="left"/>
        <w:rPr>
          <w:sz w:val="28"/>
          <w:lang w:val="en-GB"/>
        </w:rPr>
      </w:pPr>
    </w:p>
    <w:p w14:paraId="146BB1C3" w14:textId="07E23252" w:rsidR="00810386" w:rsidRPr="00810386" w:rsidRDefault="00D54ABE" w:rsidP="00D54ABE">
      <w:pPr>
        <w:pStyle w:val="berschrift2"/>
        <w:rPr>
          <w:lang w:val="en-GB"/>
        </w:rPr>
      </w:pPr>
      <w:bookmarkStart w:id="11" w:name="_Toc535852036"/>
      <w:r w:rsidRPr="00D54ABE">
        <w:rPr>
          <w:lang w:val="en-GB"/>
        </w:rPr>
        <w:lastRenderedPageBreak/>
        <w:t>Statis</w:t>
      </w:r>
      <w:r>
        <w:rPr>
          <w:lang w:val="en-GB"/>
        </w:rPr>
        <w:t>tical separation of</w:t>
      </w:r>
      <w:r w:rsidRPr="00D54ABE">
        <w:rPr>
          <w:lang w:val="en-GB"/>
        </w:rPr>
        <w:t xml:space="preserve"> the bioenergy sec</w:t>
      </w:r>
      <w:r>
        <w:rPr>
          <w:lang w:val="en-GB"/>
        </w:rPr>
        <w:t>tor</w:t>
      </w:r>
      <w:bookmarkEnd w:id="11"/>
    </w:p>
    <w:p w14:paraId="79711672" w14:textId="433AFCC7" w:rsidR="009855D9" w:rsidRDefault="009855D9" w:rsidP="009855D9">
      <w:pPr>
        <w:pStyle w:val="Textkrper"/>
        <w:rPr>
          <w:sz w:val="28"/>
          <w:lang w:val="en-GB"/>
        </w:rPr>
      </w:pPr>
      <w:r w:rsidRPr="001F6DBD">
        <w:rPr>
          <w:sz w:val="28"/>
          <w:lang w:val="en-GB"/>
        </w:rPr>
        <w:t>Often it is necessary to separate bioenergy from other economic activities.</w:t>
      </w:r>
      <w:r>
        <w:rPr>
          <w:sz w:val="28"/>
          <w:lang w:val="en-GB"/>
        </w:rPr>
        <w:t xml:space="preserve"> Many indicators </w:t>
      </w:r>
      <w:r w:rsidR="009A2BB1">
        <w:rPr>
          <w:sz w:val="28"/>
          <w:lang w:val="en-GB"/>
        </w:rPr>
        <w:t xml:space="preserve">of the GSI </w:t>
      </w:r>
      <w:r>
        <w:rPr>
          <w:sz w:val="28"/>
          <w:lang w:val="en-GB"/>
        </w:rPr>
        <w:t xml:space="preserve">address bioenergy as part of the total </w:t>
      </w:r>
      <w:r w:rsidR="009A2BB1">
        <w:rPr>
          <w:sz w:val="28"/>
          <w:lang w:val="en-GB"/>
        </w:rPr>
        <w:t xml:space="preserve">national economy without knowing the </w:t>
      </w:r>
      <w:r w:rsidR="002C2B18">
        <w:rPr>
          <w:sz w:val="28"/>
          <w:lang w:val="en-GB"/>
        </w:rPr>
        <w:t xml:space="preserve">exact </w:t>
      </w:r>
      <w:r w:rsidR="009A2BB1">
        <w:rPr>
          <w:sz w:val="28"/>
          <w:lang w:val="en-GB"/>
        </w:rPr>
        <w:t xml:space="preserve">share of bioenergy. </w:t>
      </w:r>
      <w:r w:rsidR="00011AB7">
        <w:rPr>
          <w:sz w:val="28"/>
          <w:lang w:val="en-GB"/>
        </w:rPr>
        <w:t>In principle s</w:t>
      </w:r>
      <w:r>
        <w:rPr>
          <w:sz w:val="28"/>
          <w:lang w:val="en-GB"/>
        </w:rPr>
        <w:t>ufficient financial resources</w:t>
      </w:r>
      <w:r w:rsidR="009A2BB1">
        <w:rPr>
          <w:sz w:val="28"/>
          <w:lang w:val="en-GB"/>
        </w:rPr>
        <w:t xml:space="preserve"> as well as</w:t>
      </w:r>
      <w:r w:rsidR="002C2B18">
        <w:rPr>
          <w:sz w:val="28"/>
          <w:lang w:val="en-GB"/>
        </w:rPr>
        <w:t xml:space="preserve"> favourable legal and institutional conditions</w:t>
      </w:r>
      <w:r w:rsidR="009A2BB1">
        <w:rPr>
          <w:sz w:val="28"/>
          <w:lang w:val="en-GB"/>
        </w:rPr>
        <w:t xml:space="preserve"> </w:t>
      </w:r>
      <w:r w:rsidR="00011AB7">
        <w:rPr>
          <w:sz w:val="28"/>
          <w:lang w:val="en-GB"/>
        </w:rPr>
        <w:t>may allow</w:t>
      </w:r>
      <w:r>
        <w:rPr>
          <w:sz w:val="28"/>
          <w:lang w:val="en-GB"/>
        </w:rPr>
        <w:t xml:space="preserve"> </w:t>
      </w:r>
      <w:r w:rsidR="00011AB7">
        <w:rPr>
          <w:sz w:val="28"/>
          <w:lang w:val="en-GB"/>
        </w:rPr>
        <w:t>generating</w:t>
      </w:r>
      <w:r>
        <w:rPr>
          <w:sz w:val="28"/>
          <w:lang w:val="en-GB"/>
        </w:rPr>
        <w:t xml:space="preserve"> primary data which is directly related to bioenergy only.</w:t>
      </w:r>
    </w:p>
    <w:p w14:paraId="4A9185CD" w14:textId="14CDDAFF" w:rsidR="00011AB7" w:rsidRDefault="009855D9" w:rsidP="009855D9">
      <w:pPr>
        <w:pStyle w:val="Textkrper"/>
        <w:rPr>
          <w:sz w:val="28"/>
          <w:lang w:val="en-GB"/>
        </w:rPr>
      </w:pPr>
      <w:r>
        <w:rPr>
          <w:sz w:val="28"/>
          <w:lang w:val="en-GB"/>
        </w:rPr>
        <w:t>For instance</w:t>
      </w:r>
      <w:r w:rsidR="001366C7">
        <w:rPr>
          <w:sz w:val="28"/>
          <w:lang w:val="en-GB"/>
        </w:rPr>
        <w:t>,</w:t>
      </w:r>
      <w:r w:rsidR="00011AB7">
        <w:rPr>
          <w:sz w:val="28"/>
          <w:lang w:val="en-GB"/>
        </w:rPr>
        <w:t xml:space="preserve"> land tenure is an indicator</w:t>
      </w:r>
      <w:r>
        <w:rPr>
          <w:sz w:val="28"/>
          <w:lang w:val="en-GB"/>
        </w:rPr>
        <w:t xml:space="preserve"> which might be known for the total land of a country. </w:t>
      </w:r>
      <w:r w:rsidR="001366C7">
        <w:rPr>
          <w:sz w:val="28"/>
          <w:lang w:val="en-GB"/>
        </w:rPr>
        <w:t>Ho</w:t>
      </w:r>
      <w:r w:rsidR="00011AB7">
        <w:rPr>
          <w:sz w:val="28"/>
          <w:lang w:val="en-GB"/>
        </w:rPr>
        <w:t>wever, in order to measure the indicator</w:t>
      </w:r>
      <w:r w:rsidR="001366C7">
        <w:rPr>
          <w:sz w:val="28"/>
          <w:lang w:val="en-GB"/>
        </w:rPr>
        <w:t xml:space="preserve"> specifically for t</w:t>
      </w:r>
      <w:r>
        <w:rPr>
          <w:sz w:val="28"/>
          <w:lang w:val="en-GB"/>
        </w:rPr>
        <w:t>he use of agricultural land for bioenergy</w:t>
      </w:r>
      <w:r w:rsidR="001366C7">
        <w:rPr>
          <w:sz w:val="28"/>
          <w:lang w:val="en-GB"/>
        </w:rPr>
        <w:t>,</w:t>
      </w:r>
      <w:r>
        <w:rPr>
          <w:sz w:val="28"/>
          <w:lang w:val="en-GB"/>
        </w:rPr>
        <w:t xml:space="preserve"> a reporting scheme </w:t>
      </w:r>
      <w:r w:rsidR="001366C7">
        <w:rPr>
          <w:sz w:val="28"/>
          <w:lang w:val="en-GB"/>
        </w:rPr>
        <w:t>may need to be developed that</w:t>
      </w:r>
      <w:r>
        <w:rPr>
          <w:sz w:val="28"/>
          <w:lang w:val="en-GB"/>
        </w:rPr>
        <w:t xml:space="preserve"> collect</w:t>
      </w:r>
      <w:r w:rsidR="001366C7">
        <w:rPr>
          <w:sz w:val="28"/>
          <w:lang w:val="en-GB"/>
        </w:rPr>
        <w:t>s</w:t>
      </w:r>
      <w:r>
        <w:rPr>
          <w:sz w:val="28"/>
          <w:lang w:val="en-GB"/>
        </w:rPr>
        <w:t xml:space="preserve"> </w:t>
      </w:r>
      <w:r w:rsidR="001366C7">
        <w:rPr>
          <w:sz w:val="28"/>
          <w:lang w:val="en-GB"/>
        </w:rPr>
        <w:t xml:space="preserve">sectoral </w:t>
      </w:r>
      <w:r>
        <w:rPr>
          <w:sz w:val="28"/>
          <w:lang w:val="en-GB"/>
        </w:rPr>
        <w:t xml:space="preserve">information at every single </w:t>
      </w:r>
      <w:r w:rsidR="00B0238D">
        <w:rPr>
          <w:sz w:val="28"/>
          <w:lang w:val="en-GB"/>
        </w:rPr>
        <w:t>spot of land</w:t>
      </w:r>
      <w:r w:rsidR="00011AB7">
        <w:rPr>
          <w:sz w:val="28"/>
          <w:lang w:val="en-GB"/>
        </w:rPr>
        <w:t>.</w:t>
      </w:r>
    </w:p>
    <w:p w14:paraId="7CDCCC10" w14:textId="49004937" w:rsidR="00A35CA7" w:rsidRDefault="00A35CA7" w:rsidP="00A35CA7">
      <w:pPr>
        <w:pStyle w:val="Textkrper"/>
        <w:rPr>
          <w:sz w:val="28"/>
          <w:lang w:val="en-GB"/>
        </w:rPr>
      </w:pPr>
      <w:r w:rsidRPr="00A35CA7">
        <w:rPr>
          <w:sz w:val="28"/>
          <w:lang w:val="en-GB"/>
        </w:rPr>
        <w:t xml:space="preserve">To attribute impacts to bioenergy, the activities in the bioenergy system must </w:t>
      </w:r>
      <w:r w:rsidR="002C2B18">
        <w:rPr>
          <w:sz w:val="28"/>
          <w:lang w:val="en-GB"/>
        </w:rPr>
        <w:t xml:space="preserve">firstly </w:t>
      </w:r>
      <w:r w:rsidRPr="00A35CA7">
        <w:rPr>
          <w:sz w:val="28"/>
          <w:lang w:val="en-GB"/>
        </w:rPr>
        <w:t>be separated by their end use. For instance, besides its application as r</w:t>
      </w:r>
      <w:r w:rsidRPr="00A35CA7">
        <w:rPr>
          <w:sz w:val="28"/>
          <w:lang w:val="en-GB"/>
        </w:rPr>
        <w:t>e</w:t>
      </w:r>
      <w:r w:rsidRPr="00A35CA7">
        <w:rPr>
          <w:sz w:val="28"/>
          <w:lang w:val="en-GB"/>
        </w:rPr>
        <w:t>newable energy, biomass could be harvested and used as food, animal feed or as material, e.g. in the building sector. So an attribution of the harvest activities of a certain biomass has to be split according to its later use. This may sound simple but often the final uses of biomass are not defined in advance and its f</w:t>
      </w:r>
      <w:r w:rsidRPr="00A35CA7">
        <w:rPr>
          <w:sz w:val="28"/>
          <w:lang w:val="en-GB"/>
        </w:rPr>
        <w:t>i</w:t>
      </w:r>
      <w:r w:rsidRPr="00A35CA7">
        <w:rPr>
          <w:sz w:val="28"/>
          <w:lang w:val="en-GB"/>
        </w:rPr>
        <w:t>nal assignment depends on many factors (i.e. seasonal weather conditions, b</w:t>
      </w:r>
      <w:r w:rsidRPr="00A35CA7">
        <w:rPr>
          <w:sz w:val="28"/>
          <w:lang w:val="en-GB"/>
        </w:rPr>
        <w:t>i</w:t>
      </w:r>
      <w:r w:rsidRPr="00A35CA7">
        <w:rPr>
          <w:sz w:val="28"/>
          <w:lang w:val="en-GB"/>
        </w:rPr>
        <w:t>omass quality, market price, etc.), which are linked to spatial and temporal ci</w:t>
      </w:r>
      <w:r w:rsidRPr="00A35CA7">
        <w:rPr>
          <w:sz w:val="28"/>
          <w:lang w:val="en-GB"/>
        </w:rPr>
        <w:t>r</w:t>
      </w:r>
      <w:r w:rsidRPr="00A35CA7">
        <w:rPr>
          <w:sz w:val="28"/>
          <w:lang w:val="en-GB"/>
        </w:rPr>
        <w:t>cumstances.</w:t>
      </w:r>
    </w:p>
    <w:p w14:paraId="2B05A48A" w14:textId="4A8704F5" w:rsidR="002C2B18" w:rsidRDefault="00B0238D" w:rsidP="00A35CA7">
      <w:pPr>
        <w:pStyle w:val="Textkrper"/>
        <w:rPr>
          <w:sz w:val="28"/>
          <w:lang w:val="en-GB"/>
        </w:rPr>
      </w:pPr>
      <w:r>
        <w:rPr>
          <w:sz w:val="28"/>
          <w:lang w:val="en-GB"/>
        </w:rPr>
        <w:t>The separation of bioenergy from other sectors for an indicator based on stati</w:t>
      </w:r>
      <w:r>
        <w:rPr>
          <w:sz w:val="28"/>
          <w:lang w:val="en-GB"/>
        </w:rPr>
        <w:t>s</w:t>
      </w:r>
      <w:r>
        <w:rPr>
          <w:sz w:val="28"/>
          <w:lang w:val="en-GB"/>
        </w:rPr>
        <w:t>tics in the case of insufficient data can be applied by a</w:t>
      </w:r>
    </w:p>
    <w:p w14:paraId="138BED26" w14:textId="1DEAE9C9" w:rsidR="00B0238D" w:rsidRDefault="00B0238D" w:rsidP="00B0238D">
      <w:pPr>
        <w:pStyle w:val="Textkrper"/>
        <w:numPr>
          <w:ilvl w:val="0"/>
          <w:numId w:val="57"/>
        </w:numPr>
        <w:rPr>
          <w:sz w:val="28"/>
          <w:lang w:val="en-GB"/>
        </w:rPr>
      </w:pPr>
      <w:r>
        <w:rPr>
          <w:sz w:val="28"/>
          <w:lang w:val="en-GB"/>
        </w:rPr>
        <w:t>Top-Down-Approach, or a</w:t>
      </w:r>
    </w:p>
    <w:p w14:paraId="6E2BA113" w14:textId="581776F8" w:rsidR="00B0238D" w:rsidRDefault="00B0238D" w:rsidP="00B0238D">
      <w:pPr>
        <w:pStyle w:val="Textkrper"/>
        <w:numPr>
          <w:ilvl w:val="0"/>
          <w:numId w:val="57"/>
        </w:numPr>
        <w:rPr>
          <w:sz w:val="28"/>
          <w:lang w:val="en-GB"/>
        </w:rPr>
      </w:pPr>
      <w:r>
        <w:rPr>
          <w:sz w:val="28"/>
          <w:lang w:val="en-GB"/>
        </w:rPr>
        <w:t>Bottom-Up-Approach</w:t>
      </w:r>
    </w:p>
    <w:p w14:paraId="128608A5" w14:textId="77777777" w:rsidR="002C2B18" w:rsidRDefault="002C2B18" w:rsidP="00A35CA7">
      <w:pPr>
        <w:pStyle w:val="Textkrper"/>
        <w:rPr>
          <w:sz w:val="28"/>
          <w:lang w:val="en-GB"/>
        </w:rPr>
      </w:pPr>
    </w:p>
    <w:p w14:paraId="3B06527F" w14:textId="02C133D2" w:rsidR="002C2B18" w:rsidRDefault="00B0238D" w:rsidP="00A35CA7">
      <w:pPr>
        <w:pStyle w:val="Textkrper"/>
        <w:rPr>
          <w:sz w:val="28"/>
          <w:lang w:val="en-GB"/>
        </w:rPr>
      </w:pPr>
      <w:r>
        <w:rPr>
          <w:sz w:val="28"/>
          <w:lang w:val="en-GB"/>
        </w:rPr>
        <w:t xml:space="preserve">The </w:t>
      </w:r>
      <w:r w:rsidRPr="0088270F">
        <w:rPr>
          <w:b/>
          <w:sz w:val="28"/>
          <w:lang w:val="en-GB"/>
        </w:rPr>
        <w:t>Top-Down Approach</w:t>
      </w:r>
      <w:r>
        <w:rPr>
          <w:sz w:val="28"/>
          <w:lang w:val="en-GB"/>
        </w:rPr>
        <w:t xml:space="preserve"> works with auxiliary information that is available on a national scale for bioenergy as well as for other economic sectors. The relation of bioenergy to a total indictor result for the auxiliary information can be used to assume that the value of the desired indicator behaves in the same way.</w:t>
      </w:r>
    </w:p>
    <w:p w14:paraId="48EDB23D" w14:textId="4B3985A4" w:rsidR="00B0238D" w:rsidRPr="00A35CA7" w:rsidRDefault="0088270F" w:rsidP="00A35CA7">
      <w:pPr>
        <w:pStyle w:val="Textkrper"/>
        <w:rPr>
          <w:sz w:val="28"/>
          <w:lang w:val="en-GB"/>
        </w:rPr>
      </w:pPr>
      <w:r>
        <w:rPr>
          <w:sz w:val="28"/>
          <w:lang w:val="en-GB"/>
        </w:rPr>
        <w:t>For instance,</w:t>
      </w:r>
      <w:r w:rsidR="00B0238D">
        <w:rPr>
          <w:sz w:val="28"/>
          <w:lang w:val="en-GB"/>
        </w:rPr>
        <w:t xml:space="preserve"> the total </w:t>
      </w:r>
      <w:r>
        <w:rPr>
          <w:sz w:val="28"/>
          <w:lang w:val="en-GB"/>
        </w:rPr>
        <w:t>revenues for bioenergy are known in relation to the total revenues from agriculture. If this auxiliary information is assumed to be appr</w:t>
      </w:r>
      <w:r>
        <w:rPr>
          <w:sz w:val="28"/>
          <w:lang w:val="en-GB"/>
        </w:rPr>
        <w:t>o</w:t>
      </w:r>
      <w:r>
        <w:rPr>
          <w:sz w:val="28"/>
          <w:lang w:val="en-GB"/>
        </w:rPr>
        <w:t>priate for the attribution of e.g. the occupation of agricultural land it can be used to calculate the bioenergy indicator result about tenure of land with the same relation.</w:t>
      </w:r>
    </w:p>
    <w:p w14:paraId="37BF1703" w14:textId="78C8B340" w:rsidR="009855D9" w:rsidRPr="002D6D21" w:rsidRDefault="009855D9" w:rsidP="009855D9">
      <w:pPr>
        <w:pStyle w:val="Textkrper"/>
        <w:rPr>
          <w:sz w:val="28"/>
          <w:lang w:val="en-GB"/>
        </w:rPr>
      </w:pPr>
      <w:r>
        <w:rPr>
          <w:sz w:val="28"/>
          <w:lang w:val="en-GB"/>
        </w:rPr>
        <w:t>In other cases</w:t>
      </w:r>
      <w:r w:rsidR="001366C7">
        <w:rPr>
          <w:sz w:val="28"/>
          <w:lang w:val="en-GB"/>
        </w:rPr>
        <w:t>,</w:t>
      </w:r>
      <w:r>
        <w:rPr>
          <w:sz w:val="28"/>
          <w:lang w:val="en-GB"/>
        </w:rPr>
        <w:t xml:space="preserve"> information may exist for a single unit of the bioenergy sector but not for the entire bioenergy activities of a country. Then a </w:t>
      </w:r>
      <w:r w:rsidRPr="00D1043D">
        <w:rPr>
          <w:b/>
          <w:sz w:val="28"/>
          <w:lang w:val="en-GB"/>
        </w:rPr>
        <w:t>Bottom-Up-Approach</w:t>
      </w:r>
      <w:r>
        <w:rPr>
          <w:sz w:val="28"/>
          <w:lang w:val="en-GB"/>
        </w:rPr>
        <w:t xml:space="preserve"> will be the choice to extrapolate from a unit or a multitude of single units to the totality of the bioenergy sector. The emissions of e.g. biofuel pr</w:t>
      </w:r>
      <w:r>
        <w:rPr>
          <w:sz w:val="28"/>
          <w:lang w:val="en-GB"/>
        </w:rPr>
        <w:t>o</w:t>
      </w:r>
      <w:r>
        <w:rPr>
          <w:sz w:val="28"/>
          <w:lang w:val="en-GB"/>
        </w:rPr>
        <w:t xml:space="preserve">duction can be extrapolated from one typical production plant to the overall emissions of the sector by scaling up the production figure of the specific plant </w:t>
      </w:r>
      <w:r>
        <w:rPr>
          <w:sz w:val="28"/>
          <w:lang w:val="en-GB"/>
        </w:rPr>
        <w:lastRenderedPageBreak/>
        <w:t>to the production of the whole country.</w:t>
      </w:r>
      <w:r w:rsidR="00353AFF">
        <w:rPr>
          <w:sz w:val="28"/>
          <w:lang w:val="en-GB"/>
        </w:rPr>
        <w:t xml:space="preserve"> For instance, Indonesia had</w:t>
      </w:r>
      <w:r w:rsidR="00353AFF" w:rsidRPr="00353AFF">
        <w:rPr>
          <w:sz w:val="28"/>
          <w:lang w:val="en-GB"/>
        </w:rPr>
        <w:t xml:space="preserve"> 608 regi</w:t>
      </w:r>
      <w:r w:rsidR="00353AFF" w:rsidRPr="00353AFF">
        <w:rPr>
          <w:sz w:val="28"/>
          <w:lang w:val="en-GB"/>
        </w:rPr>
        <w:t>s</w:t>
      </w:r>
      <w:r w:rsidR="00353AFF" w:rsidRPr="00353AFF">
        <w:rPr>
          <w:sz w:val="28"/>
          <w:lang w:val="en-GB"/>
        </w:rPr>
        <w:t>tered palm oil mills</w:t>
      </w:r>
      <w:r w:rsidR="00353AFF">
        <w:rPr>
          <w:sz w:val="28"/>
          <w:lang w:val="en-GB"/>
        </w:rPr>
        <w:t xml:space="preserve"> in the year 2012. </w:t>
      </w:r>
      <w:r w:rsidR="001C249A">
        <w:rPr>
          <w:sz w:val="28"/>
          <w:lang w:val="en-GB"/>
        </w:rPr>
        <w:t>Specific information from some repr</w:t>
      </w:r>
      <w:r w:rsidR="001C249A">
        <w:rPr>
          <w:sz w:val="28"/>
          <w:lang w:val="en-GB"/>
        </w:rPr>
        <w:t>e</w:t>
      </w:r>
      <w:r w:rsidR="001C249A">
        <w:rPr>
          <w:sz w:val="28"/>
          <w:lang w:val="en-GB"/>
        </w:rPr>
        <w:t>sentative palm oil mills were used to extrapolate to the situation of the entire number of palm</w:t>
      </w:r>
      <w:r w:rsidR="0088270F">
        <w:rPr>
          <w:sz w:val="28"/>
          <w:lang w:val="en-GB"/>
        </w:rPr>
        <w:t xml:space="preserve"> oil mills</w:t>
      </w:r>
      <w:r w:rsidR="001C249A">
        <w:rPr>
          <w:sz w:val="28"/>
          <w:lang w:val="en-GB"/>
        </w:rPr>
        <w:t xml:space="preserve"> in the country.</w:t>
      </w:r>
    </w:p>
    <w:p w14:paraId="38E298CB" w14:textId="47BB0D9B" w:rsidR="009855D9" w:rsidRPr="002D6D21" w:rsidRDefault="009855D9" w:rsidP="009855D9">
      <w:pPr>
        <w:pStyle w:val="Textkrper"/>
        <w:rPr>
          <w:sz w:val="28"/>
          <w:lang w:val="en-GB"/>
        </w:rPr>
      </w:pPr>
      <w:r w:rsidRPr="00463716">
        <w:rPr>
          <w:sz w:val="28"/>
          <w:lang w:val="en-GB"/>
        </w:rPr>
        <w:t>This statistical attribution issue can generally be solved by efforts to collect</w:t>
      </w:r>
      <w:r>
        <w:rPr>
          <w:sz w:val="28"/>
          <w:lang w:val="en-GB"/>
        </w:rPr>
        <w:t xml:space="preserve"> more specific data or use simple methods of allocating available figures to the sector</w:t>
      </w:r>
      <w:r w:rsidR="001366C7">
        <w:rPr>
          <w:sz w:val="28"/>
          <w:lang w:val="en-GB"/>
        </w:rPr>
        <w:t>,</w:t>
      </w:r>
      <w:r>
        <w:rPr>
          <w:sz w:val="28"/>
          <w:lang w:val="en-GB"/>
        </w:rPr>
        <w:t xml:space="preserve"> as described above. </w:t>
      </w:r>
      <w:r w:rsidR="001366C7">
        <w:rPr>
          <w:sz w:val="28"/>
          <w:lang w:val="en-GB"/>
        </w:rPr>
        <w:t xml:space="preserve">Furthermore, </w:t>
      </w:r>
      <w:r>
        <w:rPr>
          <w:sz w:val="28"/>
          <w:lang w:val="en-GB"/>
        </w:rPr>
        <w:t xml:space="preserve">statistical data available </w:t>
      </w:r>
      <w:r w:rsidR="001366C7">
        <w:rPr>
          <w:sz w:val="28"/>
          <w:lang w:val="en-GB"/>
        </w:rPr>
        <w:t>from</w:t>
      </w:r>
      <w:r>
        <w:rPr>
          <w:sz w:val="28"/>
          <w:lang w:val="en-GB"/>
        </w:rPr>
        <w:t xml:space="preserve"> natio</w:t>
      </w:r>
      <w:r>
        <w:rPr>
          <w:sz w:val="28"/>
          <w:lang w:val="en-GB"/>
        </w:rPr>
        <w:t>n</w:t>
      </w:r>
      <w:r>
        <w:rPr>
          <w:sz w:val="28"/>
          <w:lang w:val="en-GB"/>
        </w:rPr>
        <w:t>al statistical offices</w:t>
      </w:r>
      <w:r w:rsidR="001366C7">
        <w:rPr>
          <w:sz w:val="28"/>
          <w:lang w:val="en-GB"/>
        </w:rPr>
        <w:t xml:space="preserve"> may have been aggregated to produce a nati</w:t>
      </w:r>
      <w:r w:rsidR="0088270F">
        <w:rPr>
          <w:sz w:val="28"/>
          <w:lang w:val="en-GB"/>
        </w:rPr>
        <w:t>onal figure and perhaps could</w:t>
      </w:r>
      <w:r w:rsidR="001366C7">
        <w:rPr>
          <w:sz w:val="28"/>
          <w:lang w:val="en-GB"/>
        </w:rPr>
        <w:t xml:space="preserve"> easily be separated again for the purpose of the bioenergy se</w:t>
      </w:r>
      <w:r w:rsidR="001366C7">
        <w:rPr>
          <w:sz w:val="28"/>
          <w:lang w:val="en-GB"/>
        </w:rPr>
        <w:t>c</w:t>
      </w:r>
      <w:r w:rsidR="001366C7">
        <w:rPr>
          <w:sz w:val="28"/>
          <w:lang w:val="en-GB"/>
        </w:rPr>
        <w:t>tor.</w:t>
      </w:r>
      <w:r w:rsidR="0088270F">
        <w:rPr>
          <w:sz w:val="28"/>
          <w:lang w:val="en-GB"/>
        </w:rPr>
        <w:t xml:space="preserve"> Also Systems of National Accounting (SNA) may exist to be used for the st</w:t>
      </w:r>
      <w:r w:rsidR="0088270F">
        <w:rPr>
          <w:sz w:val="28"/>
          <w:lang w:val="en-GB"/>
        </w:rPr>
        <w:t>a</w:t>
      </w:r>
      <w:r w:rsidR="0088270F">
        <w:rPr>
          <w:sz w:val="28"/>
          <w:lang w:val="en-GB"/>
        </w:rPr>
        <w:t>tistical separation of the bioenergy sector.</w:t>
      </w:r>
    </w:p>
    <w:p w14:paraId="5B5BDE11" w14:textId="77777777" w:rsidR="00D54ABE" w:rsidRDefault="00D54ABE" w:rsidP="009855D9">
      <w:pPr>
        <w:pStyle w:val="Textkrper"/>
        <w:rPr>
          <w:sz w:val="28"/>
          <w:lang w:val="en-GB"/>
        </w:rPr>
      </w:pPr>
    </w:p>
    <w:p w14:paraId="48BEF6AF" w14:textId="3FABC17E" w:rsidR="00D54ABE" w:rsidRPr="00D54ABE" w:rsidRDefault="00D54ABE" w:rsidP="00D54ABE">
      <w:pPr>
        <w:pStyle w:val="berschrift2"/>
        <w:rPr>
          <w:lang w:val="en-GB"/>
        </w:rPr>
      </w:pPr>
      <w:bookmarkStart w:id="12" w:name="_Toc535852037"/>
      <w:r>
        <w:rPr>
          <w:lang w:val="en-GB"/>
        </w:rPr>
        <w:t>Allocation of indicator results</w:t>
      </w:r>
      <w:r w:rsidRPr="00D54ABE">
        <w:rPr>
          <w:lang w:val="en-GB"/>
        </w:rPr>
        <w:t xml:space="preserve"> from </w:t>
      </w:r>
      <w:r>
        <w:rPr>
          <w:lang w:val="en-GB"/>
        </w:rPr>
        <w:t>coupled production activ</w:t>
      </w:r>
      <w:r>
        <w:rPr>
          <w:lang w:val="en-GB"/>
        </w:rPr>
        <w:t>i</w:t>
      </w:r>
      <w:r>
        <w:rPr>
          <w:lang w:val="en-GB"/>
        </w:rPr>
        <w:t>ties</w:t>
      </w:r>
      <w:bookmarkEnd w:id="12"/>
    </w:p>
    <w:p w14:paraId="42C78ED4" w14:textId="7554F3E4" w:rsidR="009855D9" w:rsidRPr="003843C6" w:rsidRDefault="009855D9" w:rsidP="009855D9">
      <w:pPr>
        <w:pStyle w:val="Textkrper"/>
        <w:rPr>
          <w:sz w:val="28"/>
          <w:lang w:val="en-GB"/>
        </w:rPr>
      </w:pPr>
      <w:r w:rsidRPr="003843C6">
        <w:rPr>
          <w:sz w:val="28"/>
          <w:lang w:val="en-GB"/>
        </w:rPr>
        <w:t>A different attribution issue arises when a process generates two or more products which serve not only the production of bioenergy but also the pro</w:t>
      </w:r>
      <w:r>
        <w:rPr>
          <w:sz w:val="28"/>
          <w:lang w:val="en-GB"/>
        </w:rPr>
        <w:t>du</w:t>
      </w:r>
      <w:r>
        <w:rPr>
          <w:sz w:val="28"/>
          <w:lang w:val="en-GB"/>
        </w:rPr>
        <w:t>c</w:t>
      </w:r>
      <w:r w:rsidR="003843C6">
        <w:rPr>
          <w:sz w:val="28"/>
          <w:lang w:val="en-GB"/>
        </w:rPr>
        <w:t>tion of e.g. food or bio-based</w:t>
      </w:r>
      <w:r>
        <w:rPr>
          <w:sz w:val="28"/>
          <w:lang w:val="en-GB"/>
        </w:rPr>
        <w:t xml:space="preserve"> material</w:t>
      </w:r>
      <w:r w:rsidR="003843C6">
        <w:rPr>
          <w:sz w:val="28"/>
          <w:lang w:val="en-GB"/>
        </w:rPr>
        <w:t xml:space="preserve"> for non-energy purposes</w:t>
      </w:r>
      <w:r>
        <w:rPr>
          <w:sz w:val="28"/>
          <w:lang w:val="en-GB"/>
        </w:rPr>
        <w:t xml:space="preserve">. This issue is </w:t>
      </w:r>
      <w:r w:rsidR="003843C6">
        <w:rPr>
          <w:sz w:val="28"/>
          <w:lang w:val="en-GB"/>
        </w:rPr>
        <w:t xml:space="preserve">a </w:t>
      </w:r>
      <w:r>
        <w:rPr>
          <w:sz w:val="28"/>
          <w:lang w:val="en-GB"/>
        </w:rPr>
        <w:t>com</w:t>
      </w:r>
      <w:r w:rsidR="003843C6">
        <w:rPr>
          <w:sz w:val="28"/>
          <w:lang w:val="en-GB"/>
        </w:rPr>
        <w:t xml:space="preserve">mon challenge </w:t>
      </w:r>
      <w:r w:rsidR="001366C7">
        <w:rPr>
          <w:sz w:val="28"/>
          <w:lang w:val="en-GB"/>
        </w:rPr>
        <w:t>in</w:t>
      </w:r>
      <w:r>
        <w:rPr>
          <w:sz w:val="28"/>
          <w:lang w:val="en-GB"/>
        </w:rPr>
        <w:t xml:space="preserve"> the </w:t>
      </w:r>
      <w:r w:rsidR="007F36E3">
        <w:rPr>
          <w:sz w:val="28"/>
          <w:lang w:val="en-GB"/>
        </w:rPr>
        <w:t xml:space="preserve">assessment </w:t>
      </w:r>
      <w:r>
        <w:rPr>
          <w:sz w:val="28"/>
          <w:lang w:val="en-GB"/>
        </w:rPr>
        <w:t>method of</w:t>
      </w:r>
      <w:r w:rsidR="007F36E3">
        <w:rPr>
          <w:sz w:val="28"/>
          <w:lang w:val="en-GB"/>
        </w:rPr>
        <w:t xml:space="preserve"> Life Cycle Assessment (LCA). In LCA</w:t>
      </w:r>
      <w:r>
        <w:rPr>
          <w:sz w:val="28"/>
          <w:lang w:val="en-GB"/>
        </w:rPr>
        <w:t xml:space="preserve"> environmental impacts have to be allocated to different products from a coupled </w:t>
      </w:r>
      <w:r w:rsidRPr="00FE71BC">
        <w:rPr>
          <w:sz w:val="28"/>
          <w:lang w:val="en-GB"/>
        </w:rPr>
        <w:t>production process. This attribution issue in LCA is referred to as all</w:t>
      </w:r>
      <w:r w:rsidRPr="00FE71BC">
        <w:rPr>
          <w:sz w:val="28"/>
          <w:lang w:val="en-GB"/>
        </w:rPr>
        <w:t>o</w:t>
      </w:r>
      <w:r w:rsidRPr="00FE71BC">
        <w:rPr>
          <w:sz w:val="28"/>
          <w:lang w:val="en-GB"/>
        </w:rPr>
        <w:t>cation.</w:t>
      </w:r>
    </w:p>
    <w:p w14:paraId="7CBF2A49" w14:textId="40E42038" w:rsidR="009855D9" w:rsidRDefault="009855D9" w:rsidP="009855D9">
      <w:pPr>
        <w:pStyle w:val="Textkrper"/>
        <w:rPr>
          <w:sz w:val="28"/>
          <w:lang w:val="en-GB"/>
        </w:rPr>
      </w:pPr>
      <w:r>
        <w:rPr>
          <w:sz w:val="28"/>
          <w:lang w:val="en-GB"/>
        </w:rPr>
        <w:t>Allocation issues of this type arise in many instances while dealing with bioe</w:t>
      </w:r>
      <w:r>
        <w:rPr>
          <w:sz w:val="28"/>
          <w:lang w:val="en-GB"/>
        </w:rPr>
        <w:t>n</w:t>
      </w:r>
      <w:r>
        <w:rPr>
          <w:sz w:val="28"/>
          <w:lang w:val="en-GB"/>
        </w:rPr>
        <w:t>ergy production and use. Some have been mentioned above</w:t>
      </w:r>
      <w:r w:rsidR="001366C7">
        <w:rPr>
          <w:sz w:val="28"/>
          <w:lang w:val="en-GB"/>
        </w:rPr>
        <w:t>,</w:t>
      </w:r>
      <w:r>
        <w:rPr>
          <w:sz w:val="28"/>
          <w:lang w:val="en-GB"/>
        </w:rPr>
        <w:t xml:space="preserve"> </w:t>
      </w:r>
      <w:r w:rsidR="001366C7">
        <w:rPr>
          <w:sz w:val="28"/>
          <w:lang w:val="en-GB"/>
        </w:rPr>
        <w:t>such as</w:t>
      </w:r>
      <w:r>
        <w:rPr>
          <w:sz w:val="28"/>
          <w:lang w:val="en-GB"/>
        </w:rPr>
        <w:t xml:space="preserve"> the co</w:t>
      </w:r>
      <w:r>
        <w:rPr>
          <w:sz w:val="28"/>
          <w:lang w:val="en-GB"/>
        </w:rPr>
        <w:t>u</w:t>
      </w:r>
      <w:r>
        <w:rPr>
          <w:sz w:val="28"/>
          <w:lang w:val="en-GB"/>
        </w:rPr>
        <w:t>pled prod</w:t>
      </w:r>
      <w:r w:rsidR="003843C6">
        <w:rPr>
          <w:sz w:val="28"/>
          <w:lang w:val="en-GB"/>
        </w:rPr>
        <w:t>uction of wheat for food</w:t>
      </w:r>
      <w:r>
        <w:rPr>
          <w:sz w:val="28"/>
          <w:lang w:val="en-GB"/>
        </w:rPr>
        <w:t xml:space="preserve"> and straw for bioenergy</w:t>
      </w:r>
      <w:r w:rsidR="00C8745C">
        <w:rPr>
          <w:sz w:val="28"/>
          <w:lang w:val="en-GB"/>
        </w:rPr>
        <w:t>,</w:t>
      </w:r>
      <w:r>
        <w:rPr>
          <w:sz w:val="28"/>
          <w:lang w:val="en-GB"/>
        </w:rPr>
        <w:t xml:space="preserve"> or the production of sugar </w:t>
      </w:r>
      <w:r w:rsidR="003843C6">
        <w:rPr>
          <w:sz w:val="28"/>
          <w:lang w:val="en-GB"/>
        </w:rPr>
        <w:t xml:space="preserve">for food </w:t>
      </w:r>
      <w:r>
        <w:rPr>
          <w:sz w:val="28"/>
          <w:lang w:val="en-GB"/>
        </w:rPr>
        <w:t>alongs</w:t>
      </w:r>
      <w:r w:rsidR="00B57A8A">
        <w:rPr>
          <w:sz w:val="28"/>
          <w:lang w:val="en-GB"/>
        </w:rPr>
        <w:t>ide the production</w:t>
      </w:r>
      <w:r>
        <w:rPr>
          <w:sz w:val="28"/>
          <w:lang w:val="en-GB"/>
        </w:rPr>
        <w:t xml:space="preserve"> </w:t>
      </w:r>
      <w:r w:rsidR="00B57A8A">
        <w:rPr>
          <w:sz w:val="28"/>
          <w:lang w:val="en-GB"/>
        </w:rPr>
        <w:t xml:space="preserve">of ethanol </w:t>
      </w:r>
      <w:r>
        <w:rPr>
          <w:sz w:val="28"/>
          <w:lang w:val="en-GB"/>
        </w:rPr>
        <w:t>for energy purposes.</w:t>
      </w:r>
    </w:p>
    <w:p w14:paraId="4CC63977" w14:textId="44983D2A" w:rsidR="009855D9" w:rsidRDefault="009855D9" w:rsidP="009855D9">
      <w:pPr>
        <w:pStyle w:val="Textkrper"/>
        <w:rPr>
          <w:sz w:val="28"/>
          <w:lang w:val="en-GB"/>
        </w:rPr>
      </w:pPr>
      <w:r>
        <w:rPr>
          <w:sz w:val="28"/>
          <w:lang w:val="en-GB"/>
        </w:rPr>
        <w:t>An extend</w:t>
      </w:r>
      <w:r w:rsidR="00C8745C">
        <w:rPr>
          <w:sz w:val="28"/>
          <w:lang w:val="en-GB"/>
        </w:rPr>
        <w:t>ed</w:t>
      </w:r>
      <w:r>
        <w:rPr>
          <w:sz w:val="28"/>
          <w:lang w:val="en-GB"/>
        </w:rPr>
        <w:t xml:space="preserve"> discussion of allocation of environmental impacts to coupled products exists in the LCA community. Principles for dealing with allocation of this type can be found in international standards (ISO 14040, ISO 14044) and many academic publications.</w:t>
      </w:r>
    </w:p>
    <w:p w14:paraId="6B976950" w14:textId="7B027FAF" w:rsidR="009855D9" w:rsidRDefault="009855D9" w:rsidP="009855D9">
      <w:pPr>
        <w:pStyle w:val="Textkrper"/>
        <w:rPr>
          <w:sz w:val="28"/>
          <w:lang w:val="en-GB"/>
        </w:rPr>
      </w:pPr>
      <w:r>
        <w:rPr>
          <w:sz w:val="28"/>
          <w:lang w:val="en-GB"/>
        </w:rPr>
        <w:t>Solutions to the allocation problem are not always straightforward and depend to a large extend on the goal and scope of an underlying question. In the case of the GSI</w:t>
      </w:r>
      <w:r w:rsidR="00C8745C">
        <w:rPr>
          <w:sz w:val="28"/>
          <w:lang w:val="en-GB"/>
        </w:rPr>
        <w:t>,</w:t>
      </w:r>
      <w:r>
        <w:rPr>
          <w:sz w:val="28"/>
          <w:lang w:val="en-GB"/>
        </w:rPr>
        <w:t xml:space="preserve"> the objective is to describe the performance of a bioenergy system </w:t>
      </w:r>
      <w:r w:rsidR="00C8745C">
        <w:rPr>
          <w:sz w:val="28"/>
          <w:lang w:val="en-GB"/>
        </w:rPr>
        <w:t>at</w:t>
      </w:r>
      <w:r>
        <w:rPr>
          <w:sz w:val="28"/>
          <w:lang w:val="en-GB"/>
        </w:rPr>
        <w:t xml:space="preserve"> a national scale. Therefore</w:t>
      </w:r>
      <w:r w:rsidR="00C8745C">
        <w:rPr>
          <w:sz w:val="28"/>
          <w:lang w:val="en-GB"/>
        </w:rPr>
        <w:t>,</w:t>
      </w:r>
      <w:r>
        <w:rPr>
          <w:sz w:val="28"/>
          <w:lang w:val="en-GB"/>
        </w:rPr>
        <w:t xml:space="preserve"> a solution to co-product allocation is needed </w:t>
      </w:r>
      <w:r w:rsidR="00FE71BC">
        <w:rPr>
          <w:sz w:val="28"/>
          <w:lang w:val="en-GB"/>
        </w:rPr>
        <w:t xml:space="preserve">at the basis of single processes </w:t>
      </w:r>
      <w:r>
        <w:rPr>
          <w:sz w:val="28"/>
          <w:lang w:val="en-GB"/>
        </w:rPr>
        <w:t xml:space="preserve">which </w:t>
      </w:r>
      <w:r w:rsidR="00FE71BC">
        <w:rPr>
          <w:sz w:val="28"/>
          <w:lang w:val="en-GB"/>
        </w:rPr>
        <w:t xml:space="preserve">then could be used for an upscaling to the national inventory. </w:t>
      </w:r>
    </w:p>
    <w:p w14:paraId="1AD8E76C" w14:textId="0AF92416" w:rsidR="00C8745C" w:rsidRDefault="00C8745C" w:rsidP="009855D9">
      <w:pPr>
        <w:pStyle w:val="Textkrper"/>
        <w:rPr>
          <w:sz w:val="28"/>
          <w:lang w:val="en-GB"/>
        </w:rPr>
      </w:pPr>
      <w:r>
        <w:rPr>
          <w:sz w:val="28"/>
          <w:lang w:val="en-GB"/>
        </w:rPr>
        <w:t>Due to</w:t>
      </w:r>
      <w:r w:rsidR="009855D9">
        <w:rPr>
          <w:sz w:val="28"/>
          <w:lang w:val="en-GB"/>
        </w:rPr>
        <w:t xml:space="preserve"> the complex nature of allocation</w:t>
      </w:r>
      <w:r>
        <w:rPr>
          <w:sz w:val="28"/>
          <w:lang w:val="en-GB"/>
        </w:rPr>
        <w:t>,</w:t>
      </w:r>
      <w:r w:rsidR="009855D9">
        <w:rPr>
          <w:sz w:val="28"/>
          <w:lang w:val="en-GB"/>
        </w:rPr>
        <w:t xml:space="preserve"> solution</w:t>
      </w:r>
      <w:r>
        <w:rPr>
          <w:sz w:val="28"/>
          <w:lang w:val="en-GB"/>
        </w:rPr>
        <w:t>s</w:t>
      </w:r>
      <w:r w:rsidR="009855D9">
        <w:rPr>
          <w:sz w:val="28"/>
          <w:lang w:val="en-GB"/>
        </w:rPr>
        <w:t xml:space="preserve"> will be necessary </w:t>
      </w:r>
      <w:r>
        <w:rPr>
          <w:sz w:val="28"/>
          <w:lang w:val="en-GB"/>
        </w:rPr>
        <w:t xml:space="preserve">on a case-by-case basis, </w:t>
      </w:r>
      <w:r w:rsidR="009855D9">
        <w:rPr>
          <w:sz w:val="28"/>
          <w:lang w:val="en-GB"/>
        </w:rPr>
        <w:t xml:space="preserve">following </w:t>
      </w:r>
      <w:r w:rsidR="00B57A8A">
        <w:rPr>
          <w:sz w:val="28"/>
          <w:lang w:val="en-GB"/>
        </w:rPr>
        <w:t>the general criteria of plausibility, transparency and practicability.</w:t>
      </w:r>
    </w:p>
    <w:p w14:paraId="12EA0A08" w14:textId="21A663A7" w:rsidR="00B57A8A" w:rsidRDefault="00751266" w:rsidP="009855D9">
      <w:pPr>
        <w:pStyle w:val="Textkrper"/>
        <w:rPr>
          <w:sz w:val="28"/>
          <w:lang w:val="en-GB"/>
        </w:rPr>
      </w:pPr>
      <w:r>
        <w:rPr>
          <w:sz w:val="28"/>
          <w:lang w:val="en-GB"/>
        </w:rPr>
        <w:lastRenderedPageBreak/>
        <w:t xml:space="preserve">Allocation </w:t>
      </w:r>
      <w:r w:rsidR="00F90BA0">
        <w:rPr>
          <w:sz w:val="28"/>
          <w:lang w:val="en-GB"/>
        </w:rPr>
        <w:t>of environmental impacts in LCA – but also other indicator values – for coupled processes can be made by:</w:t>
      </w:r>
    </w:p>
    <w:p w14:paraId="3BA41AD6" w14:textId="6E37A1FD" w:rsidR="00F90BA0" w:rsidRDefault="00F90BA0" w:rsidP="00F90BA0">
      <w:pPr>
        <w:pStyle w:val="Textkrper"/>
        <w:numPr>
          <w:ilvl w:val="0"/>
          <w:numId w:val="58"/>
        </w:numPr>
        <w:rPr>
          <w:sz w:val="28"/>
          <w:lang w:val="en-GB"/>
        </w:rPr>
      </w:pPr>
      <w:r>
        <w:rPr>
          <w:sz w:val="28"/>
          <w:lang w:val="en-GB"/>
        </w:rPr>
        <w:t>Physical properties, or</w:t>
      </w:r>
    </w:p>
    <w:p w14:paraId="09216D1F" w14:textId="5A92D8BB" w:rsidR="00F90BA0" w:rsidRDefault="00F90BA0" w:rsidP="00F90BA0">
      <w:pPr>
        <w:pStyle w:val="Textkrper"/>
        <w:numPr>
          <w:ilvl w:val="0"/>
          <w:numId w:val="58"/>
        </w:numPr>
        <w:rPr>
          <w:sz w:val="28"/>
          <w:lang w:val="en-GB"/>
        </w:rPr>
      </w:pPr>
      <w:r>
        <w:rPr>
          <w:sz w:val="28"/>
          <w:lang w:val="en-GB"/>
        </w:rPr>
        <w:t>Economic properties.</w:t>
      </w:r>
    </w:p>
    <w:p w14:paraId="322BEF94" w14:textId="7C125733" w:rsidR="00F90BA0" w:rsidRDefault="00F90BA0" w:rsidP="00F90BA0">
      <w:pPr>
        <w:pStyle w:val="Textkrper"/>
        <w:rPr>
          <w:sz w:val="28"/>
          <w:lang w:val="en-GB"/>
        </w:rPr>
      </w:pPr>
      <w:r>
        <w:rPr>
          <w:sz w:val="28"/>
          <w:lang w:val="en-GB"/>
        </w:rPr>
        <w:t>Physical properties include flows of mass, chemical energy content, exergy va</w:t>
      </w:r>
      <w:r>
        <w:rPr>
          <w:sz w:val="28"/>
          <w:lang w:val="en-GB"/>
        </w:rPr>
        <w:t>l</w:t>
      </w:r>
      <w:r>
        <w:rPr>
          <w:sz w:val="28"/>
          <w:lang w:val="en-GB"/>
        </w:rPr>
        <w:t xml:space="preserve">ues, stoichiometric relations, etc. Economic properties are typically costs or prices to be used for allocation. An allocation of an indicator result </w:t>
      </w:r>
      <w:r w:rsidR="00AC196C">
        <w:rPr>
          <w:sz w:val="28"/>
          <w:lang w:val="en-GB"/>
        </w:rPr>
        <w:t>of coupled processes always sums up to a 100%. Only the distribution of the share of the result is subject of the chosen allocation factor.</w:t>
      </w:r>
    </w:p>
    <w:p w14:paraId="44A1B2EE" w14:textId="39DFF5E3" w:rsidR="00F90BA0" w:rsidRDefault="00F90BA0" w:rsidP="00F90BA0">
      <w:pPr>
        <w:pStyle w:val="Textkrper"/>
        <w:rPr>
          <w:sz w:val="28"/>
          <w:lang w:val="en-GB"/>
        </w:rPr>
      </w:pPr>
      <w:r>
        <w:rPr>
          <w:sz w:val="28"/>
          <w:lang w:val="en-GB"/>
        </w:rPr>
        <w:t xml:space="preserve">The advantage of using physical properties is their inherent value that does not change over time and regions. Nevertheless they sometimes do not represent the </w:t>
      </w:r>
      <w:r w:rsidR="00AC196C">
        <w:rPr>
          <w:sz w:val="28"/>
          <w:lang w:val="en-GB"/>
        </w:rPr>
        <w:t>rationale behind a subdivision of an indicator. For instance, mass flows b</w:t>
      </w:r>
      <w:r w:rsidR="00AC196C">
        <w:rPr>
          <w:sz w:val="28"/>
          <w:lang w:val="en-GB"/>
        </w:rPr>
        <w:t>e</w:t>
      </w:r>
      <w:r w:rsidR="00AC196C">
        <w:rPr>
          <w:sz w:val="28"/>
          <w:lang w:val="en-GB"/>
        </w:rPr>
        <w:t>tween grains and straw of wheat does not reflect the purpose of cultivating this crop.</w:t>
      </w:r>
    </w:p>
    <w:p w14:paraId="4E916137" w14:textId="1BE2F0E1" w:rsidR="00F90BA0" w:rsidRDefault="00AC196C" w:rsidP="00F90BA0">
      <w:pPr>
        <w:pStyle w:val="Textkrper"/>
        <w:rPr>
          <w:sz w:val="28"/>
          <w:lang w:val="en-GB"/>
        </w:rPr>
      </w:pPr>
      <w:r>
        <w:rPr>
          <w:sz w:val="28"/>
          <w:lang w:val="en-GB"/>
        </w:rPr>
        <w:t>An allocation by economic values is more in line with the purpose of running a process that provides coupled products. But the disadvantage is the fluctuation of the economic property in time that leads to different indicator results for a specific co-product. So the indicator re</w:t>
      </w:r>
      <w:r w:rsidR="00290BCC">
        <w:rPr>
          <w:sz w:val="28"/>
          <w:lang w:val="en-GB"/>
        </w:rPr>
        <w:t>sult may change not because of a change in environmental or technical performance but by fluctuation in the underlying economic value.</w:t>
      </w:r>
    </w:p>
    <w:p w14:paraId="6C3FA507" w14:textId="107A0A49" w:rsidR="00290BCC" w:rsidRDefault="009855D9" w:rsidP="009855D9">
      <w:pPr>
        <w:pStyle w:val="Textkrper"/>
        <w:rPr>
          <w:sz w:val="28"/>
          <w:lang w:val="en-GB"/>
        </w:rPr>
      </w:pPr>
      <w:r>
        <w:rPr>
          <w:sz w:val="28"/>
          <w:lang w:val="en-GB"/>
        </w:rPr>
        <w:t xml:space="preserve">Concerning the </w:t>
      </w:r>
      <w:r w:rsidR="00C8745C">
        <w:rPr>
          <w:sz w:val="28"/>
          <w:lang w:val="en-GB"/>
        </w:rPr>
        <w:t>GSI,</w:t>
      </w:r>
      <w:r>
        <w:rPr>
          <w:sz w:val="28"/>
          <w:lang w:val="en-GB"/>
        </w:rPr>
        <w:t xml:space="preserve"> plausible allocation conventions </w:t>
      </w:r>
      <w:r w:rsidR="00290BCC">
        <w:rPr>
          <w:sz w:val="28"/>
          <w:lang w:val="en-GB"/>
        </w:rPr>
        <w:t>should be applied that a</w:t>
      </w:r>
      <w:r w:rsidR="00290BCC">
        <w:rPr>
          <w:sz w:val="28"/>
          <w:lang w:val="en-GB"/>
        </w:rPr>
        <w:t>l</w:t>
      </w:r>
      <w:r w:rsidR="00290BCC">
        <w:rPr>
          <w:sz w:val="28"/>
          <w:lang w:val="en-GB"/>
        </w:rPr>
        <w:t>low the comparison of indicator results over time. As their main purpose is to monitor the indicators of bioenergy systems over time physical properties should be applied as a first choice. That does not exclude economic allocation factors per se but their application must be handled with care especially while monitoring the development of an indicator over time.</w:t>
      </w:r>
    </w:p>
    <w:p w14:paraId="186E35D0" w14:textId="23521EC4" w:rsidR="00290BCC" w:rsidRDefault="00290BCC" w:rsidP="009855D9">
      <w:pPr>
        <w:pStyle w:val="Textkrper"/>
        <w:rPr>
          <w:sz w:val="28"/>
          <w:lang w:val="en-GB"/>
        </w:rPr>
      </w:pPr>
      <w:r>
        <w:rPr>
          <w:sz w:val="28"/>
          <w:lang w:val="en-GB"/>
        </w:rPr>
        <w:t>As dealing with energy systems the following conventions are suggested:</w:t>
      </w:r>
    </w:p>
    <w:p w14:paraId="6B6B2338" w14:textId="77777777" w:rsidR="009855D9" w:rsidRDefault="009855D9" w:rsidP="00760744">
      <w:pPr>
        <w:pStyle w:val="Textkrper"/>
        <w:numPr>
          <w:ilvl w:val="0"/>
          <w:numId w:val="13"/>
        </w:numPr>
        <w:rPr>
          <w:sz w:val="28"/>
          <w:lang w:val="en-GB"/>
        </w:rPr>
      </w:pPr>
      <w:r>
        <w:rPr>
          <w:sz w:val="28"/>
          <w:lang w:val="en-GB"/>
        </w:rPr>
        <w:t>Allocation by energy content shall be the default method when different energy products originate from a coupled production.</w:t>
      </w:r>
    </w:p>
    <w:p w14:paraId="08331D33" w14:textId="77777777" w:rsidR="009855D9" w:rsidRDefault="009855D9" w:rsidP="00760744">
      <w:pPr>
        <w:pStyle w:val="Textkrper"/>
        <w:numPr>
          <w:ilvl w:val="0"/>
          <w:numId w:val="13"/>
        </w:numPr>
        <w:rPr>
          <w:sz w:val="28"/>
          <w:lang w:val="en-GB"/>
        </w:rPr>
      </w:pPr>
      <w:r>
        <w:rPr>
          <w:sz w:val="28"/>
          <w:lang w:val="en-GB"/>
        </w:rPr>
        <w:t xml:space="preserve">Allocation by energy content shall be the default method when energy products and products for other purposes (e.g. food, animal feed, </w:t>
      </w:r>
      <w:proofErr w:type="gramStart"/>
      <w:r>
        <w:rPr>
          <w:sz w:val="28"/>
          <w:lang w:val="en-GB"/>
        </w:rPr>
        <w:t>mat</w:t>
      </w:r>
      <w:r>
        <w:rPr>
          <w:sz w:val="28"/>
          <w:lang w:val="en-GB"/>
        </w:rPr>
        <w:t>e</w:t>
      </w:r>
      <w:r>
        <w:rPr>
          <w:sz w:val="28"/>
          <w:lang w:val="en-GB"/>
        </w:rPr>
        <w:t>rial</w:t>
      </w:r>
      <w:proofErr w:type="gramEnd"/>
      <w:r>
        <w:rPr>
          <w:sz w:val="28"/>
          <w:lang w:val="en-GB"/>
        </w:rPr>
        <w:t xml:space="preserve"> use) share the same production processes and have to be allocated. A sensitivity analysis shall be performed using the economic values of the co-products to detect any implausible conclusion for the GSI.</w:t>
      </w:r>
    </w:p>
    <w:p w14:paraId="2BF3D8C3" w14:textId="77777777" w:rsidR="009855D9" w:rsidRDefault="009855D9" w:rsidP="00760744">
      <w:pPr>
        <w:pStyle w:val="Textkrper"/>
        <w:numPr>
          <w:ilvl w:val="0"/>
          <w:numId w:val="13"/>
        </w:numPr>
        <w:rPr>
          <w:sz w:val="28"/>
          <w:lang w:val="en-GB"/>
        </w:rPr>
      </w:pPr>
      <w:r>
        <w:rPr>
          <w:sz w:val="28"/>
          <w:lang w:val="en-GB"/>
        </w:rPr>
        <w:t>Provide full transparency and traceability of underlying assumptions and results if co-product allocation has been used in the context of the GSI measurement.</w:t>
      </w:r>
    </w:p>
    <w:p w14:paraId="258CC502" w14:textId="77777777" w:rsidR="003843C6" w:rsidRDefault="003843C6" w:rsidP="009855D9">
      <w:pPr>
        <w:pStyle w:val="Textkrper"/>
        <w:rPr>
          <w:sz w:val="28"/>
          <w:lang w:val="en-GB"/>
        </w:rPr>
      </w:pPr>
    </w:p>
    <w:p w14:paraId="6E631F7E" w14:textId="77777777" w:rsidR="00D54ABE" w:rsidRDefault="00D54ABE" w:rsidP="009855D9">
      <w:pPr>
        <w:pStyle w:val="Textkrper"/>
        <w:rPr>
          <w:sz w:val="28"/>
          <w:lang w:val="en-GB"/>
        </w:rPr>
      </w:pPr>
    </w:p>
    <w:p w14:paraId="775402AD" w14:textId="01514E6D" w:rsidR="00D54ABE" w:rsidRPr="00283BB9" w:rsidRDefault="00283BB9" w:rsidP="00283BB9">
      <w:pPr>
        <w:pStyle w:val="berschrift2"/>
        <w:rPr>
          <w:lang w:val="en-GB"/>
        </w:rPr>
      </w:pPr>
      <w:bookmarkStart w:id="13" w:name="_Toc535852038"/>
      <w:r>
        <w:rPr>
          <w:lang w:val="en-GB"/>
        </w:rPr>
        <w:lastRenderedPageBreak/>
        <w:t>A</w:t>
      </w:r>
      <w:r w:rsidRPr="00283BB9">
        <w:rPr>
          <w:lang w:val="en-GB"/>
        </w:rPr>
        <w:t>ssig</w:t>
      </w:r>
      <w:r>
        <w:rPr>
          <w:lang w:val="en-GB"/>
        </w:rPr>
        <w:t>nment of general effects to bioenergy</w:t>
      </w:r>
      <w:bookmarkEnd w:id="13"/>
    </w:p>
    <w:p w14:paraId="57374EC1" w14:textId="23C3BCC4" w:rsidR="00393445" w:rsidRDefault="00B31D2A" w:rsidP="009855D9">
      <w:pPr>
        <w:pStyle w:val="Textkrper"/>
        <w:rPr>
          <w:sz w:val="28"/>
          <w:lang w:val="en-GB"/>
        </w:rPr>
      </w:pPr>
      <w:r>
        <w:rPr>
          <w:sz w:val="28"/>
          <w:lang w:val="en-GB"/>
        </w:rPr>
        <w:t xml:space="preserve">Some GSI refer to general effects that may partly be caused by the bioenergy sector. Examples are a change of water quality in rivers or the change of </w:t>
      </w:r>
      <w:r w:rsidR="00E02EFA">
        <w:rPr>
          <w:sz w:val="28"/>
          <w:lang w:val="en-GB"/>
        </w:rPr>
        <w:t>mo</w:t>
      </w:r>
      <w:r w:rsidR="00E02EFA">
        <w:rPr>
          <w:sz w:val="28"/>
          <w:lang w:val="en-GB"/>
        </w:rPr>
        <w:t>r</w:t>
      </w:r>
      <w:r w:rsidR="00E02EFA">
        <w:rPr>
          <w:sz w:val="28"/>
          <w:lang w:val="en-GB"/>
        </w:rPr>
        <w:t xml:space="preserve">tality and </w:t>
      </w:r>
      <w:r>
        <w:rPr>
          <w:sz w:val="28"/>
          <w:lang w:val="en-GB"/>
        </w:rPr>
        <w:t xml:space="preserve">health effects </w:t>
      </w:r>
      <w:r w:rsidR="00E02EFA">
        <w:rPr>
          <w:sz w:val="28"/>
          <w:lang w:val="en-GB"/>
        </w:rPr>
        <w:t>by indoor smoke. The attribution issue, to what extent this can be assigned to the production and use of bioenergy, can only be solved with the help of cause-effect models or studies.</w:t>
      </w:r>
    </w:p>
    <w:p w14:paraId="20276E6B" w14:textId="53276884" w:rsidR="00E02EFA" w:rsidRDefault="00E02EFA" w:rsidP="009855D9">
      <w:pPr>
        <w:pStyle w:val="Textkrper"/>
        <w:rPr>
          <w:sz w:val="28"/>
          <w:lang w:val="en-GB"/>
        </w:rPr>
      </w:pPr>
      <w:r>
        <w:rPr>
          <w:sz w:val="28"/>
          <w:lang w:val="en-GB"/>
        </w:rPr>
        <w:t xml:space="preserve">The use of proxy indicators </w:t>
      </w:r>
      <w:r w:rsidR="00DD1A31">
        <w:rPr>
          <w:sz w:val="28"/>
          <w:lang w:val="en-GB"/>
        </w:rPr>
        <w:t>along the cause-effect-chain is a pragmatic</w:t>
      </w:r>
      <w:r>
        <w:rPr>
          <w:sz w:val="28"/>
          <w:lang w:val="en-GB"/>
        </w:rPr>
        <w:t xml:space="preserve"> a</w:t>
      </w:r>
      <w:r>
        <w:rPr>
          <w:sz w:val="28"/>
          <w:lang w:val="en-GB"/>
        </w:rPr>
        <w:t>p</w:t>
      </w:r>
      <w:r>
        <w:rPr>
          <w:sz w:val="28"/>
          <w:lang w:val="en-GB"/>
        </w:rPr>
        <w:t>proach to avoid more complex indica</w:t>
      </w:r>
      <w:r w:rsidR="00DD1A31">
        <w:rPr>
          <w:sz w:val="28"/>
          <w:lang w:val="en-GB"/>
        </w:rPr>
        <w:t>tors at the effect level</w:t>
      </w:r>
      <w:r>
        <w:rPr>
          <w:sz w:val="28"/>
          <w:lang w:val="en-GB"/>
        </w:rPr>
        <w:t>. Hence, the mea</w:t>
      </w:r>
      <w:r>
        <w:rPr>
          <w:sz w:val="28"/>
          <w:lang w:val="en-GB"/>
        </w:rPr>
        <w:t>s</w:t>
      </w:r>
      <w:r>
        <w:rPr>
          <w:sz w:val="28"/>
          <w:lang w:val="en-GB"/>
        </w:rPr>
        <w:t xml:space="preserve">urement is shifted from effects to its causes with a loss of </w:t>
      </w:r>
      <w:r w:rsidR="00B16D82">
        <w:rPr>
          <w:sz w:val="28"/>
          <w:lang w:val="en-GB"/>
        </w:rPr>
        <w:t>accuracy of the d</w:t>
      </w:r>
      <w:r w:rsidR="00B16D82">
        <w:rPr>
          <w:sz w:val="28"/>
          <w:lang w:val="en-GB"/>
        </w:rPr>
        <w:t>e</w:t>
      </w:r>
      <w:r w:rsidR="00B16D82">
        <w:rPr>
          <w:sz w:val="28"/>
          <w:lang w:val="en-GB"/>
        </w:rPr>
        <w:t>sired indicator objective.</w:t>
      </w:r>
    </w:p>
    <w:p w14:paraId="7FD51B93" w14:textId="77777777" w:rsidR="00393445" w:rsidRDefault="00393445" w:rsidP="009855D9">
      <w:pPr>
        <w:pStyle w:val="Textkrper"/>
        <w:rPr>
          <w:sz w:val="28"/>
          <w:lang w:val="en-GB"/>
        </w:rPr>
      </w:pPr>
    </w:p>
    <w:p w14:paraId="07B7F878" w14:textId="77777777" w:rsidR="009855D9" w:rsidRPr="00A31875" w:rsidRDefault="009855D9" w:rsidP="00565257">
      <w:pPr>
        <w:pStyle w:val="Textkrper"/>
        <w:rPr>
          <w:sz w:val="28"/>
          <w:lang w:val="en-GB"/>
        </w:rPr>
      </w:pPr>
    </w:p>
    <w:p w14:paraId="76E55659" w14:textId="77777777" w:rsidR="00CC6EEA" w:rsidRPr="00A31875" w:rsidRDefault="00CC6EEA">
      <w:pPr>
        <w:widowControl/>
        <w:adjustRightInd/>
        <w:spacing w:before="0" w:after="160" w:line="259" w:lineRule="auto"/>
        <w:jc w:val="left"/>
        <w:textAlignment w:val="auto"/>
        <w:rPr>
          <w:rFonts w:asciiTheme="minorHAnsi" w:eastAsia="MS Mincho" w:hAnsiTheme="minorHAnsi"/>
          <w:b/>
          <w:sz w:val="36"/>
          <w:szCs w:val="20"/>
          <w:lang w:val="en-GB" w:eastAsia="de-DE"/>
        </w:rPr>
      </w:pPr>
      <w:r w:rsidRPr="00A31875">
        <w:rPr>
          <w:rFonts w:eastAsia="MS Mincho"/>
          <w:lang w:val="en-GB"/>
        </w:rPr>
        <w:br w:type="page"/>
      </w:r>
    </w:p>
    <w:p w14:paraId="7B720D9E" w14:textId="5BEEE573" w:rsidR="005C048B" w:rsidRDefault="005C048B" w:rsidP="009E31D3">
      <w:pPr>
        <w:pStyle w:val="berschrift1"/>
        <w:rPr>
          <w:rFonts w:eastAsia="MS Mincho"/>
        </w:rPr>
      </w:pPr>
      <w:bookmarkStart w:id="14" w:name="_Toc535852039"/>
      <w:r>
        <w:rPr>
          <w:rFonts w:eastAsia="MS Mincho"/>
        </w:rPr>
        <w:lastRenderedPageBreak/>
        <w:t>Guidance for environmental indicators</w:t>
      </w:r>
      <w:bookmarkEnd w:id="14"/>
    </w:p>
    <w:p w14:paraId="7B558761" w14:textId="4AAE3023" w:rsidR="009E31D3" w:rsidRPr="006D3C79" w:rsidRDefault="005C048B" w:rsidP="009E31D3">
      <w:pPr>
        <w:pStyle w:val="berschrift2"/>
        <w:rPr>
          <w:lang w:val="en-GB"/>
        </w:rPr>
      </w:pPr>
      <w:bookmarkStart w:id="15" w:name="_Toc535852040"/>
      <w:r>
        <w:rPr>
          <w:lang w:val="en-GB"/>
        </w:rPr>
        <w:t>Overview of the attribution issue for environmental indicators</w:t>
      </w:r>
      <w:bookmarkEnd w:id="15"/>
    </w:p>
    <w:p w14:paraId="29B2068D" w14:textId="2118FDB8" w:rsidR="005C048B" w:rsidRDefault="00BE54A9" w:rsidP="00565257">
      <w:pPr>
        <w:pStyle w:val="Textkrper"/>
        <w:rPr>
          <w:sz w:val="28"/>
          <w:lang w:val="en-GB"/>
        </w:rPr>
      </w:pPr>
      <w:r>
        <w:rPr>
          <w:sz w:val="28"/>
          <w:lang w:val="en-GB"/>
        </w:rPr>
        <w:t xml:space="preserve">Environmental indicators are the first group of </w:t>
      </w:r>
      <w:r w:rsidR="004F47FD">
        <w:rPr>
          <w:sz w:val="28"/>
          <w:lang w:val="en-GB"/>
        </w:rPr>
        <w:t>GBEP sustainability indicators and are related to the environmental implications of the bioenergy sector. The indicators encompass emissions to air and water, influence on soil, biodiversity and the use of natural resources like water and wood resource</w:t>
      </w:r>
      <w:r w:rsidR="000B5B00">
        <w:rPr>
          <w:sz w:val="28"/>
          <w:lang w:val="en-GB"/>
        </w:rPr>
        <w:t>s</w:t>
      </w:r>
      <w:r w:rsidR="004F47FD">
        <w:rPr>
          <w:sz w:val="28"/>
          <w:lang w:val="en-GB"/>
        </w:rPr>
        <w:t>.</w:t>
      </w:r>
    </w:p>
    <w:p w14:paraId="0DEBB0B7" w14:textId="73C228F5" w:rsidR="004F47FD" w:rsidRDefault="004F47FD" w:rsidP="00565257">
      <w:pPr>
        <w:pStyle w:val="Textkrper"/>
        <w:rPr>
          <w:sz w:val="28"/>
          <w:lang w:val="en-GB"/>
        </w:rPr>
      </w:pPr>
      <w:r>
        <w:rPr>
          <w:sz w:val="28"/>
          <w:lang w:val="en-GB"/>
        </w:rPr>
        <w:t>From the eight environmental indicators</w:t>
      </w:r>
      <w:r w:rsidR="000B5B00">
        <w:rPr>
          <w:sz w:val="28"/>
          <w:lang w:val="en-GB"/>
        </w:rPr>
        <w:t>,</w:t>
      </w:r>
      <w:r>
        <w:rPr>
          <w:sz w:val="28"/>
          <w:lang w:val="en-GB"/>
        </w:rPr>
        <w:t xml:space="preserve"> attribution issues </w:t>
      </w:r>
      <w:r w:rsidR="000B5B00">
        <w:rPr>
          <w:sz w:val="28"/>
          <w:lang w:val="en-GB"/>
        </w:rPr>
        <w:t>will be addressed</w:t>
      </w:r>
      <w:r>
        <w:rPr>
          <w:sz w:val="28"/>
          <w:lang w:val="en-GB"/>
        </w:rPr>
        <w:t xml:space="preserve"> for the following indic</w:t>
      </w:r>
      <w:r w:rsidR="000B5B00">
        <w:rPr>
          <w:sz w:val="28"/>
          <w:lang w:val="en-GB"/>
        </w:rPr>
        <w:t>a</w:t>
      </w:r>
      <w:r>
        <w:rPr>
          <w:sz w:val="28"/>
          <w:lang w:val="en-GB"/>
        </w:rPr>
        <w:t>tors:</w:t>
      </w:r>
    </w:p>
    <w:p w14:paraId="63E4DD5A" w14:textId="77777777" w:rsidR="004F47FD" w:rsidRDefault="004F47FD" w:rsidP="00760744">
      <w:pPr>
        <w:pStyle w:val="Textkrper"/>
        <w:numPr>
          <w:ilvl w:val="0"/>
          <w:numId w:val="14"/>
        </w:numPr>
        <w:rPr>
          <w:sz w:val="28"/>
          <w:lang w:val="en-GB"/>
        </w:rPr>
      </w:pPr>
      <w:r w:rsidRPr="004F47FD">
        <w:rPr>
          <w:sz w:val="28"/>
          <w:lang w:val="en-GB"/>
        </w:rPr>
        <w:t>Indicator 1 Lifecycle GHG emissions</w:t>
      </w:r>
    </w:p>
    <w:p w14:paraId="5E0CB111" w14:textId="77777777" w:rsidR="004F47FD" w:rsidRDefault="004F47FD" w:rsidP="00760744">
      <w:pPr>
        <w:pStyle w:val="Textkrper"/>
        <w:numPr>
          <w:ilvl w:val="0"/>
          <w:numId w:val="14"/>
        </w:numPr>
        <w:rPr>
          <w:sz w:val="28"/>
          <w:lang w:val="en-GB"/>
        </w:rPr>
      </w:pPr>
      <w:r>
        <w:rPr>
          <w:sz w:val="28"/>
          <w:lang w:val="en-GB"/>
        </w:rPr>
        <w:t>Indicator 2 Soil quality</w:t>
      </w:r>
    </w:p>
    <w:p w14:paraId="27F1BE2E" w14:textId="77777777" w:rsidR="004F47FD" w:rsidRDefault="004F47FD" w:rsidP="00760744">
      <w:pPr>
        <w:pStyle w:val="Textkrper"/>
        <w:numPr>
          <w:ilvl w:val="0"/>
          <w:numId w:val="14"/>
        </w:numPr>
        <w:rPr>
          <w:sz w:val="28"/>
          <w:lang w:val="en-GB"/>
        </w:rPr>
      </w:pPr>
      <w:r>
        <w:rPr>
          <w:sz w:val="28"/>
          <w:lang w:val="en-GB"/>
        </w:rPr>
        <w:t>Indicator 6 Water quality</w:t>
      </w:r>
    </w:p>
    <w:p w14:paraId="0019BEDC" w14:textId="77777777" w:rsidR="004F47FD" w:rsidRDefault="004F47FD" w:rsidP="00760744">
      <w:pPr>
        <w:pStyle w:val="Textkrper"/>
        <w:numPr>
          <w:ilvl w:val="0"/>
          <w:numId w:val="14"/>
        </w:numPr>
        <w:rPr>
          <w:sz w:val="28"/>
          <w:lang w:val="en-GB"/>
        </w:rPr>
      </w:pPr>
      <w:r>
        <w:rPr>
          <w:sz w:val="28"/>
          <w:lang w:val="en-GB"/>
        </w:rPr>
        <w:t xml:space="preserve">Indicator 8 </w:t>
      </w:r>
      <w:r w:rsidRPr="008A4083">
        <w:rPr>
          <w:sz w:val="28"/>
          <w:lang w:val="en-GB"/>
        </w:rPr>
        <w:t>Land use and land-use change related to bioenergy feedstock production</w:t>
      </w:r>
    </w:p>
    <w:p w14:paraId="6BBEC5CE" w14:textId="2B2B5AA7" w:rsidR="00BE54A9" w:rsidRDefault="004F47FD" w:rsidP="00565257">
      <w:pPr>
        <w:pStyle w:val="Textkrper"/>
        <w:rPr>
          <w:sz w:val="28"/>
          <w:lang w:val="en-GB"/>
        </w:rPr>
      </w:pPr>
      <w:r>
        <w:rPr>
          <w:sz w:val="28"/>
          <w:lang w:val="en-GB"/>
        </w:rPr>
        <w:t xml:space="preserve">Special guidance about attribution issues are given in this chapter. </w:t>
      </w:r>
    </w:p>
    <w:p w14:paraId="7BD92A32" w14:textId="68812E97" w:rsidR="00B329C4" w:rsidRDefault="00CB214C" w:rsidP="00565257">
      <w:pPr>
        <w:pStyle w:val="Textkrper"/>
        <w:rPr>
          <w:sz w:val="28"/>
          <w:lang w:val="en-GB"/>
        </w:rPr>
      </w:pPr>
      <w:r>
        <w:rPr>
          <w:sz w:val="28"/>
          <w:lang w:val="en-GB"/>
        </w:rPr>
        <w:t xml:space="preserve">Indicators </w:t>
      </w:r>
      <w:r w:rsidR="000B5B00">
        <w:rPr>
          <w:sz w:val="28"/>
          <w:lang w:val="en-GB"/>
        </w:rPr>
        <w:t xml:space="preserve">where </w:t>
      </w:r>
      <w:r w:rsidR="00B329C4">
        <w:rPr>
          <w:sz w:val="28"/>
          <w:lang w:val="en-GB"/>
        </w:rPr>
        <w:t>attribution issues</w:t>
      </w:r>
      <w:r w:rsidR="009B6607">
        <w:rPr>
          <w:sz w:val="28"/>
          <w:lang w:val="en-GB"/>
        </w:rPr>
        <w:t xml:space="preserve"> </w:t>
      </w:r>
      <w:r w:rsidR="000B5B00">
        <w:rPr>
          <w:sz w:val="28"/>
          <w:lang w:val="en-GB"/>
        </w:rPr>
        <w:t xml:space="preserve">are yet to be </w:t>
      </w:r>
      <w:r w:rsidR="009B6607">
        <w:rPr>
          <w:sz w:val="28"/>
          <w:lang w:val="en-GB"/>
        </w:rPr>
        <w:t>raised by the implementation reports</w:t>
      </w:r>
      <w:r w:rsidR="004F47FD">
        <w:rPr>
          <w:sz w:val="28"/>
          <w:lang w:val="en-GB"/>
        </w:rPr>
        <w:t xml:space="preserve"> </w:t>
      </w:r>
      <w:r w:rsidR="000B5B00">
        <w:rPr>
          <w:sz w:val="28"/>
          <w:lang w:val="en-GB"/>
        </w:rPr>
        <w:t>have not be addressed in detail. However, practitioners may still e</w:t>
      </w:r>
      <w:r w:rsidR="000B5B00">
        <w:rPr>
          <w:sz w:val="28"/>
          <w:lang w:val="en-GB"/>
        </w:rPr>
        <w:t>n</w:t>
      </w:r>
      <w:r w:rsidR="000B5B00">
        <w:rPr>
          <w:sz w:val="28"/>
          <w:lang w:val="en-GB"/>
        </w:rPr>
        <w:t>counter attribution problems in the future:</w:t>
      </w:r>
    </w:p>
    <w:p w14:paraId="092FBD2B" w14:textId="7AAF2124" w:rsidR="00D70F12" w:rsidRDefault="00B329C4" w:rsidP="00760744">
      <w:pPr>
        <w:pStyle w:val="Textkrper"/>
        <w:numPr>
          <w:ilvl w:val="0"/>
          <w:numId w:val="23"/>
        </w:numPr>
        <w:rPr>
          <w:sz w:val="28"/>
          <w:lang w:val="en-GB"/>
        </w:rPr>
      </w:pPr>
      <w:r w:rsidRPr="00B329C4">
        <w:rPr>
          <w:sz w:val="28"/>
          <w:lang w:val="en-GB"/>
        </w:rPr>
        <w:t>Indicator 3 Harvest levels of wood resources</w:t>
      </w:r>
      <w:r w:rsidR="00D70F12">
        <w:rPr>
          <w:sz w:val="28"/>
          <w:lang w:val="en-GB"/>
        </w:rPr>
        <w:tab/>
      </w:r>
      <w:r w:rsidR="00D70F12">
        <w:rPr>
          <w:sz w:val="28"/>
          <w:lang w:val="en-GB"/>
        </w:rPr>
        <w:br/>
        <w:t>S</w:t>
      </w:r>
      <w:r>
        <w:rPr>
          <w:sz w:val="28"/>
          <w:lang w:val="en-GB"/>
        </w:rPr>
        <w:t xml:space="preserve">tatistical problems </w:t>
      </w:r>
      <w:r w:rsidR="00D70F12">
        <w:rPr>
          <w:sz w:val="28"/>
          <w:lang w:val="en-GB"/>
        </w:rPr>
        <w:t xml:space="preserve">have been raised </w:t>
      </w:r>
      <w:r w:rsidR="000B5B00">
        <w:rPr>
          <w:sz w:val="28"/>
          <w:lang w:val="en-GB"/>
        </w:rPr>
        <w:t>in</w:t>
      </w:r>
      <w:r>
        <w:rPr>
          <w:sz w:val="28"/>
          <w:lang w:val="en-GB"/>
        </w:rPr>
        <w:t xml:space="preserve"> assign</w:t>
      </w:r>
      <w:r w:rsidR="000B5B00">
        <w:rPr>
          <w:sz w:val="28"/>
          <w:lang w:val="en-GB"/>
        </w:rPr>
        <w:t>ing</w:t>
      </w:r>
      <w:r>
        <w:rPr>
          <w:sz w:val="28"/>
          <w:lang w:val="en-GB"/>
        </w:rPr>
        <w:t xml:space="preserve"> harvested wood </w:t>
      </w:r>
      <w:r w:rsidR="00D70F12">
        <w:rPr>
          <w:sz w:val="28"/>
          <w:lang w:val="en-GB"/>
        </w:rPr>
        <w:t>to di</w:t>
      </w:r>
      <w:r w:rsidR="00D70F12">
        <w:rPr>
          <w:sz w:val="28"/>
          <w:lang w:val="en-GB"/>
        </w:rPr>
        <w:t>f</w:t>
      </w:r>
      <w:r w:rsidR="00D70F12">
        <w:rPr>
          <w:sz w:val="28"/>
          <w:lang w:val="en-GB"/>
        </w:rPr>
        <w:t xml:space="preserve">ferent uses. </w:t>
      </w:r>
      <w:r w:rsidR="000B5B00">
        <w:rPr>
          <w:sz w:val="28"/>
          <w:lang w:val="en-GB"/>
        </w:rPr>
        <w:t>T</w:t>
      </w:r>
      <w:r w:rsidR="00D70F12">
        <w:rPr>
          <w:sz w:val="28"/>
          <w:lang w:val="en-GB"/>
        </w:rPr>
        <w:t xml:space="preserve">he share of harvested wood for bioenergy purposes can </w:t>
      </w:r>
      <w:r w:rsidR="000B5B00">
        <w:rPr>
          <w:sz w:val="28"/>
          <w:lang w:val="en-GB"/>
        </w:rPr>
        <w:t>o</w:t>
      </w:r>
      <w:r w:rsidR="000B5B00">
        <w:rPr>
          <w:sz w:val="28"/>
          <w:lang w:val="en-GB"/>
        </w:rPr>
        <w:t>n</w:t>
      </w:r>
      <w:r w:rsidR="000B5B00">
        <w:rPr>
          <w:sz w:val="28"/>
          <w:lang w:val="en-GB"/>
        </w:rPr>
        <w:t xml:space="preserve">ly </w:t>
      </w:r>
      <w:r w:rsidR="00D70F12">
        <w:rPr>
          <w:sz w:val="28"/>
          <w:lang w:val="en-GB"/>
        </w:rPr>
        <w:t>be reported</w:t>
      </w:r>
      <w:r w:rsidR="000B5B00" w:rsidRPr="000B5B00">
        <w:rPr>
          <w:sz w:val="28"/>
          <w:lang w:val="en-GB"/>
        </w:rPr>
        <w:t xml:space="preserve"> </w:t>
      </w:r>
      <w:r w:rsidR="000B5B00">
        <w:rPr>
          <w:sz w:val="28"/>
          <w:lang w:val="en-GB"/>
        </w:rPr>
        <w:t>if satisfactory statistics exist</w:t>
      </w:r>
      <w:r w:rsidR="00D70F12">
        <w:rPr>
          <w:sz w:val="28"/>
          <w:lang w:val="en-GB"/>
        </w:rPr>
        <w:t>.</w:t>
      </w:r>
    </w:p>
    <w:p w14:paraId="0B2000F9" w14:textId="704C690F" w:rsidR="00D70F12" w:rsidRDefault="00B329C4" w:rsidP="00760744">
      <w:pPr>
        <w:pStyle w:val="Textkrper"/>
        <w:numPr>
          <w:ilvl w:val="0"/>
          <w:numId w:val="23"/>
        </w:numPr>
        <w:rPr>
          <w:sz w:val="28"/>
          <w:lang w:val="en-GB"/>
        </w:rPr>
      </w:pPr>
      <w:r w:rsidRPr="00B329C4">
        <w:rPr>
          <w:sz w:val="28"/>
          <w:lang w:val="en-GB"/>
        </w:rPr>
        <w:t>Indicator 4 Emissions of non-GHG air pollutants, including air toxics</w:t>
      </w:r>
      <w:r w:rsidR="00D70F12">
        <w:rPr>
          <w:sz w:val="28"/>
          <w:lang w:val="en-GB"/>
        </w:rPr>
        <w:tab/>
      </w:r>
      <w:r w:rsidR="00D70F12">
        <w:rPr>
          <w:sz w:val="28"/>
          <w:lang w:val="en-GB"/>
        </w:rPr>
        <w:br/>
      </w:r>
      <w:proofErr w:type="gramStart"/>
      <w:r w:rsidR="00D70F12">
        <w:rPr>
          <w:sz w:val="28"/>
          <w:lang w:val="en-GB"/>
        </w:rPr>
        <w:t>A</w:t>
      </w:r>
      <w:proofErr w:type="gramEnd"/>
      <w:r w:rsidR="00D70F12">
        <w:rPr>
          <w:sz w:val="28"/>
          <w:lang w:val="en-GB"/>
        </w:rPr>
        <w:t xml:space="preserve"> discussion was</w:t>
      </w:r>
      <w:r w:rsidR="009B6607">
        <w:rPr>
          <w:sz w:val="28"/>
          <w:lang w:val="en-GB"/>
        </w:rPr>
        <w:t xml:space="preserve"> observed if this indicator should be based on a life cycle approach or </w:t>
      </w:r>
      <w:r w:rsidR="00D70F12">
        <w:rPr>
          <w:sz w:val="28"/>
          <w:lang w:val="en-GB"/>
        </w:rPr>
        <w:t>on the release from single processes. Attribution issues caused by the production of various final products are similar to the co-product problem of indicator 1.</w:t>
      </w:r>
    </w:p>
    <w:p w14:paraId="005CE993" w14:textId="794DD423" w:rsidR="00CB214C" w:rsidRDefault="009B6607" w:rsidP="00760744">
      <w:pPr>
        <w:pStyle w:val="Textkrper"/>
        <w:numPr>
          <w:ilvl w:val="0"/>
          <w:numId w:val="23"/>
        </w:numPr>
        <w:rPr>
          <w:sz w:val="28"/>
          <w:lang w:val="en-GB"/>
        </w:rPr>
      </w:pPr>
      <w:r w:rsidRPr="009B6607">
        <w:rPr>
          <w:sz w:val="28"/>
          <w:lang w:val="en-GB"/>
        </w:rPr>
        <w:t>Indicator 5 Water use and efficiency</w:t>
      </w:r>
      <w:r>
        <w:rPr>
          <w:sz w:val="28"/>
          <w:lang w:val="en-GB"/>
        </w:rPr>
        <w:tab/>
      </w:r>
      <w:r>
        <w:rPr>
          <w:sz w:val="28"/>
          <w:lang w:val="en-GB"/>
        </w:rPr>
        <w:br/>
      </w:r>
      <w:proofErr w:type="gramStart"/>
      <w:r w:rsidR="00D06727">
        <w:rPr>
          <w:sz w:val="28"/>
          <w:lang w:val="en-GB"/>
        </w:rPr>
        <w:t>Often</w:t>
      </w:r>
      <w:proofErr w:type="gramEnd"/>
      <w:r w:rsidR="00D06727">
        <w:rPr>
          <w:sz w:val="28"/>
          <w:lang w:val="en-GB"/>
        </w:rPr>
        <w:t>, no</w:t>
      </w:r>
      <w:r w:rsidR="00D06727" w:rsidRPr="00D06727">
        <w:rPr>
          <w:sz w:val="28"/>
          <w:lang w:val="en-GB"/>
        </w:rPr>
        <w:t xml:space="preserve"> information </w:t>
      </w:r>
      <w:r w:rsidR="00D06727">
        <w:rPr>
          <w:sz w:val="28"/>
          <w:lang w:val="en-GB"/>
        </w:rPr>
        <w:t xml:space="preserve">is </w:t>
      </w:r>
      <w:r w:rsidR="00D70F12">
        <w:rPr>
          <w:sz w:val="28"/>
          <w:lang w:val="en-GB"/>
        </w:rPr>
        <w:t>available about</w:t>
      </w:r>
      <w:r w:rsidR="00D06727" w:rsidRPr="00D06727">
        <w:rPr>
          <w:sz w:val="28"/>
          <w:lang w:val="en-GB"/>
        </w:rPr>
        <w:t xml:space="preserve"> </w:t>
      </w:r>
      <w:r w:rsidR="000B5B00">
        <w:rPr>
          <w:sz w:val="28"/>
          <w:lang w:val="en-GB"/>
        </w:rPr>
        <w:t>the</w:t>
      </w:r>
      <w:r w:rsidR="00D06727" w:rsidRPr="00D06727">
        <w:rPr>
          <w:sz w:val="28"/>
          <w:lang w:val="en-GB"/>
        </w:rPr>
        <w:t xml:space="preserve"> amount of the water wit</w:t>
      </w:r>
      <w:r w:rsidR="00D06727" w:rsidRPr="00D06727">
        <w:rPr>
          <w:sz w:val="28"/>
          <w:lang w:val="en-GB"/>
        </w:rPr>
        <w:t>h</w:t>
      </w:r>
      <w:r w:rsidR="00CB214C">
        <w:rPr>
          <w:sz w:val="28"/>
          <w:lang w:val="en-GB"/>
        </w:rPr>
        <w:t>drawn for</w:t>
      </w:r>
      <w:r w:rsidR="00D06727" w:rsidRPr="00D06727">
        <w:rPr>
          <w:sz w:val="28"/>
          <w:lang w:val="en-GB"/>
        </w:rPr>
        <w:t xml:space="preserve"> agriculture </w:t>
      </w:r>
      <w:r w:rsidR="00CB214C">
        <w:rPr>
          <w:sz w:val="28"/>
          <w:lang w:val="en-GB"/>
        </w:rPr>
        <w:t>and specifically applied to bioenergy crops. This r</w:t>
      </w:r>
      <w:r w:rsidR="00CB214C">
        <w:rPr>
          <w:sz w:val="28"/>
          <w:lang w:val="en-GB"/>
        </w:rPr>
        <w:t>e</w:t>
      </w:r>
      <w:r w:rsidR="00CB214C">
        <w:rPr>
          <w:sz w:val="28"/>
          <w:lang w:val="en-GB"/>
        </w:rPr>
        <w:t xml:space="preserve">fers to a statistical attribution issue and can be solved with the help of </w:t>
      </w:r>
      <w:r w:rsidR="000B5B00">
        <w:rPr>
          <w:sz w:val="28"/>
          <w:lang w:val="en-GB"/>
        </w:rPr>
        <w:t>solutions to</w:t>
      </w:r>
      <w:r w:rsidR="00CB214C">
        <w:rPr>
          <w:sz w:val="28"/>
          <w:lang w:val="en-GB"/>
        </w:rPr>
        <w:t xml:space="preserve"> similar questions </w:t>
      </w:r>
      <w:r w:rsidR="000B5B00">
        <w:rPr>
          <w:sz w:val="28"/>
          <w:lang w:val="en-GB"/>
        </w:rPr>
        <w:t>discussed for</w:t>
      </w:r>
      <w:r w:rsidR="00CB214C">
        <w:rPr>
          <w:sz w:val="28"/>
          <w:lang w:val="en-GB"/>
        </w:rPr>
        <w:t xml:space="preserve"> indicator 2 </w:t>
      </w:r>
      <w:proofErr w:type="gramStart"/>
      <w:r w:rsidR="00CB214C">
        <w:rPr>
          <w:sz w:val="28"/>
          <w:lang w:val="en-GB"/>
        </w:rPr>
        <w:t>question</w:t>
      </w:r>
      <w:proofErr w:type="gramEnd"/>
      <w:r w:rsidR="00CB214C">
        <w:rPr>
          <w:sz w:val="28"/>
          <w:lang w:val="en-GB"/>
        </w:rPr>
        <w:t xml:space="preserve"> (2).</w:t>
      </w:r>
    </w:p>
    <w:p w14:paraId="1384BE12" w14:textId="06A6B77B" w:rsidR="00CB214C" w:rsidRDefault="00D06727" w:rsidP="00760744">
      <w:pPr>
        <w:pStyle w:val="Textkrper"/>
        <w:numPr>
          <w:ilvl w:val="0"/>
          <w:numId w:val="23"/>
        </w:numPr>
        <w:rPr>
          <w:sz w:val="28"/>
          <w:lang w:val="en-GB"/>
        </w:rPr>
      </w:pPr>
      <w:r w:rsidRPr="00D06727">
        <w:rPr>
          <w:sz w:val="28"/>
          <w:lang w:val="en-GB"/>
        </w:rPr>
        <w:t>Indicator 7 Biological diversity in the landscape</w:t>
      </w:r>
      <w:r>
        <w:rPr>
          <w:sz w:val="28"/>
          <w:lang w:val="en-GB"/>
        </w:rPr>
        <w:tab/>
      </w:r>
      <w:r>
        <w:rPr>
          <w:sz w:val="28"/>
          <w:lang w:val="en-GB"/>
        </w:rPr>
        <w:br/>
      </w:r>
      <w:proofErr w:type="gramStart"/>
      <w:r w:rsidR="00036FE3">
        <w:rPr>
          <w:sz w:val="28"/>
          <w:lang w:val="en-GB"/>
        </w:rPr>
        <w:t>It</w:t>
      </w:r>
      <w:proofErr w:type="gramEnd"/>
      <w:r w:rsidR="00036FE3">
        <w:rPr>
          <w:sz w:val="28"/>
          <w:lang w:val="en-GB"/>
        </w:rPr>
        <w:t xml:space="preserve"> </w:t>
      </w:r>
      <w:r w:rsidR="00DB5A39">
        <w:rPr>
          <w:sz w:val="28"/>
          <w:lang w:val="en-GB"/>
        </w:rPr>
        <w:t>h</w:t>
      </w:r>
      <w:r w:rsidR="00036FE3">
        <w:rPr>
          <w:sz w:val="28"/>
          <w:lang w:val="en-GB"/>
        </w:rPr>
        <w:t xml:space="preserve">as generally </w:t>
      </w:r>
      <w:r w:rsidR="00DB5A39">
        <w:rPr>
          <w:sz w:val="28"/>
          <w:lang w:val="en-GB"/>
        </w:rPr>
        <w:t xml:space="preserve">been </w:t>
      </w:r>
      <w:r w:rsidR="00036FE3">
        <w:rPr>
          <w:sz w:val="28"/>
          <w:lang w:val="en-GB"/>
        </w:rPr>
        <w:t>difficult to assess the provisions of this indicator. There</w:t>
      </w:r>
      <w:r w:rsidR="00CB214C">
        <w:rPr>
          <w:sz w:val="28"/>
          <w:lang w:val="en-GB"/>
        </w:rPr>
        <w:t>fore attribution issues seemed to be a sub-ordinate</w:t>
      </w:r>
      <w:r w:rsidR="00036FE3">
        <w:rPr>
          <w:sz w:val="28"/>
          <w:lang w:val="en-GB"/>
        </w:rPr>
        <w:t xml:space="preserve"> problem </w:t>
      </w:r>
      <w:r w:rsidR="00CB214C">
        <w:rPr>
          <w:sz w:val="28"/>
          <w:lang w:val="en-GB"/>
        </w:rPr>
        <w:t>for the time being. Guidance has to be oriented at the state or impact level (e.g. like indicator 6).</w:t>
      </w:r>
    </w:p>
    <w:p w14:paraId="253D557C" w14:textId="77777777" w:rsidR="00FB0A97" w:rsidRDefault="00FB0A97" w:rsidP="00565257">
      <w:pPr>
        <w:pStyle w:val="Textkrper"/>
        <w:rPr>
          <w:sz w:val="28"/>
          <w:lang w:val="en-GB"/>
        </w:rPr>
      </w:pPr>
    </w:p>
    <w:p w14:paraId="384E44C2" w14:textId="4098697B" w:rsidR="005C048B" w:rsidRPr="005C048B" w:rsidRDefault="002A487A" w:rsidP="002A487A">
      <w:pPr>
        <w:pStyle w:val="berschrift2"/>
        <w:rPr>
          <w:lang w:val="en-GB"/>
        </w:rPr>
      </w:pPr>
      <w:bookmarkStart w:id="16" w:name="_Toc535852041"/>
      <w:r>
        <w:rPr>
          <w:lang w:val="en-GB"/>
        </w:rPr>
        <w:lastRenderedPageBreak/>
        <w:t xml:space="preserve">Indicator 1 </w:t>
      </w:r>
      <w:r w:rsidRPr="002A487A">
        <w:rPr>
          <w:lang w:val="en-GB"/>
        </w:rPr>
        <w:t>Lifecycle GHG emissions</w:t>
      </w:r>
      <w:bookmarkEnd w:id="16"/>
    </w:p>
    <w:p w14:paraId="36990696" w14:textId="7D83E089" w:rsidR="007A0D37" w:rsidRPr="00CC6EEA" w:rsidRDefault="007A0D37" w:rsidP="00565257">
      <w:pPr>
        <w:pStyle w:val="Textkrper"/>
        <w:rPr>
          <w:b/>
          <w:i/>
          <w:sz w:val="28"/>
          <w:lang w:val="en-GB"/>
        </w:rPr>
      </w:pPr>
      <w:r w:rsidRPr="00CC6EEA">
        <w:rPr>
          <w:b/>
          <w:i/>
          <w:sz w:val="28"/>
          <w:lang w:val="en-GB"/>
        </w:rPr>
        <w:t>a) Short recapitulation of the indicator</w:t>
      </w:r>
    </w:p>
    <w:p w14:paraId="5AD5BA13" w14:textId="77777777" w:rsidR="001B3641" w:rsidRPr="001B3641" w:rsidRDefault="001B3641" w:rsidP="001B3641">
      <w:pPr>
        <w:pStyle w:val="Textkrper"/>
        <w:pBdr>
          <w:top w:val="single" w:sz="4" w:space="1" w:color="auto"/>
          <w:left w:val="single" w:sz="4" w:space="4" w:color="auto"/>
          <w:bottom w:val="single" w:sz="4" w:space="1" w:color="auto"/>
          <w:right w:val="single" w:sz="4" w:space="4" w:color="auto"/>
        </w:pBdr>
        <w:rPr>
          <w:b/>
          <w:sz w:val="22"/>
          <w:szCs w:val="22"/>
        </w:rPr>
      </w:pPr>
      <w:r w:rsidRPr="001B3641">
        <w:rPr>
          <w:b/>
          <w:sz w:val="22"/>
          <w:szCs w:val="22"/>
        </w:rPr>
        <w:t>Description:</w:t>
      </w:r>
    </w:p>
    <w:p w14:paraId="29DF56DD" w14:textId="53314E60" w:rsidR="001B3641" w:rsidRPr="00FE6D77" w:rsidRDefault="001B3641" w:rsidP="001B3641">
      <w:pPr>
        <w:pStyle w:val="Textkrper"/>
        <w:pBdr>
          <w:top w:val="single" w:sz="4" w:space="1" w:color="auto"/>
          <w:left w:val="single" w:sz="4" w:space="4" w:color="auto"/>
          <w:bottom w:val="single" w:sz="4" w:space="1" w:color="auto"/>
          <w:right w:val="single" w:sz="4" w:space="4" w:color="auto"/>
        </w:pBdr>
        <w:rPr>
          <w:sz w:val="22"/>
          <w:szCs w:val="22"/>
        </w:rPr>
      </w:pPr>
      <w:r w:rsidRPr="00FE6D77">
        <w:rPr>
          <w:sz w:val="22"/>
          <w:szCs w:val="22"/>
        </w:rPr>
        <w:t>Lifecycle greenhouse gas emissions from bioenergy production and use, as per the methodology ch</w:t>
      </w:r>
      <w:r w:rsidRPr="00FE6D77">
        <w:rPr>
          <w:sz w:val="22"/>
          <w:szCs w:val="22"/>
        </w:rPr>
        <w:t>o</w:t>
      </w:r>
      <w:r w:rsidRPr="00FE6D77">
        <w:rPr>
          <w:sz w:val="22"/>
          <w:szCs w:val="22"/>
        </w:rPr>
        <w:t>sen nationally or at community level, and reported using the GBEP Common Methodological Fram</w:t>
      </w:r>
      <w:r w:rsidRPr="00FE6D77">
        <w:rPr>
          <w:sz w:val="22"/>
          <w:szCs w:val="22"/>
        </w:rPr>
        <w:t>e</w:t>
      </w:r>
      <w:r w:rsidRPr="00FE6D77">
        <w:rPr>
          <w:sz w:val="22"/>
          <w:szCs w:val="22"/>
        </w:rPr>
        <w:t>work for GHG Lifecycle Analysis of Bioenergy 'Version One'</w:t>
      </w:r>
    </w:p>
    <w:p w14:paraId="78143260" w14:textId="77777777" w:rsidR="001B3641" w:rsidRPr="001B3641" w:rsidRDefault="001B3641" w:rsidP="001B3641">
      <w:pPr>
        <w:pStyle w:val="Textkrper"/>
        <w:pBdr>
          <w:top w:val="single" w:sz="4" w:space="1" w:color="auto"/>
          <w:left w:val="single" w:sz="4" w:space="4" w:color="auto"/>
          <w:bottom w:val="single" w:sz="4" w:space="1" w:color="auto"/>
          <w:right w:val="single" w:sz="4" w:space="4" w:color="auto"/>
        </w:pBdr>
        <w:rPr>
          <w:b/>
          <w:sz w:val="22"/>
          <w:szCs w:val="22"/>
        </w:rPr>
      </w:pPr>
      <w:r w:rsidRPr="001B3641">
        <w:rPr>
          <w:b/>
          <w:sz w:val="22"/>
          <w:szCs w:val="22"/>
        </w:rPr>
        <w:t>Measurement unit(s):</w:t>
      </w:r>
    </w:p>
    <w:p w14:paraId="39DD81C4" w14:textId="77777777" w:rsidR="001B3641" w:rsidRPr="00FE6D77" w:rsidRDefault="001B3641" w:rsidP="001B3641">
      <w:pPr>
        <w:pStyle w:val="Textkrper"/>
        <w:pBdr>
          <w:top w:val="single" w:sz="4" w:space="1" w:color="auto"/>
          <w:left w:val="single" w:sz="4" w:space="4" w:color="auto"/>
          <w:bottom w:val="single" w:sz="4" w:space="1" w:color="auto"/>
          <w:right w:val="single" w:sz="4" w:space="4" w:color="auto"/>
        </w:pBdr>
        <w:rPr>
          <w:sz w:val="22"/>
          <w:szCs w:val="22"/>
        </w:rPr>
      </w:pPr>
      <w:r w:rsidRPr="00FE6D77">
        <w:rPr>
          <w:sz w:val="22"/>
          <w:szCs w:val="22"/>
        </w:rPr>
        <w:t>Grams of CO</w:t>
      </w:r>
      <w:r w:rsidRPr="001B3641">
        <w:rPr>
          <w:sz w:val="22"/>
          <w:szCs w:val="22"/>
          <w:vertAlign w:val="subscript"/>
        </w:rPr>
        <w:t>2</w:t>
      </w:r>
      <w:r w:rsidRPr="00FE6D77">
        <w:rPr>
          <w:sz w:val="22"/>
          <w:szCs w:val="22"/>
        </w:rPr>
        <w:t xml:space="preserve"> equivalent per </w:t>
      </w:r>
      <w:proofErr w:type="spellStart"/>
      <w:r w:rsidRPr="00FE6D77">
        <w:rPr>
          <w:sz w:val="22"/>
          <w:szCs w:val="22"/>
        </w:rPr>
        <w:t>megajoule</w:t>
      </w:r>
      <w:proofErr w:type="spellEnd"/>
    </w:p>
    <w:p w14:paraId="6608DFF0" w14:textId="77777777" w:rsidR="007A0D37" w:rsidRDefault="007A0D37" w:rsidP="00565257">
      <w:pPr>
        <w:pStyle w:val="Textkrper"/>
        <w:rPr>
          <w:sz w:val="28"/>
          <w:lang w:val="en-GB"/>
        </w:rPr>
      </w:pPr>
    </w:p>
    <w:p w14:paraId="72F4BDDA" w14:textId="3D054579" w:rsidR="00AC31C4" w:rsidRPr="00FB0A97" w:rsidRDefault="007A0D37" w:rsidP="00AC31C4">
      <w:pPr>
        <w:pStyle w:val="Textkrper"/>
        <w:rPr>
          <w:b/>
          <w:i/>
          <w:sz w:val="28"/>
          <w:lang w:val="en-GB"/>
        </w:rPr>
      </w:pPr>
      <w:r w:rsidRPr="00CC6EEA">
        <w:rPr>
          <w:b/>
          <w:i/>
          <w:sz w:val="28"/>
          <w:lang w:val="en-GB"/>
        </w:rPr>
        <w:t>b) Attribution challenges during implementation</w:t>
      </w:r>
    </w:p>
    <w:tbl>
      <w:tblPr>
        <w:tblStyle w:val="Tabellenraster"/>
        <w:tblW w:w="5000" w:type="pct"/>
        <w:tblLook w:val="04A0" w:firstRow="1" w:lastRow="0" w:firstColumn="1" w:lastColumn="0" w:noHBand="0" w:noVBand="1"/>
      </w:tblPr>
      <w:tblGrid>
        <w:gridCol w:w="1243"/>
        <w:gridCol w:w="3401"/>
        <w:gridCol w:w="3401"/>
        <w:gridCol w:w="1243"/>
      </w:tblGrid>
      <w:tr w:rsidR="00AC31C4" w:rsidRPr="00AC31C4" w14:paraId="6CF8150C" w14:textId="77777777" w:rsidTr="005C06EE">
        <w:tc>
          <w:tcPr>
            <w:tcW w:w="669" w:type="pct"/>
          </w:tcPr>
          <w:p w14:paraId="32243D05" w14:textId="77777777" w:rsidR="00AC31C4" w:rsidRPr="00AC31C4" w:rsidRDefault="00AC31C4" w:rsidP="00405C74">
            <w:pPr>
              <w:pStyle w:val="Textkrper"/>
              <w:rPr>
                <w:b/>
                <w:lang w:val="en-GB"/>
              </w:rPr>
            </w:pPr>
            <w:r w:rsidRPr="00AC31C4">
              <w:rPr>
                <w:b/>
                <w:lang w:val="en-GB"/>
              </w:rPr>
              <w:t>Country</w:t>
            </w:r>
          </w:p>
        </w:tc>
        <w:tc>
          <w:tcPr>
            <w:tcW w:w="1831" w:type="pct"/>
          </w:tcPr>
          <w:p w14:paraId="3345C727" w14:textId="77777777" w:rsidR="00AC31C4" w:rsidRPr="00AC31C4" w:rsidRDefault="00AC31C4" w:rsidP="00405C74">
            <w:pPr>
              <w:pStyle w:val="Textkrper"/>
              <w:rPr>
                <w:b/>
                <w:lang w:val="en-GB"/>
              </w:rPr>
            </w:pPr>
            <w:r w:rsidRPr="00AC31C4">
              <w:rPr>
                <w:b/>
                <w:lang w:val="en-GB"/>
              </w:rPr>
              <w:t>Attribution issue</w:t>
            </w:r>
          </w:p>
        </w:tc>
        <w:tc>
          <w:tcPr>
            <w:tcW w:w="1831" w:type="pct"/>
          </w:tcPr>
          <w:p w14:paraId="16F5F0F2" w14:textId="77777777" w:rsidR="00AC31C4" w:rsidRPr="00AC31C4" w:rsidRDefault="00AC31C4" w:rsidP="00405C74">
            <w:pPr>
              <w:pStyle w:val="Textkrper"/>
              <w:rPr>
                <w:b/>
                <w:lang w:val="en-GB"/>
              </w:rPr>
            </w:pPr>
            <w:r w:rsidRPr="00AC31C4">
              <w:rPr>
                <w:b/>
                <w:lang w:val="en-GB"/>
              </w:rPr>
              <w:t>Used approach</w:t>
            </w:r>
          </w:p>
        </w:tc>
        <w:tc>
          <w:tcPr>
            <w:tcW w:w="669" w:type="pct"/>
          </w:tcPr>
          <w:p w14:paraId="74293C38" w14:textId="77777777" w:rsidR="00AC31C4" w:rsidRPr="00AC31C4" w:rsidRDefault="00AC31C4" w:rsidP="00405C74">
            <w:pPr>
              <w:pStyle w:val="Textkrper"/>
              <w:rPr>
                <w:b/>
                <w:lang w:val="en-GB"/>
              </w:rPr>
            </w:pPr>
            <w:r w:rsidRPr="00AC31C4">
              <w:rPr>
                <w:b/>
                <w:lang w:val="en-GB"/>
              </w:rPr>
              <w:t>Reference</w:t>
            </w:r>
          </w:p>
        </w:tc>
      </w:tr>
      <w:tr w:rsidR="00AC31C4" w:rsidRPr="00405C74" w14:paraId="46A7DBE5" w14:textId="77777777" w:rsidTr="005C06EE">
        <w:tc>
          <w:tcPr>
            <w:tcW w:w="669" w:type="pct"/>
          </w:tcPr>
          <w:p w14:paraId="044C4BFF" w14:textId="1A5DABF9" w:rsidR="00AC31C4" w:rsidRPr="00405C74" w:rsidRDefault="0094283E" w:rsidP="00405C74">
            <w:pPr>
              <w:pStyle w:val="Textkrper"/>
              <w:jc w:val="left"/>
              <w:rPr>
                <w:sz w:val="22"/>
                <w:szCs w:val="22"/>
                <w:lang w:val="en-GB"/>
              </w:rPr>
            </w:pPr>
            <w:r w:rsidRPr="00405C74">
              <w:rPr>
                <w:sz w:val="22"/>
                <w:szCs w:val="22"/>
                <w:lang w:val="en-GB"/>
              </w:rPr>
              <w:t>Colombia</w:t>
            </w:r>
          </w:p>
        </w:tc>
        <w:tc>
          <w:tcPr>
            <w:tcW w:w="1831" w:type="pct"/>
          </w:tcPr>
          <w:p w14:paraId="3C20A5B7" w14:textId="77777777" w:rsidR="00AC31C4" w:rsidRPr="00405C74" w:rsidRDefault="0094283E" w:rsidP="0094283E">
            <w:pPr>
              <w:pStyle w:val="Textkrper"/>
              <w:jc w:val="left"/>
              <w:rPr>
                <w:sz w:val="22"/>
                <w:szCs w:val="22"/>
                <w:lang w:val="en-GB"/>
              </w:rPr>
            </w:pPr>
            <w:r w:rsidRPr="00405C74">
              <w:rPr>
                <w:sz w:val="22"/>
                <w:szCs w:val="22"/>
                <w:lang w:val="en-GB"/>
              </w:rPr>
              <w:t>In Colombia, production of ethanol is integrated within t</w:t>
            </w:r>
            <w:r w:rsidR="00203BFA" w:rsidRPr="00405C74">
              <w:rPr>
                <w:sz w:val="22"/>
                <w:szCs w:val="22"/>
                <w:lang w:val="en-GB"/>
              </w:rPr>
              <w:t xml:space="preserve">he sugar mills, which produce a </w:t>
            </w:r>
            <w:r w:rsidRPr="00405C74">
              <w:rPr>
                <w:sz w:val="22"/>
                <w:szCs w:val="22"/>
                <w:lang w:val="en-GB"/>
              </w:rPr>
              <w:t>number of co-products beside sugar and ethanol, such as panela, bagasse and co</w:t>
            </w:r>
            <w:r w:rsidRPr="00405C74">
              <w:rPr>
                <w:sz w:val="22"/>
                <w:szCs w:val="22"/>
                <w:lang w:val="en-GB"/>
              </w:rPr>
              <w:t>m</w:t>
            </w:r>
            <w:r w:rsidRPr="00405C74">
              <w:rPr>
                <w:sz w:val="22"/>
                <w:szCs w:val="22"/>
                <w:lang w:val="en-GB"/>
              </w:rPr>
              <w:t>post.</w:t>
            </w:r>
          </w:p>
          <w:p w14:paraId="7E0C38FE" w14:textId="2D308628" w:rsidR="00203BFA" w:rsidRPr="00405C74" w:rsidRDefault="00203BFA" w:rsidP="00203BFA">
            <w:pPr>
              <w:pStyle w:val="Textkrper"/>
              <w:jc w:val="left"/>
              <w:rPr>
                <w:sz w:val="22"/>
                <w:szCs w:val="22"/>
                <w:lang w:val="en-GB"/>
              </w:rPr>
            </w:pPr>
            <w:r w:rsidRPr="00405C74">
              <w:rPr>
                <w:sz w:val="22"/>
                <w:szCs w:val="22"/>
                <w:lang w:val="en-GB"/>
              </w:rPr>
              <w:t>The Colombian palm oil and bi</w:t>
            </w:r>
            <w:r w:rsidRPr="00405C74">
              <w:rPr>
                <w:sz w:val="22"/>
                <w:szCs w:val="22"/>
                <w:lang w:val="en-GB"/>
              </w:rPr>
              <w:t>o</w:t>
            </w:r>
            <w:r w:rsidRPr="00405C74">
              <w:rPr>
                <w:sz w:val="22"/>
                <w:szCs w:val="22"/>
                <w:lang w:val="en-GB"/>
              </w:rPr>
              <w:t xml:space="preserve">diesel industries generate several co-products beside crude palm oil and biodiesel, including kernel oil, kernel cake, glycerol, </w:t>
            </w:r>
            <w:proofErr w:type="gramStart"/>
            <w:r w:rsidRPr="00405C74">
              <w:rPr>
                <w:sz w:val="22"/>
                <w:szCs w:val="22"/>
                <w:lang w:val="en-GB"/>
              </w:rPr>
              <w:t>soap</w:t>
            </w:r>
            <w:proofErr w:type="gramEnd"/>
            <w:r w:rsidRPr="00405C74">
              <w:rPr>
                <w:sz w:val="22"/>
                <w:szCs w:val="22"/>
                <w:lang w:val="en-GB"/>
              </w:rPr>
              <w:t xml:space="preserve"> and oil-palm cobs.</w:t>
            </w:r>
          </w:p>
        </w:tc>
        <w:tc>
          <w:tcPr>
            <w:tcW w:w="1831" w:type="pct"/>
          </w:tcPr>
          <w:p w14:paraId="004BC35D" w14:textId="00DC59F3" w:rsidR="00405C74" w:rsidRDefault="00405C74" w:rsidP="00405C74">
            <w:pPr>
              <w:pStyle w:val="Textkrper"/>
              <w:jc w:val="left"/>
              <w:rPr>
                <w:rFonts w:ascii="Calibri" w:hAnsi="Calibri"/>
                <w:sz w:val="22"/>
                <w:szCs w:val="22"/>
                <w:lang w:val="en-GB"/>
              </w:rPr>
            </w:pPr>
            <w:r w:rsidRPr="00405C74">
              <w:rPr>
                <w:rFonts w:ascii="Calibri" w:hAnsi="Calibri"/>
                <w:sz w:val="22"/>
                <w:szCs w:val="22"/>
                <w:lang w:val="en-GB"/>
              </w:rPr>
              <w:t>The priority for long-term moni</w:t>
            </w:r>
            <w:r>
              <w:rPr>
                <w:rFonts w:ascii="Calibri" w:hAnsi="Calibri"/>
                <w:sz w:val="22"/>
                <w:szCs w:val="22"/>
                <w:lang w:val="en-GB"/>
              </w:rPr>
              <w:t>to</w:t>
            </w:r>
            <w:r>
              <w:rPr>
                <w:rFonts w:ascii="Calibri" w:hAnsi="Calibri"/>
                <w:sz w:val="22"/>
                <w:szCs w:val="22"/>
                <w:lang w:val="en-GB"/>
              </w:rPr>
              <w:t>r</w:t>
            </w:r>
            <w:r>
              <w:rPr>
                <w:rFonts w:ascii="Calibri" w:hAnsi="Calibri"/>
                <w:sz w:val="22"/>
                <w:szCs w:val="22"/>
                <w:lang w:val="en-GB"/>
              </w:rPr>
              <w:t xml:space="preserve">ing should be mass and </w:t>
            </w:r>
            <w:r w:rsidRPr="00405C74">
              <w:rPr>
                <w:rFonts w:ascii="Calibri" w:hAnsi="Calibri"/>
                <w:sz w:val="22"/>
                <w:szCs w:val="22"/>
                <w:lang w:val="en-GB"/>
              </w:rPr>
              <w:t>energy a</w:t>
            </w:r>
            <w:r w:rsidRPr="00405C74">
              <w:rPr>
                <w:rFonts w:ascii="Calibri" w:hAnsi="Calibri"/>
                <w:sz w:val="22"/>
                <w:szCs w:val="22"/>
                <w:lang w:val="en-GB"/>
              </w:rPr>
              <w:t>l</w:t>
            </w:r>
            <w:r w:rsidRPr="00405C74">
              <w:rPr>
                <w:rFonts w:ascii="Calibri" w:hAnsi="Calibri"/>
                <w:sz w:val="22"/>
                <w:szCs w:val="22"/>
                <w:lang w:val="en-GB"/>
              </w:rPr>
              <w:t>location, but use of economic all</w:t>
            </w:r>
            <w:r w:rsidRPr="00405C74">
              <w:rPr>
                <w:rFonts w:ascii="Calibri" w:hAnsi="Calibri"/>
                <w:sz w:val="22"/>
                <w:szCs w:val="22"/>
                <w:lang w:val="en-GB"/>
              </w:rPr>
              <w:t>o</w:t>
            </w:r>
            <w:r w:rsidRPr="00405C74">
              <w:rPr>
                <w:rFonts w:ascii="Calibri" w:hAnsi="Calibri"/>
                <w:sz w:val="22"/>
                <w:szCs w:val="22"/>
                <w:lang w:val="en-GB"/>
              </w:rPr>
              <w:t>cation and substitution meth</w:t>
            </w:r>
            <w:r>
              <w:rPr>
                <w:rFonts w:ascii="Calibri" w:hAnsi="Calibri"/>
                <w:sz w:val="22"/>
                <w:szCs w:val="22"/>
                <w:lang w:val="en-GB"/>
              </w:rPr>
              <w:t xml:space="preserve">ods would </w:t>
            </w:r>
            <w:r w:rsidRPr="00405C74">
              <w:rPr>
                <w:rFonts w:ascii="Calibri" w:hAnsi="Calibri"/>
                <w:sz w:val="22"/>
                <w:szCs w:val="22"/>
                <w:lang w:val="en-GB"/>
              </w:rPr>
              <w:t>also be useful to deepen the understanding of the im</w:t>
            </w:r>
            <w:r>
              <w:rPr>
                <w:rFonts w:ascii="Calibri" w:hAnsi="Calibri"/>
                <w:sz w:val="22"/>
                <w:szCs w:val="22"/>
                <w:lang w:val="en-GB"/>
              </w:rPr>
              <w:t xml:space="preserve">pacts of biofuel policy and </w:t>
            </w:r>
            <w:r w:rsidRPr="00405C74">
              <w:rPr>
                <w:rFonts w:ascii="Calibri" w:hAnsi="Calibri"/>
                <w:sz w:val="22"/>
                <w:szCs w:val="22"/>
                <w:lang w:val="en-GB"/>
              </w:rPr>
              <w:t>production pra</w:t>
            </w:r>
            <w:r w:rsidRPr="00405C74">
              <w:rPr>
                <w:rFonts w:ascii="Calibri" w:hAnsi="Calibri"/>
                <w:sz w:val="22"/>
                <w:szCs w:val="22"/>
                <w:lang w:val="en-GB"/>
              </w:rPr>
              <w:t>c</w:t>
            </w:r>
            <w:r w:rsidRPr="00405C74">
              <w:rPr>
                <w:rFonts w:ascii="Calibri" w:hAnsi="Calibri"/>
                <w:sz w:val="22"/>
                <w:szCs w:val="22"/>
                <w:lang w:val="en-GB"/>
              </w:rPr>
              <w:t>tices on GHG emis</w:t>
            </w:r>
            <w:r>
              <w:rPr>
                <w:rFonts w:ascii="Calibri" w:hAnsi="Calibri"/>
                <w:sz w:val="22"/>
                <w:szCs w:val="22"/>
                <w:lang w:val="en-GB"/>
              </w:rPr>
              <w:t>sions.</w:t>
            </w:r>
          </w:p>
          <w:p w14:paraId="35F373CA" w14:textId="371A3D5C" w:rsidR="00203BFA" w:rsidRPr="00405C74" w:rsidRDefault="00405C74" w:rsidP="00405C74">
            <w:pPr>
              <w:pStyle w:val="Textkrper"/>
              <w:jc w:val="left"/>
              <w:rPr>
                <w:rFonts w:ascii="Calibri" w:hAnsi="Calibri"/>
                <w:sz w:val="22"/>
                <w:szCs w:val="22"/>
                <w:lang w:val="en-GB"/>
              </w:rPr>
            </w:pPr>
            <w:r w:rsidRPr="00405C74">
              <w:rPr>
                <w:rFonts w:ascii="Calibri" w:hAnsi="Calibri"/>
                <w:sz w:val="22"/>
                <w:szCs w:val="22"/>
                <w:lang w:val="en-GB"/>
              </w:rPr>
              <w:t>It is also recommended to include an allocation fa</w:t>
            </w:r>
            <w:r>
              <w:rPr>
                <w:rFonts w:ascii="Calibri" w:hAnsi="Calibri"/>
                <w:sz w:val="22"/>
                <w:szCs w:val="22"/>
                <w:lang w:val="en-GB"/>
              </w:rPr>
              <w:t>ctor differentiated by stage of the chain.</w:t>
            </w:r>
          </w:p>
        </w:tc>
        <w:tc>
          <w:tcPr>
            <w:tcW w:w="669" w:type="pct"/>
          </w:tcPr>
          <w:p w14:paraId="46925B22" w14:textId="4811A1A1" w:rsidR="00203BFA" w:rsidRPr="00405C74" w:rsidRDefault="005C06EE" w:rsidP="00405C74">
            <w:pPr>
              <w:pStyle w:val="Textkrper"/>
              <w:jc w:val="left"/>
              <w:rPr>
                <w:sz w:val="22"/>
                <w:szCs w:val="22"/>
                <w:lang w:val="en-GB"/>
              </w:rPr>
            </w:pPr>
            <w:r>
              <w:rPr>
                <w:sz w:val="22"/>
                <w:szCs w:val="22"/>
                <w:lang w:val="en-GB"/>
              </w:rPr>
              <w:t>p</w:t>
            </w:r>
            <w:r w:rsidR="00203BFA" w:rsidRPr="00405C74">
              <w:rPr>
                <w:sz w:val="22"/>
                <w:szCs w:val="22"/>
                <w:lang w:val="en-GB"/>
              </w:rPr>
              <w:t>.38</w:t>
            </w:r>
          </w:p>
          <w:p w14:paraId="0FECAFFE" w14:textId="2DCE7DE3" w:rsidR="00AC31C4" w:rsidRDefault="005C06EE" w:rsidP="00405C74">
            <w:pPr>
              <w:pStyle w:val="Textkrper"/>
              <w:jc w:val="left"/>
              <w:rPr>
                <w:sz w:val="22"/>
                <w:szCs w:val="22"/>
                <w:lang w:val="en-GB"/>
              </w:rPr>
            </w:pPr>
            <w:r>
              <w:rPr>
                <w:sz w:val="22"/>
                <w:szCs w:val="22"/>
                <w:lang w:val="en-GB"/>
              </w:rPr>
              <w:t>p</w:t>
            </w:r>
            <w:r w:rsidR="00203BFA" w:rsidRPr="00405C74">
              <w:rPr>
                <w:sz w:val="22"/>
                <w:szCs w:val="22"/>
                <w:lang w:val="en-GB"/>
              </w:rPr>
              <w:t>.42</w:t>
            </w:r>
          </w:p>
          <w:p w14:paraId="57ADEE9D" w14:textId="1A18088F" w:rsidR="00405C74" w:rsidRPr="00405C74" w:rsidRDefault="005C06EE" w:rsidP="00405C74">
            <w:pPr>
              <w:pStyle w:val="Textkrper"/>
              <w:jc w:val="left"/>
              <w:rPr>
                <w:sz w:val="22"/>
                <w:szCs w:val="22"/>
                <w:lang w:val="en-GB"/>
              </w:rPr>
            </w:pPr>
            <w:r>
              <w:rPr>
                <w:sz w:val="22"/>
                <w:szCs w:val="22"/>
                <w:lang w:val="en-GB"/>
              </w:rPr>
              <w:t>p</w:t>
            </w:r>
            <w:r w:rsidR="00405C74">
              <w:rPr>
                <w:sz w:val="22"/>
                <w:szCs w:val="22"/>
                <w:lang w:val="en-GB"/>
              </w:rPr>
              <w:t>.49/50</w:t>
            </w:r>
          </w:p>
        </w:tc>
      </w:tr>
      <w:tr w:rsidR="00AC31C4" w:rsidRPr="005C06EE" w14:paraId="678DE51C" w14:textId="77777777" w:rsidTr="005C06EE">
        <w:tc>
          <w:tcPr>
            <w:tcW w:w="669" w:type="pct"/>
          </w:tcPr>
          <w:p w14:paraId="30ABB862" w14:textId="071F7A85" w:rsidR="00AC31C4" w:rsidRPr="005C06EE" w:rsidRDefault="005C06EE" w:rsidP="00405C74">
            <w:pPr>
              <w:pStyle w:val="Textkrper"/>
              <w:jc w:val="left"/>
              <w:rPr>
                <w:sz w:val="22"/>
                <w:szCs w:val="22"/>
                <w:lang w:val="en-GB"/>
              </w:rPr>
            </w:pPr>
            <w:r w:rsidRPr="005C06EE">
              <w:rPr>
                <w:sz w:val="22"/>
                <w:szCs w:val="22"/>
                <w:lang w:val="en-GB"/>
              </w:rPr>
              <w:t>Indonesia</w:t>
            </w:r>
          </w:p>
        </w:tc>
        <w:tc>
          <w:tcPr>
            <w:tcW w:w="1831" w:type="pct"/>
          </w:tcPr>
          <w:p w14:paraId="46CD596C" w14:textId="0B69ECAB" w:rsidR="00AC31C4" w:rsidRPr="005C06EE" w:rsidRDefault="005C06EE" w:rsidP="005C06EE">
            <w:pPr>
              <w:pStyle w:val="Textkrper"/>
              <w:jc w:val="left"/>
              <w:rPr>
                <w:sz w:val="22"/>
                <w:szCs w:val="22"/>
                <w:lang w:val="en-GB"/>
              </w:rPr>
            </w:pPr>
            <w:r w:rsidRPr="005C06EE">
              <w:rPr>
                <w:sz w:val="22"/>
                <w:szCs w:val="22"/>
                <w:lang w:val="en-GB"/>
              </w:rPr>
              <w:t>Among the several co- and by-products generated by the pa</w:t>
            </w:r>
            <w:r>
              <w:rPr>
                <w:sz w:val="22"/>
                <w:szCs w:val="22"/>
                <w:lang w:val="en-GB"/>
              </w:rPr>
              <w:t xml:space="preserve">lm oil mills, the palm oil mill </w:t>
            </w:r>
            <w:r w:rsidRPr="005C06EE">
              <w:rPr>
                <w:sz w:val="22"/>
                <w:szCs w:val="22"/>
                <w:lang w:val="en-GB"/>
              </w:rPr>
              <w:t>effluent (POME) is the liquid waste gene</w:t>
            </w:r>
            <w:r w:rsidRPr="005C06EE">
              <w:rPr>
                <w:sz w:val="22"/>
                <w:szCs w:val="22"/>
                <w:lang w:val="en-GB"/>
              </w:rPr>
              <w:t>r</w:t>
            </w:r>
            <w:r w:rsidRPr="005C06EE">
              <w:rPr>
                <w:sz w:val="22"/>
                <w:szCs w:val="22"/>
                <w:lang w:val="en-GB"/>
              </w:rPr>
              <w:t>ated from the oil extraction pr</w:t>
            </w:r>
            <w:r w:rsidRPr="005C06EE">
              <w:rPr>
                <w:sz w:val="22"/>
                <w:szCs w:val="22"/>
                <w:lang w:val="en-GB"/>
              </w:rPr>
              <w:t>o</w:t>
            </w:r>
            <w:r>
              <w:rPr>
                <w:sz w:val="22"/>
                <w:szCs w:val="22"/>
                <w:lang w:val="en-GB"/>
              </w:rPr>
              <w:t xml:space="preserve">cess in palm </w:t>
            </w:r>
            <w:r w:rsidRPr="005C06EE">
              <w:rPr>
                <w:sz w:val="22"/>
                <w:szCs w:val="22"/>
                <w:lang w:val="en-GB"/>
              </w:rPr>
              <w:t>oil mills</w:t>
            </w:r>
            <w:r>
              <w:rPr>
                <w:sz w:val="22"/>
                <w:szCs w:val="22"/>
                <w:lang w:val="en-GB"/>
              </w:rPr>
              <w:t>.</w:t>
            </w:r>
          </w:p>
        </w:tc>
        <w:tc>
          <w:tcPr>
            <w:tcW w:w="1831" w:type="pct"/>
          </w:tcPr>
          <w:p w14:paraId="4EEC6B8F" w14:textId="77777777" w:rsidR="00AC31C4" w:rsidRPr="005C06EE" w:rsidRDefault="00AC31C4" w:rsidP="00405C74">
            <w:pPr>
              <w:pStyle w:val="Textkrper"/>
              <w:jc w:val="left"/>
              <w:rPr>
                <w:sz w:val="22"/>
                <w:szCs w:val="22"/>
                <w:lang w:val="en-GB"/>
              </w:rPr>
            </w:pPr>
          </w:p>
        </w:tc>
        <w:tc>
          <w:tcPr>
            <w:tcW w:w="669" w:type="pct"/>
          </w:tcPr>
          <w:p w14:paraId="5EE7394B" w14:textId="79A918CF" w:rsidR="00AC31C4" w:rsidRPr="005C06EE" w:rsidRDefault="005C06EE" w:rsidP="00405C74">
            <w:pPr>
              <w:pStyle w:val="Textkrper"/>
              <w:jc w:val="left"/>
              <w:rPr>
                <w:sz w:val="22"/>
                <w:szCs w:val="22"/>
                <w:lang w:val="en-GB"/>
              </w:rPr>
            </w:pPr>
            <w:r>
              <w:rPr>
                <w:sz w:val="22"/>
                <w:szCs w:val="22"/>
                <w:lang w:val="en-GB"/>
              </w:rPr>
              <w:t>p.36</w:t>
            </w:r>
          </w:p>
        </w:tc>
      </w:tr>
      <w:tr w:rsidR="00AC31C4" w:rsidRPr="00CF4360" w14:paraId="1FE15820" w14:textId="77777777" w:rsidTr="005C06EE">
        <w:tc>
          <w:tcPr>
            <w:tcW w:w="669" w:type="pct"/>
          </w:tcPr>
          <w:p w14:paraId="499B4E78" w14:textId="49F8665A" w:rsidR="00AC31C4" w:rsidRPr="00750BA2" w:rsidRDefault="00CF4360" w:rsidP="00405C74">
            <w:pPr>
              <w:pStyle w:val="Textkrper"/>
              <w:jc w:val="left"/>
              <w:rPr>
                <w:sz w:val="22"/>
                <w:szCs w:val="22"/>
                <w:lang w:val="en-GB"/>
              </w:rPr>
            </w:pPr>
            <w:r w:rsidRPr="00750BA2">
              <w:rPr>
                <w:sz w:val="22"/>
                <w:szCs w:val="22"/>
                <w:lang w:val="en-GB"/>
              </w:rPr>
              <w:t>Paraguay</w:t>
            </w:r>
          </w:p>
        </w:tc>
        <w:tc>
          <w:tcPr>
            <w:tcW w:w="1831" w:type="pct"/>
          </w:tcPr>
          <w:p w14:paraId="7EF240FE" w14:textId="6C6AAC13" w:rsidR="00750BA2" w:rsidRPr="00750BA2" w:rsidRDefault="00750BA2" w:rsidP="00CF4360">
            <w:pPr>
              <w:pStyle w:val="Textkrper"/>
              <w:jc w:val="left"/>
              <w:rPr>
                <w:sz w:val="22"/>
                <w:szCs w:val="22"/>
                <w:lang w:val="en-GB"/>
              </w:rPr>
            </w:pPr>
            <w:r w:rsidRPr="00750BA2">
              <w:rPr>
                <w:sz w:val="22"/>
                <w:szCs w:val="22"/>
                <w:lang w:val="en-GB"/>
              </w:rPr>
              <w:t>In the case of sugar cane the co-product bagasse is generated, which is used in the boiler for pr</w:t>
            </w:r>
            <w:r w:rsidRPr="00750BA2">
              <w:rPr>
                <w:sz w:val="22"/>
                <w:szCs w:val="22"/>
                <w:lang w:val="en-GB"/>
              </w:rPr>
              <w:t>o</w:t>
            </w:r>
            <w:r w:rsidRPr="00750BA2">
              <w:rPr>
                <w:sz w:val="22"/>
                <w:szCs w:val="22"/>
                <w:lang w:val="en-GB"/>
              </w:rPr>
              <w:t>ducing heat and applied in the own production process.</w:t>
            </w:r>
          </w:p>
          <w:p w14:paraId="661E2FA0" w14:textId="5137B896" w:rsidR="00CF4360" w:rsidRPr="00750BA2" w:rsidRDefault="00750BA2" w:rsidP="00CF4360">
            <w:pPr>
              <w:pStyle w:val="Textkrper"/>
              <w:jc w:val="left"/>
              <w:rPr>
                <w:sz w:val="22"/>
                <w:szCs w:val="22"/>
                <w:lang w:val="en-GB"/>
              </w:rPr>
            </w:pPr>
            <w:r w:rsidRPr="00750BA2">
              <w:rPr>
                <w:sz w:val="22"/>
                <w:szCs w:val="22"/>
                <w:lang w:val="en-GB"/>
              </w:rPr>
              <w:t xml:space="preserve">In the case of corn the co-products Dry Grains of Distillery and </w:t>
            </w:r>
            <w:proofErr w:type="spellStart"/>
            <w:r w:rsidRPr="00750BA2">
              <w:rPr>
                <w:sz w:val="22"/>
                <w:szCs w:val="22"/>
                <w:lang w:val="en-GB"/>
              </w:rPr>
              <w:t>Soluble</w:t>
            </w:r>
            <w:r>
              <w:rPr>
                <w:sz w:val="22"/>
                <w:szCs w:val="22"/>
                <w:lang w:val="en-GB"/>
              </w:rPr>
              <w:t>s</w:t>
            </w:r>
            <w:proofErr w:type="spellEnd"/>
            <w:r w:rsidRPr="00750BA2">
              <w:rPr>
                <w:sz w:val="22"/>
                <w:szCs w:val="22"/>
                <w:lang w:val="en-GB"/>
              </w:rPr>
              <w:t xml:space="preserve"> (DDGS) </w:t>
            </w:r>
            <w:r>
              <w:rPr>
                <w:sz w:val="22"/>
                <w:szCs w:val="22"/>
                <w:lang w:val="en-GB"/>
              </w:rPr>
              <w:t xml:space="preserve">and Wet Grains of Distillery and </w:t>
            </w:r>
            <w:proofErr w:type="spellStart"/>
            <w:r>
              <w:rPr>
                <w:sz w:val="22"/>
                <w:szCs w:val="22"/>
                <w:lang w:val="en-GB"/>
              </w:rPr>
              <w:t>Solubles</w:t>
            </w:r>
            <w:proofErr w:type="spellEnd"/>
            <w:r>
              <w:rPr>
                <w:sz w:val="22"/>
                <w:szCs w:val="22"/>
                <w:lang w:val="en-GB"/>
              </w:rPr>
              <w:t xml:space="preserve"> (WDGS) are genera</w:t>
            </w:r>
            <w:r>
              <w:rPr>
                <w:sz w:val="22"/>
                <w:szCs w:val="22"/>
                <w:lang w:val="en-GB"/>
              </w:rPr>
              <w:t>t</w:t>
            </w:r>
            <w:r>
              <w:rPr>
                <w:sz w:val="22"/>
                <w:szCs w:val="22"/>
                <w:lang w:val="en-GB"/>
              </w:rPr>
              <w:t>ed.</w:t>
            </w:r>
          </w:p>
        </w:tc>
        <w:tc>
          <w:tcPr>
            <w:tcW w:w="1831" w:type="pct"/>
          </w:tcPr>
          <w:p w14:paraId="61B14176" w14:textId="42950BAE" w:rsidR="00750BA2" w:rsidRDefault="00750BA2" w:rsidP="00CF4360">
            <w:pPr>
              <w:pStyle w:val="Textkrper"/>
              <w:jc w:val="left"/>
              <w:rPr>
                <w:sz w:val="22"/>
                <w:szCs w:val="22"/>
                <w:lang w:val="en-GB"/>
              </w:rPr>
            </w:pPr>
            <w:r>
              <w:rPr>
                <w:sz w:val="22"/>
                <w:szCs w:val="22"/>
                <w:lang w:val="en-GB"/>
              </w:rPr>
              <w:t>So far it was not necessary to est</w:t>
            </w:r>
            <w:r>
              <w:rPr>
                <w:sz w:val="22"/>
                <w:szCs w:val="22"/>
                <w:lang w:val="en-GB"/>
              </w:rPr>
              <w:t>i</w:t>
            </w:r>
            <w:r>
              <w:rPr>
                <w:sz w:val="22"/>
                <w:szCs w:val="22"/>
                <w:lang w:val="en-GB"/>
              </w:rPr>
              <w:t xml:space="preserve">mate the percentage of emissions assigned to the bagasse because its use </w:t>
            </w:r>
            <w:r w:rsidR="00E90D78">
              <w:rPr>
                <w:sz w:val="22"/>
                <w:szCs w:val="22"/>
                <w:lang w:val="en-GB"/>
              </w:rPr>
              <w:t>is included in the production process and hence in the total emissions.</w:t>
            </w:r>
          </w:p>
          <w:p w14:paraId="2F160BC1" w14:textId="0851E919" w:rsidR="00CF4360" w:rsidRPr="00E90D78" w:rsidRDefault="00E90D78" w:rsidP="00CF4360">
            <w:pPr>
              <w:pStyle w:val="Textkrper"/>
              <w:jc w:val="left"/>
              <w:rPr>
                <w:sz w:val="22"/>
                <w:szCs w:val="22"/>
                <w:lang w:val="en-GB"/>
              </w:rPr>
            </w:pPr>
            <w:r>
              <w:rPr>
                <w:sz w:val="22"/>
                <w:szCs w:val="22"/>
                <w:lang w:val="en-GB"/>
              </w:rPr>
              <w:t>The method</w:t>
            </w:r>
            <w:r w:rsidRPr="00E90D78">
              <w:rPr>
                <w:sz w:val="22"/>
                <w:szCs w:val="22"/>
                <w:lang w:val="en-GB"/>
              </w:rPr>
              <w:t xml:space="preserve"> to estimate the pe</w:t>
            </w:r>
            <w:r w:rsidRPr="00E90D78">
              <w:rPr>
                <w:sz w:val="22"/>
                <w:szCs w:val="22"/>
                <w:lang w:val="en-GB"/>
              </w:rPr>
              <w:t>r</w:t>
            </w:r>
            <w:r w:rsidRPr="00E90D78">
              <w:rPr>
                <w:sz w:val="22"/>
                <w:szCs w:val="22"/>
                <w:lang w:val="en-GB"/>
              </w:rPr>
              <w:t xml:space="preserve">centage of emissions associated with ethanol </w:t>
            </w:r>
            <w:r>
              <w:rPr>
                <w:sz w:val="22"/>
                <w:szCs w:val="22"/>
                <w:lang w:val="en-GB"/>
              </w:rPr>
              <w:t>and with the me</w:t>
            </w:r>
            <w:r>
              <w:rPr>
                <w:sz w:val="22"/>
                <w:szCs w:val="22"/>
                <w:lang w:val="en-GB"/>
              </w:rPr>
              <w:t>n</w:t>
            </w:r>
            <w:r>
              <w:rPr>
                <w:sz w:val="22"/>
                <w:szCs w:val="22"/>
                <w:lang w:val="en-GB"/>
              </w:rPr>
              <w:t>tioned co-products is based on the lower heat value.</w:t>
            </w:r>
          </w:p>
        </w:tc>
        <w:tc>
          <w:tcPr>
            <w:tcW w:w="669" w:type="pct"/>
          </w:tcPr>
          <w:p w14:paraId="1AF16C2E" w14:textId="77777777" w:rsidR="00AC31C4" w:rsidRPr="00750BA2" w:rsidRDefault="00CF4360" w:rsidP="00405C74">
            <w:pPr>
              <w:pStyle w:val="Textkrper"/>
              <w:jc w:val="left"/>
              <w:rPr>
                <w:sz w:val="22"/>
                <w:szCs w:val="22"/>
                <w:lang w:val="en-GB"/>
              </w:rPr>
            </w:pPr>
            <w:r w:rsidRPr="00750BA2">
              <w:rPr>
                <w:sz w:val="22"/>
                <w:szCs w:val="22"/>
                <w:lang w:val="en-GB"/>
              </w:rPr>
              <w:t>p.56</w:t>
            </w:r>
          </w:p>
          <w:p w14:paraId="0E411B4F" w14:textId="77777777" w:rsidR="00CF4360" w:rsidRPr="00750BA2" w:rsidRDefault="00CF4360" w:rsidP="00405C74">
            <w:pPr>
              <w:pStyle w:val="Textkrper"/>
              <w:jc w:val="left"/>
              <w:rPr>
                <w:sz w:val="22"/>
                <w:szCs w:val="22"/>
                <w:lang w:val="en-GB"/>
              </w:rPr>
            </w:pPr>
            <w:r w:rsidRPr="00750BA2">
              <w:rPr>
                <w:sz w:val="22"/>
                <w:szCs w:val="22"/>
                <w:lang w:val="en-GB"/>
              </w:rPr>
              <w:t>p.59</w:t>
            </w:r>
          </w:p>
          <w:p w14:paraId="7BCDC3E6" w14:textId="72C157AC" w:rsidR="00CF4360" w:rsidRPr="00CF4360" w:rsidRDefault="00CF4360" w:rsidP="00405C74">
            <w:pPr>
              <w:pStyle w:val="Textkrper"/>
              <w:jc w:val="left"/>
              <w:rPr>
                <w:sz w:val="22"/>
                <w:szCs w:val="22"/>
                <w:lang w:val="en-GB"/>
              </w:rPr>
            </w:pPr>
            <w:r w:rsidRPr="00750BA2">
              <w:rPr>
                <w:sz w:val="22"/>
                <w:szCs w:val="22"/>
                <w:lang w:val="en-GB"/>
              </w:rPr>
              <w:t>p.60</w:t>
            </w:r>
          </w:p>
        </w:tc>
      </w:tr>
      <w:tr w:rsidR="00454ACB" w:rsidRPr="00454ACB" w14:paraId="5F18B3D1" w14:textId="77777777" w:rsidTr="005C06EE">
        <w:tc>
          <w:tcPr>
            <w:tcW w:w="669" w:type="pct"/>
          </w:tcPr>
          <w:p w14:paraId="4CBFCFB1" w14:textId="70D94A83" w:rsidR="00454ACB" w:rsidRPr="00454ACB" w:rsidRDefault="00454ACB" w:rsidP="00405C74">
            <w:pPr>
              <w:pStyle w:val="Textkrper"/>
              <w:jc w:val="left"/>
              <w:rPr>
                <w:sz w:val="22"/>
                <w:szCs w:val="22"/>
                <w:lang w:val="en-GB"/>
              </w:rPr>
            </w:pPr>
            <w:r w:rsidRPr="00454ACB">
              <w:rPr>
                <w:sz w:val="22"/>
                <w:szCs w:val="22"/>
                <w:lang w:val="en-GB"/>
              </w:rPr>
              <w:t>Vietnam</w:t>
            </w:r>
          </w:p>
        </w:tc>
        <w:tc>
          <w:tcPr>
            <w:tcW w:w="1831" w:type="pct"/>
          </w:tcPr>
          <w:p w14:paraId="758FA81E" w14:textId="6DB3924C" w:rsidR="00454ACB" w:rsidRPr="00454ACB" w:rsidRDefault="00454ACB" w:rsidP="00454ACB">
            <w:pPr>
              <w:pStyle w:val="Textkrper"/>
              <w:jc w:val="left"/>
              <w:rPr>
                <w:sz w:val="22"/>
                <w:szCs w:val="22"/>
                <w:lang w:val="en-GB"/>
              </w:rPr>
            </w:pPr>
            <w:r>
              <w:rPr>
                <w:sz w:val="22"/>
                <w:szCs w:val="22"/>
                <w:lang w:val="en-GB"/>
              </w:rPr>
              <w:t xml:space="preserve">Besides ethanol, by-products </w:t>
            </w:r>
            <w:r w:rsidRPr="00454ACB">
              <w:rPr>
                <w:sz w:val="22"/>
                <w:szCs w:val="22"/>
                <w:lang w:val="en-GB"/>
              </w:rPr>
              <w:t>i</w:t>
            </w:r>
            <w:r w:rsidRPr="00454ACB">
              <w:rPr>
                <w:sz w:val="22"/>
                <w:szCs w:val="22"/>
                <w:lang w:val="en-GB"/>
              </w:rPr>
              <w:t>n</w:t>
            </w:r>
            <w:r w:rsidRPr="00454ACB">
              <w:rPr>
                <w:sz w:val="22"/>
                <w:szCs w:val="22"/>
                <w:lang w:val="en-GB"/>
              </w:rPr>
              <w:t>clude Dried Di</w:t>
            </w:r>
            <w:r>
              <w:rPr>
                <w:sz w:val="22"/>
                <w:szCs w:val="22"/>
                <w:lang w:val="en-GB"/>
              </w:rPr>
              <w:t xml:space="preserve">stillers Grains sold </w:t>
            </w:r>
            <w:r>
              <w:rPr>
                <w:sz w:val="22"/>
                <w:szCs w:val="22"/>
                <w:lang w:val="en-GB"/>
              </w:rPr>
              <w:lastRenderedPageBreak/>
              <w:t xml:space="preserve">for animal </w:t>
            </w:r>
            <w:r w:rsidRPr="00454ACB">
              <w:rPr>
                <w:sz w:val="22"/>
                <w:szCs w:val="22"/>
                <w:lang w:val="en-GB"/>
              </w:rPr>
              <w:t>feed producti</w:t>
            </w:r>
            <w:r>
              <w:rPr>
                <w:sz w:val="22"/>
                <w:szCs w:val="22"/>
                <w:lang w:val="en-GB"/>
              </w:rPr>
              <w:t xml:space="preserve">on, biogas used as supplemental </w:t>
            </w:r>
            <w:r w:rsidRPr="00454ACB">
              <w:rPr>
                <w:sz w:val="22"/>
                <w:szCs w:val="22"/>
                <w:lang w:val="en-GB"/>
              </w:rPr>
              <w:t>energy, and CO2 collected for sale.</w:t>
            </w:r>
          </w:p>
        </w:tc>
        <w:tc>
          <w:tcPr>
            <w:tcW w:w="1831" w:type="pct"/>
          </w:tcPr>
          <w:p w14:paraId="2331798A" w14:textId="494A852F" w:rsidR="00D37E3B" w:rsidRPr="00454ACB" w:rsidRDefault="00454ACB" w:rsidP="00D37E3B">
            <w:pPr>
              <w:pStyle w:val="Textkrper"/>
              <w:jc w:val="left"/>
              <w:rPr>
                <w:sz w:val="22"/>
                <w:szCs w:val="22"/>
                <w:lang w:val="en-GB"/>
              </w:rPr>
            </w:pPr>
            <w:r>
              <w:rPr>
                <w:sz w:val="22"/>
                <w:szCs w:val="22"/>
                <w:lang w:val="en-GB"/>
              </w:rPr>
              <w:lastRenderedPageBreak/>
              <w:t xml:space="preserve">The GHG </w:t>
            </w:r>
            <w:r w:rsidRPr="00454ACB">
              <w:rPr>
                <w:sz w:val="22"/>
                <w:szCs w:val="22"/>
                <w:lang w:val="en-GB"/>
              </w:rPr>
              <w:t>emissions from the eth</w:t>
            </w:r>
            <w:r w:rsidRPr="00454ACB">
              <w:rPr>
                <w:sz w:val="22"/>
                <w:szCs w:val="22"/>
                <w:lang w:val="en-GB"/>
              </w:rPr>
              <w:t>a</w:t>
            </w:r>
            <w:r>
              <w:rPr>
                <w:sz w:val="22"/>
                <w:szCs w:val="22"/>
                <w:lang w:val="en-GB"/>
              </w:rPr>
              <w:t xml:space="preserve">nol plants are partly </w:t>
            </w:r>
            <w:r w:rsidRPr="00454ACB">
              <w:rPr>
                <w:sz w:val="22"/>
                <w:szCs w:val="22"/>
                <w:lang w:val="en-GB"/>
              </w:rPr>
              <w:t xml:space="preserve">balanced by </w:t>
            </w:r>
            <w:r w:rsidRPr="00454ACB">
              <w:rPr>
                <w:sz w:val="22"/>
                <w:szCs w:val="22"/>
                <w:lang w:val="en-GB"/>
              </w:rPr>
              <w:lastRenderedPageBreak/>
              <w:t>the</w:t>
            </w:r>
            <w:r>
              <w:rPr>
                <w:sz w:val="22"/>
                <w:szCs w:val="22"/>
                <w:lang w:val="en-GB"/>
              </w:rPr>
              <w:t xml:space="preserve"> amount of biogas produced as a </w:t>
            </w:r>
            <w:r w:rsidRPr="00454ACB">
              <w:rPr>
                <w:sz w:val="22"/>
                <w:szCs w:val="22"/>
                <w:lang w:val="en-GB"/>
              </w:rPr>
              <w:t>co-product that can be used for Combined Heat</w:t>
            </w:r>
            <w:r>
              <w:rPr>
                <w:sz w:val="22"/>
                <w:szCs w:val="22"/>
                <w:lang w:val="en-GB"/>
              </w:rPr>
              <w:t xml:space="preserve"> </w:t>
            </w:r>
            <w:r w:rsidRPr="00454ACB">
              <w:rPr>
                <w:sz w:val="22"/>
                <w:szCs w:val="22"/>
                <w:lang w:val="en-GB"/>
              </w:rPr>
              <w:t>and Power (</w:t>
            </w:r>
            <w:r w:rsidR="00D37E3B">
              <w:rPr>
                <w:sz w:val="22"/>
                <w:szCs w:val="22"/>
                <w:lang w:val="en-GB"/>
              </w:rPr>
              <w:t xml:space="preserve">CHP) generation. The allocation </w:t>
            </w:r>
            <w:r w:rsidRPr="00454ACB">
              <w:rPr>
                <w:sz w:val="22"/>
                <w:szCs w:val="22"/>
                <w:lang w:val="en-GB"/>
              </w:rPr>
              <w:t>for dry stil</w:t>
            </w:r>
            <w:r w:rsidR="00D37E3B">
              <w:rPr>
                <w:sz w:val="22"/>
                <w:szCs w:val="22"/>
                <w:lang w:val="en-GB"/>
              </w:rPr>
              <w:t xml:space="preserve">lage as another co-product also </w:t>
            </w:r>
            <w:r w:rsidRPr="00454ACB">
              <w:rPr>
                <w:sz w:val="22"/>
                <w:szCs w:val="22"/>
                <w:lang w:val="en-GB"/>
              </w:rPr>
              <w:t>acts to balance</w:t>
            </w:r>
            <w:r w:rsidR="00D37E3B">
              <w:rPr>
                <w:sz w:val="22"/>
                <w:szCs w:val="22"/>
                <w:lang w:val="en-GB"/>
              </w:rPr>
              <w:t xml:space="preserve"> GHG emissions. </w:t>
            </w:r>
            <w:r w:rsidRPr="00454ACB">
              <w:rPr>
                <w:sz w:val="22"/>
                <w:szCs w:val="22"/>
                <w:lang w:val="en-GB"/>
              </w:rPr>
              <w:t>Liquid CO2 is another co-product of the etha</w:t>
            </w:r>
            <w:r w:rsidR="00D37E3B">
              <w:rPr>
                <w:sz w:val="22"/>
                <w:szCs w:val="22"/>
                <w:lang w:val="en-GB"/>
              </w:rPr>
              <w:t xml:space="preserve">nol </w:t>
            </w:r>
            <w:r w:rsidRPr="00454ACB">
              <w:rPr>
                <w:sz w:val="22"/>
                <w:szCs w:val="22"/>
                <w:lang w:val="en-GB"/>
              </w:rPr>
              <w:t>pathway; the CO2 emit</w:t>
            </w:r>
            <w:r w:rsidR="00D37E3B">
              <w:rPr>
                <w:sz w:val="22"/>
                <w:szCs w:val="22"/>
                <w:lang w:val="en-GB"/>
              </w:rPr>
              <w:t xml:space="preserve">ted from the fermentation </w:t>
            </w:r>
            <w:r w:rsidRPr="00454ACB">
              <w:rPr>
                <w:sz w:val="22"/>
                <w:szCs w:val="22"/>
                <w:lang w:val="en-GB"/>
              </w:rPr>
              <w:t>process is collected and sold to third parties.</w:t>
            </w:r>
            <w:r w:rsidR="00D37E3B">
              <w:rPr>
                <w:sz w:val="22"/>
                <w:szCs w:val="22"/>
                <w:lang w:val="en-GB"/>
              </w:rPr>
              <w:t xml:space="preserve"> </w:t>
            </w:r>
            <w:r w:rsidR="00D37E3B" w:rsidRPr="00D37E3B">
              <w:rPr>
                <w:sz w:val="22"/>
                <w:szCs w:val="22"/>
                <w:lang w:val="en-GB"/>
              </w:rPr>
              <w:t>However, it is not taken into con</w:t>
            </w:r>
            <w:r w:rsidR="00D37E3B">
              <w:rPr>
                <w:sz w:val="22"/>
                <w:szCs w:val="22"/>
                <w:lang w:val="en-GB"/>
              </w:rPr>
              <w:t>sideration.</w:t>
            </w:r>
            <w:r w:rsidR="00D37E3B" w:rsidRPr="00D37E3B">
              <w:rPr>
                <w:sz w:val="22"/>
                <w:szCs w:val="22"/>
                <w:lang w:val="en-GB"/>
              </w:rPr>
              <w:t xml:space="preserve"> Ther</w:t>
            </w:r>
            <w:r w:rsidR="00D37E3B" w:rsidRPr="00D37E3B">
              <w:rPr>
                <w:sz w:val="22"/>
                <w:szCs w:val="22"/>
                <w:lang w:val="en-GB"/>
              </w:rPr>
              <w:t>e</w:t>
            </w:r>
            <w:r w:rsidR="00D37E3B">
              <w:rPr>
                <w:sz w:val="22"/>
                <w:szCs w:val="22"/>
                <w:lang w:val="en-GB"/>
              </w:rPr>
              <w:t xml:space="preserve">fore, </w:t>
            </w:r>
            <w:r w:rsidR="00D37E3B" w:rsidRPr="00D37E3B">
              <w:rPr>
                <w:sz w:val="22"/>
                <w:szCs w:val="22"/>
                <w:lang w:val="en-GB"/>
              </w:rPr>
              <w:t>the eventual ef</w:t>
            </w:r>
            <w:r w:rsidR="00D37E3B">
              <w:rPr>
                <w:sz w:val="22"/>
                <w:szCs w:val="22"/>
                <w:lang w:val="en-GB"/>
              </w:rPr>
              <w:t xml:space="preserve">fect is the GHG emissions minus </w:t>
            </w:r>
            <w:r w:rsidR="00D37E3B" w:rsidRPr="00D37E3B">
              <w:rPr>
                <w:sz w:val="22"/>
                <w:szCs w:val="22"/>
                <w:lang w:val="en-GB"/>
              </w:rPr>
              <w:t>the CO2 emitted from the fermentation process.</w:t>
            </w:r>
          </w:p>
        </w:tc>
        <w:tc>
          <w:tcPr>
            <w:tcW w:w="669" w:type="pct"/>
          </w:tcPr>
          <w:p w14:paraId="3FB6D136" w14:textId="77777777" w:rsidR="00454ACB" w:rsidRDefault="00454ACB" w:rsidP="00405C74">
            <w:pPr>
              <w:pStyle w:val="Textkrper"/>
              <w:jc w:val="left"/>
              <w:rPr>
                <w:sz w:val="22"/>
                <w:szCs w:val="22"/>
                <w:lang w:val="en-GB"/>
              </w:rPr>
            </w:pPr>
            <w:r w:rsidRPr="00454ACB">
              <w:rPr>
                <w:sz w:val="22"/>
                <w:szCs w:val="22"/>
                <w:lang w:val="en-GB"/>
              </w:rPr>
              <w:lastRenderedPageBreak/>
              <w:t>p.46</w:t>
            </w:r>
          </w:p>
          <w:p w14:paraId="08558164" w14:textId="77777777" w:rsidR="00454ACB" w:rsidRDefault="00454ACB" w:rsidP="00405C74">
            <w:pPr>
              <w:pStyle w:val="Textkrper"/>
              <w:jc w:val="left"/>
              <w:rPr>
                <w:sz w:val="22"/>
                <w:szCs w:val="22"/>
                <w:lang w:val="en-GB"/>
              </w:rPr>
            </w:pPr>
            <w:r>
              <w:rPr>
                <w:sz w:val="22"/>
                <w:szCs w:val="22"/>
                <w:lang w:val="en-GB"/>
              </w:rPr>
              <w:lastRenderedPageBreak/>
              <w:t>p.49</w:t>
            </w:r>
          </w:p>
          <w:p w14:paraId="3C1079AD" w14:textId="443840F7" w:rsidR="00D37E3B" w:rsidRPr="00454ACB" w:rsidRDefault="00D37E3B" w:rsidP="00405C74">
            <w:pPr>
              <w:pStyle w:val="Textkrper"/>
              <w:jc w:val="left"/>
              <w:rPr>
                <w:sz w:val="22"/>
                <w:szCs w:val="22"/>
                <w:lang w:val="en-GB"/>
              </w:rPr>
            </w:pPr>
            <w:r>
              <w:rPr>
                <w:sz w:val="22"/>
                <w:szCs w:val="22"/>
                <w:lang w:val="en-GB"/>
              </w:rPr>
              <w:t>p.50/51</w:t>
            </w:r>
          </w:p>
        </w:tc>
      </w:tr>
    </w:tbl>
    <w:p w14:paraId="15816838" w14:textId="77777777" w:rsidR="005C048B" w:rsidRPr="00454ACB" w:rsidRDefault="005C048B" w:rsidP="00565257">
      <w:pPr>
        <w:pStyle w:val="Textkrper"/>
        <w:rPr>
          <w:sz w:val="28"/>
          <w:lang w:val="en-GB"/>
        </w:rPr>
      </w:pPr>
    </w:p>
    <w:p w14:paraId="2087F51A" w14:textId="4A9008E5" w:rsidR="005C048B" w:rsidRPr="00CC6EEA" w:rsidRDefault="007A0D37" w:rsidP="00565257">
      <w:pPr>
        <w:pStyle w:val="Textkrper"/>
        <w:rPr>
          <w:b/>
          <w:i/>
          <w:sz w:val="28"/>
          <w:lang w:val="en-GB"/>
        </w:rPr>
      </w:pPr>
      <w:r w:rsidRPr="00CC6EEA">
        <w:rPr>
          <w:b/>
          <w:i/>
          <w:sz w:val="28"/>
          <w:lang w:val="en-GB"/>
        </w:rPr>
        <w:t xml:space="preserve">c) </w:t>
      </w:r>
      <w:r w:rsidR="00E67AFB">
        <w:rPr>
          <w:b/>
          <w:i/>
          <w:sz w:val="28"/>
          <w:lang w:val="en-GB"/>
        </w:rPr>
        <w:t>I</w:t>
      </w:r>
      <w:r w:rsidRPr="00CC6EEA">
        <w:rPr>
          <w:b/>
          <w:i/>
          <w:sz w:val="28"/>
          <w:lang w:val="en-GB"/>
        </w:rPr>
        <w:t>ssues highlighted by the TFS sub-group</w:t>
      </w:r>
    </w:p>
    <w:p w14:paraId="61ECE100" w14:textId="041A2013" w:rsidR="007A0D37" w:rsidRDefault="0044279D" w:rsidP="00565257">
      <w:pPr>
        <w:pStyle w:val="Textkrper"/>
        <w:rPr>
          <w:sz w:val="28"/>
          <w:lang w:val="en-GB"/>
        </w:rPr>
      </w:pPr>
      <w:r>
        <w:rPr>
          <w:sz w:val="28"/>
          <w:lang w:val="en-GB"/>
        </w:rPr>
        <w:t>None</w:t>
      </w:r>
      <w:r w:rsidR="00E67AFB">
        <w:rPr>
          <w:sz w:val="28"/>
          <w:lang w:val="en-GB"/>
        </w:rPr>
        <w:t xml:space="preserve"> mentioned</w:t>
      </w:r>
    </w:p>
    <w:p w14:paraId="63A549B8" w14:textId="77777777" w:rsidR="007A0D37" w:rsidRDefault="007A0D37" w:rsidP="00565257">
      <w:pPr>
        <w:pStyle w:val="Textkrper"/>
        <w:rPr>
          <w:sz w:val="28"/>
          <w:lang w:val="en-GB"/>
        </w:rPr>
      </w:pPr>
    </w:p>
    <w:p w14:paraId="72DC94D6" w14:textId="16C59E18" w:rsidR="007A0D37" w:rsidRPr="00CC6EEA" w:rsidRDefault="007A0D37" w:rsidP="00565257">
      <w:pPr>
        <w:pStyle w:val="Textkrper"/>
        <w:rPr>
          <w:b/>
          <w:i/>
          <w:sz w:val="28"/>
          <w:lang w:val="en-GB"/>
        </w:rPr>
      </w:pPr>
      <w:r w:rsidRPr="00CC6EEA">
        <w:rPr>
          <w:b/>
          <w:i/>
          <w:sz w:val="28"/>
          <w:lang w:val="en-GB"/>
        </w:rPr>
        <w:t>d) Specific guidance</w:t>
      </w:r>
    </w:p>
    <w:p w14:paraId="7925B77B" w14:textId="4546DEEC" w:rsidR="00DB5A39" w:rsidRDefault="00FB0A97" w:rsidP="00760744">
      <w:pPr>
        <w:pStyle w:val="Textkrper"/>
        <w:numPr>
          <w:ilvl w:val="0"/>
          <w:numId w:val="42"/>
        </w:numPr>
        <w:rPr>
          <w:sz w:val="28"/>
          <w:lang w:val="en-GB"/>
        </w:rPr>
      </w:pPr>
      <w:r>
        <w:rPr>
          <w:sz w:val="28"/>
          <w:lang w:val="en-GB"/>
        </w:rPr>
        <w:t>The issues raised in the implementation reports are mainly referring to co-product allocation using LCA methodology</w:t>
      </w:r>
      <w:r w:rsidR="00DB5A39">
        <w:rPr>
          <w:sz w:val="28"/>
          <w:lang w:val="en-GB"/>
        </w:rPr>
        <w:t xml:space="preserve">, i.e. </w:t>
      </w:r>
      <w:r w:rsidR="00DB5A39">
        <w:rPr>
          <w:i/>
          <w:sz w:val="28"/>
        </w:rPr>
        <w:t>m</w:t>
      </w:r>
      <w:r w:rsidR="00DB5A39" w:rsidRPr="003E62B2">
        <w:rPr>
          <w:i/>
          <w:sz w:val="28"/>
        </w:rPr>
        <w:t>ulti-output processes with different (energy) products occur while comparing the GHG emi</w:t>
      </w:r>
      <w:r w:rsidR="00DB5A39" w:rsidRPr="003E62B2">
        <w:rPr>
          <w:i/>
          <w:sz w:val="28"/>
        </w:rPr>
        <w:t>s</w:t>
      </w:r>
      <w:r w:rsidR="00DB5A39" w:rsidRPr="003E62B2">
        <w:rPr>
          <w:i/>
          <w:sz w:val="28"/>
        </w:rPr>
        <w:t>sions from different energy sources at the national level</w:t>
      </w:r>
      <w:r>
        <w:rPr>
          <w:sz w:val="28"/>
          <w:lang w:val="en-GB"/>
        </w:rPr>
        <w:t>. Summarizing the above used solutions</w:t>
      </w:r>
      <w:r w:rsidR="00DB5A39">
        <w:rPr>
          <w:sz w:val="28"/>
          <w:lang w:val="en-GB"/>
        </w:rPr>
        <w:t>,</w:t>
      </w:r>
      <w:r>
        <w:rPr>
          <w:sz w:val="28"/>
          <w:lang w:val="en-GB"/>
        </w:rPr>
        <w:t xml:space="preserve"> the following approach is proposed:</w:t>
      </w:r>
    </w:p>
    <w:p w14:paraId="70B9913B" w14:textId="4A1ED76A" w:rsidR="00E67AFB" w:rsidRPr="005563D7" w:rsidRDefault="00E67AFB" w:rsidP="00760744">
      <w:pPr>
        <w:pStyle w:val="Textkrper"/>
        <w:numPr>
          <w:ilvl w:val="0"/>
          <w:numId w:val="4"/>
        </w:numPr>
        <w:tabs>
          <w:tab w:val="left" w:pos="1035"/>
        </w:tabs>
        <w:rPr>
          <w:sz w:val="28"/>
        </w:rPr>
      </w:pPr>
      <w:r w:rsidRPr="005563D7">
        <w:rPr>
          <w:sz w:val="28"/>
        </w:rPr>
        <w:t xml:space="preserve">TIER 1: Use pre-set default </w:t>
      </w:r>
      <w:r w:rsidR="00FB0A97" w:rsidRPr="005563D7">
        <w:rPr>
          <w:sz w:val="28"/>
        </w:rPr>
        <w:t>methods and values from a</w:t>
      </w:r>
      <w:r w:rsidR="005563D7">
        <w:rPr>
          <w:sz w:val="28"/>
        </w:rPr>
        <w:t xml:space="preserve"> specific data source with a consistent allocation approach</w:t>
      </w:r>
    </w:p>
    <w:p w14:paraId="1A05682A" w14:textId="17F5109E" w:rsidR="00E67AFB" w:rsidRPr="005563D7" w:rsidRDefault="005563D7" w:rsidP="00760744">
      <w:pPr>
        <w:pStyle w:val="Textkrper"/>
        <w:numPr>
          <w:ilvl w:val="0"/>
          <w:numId w:val="4"/>
        </w:numPr>
        <w:tabs>
          <w:tab w:val="left" w:pos="1035"/>
        </w:tabs>
        <w:rPr>
          <w:sz w:val="28"/>
        </w:rPr>
      </w:pPr>
      <w:r>
        <w:rPr>
          <w:sz w:val="28"/>
        </w:rPr>
        <w:t>TIER 2: Use energy content of products</w:t>
      </w:r>
      <w:r w:rsidR="00FB0A97" w:rsidRPr="005563D7">
        <w:rPr>
          <w:sz w:val="28"/>
        </w:rPr>
        <w:t xml:space="preserve"> and </w:t>
      </w:r>
      <w:r>
        <w:rPr>
          <w:sz w:val="28"/>
        </w:rPr>
        <w:t>apply other solutions such as exergy or economic allocation factors where</w:t>
      </w:r>
      <w:r w:rsidR="00FB0A97" w:rsidRPr="005563D7">
        <w:rPr>
          <w:sz w:val="28"/>
        </w:rPr>
        <w:t xml:space="preserve"> a</w:t>
      </w:r>
      <w:r>
        <w:rPr>
          <w:sz w:val="28"/>
        </w:rPr>
        <w:t>ppropriate</w:t>
      </w:r>
      <w:r w:rsidR="001327D4">
        <w:rPr>
          <w:sz w:val="28"/>
        </w:rPr>
        <w:t>.</w:t>
      </w:r>
    </w:p>
    <w:p w14:paraId="009924EC" w14:textId="6FBB3821" w:rsidR="005563D7" w:rsidRDefault="00E67AFB" w:rsidP="00760744">
      <w:pPr>
        <w:pStyle w:val="Textkrper"/>
        <w:numPr>
          <w:ilvl w:val="0"/>
          <w:numId w:val="4"/>
        </w:numPr>
        <w:tabs>
          <w:tab w:val="left" w:pos="1035"/>
        </w:tabs>
        <w:rPr>
          <w:sz w:val="28"/>
        </w:rPr>
      </w:pPr>
      <w:r w:rsidRPr="005563D7">
        <w:rPr>
          <w:sz w:val="28"/>
        </w:rPr>
        <w:t>TIER 3: Use energy conten</w:t>
      </w:r>
      <w:r w:rsidR="005563D7">
        <w:rPr>
          <w:sz w:val="28"/>
        </w:rPr>
        <w:t>t</w:t>
      </w:r>
      <w:r w:rsidRPr="005563D7">
        <w:rPr>
          <w:sz w:val="28"/>
        </w:rPr>
        <w:t xml:space="preserve"> of material flows as alloc</w:t>
      </w:r>
      <w:r w:rsidR="00FB0A97" w:rsidRPr="005563D7">
        <w:rPr>
          <w:sz w:val="28"/>
        </w:rPr>
        <w:t>ation fac</w:t>
      </w:r>
      <w:r w:rsidR="005563D7">
        <w:rPr>
          <w:sz w:val="28"/>
        </w:rPr>
        <w:t>tor or appropriate other well defined allocation factors with original data</w:t>
      </w:r>
    </w:p>
    <w:p w14:paraId="52C125C9" w14:textId="77777777" w:rsidR="00D34B84" w:rsidRDefault="00D34B84" w:rsidP="00E67AFB">
      <w:pPr>
        <w:pStyle w:val="Textkrper"/>
        <w:tabs>
          <w:tab w:val="left" w:pos="1035"/>
        </w:tabs>
        <w:rPr>
          <w:sz w:val="28"/>
        </w:rPr>
      </w:pPr>
    </w:p>
    <w:p w14:paraId="274087A0" w14:textId="0E05600D" w:rsidR="00E67AFB" w:rsidRPr="00B30FA7" w:rsidRDefault="00D34B84" w:rsidP="00760744">
      <w:pPr>
        <w:pStyle w:val="Textkrper"/>
        <w:numPr>
          <w:ilvl w:val="0"/>
          <w:numId w:val="42"/>
        </w:numPr>
        <w:tabs>
          <w:tab w:val="left" w:pos="1035"/>
        </w:tabs>
        <w:rPr>
          <w:i/>
          <w:sz w:val="28"/>
        </w:rPr>
      </w:pPr>
      <w:r>
        <w:rPr>
          <w:sz w:val="28"/>
        </w:rPr>
        <w:t>An attribution issue which has not been mentioned in the implement</w:t>
      </w:r>
      <w:r>
        <w:rPr>
          <w:sz w:val="28"/>
        </w:rPr>
        <w:t>a</w:t>
      </w:r>
      <w:r>
        <w:rPr>
          <w:sz w:val="28"/>
        </w:rPr>
        <w:t xml:space="preserve">tion studies but may arise if statistical data is not </w:t>
      </w:r>
      <w:r w:rsidRPr="00B30FA7">
        <w:rPr>
          <w:sz w:val="28"/>
        </w:rPr>
        <w:t>satisfactory</w:t>
      </w:r>
      <w:r w:rsidR="00DB5A39" w:rsidRPr="00D96E50">
        <w:rPr>
          <w:sz w:val="28"/>
        </w:rPr>
        <w:t xml:space="preserve"> is</w:t>
      </w:r>
      <w:r w:rsidR="00DB5A39">
        <w:rPr>
          <w:i/>
          <w:sz w:val="28"/>
        </w:rPr>
        <w:t xml:space="preserve"> h</w:t>
      </w:r>
      <w:r w:rsidR="00E67AFB" w:rsidRPr="00B30FA7">
        <w:rPr>
          <w:i/>
          <w:sz w:val="28"/>
        </w:rPr>
        <w:t>ow to separate the aggregated GHG impact of bioenergy at a national level from the overall GHG impact</w:t>
      </w:r>
      <w:r w:rsidRPr="00B30FA7">
        <w:rPr>
          <w:i/>
          <w:sz w:val="28"/>
        </w:rPr>
        <w:t xml:space="preserve"> of the country</w:t>
      </w:r>
      <w:r w:rsidR="00E67AFB" w:rsidRPr="00B30FA7">
        <w:rPr>
          <w:i/>
          <w:sz w:val="28"/>
        </w:rPr>
        <w:t>?</w:t>
      </w:r>
    </w:p>
    <w:p w14:paraId="719FCCC1" w14:textId="5D018386" w:rsidR="00E67AFB" w:rsidRDefault="00E67AFB" w:rsidP="00E67AFB">
      <w:pPr>
        <w:pStyle w:val="Textkrper"/>
        <w:tabs>
          <w:tab w:val="left" w:pos="1035"/>
        </w:tabs>
        <w:ind w:left="360"/>
        <w:rPr>
          <w:sz w:val="28"/>
        </w:rPr>
      </w:pPr>
      <w:r>
        <w:rPr>
          <w:sz w:val="28"/>
        </w:rPr>
        <w:t>The LCA approach applies the definition of a functional unit which is related to the use phase (e.g. MJ of used energy). According to the intention</w:t>
      </w:r>
      <w:r w:rsidR="00DB5A39">
        <w:rPr>
          <w:sz w:val="28"/>
        </w:rPr>
        <w:t>,</w:t>
      </w:r>
      <w:r>
        <w:rPr>
          <w:sz w:val="28"/>
        </w:rPr>
        <w:t xml:space="preserve"> the fu</w:t>
      </w:r>
      <w:r w:rsidR="00D34B84">
        <w:rPr>
          <w:sz w:val="28"/>
        </w:rPr>
        <w:t>nctional unit can be defined as</w:t>
      </w:r>
      <w:r>
        <w:rPr>
          <w:sz w:val="28"/>
        </w:rPr>
        <w:t xml:space="preserve"> the total of all energy products (electricity, heat, </w:t>
      </w:r>
      <w:proofErr w:type="gramStart"/>
      <w:r>
        <w:rPr>
          <w:sz w:val="28"/>
        </w:rPr>
        <w:t>biofuels</w:t>
      </w:r>
      <w:proofErr w:type="gramEnd"/>
      <w:r>
        <w:rPr>
          <w:sz w:val="28"/>
        </w:rPr>
        <w:t xml:space="preserve">) consumed in the respective country in </w:t>
      </w:r>
      <w:proofErr w:type="spellStart"/>
      <w:r>
        <w:rPr>
          <w:sz w:val="28"/>
        </w:rPr>
        <w:t>GWh</w:t>
      </w:r>
      <w:proofErr w:type="spellEnd"/>
      <w:r>
        <w:rPr>
          <w:sz w:val="28"/>
        </w:rPr>
        <w:t>.</w:t>
      </w:r>
    </w:p>
    <w:p w14:paraId="1A7EFAD5" w14:textId="77777777" w:rsidR="00E67AFB" w:rsidRDefault="00E67AFB" w:rsidP="00E67AFB">
      <w:pPr>
        <w:pStyle w:val="Textkrper"/>
        <w:tabs>
          <w:tab w:val="left" w:pos="1035"/>
        </w:tabs>
        <w:ind w:left="360"/>
        <w:rPr>
          <w:sz w:val="28"/>
        </w:rPr>
      </w:pPr>
      <w:r>
        <w:rPr>
          <w:sz w:val="28"/>
        </w:rPr>
        <w:lastRenderedPageBreak/>
        <w:t>The life cycle from cradle to grave with all emissions for all bioenergy pro</w:t>
      </w:r>
      <w:r>
        <w:rPr>
          <w:sz w:val="28"/>
        </w:rPr>
        <w:t>d</w:t>
      </w:r>
      <w:r>
        <w:rPr>
          <w:sz w:val="28"/>
        </w:rPr>
        <w:t>ucts consumed in a country have to be taken into account. Note that the production of bioenergy feedstock which is exported to another country is not included in the system boundaries.</w:t>
      </w:r>
    </w:p>
    <w:p w14:paraId="14697474" w14:textId="77777777" w:rsidR="00E67AFB" w:rsidRPr="005D111C" w:rsidRDefault="00E67AFB" w:rsidP="00760744">
      <w:pPr>
        <w:pStyle w:val="Textkrper"/>
        <w:numPr>
          <w:ilvl w:val="0"/>
          <w:numId w:val="5"/>
        </w:numPr>
        <w:tabs>
          <w:tab w:val="left" w:pos="1035"/>
        </w:tabs>
        <w:rPr>
          <w:sz w:val="28"/>
        </w:rPr>
      </w:pPr>
      <w:r>
        <w:rPr>
          <w:sz w:val="28"/>
        </w:rPr>
        <w:t>TIER 1:</w:t>
      </w:r>
      <w:r w:rsidRPr="005D111C">
        <w:t xml:space="preserve"> </w:t>
      </w:r>
      <w:r w:rsidRPr="005D111C">
        <w:rPr>
          <w:sz w:val="28"/>
        </w:rPr>
        <w:t>Estimate the share of energy products from bioenergy against the overall consumption of energy products in a country and combine them with default values for the respective products life cycle.</w:t>
      </w:r>
      <w:r>
        <w:rPr>
          <w:sz w:val="28"/>
        </w:rPr>
        <w:t xml:space="preserve"> </w:t>
      </w:r>
    </w:p>
    <w:p w14:paraId="2CA54D06" w14:textId="77777777" w:rsidR="00E67AFB" w:rsidRDefault="00E67AFB" w:rsidP="00760744">
      <w:pPr>
        <w:pStyle w:val="Textkrper"/>
        <w:numPr>
          <w:ilvl w:val="0"/>
          <w:numId w:val="5"/>
        </w:numPr>
        <w:tabs>
          <w:tab w:val="left" w:pos="1035"/>
        </w:tabs>
        <w:rPr>
          <w:sz w:val="28"/>
        </w:rPr>
      </w:pPr>
      <w:r>
        <w:rPr>
          <w:sz w:val="28"/>
        </w:rPr>
        <w:t>TIER 2: Use statistical national consumption data for bioenergy pro</w:t>
      </w:r>
      <w:r>
        <w:rPr>
          <w:sz w:val="28"/>
        </w:rPr>
        <w:t>d</w:t>
      </w:r>
      <w:r>
        <w:rPr>
          <w:sz w:val="28"/>
        </w:rPr>
        <w:t>ucts and combine them with default values for the respective pro</w:t>
      </w:r>
      <w:r>
        <w:rPr>
          <w:sz w:val="28"/>
        </w:rPr>
        <w:t>d</w:t>
      </w:r>
      <w:r>
        <w:rPr>
          <w:sz w:val="28"/>
        </w:rPr>
        <w:t>ucts life cycle.</w:t>
      </w:r>
    </w:p>
    <w:p w14:paraId="5C88B293" w14:textId="77777777" w:rsidR="00E67AFB" w:rsidRDefault="00E67AFB" w:rsidP="00760744">
      <w:pPr>
        <w:pStyle w:val="Textkrper"/>
        <w:numPr>
          <w:ilvl w:val="0"/>
          <w:numId w:val="5"/>
        </w:numPr>
        <w:tabs>
          <w:tab w:val="left" w:pos="1035"/>
        </w:tabs>
        <w:rPr>
          <w:sz w:val="28"/>
        </w:rPr>
      </w:pPr>
      <w:r>
        <w:rPr>
          <w:sz w:val="28"/>
        </w:rPr>
        <w:t xml:space="preserve">TIER 3: </w:t>
      </w:r>
      <w:r w:rsidRPr="005D111C">
        <w:rPr>
          <w:sz w:val="28"/>
        </w:rPr>
        <w:t>Combine all energy products on a one-by-one basis from orig</w:t>
      </w:r>
      <w:r w:rsidRPr="005D111C">
        <w:rPr>
          <w:sz w:val="28"/>
        </w:rPr>
        <w:t>i</w:t>
      </w:r>
      <w:r w:rsidRPr="005D111C">
        <w:rPr>
          <w:sz w:val="28"/>
        </w:rPr>
        <w:t>nal national data with statistical national bioenergy consumption data to achieve the national GHG bioenergy level.</w:t>
      </w:r>
    </w:p>
    <w:p w14:paraId="0337919D" w14:textId="77777777" w:rsidR="00E67AFB" w:rsidRDefault="00E67AFB" w:rsidP="00E67AFB">
      <w:pPr>
        <w:pStyle w:val="Textkrper"/>
        <w:tabs>
          <w:tab w:val="left" w:pos="1035"/>
        </w:tabs>
        <w:rPr>
          <w:sz w:val="28"/>
        </w:rPr>
      </w:pPr>
    </w:p>
    <w:p w14:paraId="05D9F035" w14:textId="37D1F236" w:rsidR="00E67AFB" w:rsidRPr="00FF376A" w:rsidRDefault="00D34B84" w:rsidP="00760744">
      <w:pPr>
        <w:pStyle w:val="Textkrper"/>
        <w:numPr>
          <w:ilvl w:val="0"/>
          <w:numId w:val="42"/>
        </w:numPr>
        <w:tabs>
          <w:tab w:val="left" w:pos="1035"/>
        </w:tabs>
        <w:rPr>
          <w:i/>
          <w:sz w:val="28"/>
        </w:rPr>
      </w:pPr>
      <w:r w:rsidRPr="00FF376A">
        <w:rPr>
          <w:sz w:val="28"/>
        </w:rPr>
        <w:t xml:space="preserve">Another attribution issue arises </w:t>
      </w:r>
      <w:r w:rsidR="00C7006E" w:rsidRPr="00FF376A">
        <w:rPr>
          <w:sz w:val="28"/>
        </w:rPr>
        <w:t>for GHG balances if</w:t>
      </w:r>
      <w:r w:rsidRPr="00FF376A">
        <w:rPr>
          <w:sz w:val="28"/>
        </w:rPr>
        <w:t xml:space="preserve"> land use of bioenergy products has to be set into perspective to the total land use of a cou</w:t>
      </w:r>
      <w:r w:rsidRPr="00FF376A">
        <w:rPr>
          <w:sz w:val="28"/>
        </w:rPr>
        <w:t>n</w:t>
      </w:r>
      <w:r w:rsidRPr="00FF376A">
        <w:rPr>
          <w:sz w:val="28"/>
        </w:rPr>
        <w:t>try</w:t>
      </w:r>
      <w:r w:rsidR="00DB5A39" w:rsidRPr="00FF376A">
        <w:rPr>
          <w:rStyle w:val="Funotenzeichen"/>
          <w:sz w:val="28"/>
        </w:rPr>
        <w:footnoteReference w:id="2"/>
      </w:r>
      <w:r w:rsidR="00C7006E" w:rsidRPr="00FF376A">
        <w:rPr>
          <w:sz w:val="28"/>
        </w:rPr>
        <w:t>.</w:t>
      </w:r>
      <w:r w:rsidR="00216EE8" w:rsidRPr="00FF376A">
        <w:rPr>
          <w:sz w:val="28"/>
        </w:rPr>
        <w:t xml:space="preserve"> </w:t>
      </w:r>
      <w:proofErr w:type="gramStart"/>
      <w:r w:rsidR="00DB5A39" w:rsidRPr="00FF376A">
        <w:rPr>
          <w:sz w:val="28"/>
        </w:rPr>
        <w:t>i.e</w:t>
      </w:r>
      <w:proofErr w:type="gramEnd"/>
      <w:r w:rsidR="00DB5A39" w:rsidRPr="00FF376A">
        <w:rPr>
          <w:sz w:val="28"/>
        </w:rPr>
        <w:t xml:space="preserve">. </w:t>
      </w:r>
      <w:r w:rsidR="00E67AFB" w:rsidRPr="00FF376A">
        <w:rPr>
          <w:i/>
          <w:sz w:val="28"/>
        </w:rPr>
        <w:t xml:space="preserve">How can GHG emissions from land use </w:t>
      </w:r>
      <w:r w:rsidR="00C7006E" w:rsidRPr="00FF376A">
        <w:rPr>
          <w:i/>
          <w:sz w:val="28"/>
        </w:rPr>
        <w:t xml:space="preserve">and land use </w:t>
      </w:r>
      <w:r w:rsidR="00E67AFB" w:rsidRPr="00FF376A">
        <w:rPr>
          <w:i/>
          <w:sz w:val="28"/>
        </w:rPr>
        <w:t>change be attributed to specific bioenergy products?</w:t>
      </w:r>
    </w:p>
    <w:p w14:paraId="14E0CF44" w14:textId="45B401C2" w:rsidR="00E67AFB" w:rsidRDefault="00E67AFB" w:rsidP="00E67AFB">
      <w:pPr>
        <w:pStyle w:val="Textkrper"/>
        <w:tabs>
          <w:tab w:val="left" w:pos="1035"/>
        </w:tabs>
        <w:ind w:left="360"/>
        <w:rPr>
          <w:sz w:val="28"/>
        </w:rPr>
      </w:pPr>
      <w:r>
        <w:rPr>
          <w:sz w:val="28"/>
        </w:rPr>
        <w:t>Since this indicator follows a life cycle approach</w:t>
      </w:r>
      <w:r w:rsidR="00DB5A39">
        <w:rPr>
          <w:sz w:val="28"/>
        </w:rPr>
        <w:t>,</w:t>
      </w:r>
      <w:r>
        <w:rPr>
          <w:sz w:val="28"/>
        </w:rPr>
        <w:t xml:space="preserve"> the above question does not only apply to the land use change on national territory but for all cou</w:t>
      </w:r>
      <w:r>
        <w:rPr>
          <w:sz w:val="28"/>
        </w:rPr>
        <w:t>n</w:t>
      </w:r>
      <w:r>
        <w:rPr>
          <w:sz w:val="28"/>
        </w:rPr>
        <w:t>tries from which nation</w:t>
      </w:r>
      <w:r w:rsidR="00C7006E">
        <w:rPr>
          <w:sz w:val="28"/>
        </w:rPr>
        <w:t>ally used bioenergy is imported (not valid for other indicators).</w:t>
      </w:r>
    </w:p>
    <w:p w14:paraId="0F7C1C0B" w14:textId="0C2B7744" w:rsidR="00E67AFB" w:rsidRDefault="00E67AFB" w:rsidP="00760744">
      <w:pPr>
        <w:pStyle w:val="Textkrper"/>
        <w:numPr>
          <w:ilvl w:val="0"/>
          <w:numId w:val="6"/>
        </w:numPr>
        <w:tabs>
          <w:tab w:val="left" w:pos="1035"/>
        </w:tabs>
        <w:rPr>
          <w:sz w:val="28"/>
        </w:rPr>
      </w:pPr>
      <w:r>
        <w:rPr>
          <w:sz w:val="28"/>
        </w:rPr>
        <w:t xml:space="preserve">TIER 1: </w:t>
      </w:r>
      <w:r w:rsidRPr="005D111C">
        <w:rPr>
          <w:sz w:val="28"/>
        </w:rPr>
        <w:t>In cases where role of bioenergy for the area of land use change is not known it shall be assumed that the land use change for bioenergy relates to the same share of land occupation between di</w:t>
      </w:r>
      <w:r w:rsidRPr="005D111C">
        <w:rPr>
          <w:sz w:val="28"/>
        </w:rPr>
        <w:t>f</w:t>
      </w:r>
      <w:r w:rsidRPr="005D111C">
        <w:rPr>
          <w:sz w:val="28"/>
        </w:rPr>
        <w:t>ferent uses as it was before the change. Carbon change data sh</w:t>
      </w:r>
      <w:r w:rsidR="00B30FA7">
        <w:rPr>
          <w:sz w:val="28"/>
        </w:rPr>
        <w:t>ould</w:t>
      </w:r>
      <w:r w:rsidRPr="005D111C">
        <w:rPr>
          <w:sz w:val="28"/>
        </w:rPr>
        <w:t xml:space="preserve"> be used from </w:t>
      </w:r>
      <w:r w:rsidR="00FE71BC">
        <w:rPr>
          <w:sz w:val="28"/>
        </w:rPr>
        <w:t>reports of the Intergovernmental Panel on Climate Change (IPCC).</w:t>
      </w:r>
    </w:p>
    <w:p w14:paraId="274C8D01" w14:textId="77777777" w:rsidR="00E67AFB" w:rsidRDefault="00E67AFB" w:rsidP="00760744">
      <w:pPr>
        <w:pStyle w:val="Textkrper"/>
        <w:numPr>
          <w:ilvl w:val="0"/>
          <w:numId w:val="6"/>
        </w:numPr>
        <w:tabs>
          <w:tab w:val="left" w:pos="1035"/>
        </w:tabs>
        <w:rPr>
          <w:sz w:val="28"/>
        </w:rPr>
      </w:pPr>
      <w:r>
        <w:rPr>
          <w:sz w:val="28"/>
        </w:rPr>
        <w:t>TIER 2: Apply original area data of land use change from a land use category into land use for bioenergy products and use the most ad</w:t>
      </w:r>
      <w:r>
        <w:rPr>
          <w:sz w:val="28"/>
        </w:rPr>
        <w:t>e</w:t>
      </w:r>
      <w:r>
        <w:rPr>
          <w:sz w:val="28"/>
        </w:rPr>
        <w:t>quate data for biogenic carbon change from IPCC.</w:t>
      </w:r>
    </w:p>
    <w:p w14:paraId="3ECA27A2" w14:textId="59AC5C21" w:rsidR="00E67AFB" w:rsidRDefault="00E67AFB" w:rsidP="00760744">
      <w:pPr>
        <w:pStyle w:val="Textkrper"/>
        <w:numPr>
          <w:ilvl w:val="0"/>
          <w:numId w:val="6"/>
        </w:numPr>
        <w:tabs>
          <w:tab w:val="left" w:pos="1035"/>
        </w:tabs>
        <w:rPr>
          <w:sz w:val="28"/>
        </w:rPr>
      </w:pPr>
      <w:r>
        <w:rPr>
          <w:sz w:val="28"/>
        </w:rPr>
        <w:t xml:space="preserve">TIER 3: </w:t>
      </w:r>
      <w:r w:rsidRPr="005D111C">
        <w:rPr>
          <w:sz w:val="28"/>
        </w:rPr>
        <w:t>Apply original data from national administrations or statistical offices regarding land use change from a</w:t>
      </w:r>
      <w:r w:rsidR="00B30FA7">
        <w:rPr>
          <w:sz w:val="28"/>
        </w:rPr>
        <w:t>n</w:t>
      </w:r>
      <w:r w:rsidRPr="005D111C">
        <w:rPr>
          <w:sz w:val="28"/>
        </w:rPr>
        <w:t xml:space="preserve"> IPCC land use category to land use for bioenergy for area and biogenic carbon on this land b</w:t>
      </w:r>
      <w:r w:rsidRPr="005D111C">
        <w:rPr>
          <w:sz w:val="28"/>
        </w:rPr>
        <w:t>e</w:t>
      </w:r>
      <w:r w:rsidRPr="005D111C">
        <w:rPr>
          <w:sz w:val="28"/>
        </w:rPr>
        <w:lastRenderedPageBreak/>
        <w:t>fore and after the change (reference date, period of time to be d</w:t>
      </w:r>
      <w:r w:rsidRPr="005D111C">
        <w:rPr>
          <w:sz w:val="28"/>
        </w:rPr>
        <w:t>e</w:t>
      </w:r>
      <w:r w:rsidRPr="005D111C">
        <w:rPr>
          <w:sz w:val="28"/>
        </w:rPr>
        <w:t>fined)</w:t>
      </w:r>
      <w:r w:rsidR="00B30FA7">
        <w:rPr>
          <w:sz w:val="28"/>
        </w:rPr>
        <w:t>.</w:t>
      </w:r>
    </w:p>
    <w:p w14:paraId="21BDD5D5" w14:textId="77777777" w:rsidR="005C048B" w:rsidRDefault="005C048B" w:rsidP="00565257">
      <w:pPr>
        <w:pStyle w:val="Textkrper"/>
        <w:rPr>
          <w:sz w:val="28"/>
          <w:lang w:val="en-GB"/>
        </w:rPr>
      </w:pPr>
    </w:p>
    <w:p w14:paraId="00671FAE" w14:textId="45AD9C9D" w:rsidR="005C048B" w:rsidRPr="005C048B" w:rsidRDefault="005C048B" w:rsidP="005C048B">
      <w:pPr>
        <w:pStyle w:val="berschrift2"/>
        <w:rPr>
          <w:lang w:val="en-GB"/>
        </w:rPr>
      </w:pPr>
      <w:bookmarkStart w:id="17" w:name="_Toc535852042"/>
      <w:r w:rsidRPr="005C048B">
        <w:rPr>
          <w:lang w:val="en-GB"/>
        </w:rPr>
        <w:t xml:space="preserve">Indicator 2: </w:t>
      </w:r>
      <w:r w:rsidR="00CC6EEA">
        <w:rPr>
          <w:lang w:val="en-GB"/>
        </w:rPr>
        <w:t>Soil quality</w:t>
      </w:r>
      <w:bookmarkEnd w:id="17"/>
    </w:p>
    <w:p w14:paraId="7D7F88F5" w14:textId="77777777" w:rsidR="007A0D37" w:rsidRPr="00CC6EEA" w:rsidRDefault="007A0D37" w:rsidP="007A0D37">
      <w:pPr>
        <w:pStyle w:val="Textkrper"/>
        <w:rPr>
          <w:b/>
          <w:i/>
          <w:sz w:val="28"/>
          <w:lang w:val="en-GB"/>
        </w:rPr>
      </w:pPr>
      <w:r w:rsidRPr="00CC6EEA">
        <w:rPr>
          <w:b/>
          <w:i/>
          <w:sz w:val="28"/>
          <w:lang w:val="en-GB"/>
        </w:rPr>
        <w:t>a) Short recapitulation of the indicator</w:t>
      </w:r>
    </w:p>
    <w:p w14:paraId="4D55963D" w14:textId="77777777" w:rsidR="00862A88" w:rsidRPr="00FE6D77" w:rsidRDefault="00862A88" w:rsidP="00862A88">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Description:</w:t>
      </w:r>
    </w:p>
    <w:p w14:paraId="67718523" w14:textId="77777777" w:rsidR="00862A88" w:rsidRPr="00FE6D77" w:rsidRDefault="00862A88" w:rsidP="00862A88">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Percentage of land for which soil quality, in particular in terms of soil organic carbon, is maintained or improved out of total land on which bioenergy feedstock is cultivated or harvested</w:t>
      </w:r>
    </w:p>
    <w:p w14:paraId="090D8DE6" w14:textId="77777777" w:rsidR="00862A88" w:rsidRPr="00FE6D77" w:rsidRDefault="00862A88" w:rsidP="00862A88">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p>
    <w:p w14:paraId="68095F88" w14:textId="77777777" w:rsidR="00862A88" w:rsidRPr="00FE6D77" w:rsidRDefault="00862A88" w:rsidP="00862A88">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Measurement unit(s): Percentage</w:t>
      </w:r>
    </w:p>
    <w:p w14:paraId="43F17B14" w14:textId="77777777" w:rsidR="007A0D37" w:rsidRDefault="007A0D37" w:rsidP="007A0D37">
      <w:pPr>
        <w:pStyle w:val="Textkrper"/>
        <w:rPr>
          <w:sz w:val="28"/>
          <w:lang w:val="en-GB"/>
        </w:rPr>
      </w:pPr>
    </w:p>
    <w:p w14:paraId="220B990A" w14:textId="77777777" w:rsidR="007A0D37" w:rsidRPr="00CC6EEA" w:rsidRDefault="007A0D37" w:rsidP="007A0D37">
      <w:pPr>
        <w:pStyle w:val="Textkrper"/>
        <w:rPr>
          <w:b/>
          <w:i/>
          <w:sz w:val="28"/>
          <w:lang w:val="en-GB"/>
        </w:rPr>
      </w:pPr>
      <w:r w:rsidRPr="00CC6EEA">
        <w:rPr>
          <w:b/>
          <w:i/>
          <w:sz w:val="28"/>
          <w:lang w:val="en-GB"/>
        </w:rPr>
        <w:t>b) Attribution challenges during implementation</w:t>
      </w:r>
    </w:p>
    <w:tbl>
      <w:tblPr>
        <w:tblStyle w:val="Tabellenraster"/>
        <w:tblW w:w="5000" w:type="pct"/>
        <w:tblLook w:val="04A0" w:firstRow="1" w:lastRow="0" w:firstColumn="1" w:lastColumn="0" w:noHBand="0" w:noVBand="1"/>
      </w:tblPr>
      <w:tblGrid>
        <w:gridCol w:w="1243"/>
        <w:gridCol w:w="3401"/>
        <w:gridCol w:w="3401"/>
        <w:gridCol w:w="1243"/>
      </w:tblGrid>
      <w:tr w:rsidR="00862A88" w:rsidRPr="00AC31C4" w14:paraId="5EDB2C23" w14:textId="77777777" w:rsidTr="00BB48BD">
        <w:tc>
          <w:tcPr>
            <w:tcW w:w="669" w:type="pct"/>
          </w:tcPr>
          <w:p w14:paraId="08EE88E1" w14:textId="77777777" w:rsidR="00862A88" w:rsidRPr="00AC31C4" w:rsidRDefault="00862A88" w:rsidP="00BB48BD">
            <w:pPr>
              <w:pStyle w:val="Textkrper"/>
              <w:rPr>
                <w:b/>
                <w:lang w:val="en-GB"/>
              </w:rPr>
            </w:pPr>
            <w:r w:rsidRPr="00AC31C4">
              <w:rPr>
                <w:b/>
                <w:lang w:val="en-GB"/>
              </w:rPr>
              <w:t>Country</w:t>
            </w:r>
          </w:p>
        </w:tc>
        <w:tc>
          <w:tcPr>
            <w:tcW w:w="1831" w:type="pct"/>
          </w:tcPr>
          <w:p w14:paraId="4205D649" w14:textId="77777777" w:rsidR="00862A88" w:rsidRPr="00AC31C4" w:rsidRDefault="00862A88" w:rsidP="00BB48BD">
            <w:pPr>
              <w:pStyle w:val="Textkrper"/>
              <w:rPr>
                <w:b/>
                <w:lang w:val="en-GB"/>
              </w:rPr>
            </w:pPr>
            <w:r w:rsidRPr="00AC31C4">
              <w:rPr>
                <w:b/>
                <w:lang w:val="en-GB"/>
              </w:rPr>
              <w:t>Attribution issue</w:t>
            </w:r>
          </w:p>
        </w:tc>
        <w:tc>
          <w:tcPr>
            <w:tcW w:w="1831" w:type="pct"/>
          </w:tcPr>
          <w:p w14:paraId="74FA9159" w14:textId="77777777" w:rsidR="00862A88" w:rsidRPr="00AC31C4" w:rsidRDefault="00862A88" w:rsidP="00BB48BD">
            <w:pPr>
              <w:pStyle w:val="Textkrper"/>
              <w:rPr>
                <w:b/>
                <w:lang w:val="en-GB"/>
              </w:rPr>
            </w:pPr>
            <w:r w:rsidRPr="00AC31C4">
              <w:rPr>
                <w:b/>
                <w:lang w:val="en-GB"/>
              </w:rPr>
              <w:t>Used approach</w:t>
            </w:r>
          </w:p>
        </w:tc>
        <w:tc>
          <w:tcPr>
            <w:tcW w:w="669" w:type="pct"/>
          </w:tcPr>
          <w:p w14:paraId="4BA6F393" w14:textId="77777777" w:rsidR="00862A88" w:rsidRPr="00AC31C4" w:rsidRDefault="00862A88" w:rsidP="00BB48BD">
            <w:pPr>
              <w:pStyle w:val="Textkrper"/>
              <w:rPr>
                <w:b/>
                <w:lang w:val="en-GB"/>
              </w:rPr>
            </w:pPr>
            <w:r w:rsidRPr="00AC31C4">
              <w:rPr>
                <w:b/>
                <w:lang w:val="en-GB"/>
              </w:rPr>
              <w:t>Reference</w:t>
            </w:r>
          </w:p>
        </w:tc>
      </w:tr>
      <w:tr w:rsidR="00862A88" w:rsidRPr="00653FB9" w14:paraId="6CB75589" w14:textId="77777777" w:rsidTr="00BB48BD">
        <w:tc>
          <w:tcPr>
            <w:tcW w:w="669" w:type="pct"/>
          </w:tcPr>
          <w:p w14:paraId="19391D79" w14:textId="4D69AF0D" w:rsidR="00862A88" w:rsidRPr="00653FB9" w:rsidRDefault="00723E72" w:rsidP="00BB48BD">
            <w:pPr>
              <w:pStyle w:val="Textkrper"/>
              <w:jc w:val="left"/>
              <w:rPr>
                <w:sz w:val="22"/>
                <w:szCs w:val="22"/>
                <w:lang w:val="en-GB"/>
              </w:rPr>
            </w:pPr>
            <w:r w:rsidRPr="00653FB9">
              <w:rPr>
                <w:sz w:val="22"/>
                <w:szCs w:val="22"/>
                <w:lang w:val="en-GB"/>
              </w:rPr>
              <w:t>Colombia</w:t>
            </w:r>
          </w:p>
        </w:tc>
        <w:tc>
          <w:tcPr>
            <w:tcW w:w="1831" w:type="pct"/>
          </w:tcPr>
          <w:p w14:paraId="3F2C6DDE" w14:textId="363EAB40" w:rsidR="00862A88" w:rsidRPr="00653FB9" w:rsidRDefault="00723E72" w:rsidP="00723E72">
            <w:pPr>
              <w:pStyle w:val="Textkrper"/>
              <w:jc w:val="left"/>
              <w:rPr>
                <w:sz w:val="22"/>
                <w:szCs w:val="22"/>
                <w:lang w:val="en-GB"/>
              </w:rPr>
            </w:pPr>
            <w:r w:rsidRPr="00653FB9">
              <w:rPr>
                <w:sz w:val="22"/>
                <w:szCs w:val="22"/>
                <w:lang w:val="en-GB"/>
              </w:rPr>
              <w:t>It was not possible to carry out d</w:t>
            </w:r>
            <w:r w:rsidRPr="00653FB9">
              <w:rPr>
                <w:sz w:val="22"/>
                <w:szCs w:val="22"/>
                <w:lang w:val="en-GB"/>
              </w:rPr>
              <w:t>i</w:t>
            </w:r>
            <w:r w:rsidRPr="00653FB9">
              <w:rPr>
                <w:sz w:val="22"/>
                <w:szCs w:val="22"/>
                <w:lang w:val="en-GB"/>
              </w:rPr>
              <w:t>rect soil surveys and conse</w:t>
            </w:r>
            <w:r w:rsidR="00BF16BE" w:rsidRPr="00653FB9">
              <w:rPr>
                <w:sz w:val="22"/>
                <w:szCs w:val="22"/>
                <w:lang w:val="en-GB"/>
              </w:rPr>
              <w:t xml:space="preserve">quent analyses </w:t>
            </w:r>
            <w:r w:rsidRPr="00653FB9">
              <w:rPr>
                <w:sz w:val="22"/>
                <w:szCs w:val="22"/>
                <w:lang w:val="en-GB"/>
              </w:rPr>
              <w:t>of soil organic carbon (SOC) and other parameters rela</w:t>
            </w:r>
            <w:r w:rsidRPr="00653FB9">
              <w:rPr>
                <w:sz w:val="22"/>
                <w:szCs w:val="22"/>
                <w:lang w:val="en-GB"/>
              </w:rPr>
              <w:t>t</w:t>
            </w:r>
            <w:r w:rsidR="00653FB9">
              <w:rPr>
                <w:sz w:val="22"/>
                <w:szCs w:val="22"/>
                <w:lang w:val="en-GB"/>
              </w:rPr>
              <w:t xml:space="preserve">ed to soil quality </w:t>
            </w:r>
            <w:r w:rsidR="00653FB9" w:rsidRPr="00653FB9">
              <w:rPr>
                <w:i/>
                <w:sz w:val="22"/>
                <w:szCs w:val="22"/>
                <w:lang w:val="en-GB"/>
              </w:rPr>
              <w:t>(for bioenergy feedstocks).</w:t>
            </w:r>
          </w:p>
        </w:tc>
        <w:tc>
          <w:tcPr>
            <w:tcW w:w="1831" w:type="pct"/>
          </w:tcPr>
          <w:p w14:paraId="267FBF5B" w14:textId="0A32F610" w:rsidR="00862A88" w:rsidRPr="00653FB9" w:rsidRDefault="00BF16BE" w:rsidP="00BF16BE">
            <w:pPr>
              <w:pStyle w:val="Textkrper"/>
              <w:jc w:val="left"/>
              <w:rPr>
                <w:sz w:val="22"/>
                <w:szCs w:val="22"/>
                <w:lang w:val="en-GB"/>
              </w:rPr>
            </w:pPr>
            <w:r w:rsidRPr="00653FB9">
              <w:rPr>
                <w:sz w:val="22"/>
                <w:szCs w:val="22"/>
                <w:lang w:val="en-GB"/>
              </w:rPr>
              <w:t>Therefore, secondary data were r</w:t>
            </w:r>
            <w:r w:rsidRPr="00653FB9">
              <w:rPr>
                <w:sz w:val="22"/>
                <w:szCs w:val="22"/>
                <w:lang w:val="en-GB"/>
              </w:rPr>
              <w:t>e</w:t>
            </w:r>
            <w:r w:rsidRPr="00653FB9">
              <w:rPr>
                <w:sz w:val="22"/>
                <w:szCs w:val="22"/>
                <w:lang w:val="en-GB"/>
              </w:rPr>
              <w:t>trieved from the relevant instit</w:t>
            </w:r>
            <w:r w:rsidRPr="00653FB9">
              <w:rPr>
                <w:sz w:val="22"/>
                <w:szCs w:val="22"/>
                <w:lang w:val="en-GB"/>
              </w:rPr>
              <w:t>u</w:t>
            </w:r>
            <w:r w:rsidRPr="00653FB9">
              <w:rPr>
                <w:sz w:val="22"/>
                <w:szCs w:val="22"/>
                <w:lang w:val="en-GB"/>
              </w:rPr>
              <w:t>tions in the country. Information available from different gover</w:t>
            </w:r>
            <w:r w:rsidRPr="00653FB9">
              <w:rPr>
                <w:sz w:val="22"/>
                <w:szCs w:val="22"/>
                <w:lang w:val="en-GB"/>
              </w:rPr>
              <w:t>n</w:t>
            </w:r>
            <w:r w:rsidR="00D96E50">
              <w:rPr>
                <w:sz w:val="22"/>
                <w:szCs w:val="22"/>
                <w:lang w:val="en-GB"/>
              </w:rPr>
              <w:t>mental reports</w:t>
            </w:r>
            <w:r w:rsidRPr="00653FB9">
              <w:rPr>
                <w:sz w:val="22"/>
                <w:szCs w:val="22"/>
                <w:lang w:val="en-GB"/>
              </w:rPr>
              <w:t xml:space="preserve"> was found to be, in fact, insufficient to define the pe</w:t>
            </w:r>
            <w:r w:rsidRPr="00653FB9">
              <w:rPr>
                <w:sz w:val="22"/>
                <w:szCs w:val="22"/>
                <w:lang w:val="en-GB"/>
              </w:rPr>
              <w:t>r</w:t>
            </w:r>
            <w:r w:rsidRPr="00653FB9">
              <w:rPr>
                <w:sz w:val="22"/>
                <w:szCs w:val="22"/>
                <w:lang w:val="en-GB"/>
              </w:rPr>
              <w:t>centage of land for which soil qual</w:t>
            </w:r>
            <w:r w:rsidRPr="00653FB9">
              <w:rPr>
                <w:sz w:val="22"/>
                <w:szCs w:val="22"/>
                <w:lang w:val="en-GB"/>
              </w:rPr>
              <w:t>i</w:t>
            </w:r>
            <w:r w:rsidRPr="00653FB9">
              <w:rPr>
                <w:sz w:val="22"/>
                <w:szCs w:val="22"/>
                <w:lang w:val="en-GB"/>
              </w:rPr>
              <w:t>ty is maintained or improved out of the total land devoted to bioenergy feedstock cultivation. A mainly qualitative analysis was suppl</w:t>
            </w:r>
            <w:r w:rsidRPr="00653FB9">
              <w:rPr>
                <w:sz w:val="22"/>
                <w:szCs w:val="22"/>
                <w:lang w:val="en-GB"/>
              </w:rPr>
              <w:t>e</w:t>
            </w:r>
            <w:r w:rsidRPr="00653FB9">
              <w:rPr>
                <w:sz w:val="22"/>
                <w:szCs w:val="22"/>
                <w:lang w:val="en-GB"/>
              </w:rPr>
              <w:t>mented with an exemplificative calculation of SOC content, based on information found in the liter</w:t>
            </w:r>
            <w:r w:rsidRPr="00653FB9">
              <w:rPr>
                <w:sz w:val="22"/>
                <w:szCs w:val="22"/>
                <w:lang w:val="en-GB"/>
              </w:rPr>
              <w:t>a</w:t>
            </w:r>
            <w:r w:rsidRPr="00653FB9">
              <w:rPr>
                <w:sz w:val="22"/>
                <w:szCs w:val="22"/>
                <w:lang w:val="en-GB"/>
              </w:rPr>
              <w:t>ture. Finally, assuming that the necessary information on soil qua</w:t>
            </w:r>
            <w:r w:rsidRPr="00653FB9">
              <w:rPr>
                <w:sz w:val="22"/>
                <w:szCs w:val="22"/>
                <w:lang w:val="en-GB"/>
              </w:rPr>
              <w:t>l</w:t>
            </w:r>
            <w:r w:rsidRPr="00653FB9">
              <w:rPr>
                <w:sz w:val="22"/>
                <w:szCs w:val="22"/>
                <w:lang w:val="en-GB"/>
              </w:rPr>
              <w:t>ity was availa</w:t>
            </w:r>
            <w:r w:rsidR="00653FB9" w:rsidRPr="00653FB9">
              <w:rPr>
                <w:sz w:val="22"/>
                <w:szCs w:val="22"/>
                <w:lang w:val="en-GB"/>
              </w:rPr>
              <w:t xml:space="preserve">ble, an ideal </w:t>
            </w:r>
            <w:r w:rsidRPr="00653FB9">
              <w:rPr>
                <w:sz w:val="22"/>
                <w:szCs w:val="22"/>
                <w:lang w:val="en-GB"/>
              </w:rPr>
              <w:t>metho</w:t>
            </w:r>
            <w:r w:rsidRPr="00653FB9">
              <w:rPr>
                <w:sz w:val="22"/>
                <w:szCs w:val="22"/>
                <w:lang w:val="en-GB"/>
              </w:rPr>
              <w:t>d</w:t>
            </w:r>
            <w:r w:rsidRPr="00653FB9">
              <w:rPr>
                <w:sz w:val="22"/>
                <w:szCs w:val="22"/>
                <w:lang w:val="en-GB"/>
              </w:rPr>
              <w:t>ological approach for the Colomb</w:t>
            </w:r>
            <w:r w:rsidRPr="00653FB9">
              <w:rPr>
                <w:sz w:val="22"/>
                <w:szCs w:val="22"/>
                <w:lang w:val="en-GB"/>
              </w:rPr>
              <w:t>i</w:t>
            </w:r>
            <w:r w:rsidRPr="00653FB9">
              <w:rPr>
                <w:sz w:val="22"/>
                <w:szCs w:val="22"/>
                <w:lang w:val="en-GB"/>
              </w:rPr>
              <w:t>an context is proposed.</w:t>
            </w:r>
          </w:p>
        </w:tc>
        <w:tc>
          <w:tcPr>
            <w:tcW w:w="669" w:type="pct"/>
          </w:tcPr>
          <w:p w14:paraId="0DDCDA82" w14:textId="589C3703" w:rsidR="00862A88" w:rsidRPr="00653FB9" w:rsidRDefault="00BF16BE" w:rsidP="00BB48BD">
            <w:pPr>
              <w:pStyle w:val="Textkrper"/>
              <w:jc w:val="left"/>
              <w:rPr>
                <w:sz w:val="22"/>
                <w:szCs w:val="22"/>
                <w:lang w:val="en-GB"/>
              </w:rPr>
            </w:pPr>
            <w:r w:rsidRPr="00653FB9">
              <w:rPr>
                <w:sz w:val="22"/>
                <w:szCs w:val="22"/>
                <w:lang w:val="en-GB"/>
              </w:rPr>
              <w:t>p.51/52</w:t>
            </w:r>
          </w:p>
        </w:tc>
      </w:tr>
      <w:tr w:rsidR="00862A88" w:rsidRPr="00653FB9" w14:paraId="7C440ADC" w14:textId="77777777" w:rsidTr="00BB48BD">
        <w:tc>
          <w:tcPr>
            <w:tcW w:w="669" w:type="pct"/>
          </w:tcPr>
          <w:p w14:paraId="50595E55" w14:textId="0D9F994C" w:rsidR="00862A88" w:rsidRPr="00653FB9" w:rsidRDefault="00653FB9" w:rsidP="00BB48BD">
            <w:pPr>
              <w:pStyle w:val="Textkrper"/>
              <w:jc w:val="left"/>
              <w:rPr>
                <w:sz w:val="22"/>
                <w:szCs w:val="22"/>
                <w:lang w:val="en-GB"/>
              </w:rPr>
            </w:pPr>
            <w:r w:rsidRPr="00653FB9">
              <w:rPr>
                <w:sz w:val="22"/>
                <w:szCs w:val="22"/>
                <w:lang w:val="en-GB"/>
              </w:rPr>
              <w:t>Germany</w:t>
            </w:r>
          </w:p>
        </w:tc>
        <w:tc>
          <w:tcPr>
            <w:tcW w:w="1831" w:type="pct"/>
          </w:tcPr>
          <w:p w14:paraId="0F84BC92" w14:textId="6141A1F7" w:rsidR="00862A88" w:rsidRPr="00653FB9" w:rsidRDefault="00653FB9" w:rsidP="00BB48BD">
            <w:pPr>
              <w:pStyle w:val="Textkrper"/>
              <w:jc w:val="left"/>
              <w:rPr>
                <w:sz w:val="22"/>
                <w:szCs w:val="22"/>
                <w:lang w:val="en-GB"/>
              </w:rPr>
            </w:pPr>
            <w:r w:rsidRPr="00653FB9">
              <w:rPr>
                <w:sz w:val="22"/>
                <w:szCs w:val="22"/>
                <w:lang w:val="en-GB"/>
              </w:rPr>
              <w:t>Codes of Good Practice for agricu</w:t>
            </w:r>
            <w:r w:rsidRPr="00653FB9">
              <w:rPr>
                <w:sz w:val="22"/>
                <w:szCs w:val="22"/>
                <w:lang w:val="en-GB"/>
              </w:rPr>
              <w:t>l</w:t>
            </w:r>
            <w:r w:rsidRPr="00653FB9">
              <w:rPr>
                <w:sz w:val="22"/>
                <w:szCs w:val="22"/>
                <w:lang w:val="en-GB"/>
              </w:rPr>
              <w:t>ture of which the most relevant in this context is to “preserve the site-typical organic matter content, especially through a sufficient su</w:t>
            </w:r>
            <w:r w:rsidRPr="00653FB9">
              <w:rPr>
                <w:sz w:val="22"/>
                <w:szCs w:val="22"/>
                <w:lang w:val="en-GB"/>
              </w:rPr>
              <w:t>p</w:t>
            </w:r>
            <w:r w:rsidRPr="00653FB9">
              <w:rPr>
                <w:sz w:val="22"/>
                <w:szCs w:val="22"/>
                <w:lang w:val="en-GB"/>
              </w:rPr>
              <w:t>ply of organic matter or the redu</w:t>
            </w:r>
            <w:r w:rsidRPr="00653FB9">
              <w:rPr>
                <w:sz w:val="22"/>
                <w:szCs w:val="22"/>
                <w:lang w:val="en-GB"/>
              </w:rPr>
              <w:t>c</w:t>
            </w:r>
            <w:r>
              <w:rPr>
                <w:sz w:val="22"/>
                <w:szCs w:val="22"/>
                <w:lang w:val="en-GB"/>
              </w:rPr>
              <w:t xml:space="preserve">tion of management intensity”. </w:t>
            </w:r>
            <w:r w:rsidRPr="00653FB9">
              <w:rPr>
                <w:i/>
                <w:sz w:val="22"/>
                <w:szCs w:val="22"/>
                <w:lang w:val="en-GB"/>
              </w:rPr>
              <w:t>(for bioenergy feedstocks)</w:t>
            </w:r>
          </w:p>
        </w:tc>
        <w:tc>
          <w:tcPr>
            <w:tcW w:w="1831" w:type="pct"/>
          </w:tcPr>
          <w:p w14:paraId="7490C795" w14:textId="77777777" w:rsidR="00862A88" w:rsidRDefault="00653FB9" w:rsidP="00BB48BD">
            <w:pPr>
              <w:pStyle w:val="Textkrper"/>
              <w:jc w:val="left"/>
              <w:rPr>
                <w:sz w:val="22"/>
                <w:szCs w:val="22"/>
                <w:lang w:val="en-GB"/>
              </w:rPr>
            </w:pPr>
            <w:r w:rsidRPr="00653FB9">
              <w:rPr>
                <w:sz w:val="22"/>
                <w:szCs w:val="22"/>
                <w:lang w:val="en-GB"/>
              </w:rPr>
              <w:t>Since there are no definitions or reference values for site-typical o</w:t>
            </w:r>
            <w:r w:rsidRPr="00653FB9">
              <w:rPr>
                <w:sz w:val="22"/>
                <w:szCs w:val="22"/>
                <w:lang w:val="en-GB"/>
              </w:rPr>
              <w:t>r</w:t>
            </w:r>
            <w:r w:rsidRPr="00653FB9">
              <w:rPr>
                <w:sz w:val="22"/>
                <w:szCs w:val="22"/>
                <w:lang w:val="en-GB"/>
              </w:rPr>
              <w:t>ganic matter contents, the actual supply status has to be assessed with humus balancing. The Mini</w:t>
            </w:r>
            <w:r w:rsidRPr="00653FB9">
              <w:rPr>
                <w:sz w:val="22"/>
                <w:szCs w:val="22"/>
                <w:lang w:val="en-GB"/>
              </w:rPr>
              <w:t>s</w:t>
            </w:r>
            <w:r w:rsidRPr="00653FB9">
              <w:rPr>
                <w:sz w:val="22"/>
                <w:szCs w:val="22"/>
                <w:lang w:val="en-GB"/>
              </w:rPr>
              <w:t>try of Agriculture advises to ba</w:t>
            </w:r>
            <w:r w:rsidRPr="00653FB9">
              <w:rPr>
                <w:sz w:val="22"/>
                <w:szCs w:val="22"/>
                <w:lang w:val="en-GB"/>
              </w:rPr>
              <w:t>l</w:t>
            </w:r>
            <w:r w:rsidRPr="00653FB9">
              <w:rPr>
                <w:sz w:val="22"/>
                <w:szCs w:val="22"/>
                <w:lang w:val="en-GB"/>
              </w:rPr>
              <w:t>ance</w:t>
            </w:r>
            <w:r>
              <w:rPr>
                <w:sz w:val="22"/>
                <w:szCs w:val="22"/>
                <w:lang w:val="en-GB"/>
              </w:rPr>
              <w:t xml:space="preserve"> humus input and output or</w:t>
            </w:r>
            <w:r w:rsidRPr="00653FB9">
              <w:rPr>
                <w:sz w:val="22"/>
                <w:szCs w:val="22"/>
                <w:lang w:val="en-GB"/>
              </w:rPr>
              <w:t xml:space="preserve"> that the balance should be pos</w:t>
            </w:r>
            <w:r w:rsidRPr="00653FB9">
              <w:rPr>
                <w:sz w:val="22"/>
                <w:szCs w:val="22"/>
                <w:lang w:val="en-GB"/>
              </w:rPr>
              <w:t>i</w:t>
            </w:r>
            <w:r w:rsidRPr="00653FB9">
              <w:rPr>
                <w:sz w:val="22"/>
                <w:szCs w:val="22"/>
                <w:lang w:val="en-GB"/>
              </w:rPr>
              <w:t>tive.</w:t>
            </w:r>
          </w:p>
          <w:p w14:paraId="7242F0C6" w14:textId="3835BD35" w:rsidR="00F7179C" w:rsidRPr="00653FB9" w:rsidRDefault="00F7179C" w:rsidP="00BB48BD">
            <w:pPr>
              <w:pStyle w:val="Textkrper"/>
              <w:jc w:val="left"/>
              <w:rPr>
                <w:sz w:val="22"/>
                <w:szCs w:val="22"/>
                <w:lang w:val="en-GB"/>
              </w:rPr>
            </w:pPr>
            <w:r w:rsidRPr="00F7179C">
              <w:rPr>
                <w:sz w:val="22"/>
                <w:szCs w:val="22"/>
                <w:lang w:val="en-GB"/>
              </w:rPr>
              <w:lastRenderedPageBreak/>
              <w:t>Area of bioenergy feedstock cult</w:t>
            </w:r>
            <w:r w:rsidRPr="00F7179C">
              <w:rPr>
                <w:sz w:val="22"/>
                <w:szCs w:val="22"/>
                <w:lang w:val="en-GB"/>
              </w:rPr>
              <w:t>i</w:t>
            </w:r>
            <w:r w:rsidRPr="00F7179C">
              <w:rPr>
                <w:sz w:val="22"/>
                <w:szCs w:val="22"/>
                <w:lang w:val="en-GB"/>
              </w:rPr>
              <w:t>vation: the cultivation of bioenergy feedstocks cannot be located e</w:t>
            </w:r>
            <w:r w:rsidRPr="00F7179C">
              <w:rPr>
                <w:sz w:val="22"/>
                <w:szCs w:val="22"/>
                <w:lang w:val="en-GB"/>
              </w:rPr>
              <w:t>x</w:t>
            </w:r>
            <w:r w:rsidRPr="00F7179C">
              <w:rPr>
                <w:sz w:val="22"/>
                <w:szCs w:val="22"/>
                <w:lang w:val="en-GB"/>
              </w:rPr>
              <w:t>actly so that an allocation of soil organic carbon contents to certain bioenergy feedstock is not possible</w:t>
            </w:r>
          </w:p>
        </w:tc>
        <w:tc>
          <w:tcPr>
            <w:tcW w:w="669" w:type="pct"/>
          </w:tcPr>
          <w:p w14:paraId="0D1BBD91" w14:textId="00A87CCA" w:rsidR="00862A88" w:rsidRPr="00653FB9" w:rsidRDefault="00653FB9" w:rsidP="00BB48BD">
            <w:pPr>
              <w:pStyle w:val="Textkrper"/>
              <w:jc w:val="left"/>
              <w:rPr>
                <w:sz w:val="22"/>
                <w:szCs w:val="22"/>
                <w:lang w:val="en-GB"/>
              </w:rPr>
            </w:pPr>
            <w:r>
              <w:rPr>
                <w:sz w:val="22"/>
                <w:szCs w:val="22"/>
                <w:lang w:val="en-GB"/>
              </w:rPr>
              <w:lastRenderedPageBreak/>
              <w:t>p.19</w:t>
            </w:r>
            <w:r w:rsidR="00F7179C">
              <w:rPr>
                <w:sz w:val="22"/>
                <w:szCs w:val="22"/>
                <w:lang w:val="en-GB"/>
              </w:rPr>
              <w:t>/20</w:t>
            </w:r>
          </w:p>
        </w:tc>
      </w:tr>
      <w:tr w:rsidR="00653FB9" w:rsidRPr="009E116B" w14:paraId="4388E8B4" w14:textId="77777777" w:rsidTr="00BB48BD">
        <w:tc>
          <w:tcPr>
            <w:tcW w:w="669" w:type="pct"/>
          </w:tcPr>
          <w:p w14:paraId="031A3D55" w14:textId="33F74870" w:rsidR="00653FB9" w:rsidRPr="009E116B" w:rsidRDefault="009E116B" w:rsidP="00BB48BD">
            <w:pPr>
              <w:pStyle w:val="Textkrper"/>
              <w:jc w:val="left"/>
              <w:rPr>
                <w:sz w:val="22"/>
                <w:szCs w:val="22"/>
                <w:lang w:val="en-GB"/>
              </w:rPr>
            </w:pPr>
            <w:r w:rsidRPr="009E116B">
              <w:rPr>
                <w:sz w:val="22"/>
                <w:szCs w:val="22"/>
                <w:lang w:val="en-GB"/>
              </w:rPr>
              <w:lastRenderedPageBreak/>
              <w:t>Indonesia</w:t>
            </w:r>
          </w:p>
        </w:tc>
        <w:tc>
          <w:tcPr>
            <w:tcW w:w="1831" w:type="pct"/>
          </w:tcPr>
          <w:p w14:paraId="73748326" w14:textId="77777777" w:rsidR="00653FB9" w:rsidRDefault="009E116B" w:rsidP="009E116B">
            <w:pPr>
              <w:pStyle w:val="Textkrper"/>
              <w:jc w:val="left"/>
              <w:rPr>
                <w:sz w:val="22"/>
                <w:szCs w:val="22"/>
                <w:lang w:val="en-GB"/>
              </w:rPr>
            </w:pPr>
            <w:r w:rsidRPr="009E116B">
              <w:rPr>
                <w:sz w:val="22"/>
                <w:szCs w:val="22"/>
                <w:lang w:val="en-GB"/>
              </w:rPr>
              <w:t>In 2010, ICALRRD produced maps of predicted soil carbon stocks with a coverage of 84 percent of the surface of the country</w:t>
            </w:r>
            <w:r w:rsidR="00E16B60">
              <w:rPr>
                <w:sz w:val="22"/>
                <w:szCs w:val="22"/>
                <w:lang w:val="en-GB"/>
              </w:rPr>
              <w:t>.</w:t>
            </w:r>
          </w:p>
          <w:p w14:paraId="20AFAA5E" w14:textId="68E36AC7" w:rsidR="00E16B60" w:rsidRPr="009E116B" w:rsidRDefault="00E16B60" w:rsidP="00E16B60">
            <w:pPr>
              <w:pStyle w:val="Textkrper"/>
              <w:jc w:val="left"/>
              <w:rPr>
                <w:sz w:val="22"/>
                <w:szCs w:val="22"/>
                <w:lang w:val="en-GB"/>
              </w:rPr>
            </w:pPr>
            <w:r>
              <w:rPr>
                <w:sz w:val="22"/>
                <w:szCs w:val="22"/>
                <w:lang w:val="en-GB"/>
              </w:rPr>
              <w:t xml:space="preserve">However, due to the great </w:t>
            </w:r>
            <w:r w:rsidRPr="00E16B60">
              <w:rPr>
                <w:sz w:val="22"/>
                <w:szCs w:val="22"/>
                <w:lang w:val="en-GB"/>
              </w:rPr>
              <w:t>variabi</w:t>
            </w:r>
            <w:r w:rsidRPr="00E16B60">
              <w:rPr>
                <w:sz w:val="22"/>
                <w:szCs w:val="22"/>
                <w:lang w:val="en-GB"/>
              </w:rPr>
              <w:t>l</w:t>
            </w:r>
            <w:r w:rsidRPr="00E16B60">
              <w:rPr>
                <w:sz w:val="22"/>
                <w:szCs w:val="22"/>
                <w:lang w:val="en-GB"/>
              </w:rPr>
              <w:t>ity of the aforementioned param</w:t>
            </w:r>
            <w:r w:rsidRPr="00E16B60">
              <w:rPr>
                <w:sz w:val="22"/>
                <w:szCs w:val="22"/>
                <w:lang w:val="en-GB"/>
              </w:rPr>
              <w:t>e</w:t>
            </w:r>
            <w:r w:rsidRPr="00E16B60">
              <w:rPr>
                <w:sz w:val="22"/>
                <w:szCs w:val="22"/>
                <w:lang w:val="en-GB"/>
              </w:rPr>
              <w:t>ters and the co</w:t>
            </w:r>
            <w:r>
              <w:rPr>
                <w:sz w:val="22"/>
                <w:szCs w:val="22"/>
                <w:lang w:val="en-GB"/>
              </w:rPr>
              <w:t xml:space="preserve">mplexity of soil types found in </w:t>
            </w:r>
            <w:r w:rsidRPr="00E16B60">
              <w:rPr>
                <w:sz w:val="22"/>
                <w:szCs w:val="22"/>
                <w:lang w:val="en-GB"/>
              </w:rPr>
              <w:t>Indonesia, further studies with a broader coverage are recommended.</w:t>
            </w:r>
          </w:p>
        </w:tc>
        <w:tc>
          <w:tcPr>
            <w:tcW w:w="1831" w:type="pct"/>
          </w:tcPr>
          <w:p w14:paraId="0E278C61" w14:textId="1C658526" w:rsidR="00653FB9" w:rsidRPr="009E116B" w:rsidRDefault="00F7179C" w:rsidP="00F7179C">
            <w:pPr>
              <w:pStyle w:val="Textkrper"/>
              <w:jc w:val="left"/>
              <w:rPr>
                <w:sz w:val="22"/>
                <w:szCs w:val="22"/>
                <w:lang w:val="en-GB"/>
              </w:rPr>
            </w:pPr>
            <w:r w:rsidRPr="009E116B">
              <w:rPr>
                <w:sz w:val="22"/>
                <w:szCs w:val="22"/>
                <w:lang w:val="en-GB"/>
              </w:rPr>
              <w:t>For this project, field surveys were performed in plantatio</w:t>
            </w:r>
            <w:r w:rsidR="009E116B" w:rsidRPr="009E116B">
              <w:rPr>
                <w:sz w:val="22"/>
                <w:szCs w:val="22"/>
                <w:lang w:val="en-GB"/>
              </w:rPr>
              <w:t>ns</w:t>
            </w:r>
            <w:r w:rsidRPr="009E116B">
              <w:rPr>
                <w:sz w:val="22"/>
                <w:szCs w:val="22"/>
                <w:lang w:val="en-GB"/>
              </w:rPr>
              <w:t xml:space="preserve"> to r</w:t>
            </w:r>
            <w:r w:rsidRPr="009E116B">
              <w:rPr>
                <w:sz w:val="22"/>
                <w:szCs w:val="22"/>
                <w:lang w:val="en-GB"/>
              </w:rPr>
              <w:t>e</w:t>
            </w:r>
            <w:r w:rsidRPr="009E116B">
              <w:rPr>
                <w:sz w:val="22"/>
                <w:szCs w:val="22"/>
                <w:lang w:val="en-GB"/>
              </w:rPr>
              <w:t>trieve primary data on soil quality in areas where oil palm is cultiva</w:t>
            </w:r>
            <w:r w:rsidRPr="009E116B">
              <w:rPr>
                <w:sz w:val="22"/>
                <w:szCs w:val="22"/>
                <w:lang w:val="en-GB"/>
              </w:rPr>
              <w:t>t</w:t>
            </w:r>
            <w:r w:rsidRPr="009E116B">
              <w:rPr>
                <w:sz w:val="22"/>
                <w:szCs w:val="22"/>
                <w:lang w:val="en-GB"/>
              </w:rPr>
              <w:t>ed.</w:t>
            </w:r>
          </w:p>
        </w:tc>
        <w:tc>
          <w:tcPr>
            <w:tcW w:w="669" w:type="pct"/>
          </w:tcPr>
          <w:p w14:paraId="7DE946D5" w14:textId="77777777" w:rsidR="00653FB9" w:rsidRDefault="009E116B" w:rsidP="00BB48BD">
            <w:pPr>
              <w:pStyle w:val="Textkrper"/>
              <w:jc w:val="left"/>
              <w:rPr>
                <w:sz w:val="22"/>
                <w:szCs w:val="22"/>
                <w:lang w:val="en-GB"/>
              </w:rPr>
            </w:pPr>
            <w:r w:rsidRPr="009E116B">
              <w:rPr>
                <w:sz w:val="22"/>
                <w:szCs w:val="22"/>
                <w:lang w:val="en-GB"/>
              </w:rPr>
              <w:t>p.52/53</w:t>
            </w:r>
          </w:p>
          <w:p w14:paraId="1E412082" w14:textId="794F54C8" w:rsidR="00E16B60" w:rsidRPr="009E116B" w:rsidRDefault="00E16B60" w:rsidP="00BB48BD">
            <w:pPr>
              <w:pStyle w:val="Textkrper"/>
              <w:jc w:val="left"/>
              <w:rPr>
                <w:sz w:val="22"/>
                <w:szCs w:val="22"/>
                <w:lang w:val="en-GB"/>
              </w:rPr>
            </w:pPr>
            <w:r>
              <w:rPr>
                <w:sz w:val="22"/>
                <w:szCs w:val="22"/>
                <w:lang w:val="en-GB"/>
              </w:rPr>
              <w:t>p.57</w:t>
            </w:r>
          </w:p>
        </w:tc>
      </w:tr>
    </w:tbl>
    <w:p w14:paraId="76E6D673" w14:textId="571B68FD" w:rsidR="00862A88" w:rsidRDefault="004D7275" w:rsidP="007A0D37">
      <w:pPr>
        <w:pStyle w:val="Textkrper"/>
        <w:rPr>
          <w:sz w:val="28"/>
          <w:lang w:val="en-GB"/>
        </w:rPr>
      </w:pPr>
      <w:r>
        <w:rPr>
          <w:sz w:val="28"/>
          <w:lang w:val="en-GB"/>
        </w:rPr>
        <w:t>The evaluation of the implementation reports reveals that the indicator lacks of sufficient detailed data for soils in general</w:t>
      </w:r>
      <w:r w:rsidR="00B30FA7">
        <w:rPr>
          <w:sz w:val="28"/>
          <w:lang w:val="en-GB"/>
        </w:rPr>
        <w:t>,</w:t>
      </w:r>
      <w:r>
        <w:rPr>
          <w:sz w:val="28"/>
          <w:lang w:val="en-GB"/>
        </w:rPr>
        <w:t xml:space="preserve"> including SOC. The attribution issue for providing data for bioenergy feedstock purposes then is a secondary pro</w:t>
      </w:r>
      <w:r>
        <w:rPr>
          <w:sz w:val="28"/>
          <w:lang w:val="en-GB"/>
        </w:rPr>
        <w:t>b</w:t>
      </w:r>
      <w:r>
        <w:rPr>
          <w:sz w:val="28"/>
          <w:lang w:val="en-GB"/>
        </w:rPr>
        <w:t>lem.</w:t>
      </w:r>
    </w:p>
    <w:p w14:paraId="01ACD45E" w14:textId="77777777" w:rsidR="007A0D37" w:rsidRDefault="007A0D37" w:rsidP="007A0D37">
      <w:pPr>
        <w:pStyle w:val="Textkrper"/>
        <w:rPr>
          <w:sz w:val="28"/>
          <w:lang w:val="en-GB"/>
        </w:rPr>
      </w:pPr>
    </w:p>
    <w:p w14:paraId="5E5BC9F3" w14:textId="7E456B04" w:rsidR="007A0D37" w:rsidRPr="00CC6EEA" w:rsidRDefault="00862A88" w:rsidP="007A0D37">
      <w:pPr>
        <w:pStyle w:val="Textkrper"/>
        <w:rPr>
          <w:b/>
          <w:i/>
          <w:sz w:val="28"/>
          <w:lang w:val="en-GB"/>
        </w:rPr>
      </w:pPr>
      <w:r>
        <w:rPr>
          <w:b/>
          <w:i/>
          <w:sz w:val="28"/>
          <w:lang w:val="en-GB"/>
        </w:rPr>
        <w:t>c) I</w:t>
      </w:r>
      <w:r w:rsidR="007A0D37" w:rsidRPr="00CC6EEA">
        <w:rPr>
          <w:b/>
          <w:i/>
          <w:sz w:val="28"/>
          <w:lang w:val="en-GB"/>
        </w:rPr>
        <w:t>ssues highlighted by the TFS sub-group</w:t>
      </w:r>
    </w:p>
    <w:p w14:paraId="17CB7141" w14:textId="60167D48" w:rsidR="00CC6EEA" w:rsidRDefault="00CC6EEA" w:rsidP="00CC6EEA">
      <w:pPr>
        <w:pStyle w:val="Textkrper"/>
        <w:rPr>
          <w:sz w:val="28"/>
          <w:lang w:val="en-GB"/>
        </w:rPr>
      </w:pPr>
      <w:r w:rsidRPr="00E1770A">
        <w:rPr>
          <w:sz w:val="28"/>
          <w:lang w:val="en-GB"/>
        </w:rPr>
        <w:t xml:space="preserve">The attribution </w:t>
      </w:r>
      <w:r>
        <w:rPr>
          <w:sz w:val="28"/>
          <w:lang w:val="en-GB"/>
        </w:rPr>
        <w:t xml:space="preserve">issue </w:t>
      </w:r>
      <w:r w:rsidR="00B30FA7">
        <w:rPr>
          <w:sz w:val="28"/>
          <w:lang w:val="en-GB"/>
        </w:rPr>
        <w:t>concerns</w:t>
      </w:r>
      <w:r>
        <w:rPr>
          <w:sz w:val="28"/>
          <w:lang w:val="en-GB"/>
        </w:rPr>
        <w:t xml:space="preserve"> how to assign information on the soil organic content (SOC) and respective</w:t>
      </w:r>
      <w:r w:rsidRPr="00E1770A">
        <w:rPr>
          <w:sz w:val="28"/>
          <w:lang w:val="en-GB"/>
        </w:rPr>
        <w:t xml:space="preserve"> soil improvement measures to bioenergy produ</w:t>
      </w:r>
      <w:r w:rsidRPr="00E1770A">
        <w:rPr>
          <w:sz w:val="28"/>
          <w:lang w:val="en-GB"/>
        </w:rPr>
        <w:t>c</w:t>
      </w:r>
      <w:r w:rsidRPr="00E1770A">
        <w:rPr>
          <w:sz w:val="28"/>
          <w:lang w:val="en-GB"/>
        </w:rPr>
        <w:t>tion</w:t>
      </w:r>
      <w:r>
        <w:rPr>
          <w:sz w:val="28"/>
          <w:lang w:val="en-GB"/>
        </w:rPr>
        <w:t xml:space="preserve"> in contrast to other non-energy purposes.</w:t>
      </w:r>
    </w:p>
    <w:p w14:paraId="7B8157D8" w14:textId="270193B0" w:rsidR="00CC6EEA" w:rsidRPr="00862A88" w:rsidRDefault="00CC6EEA" w:rsidP="00CC6EEA">
      <w:pPr>
        <w:pStyle w:val="Textkrper"/>
        <w:rPr>
          <w:i/>
          <w:sz w:val="28"/>
          <w:lang w:val="en-GB"/>
        </w:rPr>
      </w:pPr>
      <w:r>
        <w:rPr>
          <w:sz w:val="28"/>
          <w:lang w:val="en-GB"/>
        </w:rPr>
        <w:t>T</w:t>
      </w:r>
      <w:r w:rsidR="00862A88">
        <w:rPr>
          <w:sz w:val="28"/>
          <w:lang w:val="en-GB"/>
        </w:rPr>
        <w:t>he sub-group proposed</w:t>
      </w:r>
      <w:r>
        <w:rPr>
          <w:sz w:val="28"/>
          <w:lang w:val="en-GB"/>
        </w:rPr>
        <w:t xml:space="preserve"> as guidance</w:t>
      </w:r>
      <w:r w:rsidRPr="00E1770A">
        <w:rPr>
          <w:sz w:val="28"/>
          <w:lang w:val="en-GB"/>
        </w:rPr>
        <w:t>:</w:t>
      </w:r>
    </w:p>
    <w:p w14:paraId="2C1405A9" w14:textId="77777777" w:rsidR="00CC6EEA" w:rsidRPr="00E1770A" w:rsidRDefault="00CC6EEA" w:rsidP="00760744">
      <w:pPr>
        <w:pStyle w:val="Textkrper"/>
        <w:numPr>
          <w:ilvl w:val="0"/>
          <w:numId w:val="15"/>
        </w:numPr>
        <w:rPr>
          <w:sz w:val="28"/>
          <w:lang w:val="en-GB"/>
        </w:rPr>
      </w:pPr>
      <w:r w:rsidRPr="00E1770A">
        <w:rPr>
          <w:sz w:val="28"/>
          <w:lang w:val="en-GB"/>
        </w:rPr>
        <w:t>If maps on SOC contents and/or high-risk areas are available, they can be combined with maps of bioenergy production, if available (e.g. SEEMLA approach</w:t>
      </w:r>
      <w:r>
        <w:rPr>
          <w:sz w:val="28"/>
          <w:lang w:val="en-GB"/>
        </w:rPr>
        <w:t xml:space="preserve"> </w:t>
      </w:r>
      <w:r w:rsidRPr="00E1770A">
        <w:rPr>
          <w:sz w:val="28"/>
          <w:lang w:val="en-GB"/>
        </w:rPr>
        <w:t>6).</w:t>
      </w:r>
    </w:p>
    <w:p w14:paraId="1729F88B" w14:textId="77777777" w:rsidR="00CC6EEA" w:rsidRPr="00E1770A" w:rsidRDefault="00CC6EEA" w:rsidP="00760744">
      <w:pPr>
        <w:pStyle w:val="Textkrper"/>
        <w:numPr>
          <w:ilvl w:val="0"/>
          <w:numId w:val="15"/>
        </w:numPr>
        <w:rPr>
          <w:sz w:val="28"/>
          <w:lang w:val="en-GB"/>
        </w:rPr>
      </w:pPr>
      <w:r w:rsidRPr="00E1770A">
        <w:rPr>
          <w:sz w:val="28"/>
          <w:lang w:val="en-GB"/>
        </w:rPr>
        <w:t>As a proxy, the distribution of crop production that could potentially be used for bioenergy production (e.g. palm oil, sugarcane) could be used.</w:t>
      </w:r>
    </w:p>
    <w:p w14:paraId="40309F4C" w14:textId="699C418A" w:rsidR="00CC6EEA" w:rsidRPr="00E1770A" w:rsidRDefault="00CC6EEA" w:rsidP="00760744">
      <w:pPr>
        <w:pStyle w:val="Textkrper"/>
        <w:numPr>
          <w:ilvl w:val="0"/>
          <w:numId w:val="15"/>
        </w:numPr>
        <w:rPr>
          <w:sz w:val="28"/>
          <w:lang w:val="en-GB"/>
        </w:rPr>
      </w:pPr>
      <w:r w:rsidRPr="00E1770A">
        <w:rPr>
          <w:sz w:val="28"/>
          <w:lang w:val="en-GB"/>
        </w:rPr>
        <w:t xml:space="preserve">Alternatively, information on the indicator can be attributed based on </w:t>
      </w:r>
      <w:r w:rsidR="00862A88">
        <w:rPr>
          <w:sz w:val="28"/>
          <w:lang w:val="en-GB"/>
        </w:rPr>
        <w:t xml:space="preserve">the </w:t>
      </w:r>
      <w:r w:rsidRPr="00E1770A">
        <w:rPr>
          <w:sz w:val="28"/>
          <w:lang w:val="en-GB"/>
        </w:rPr>
        <w:t>share of the area covered by bioenergy production. Also, the share of application of good practices could be used as a proxy.</w:t>
      </w:r>
    </w:p>
    <w:p w14:paraId="028B8B94" w14:textId="77777777" w:rsidR="00862A88" w:rsidRDefault="00862A88" w:rsidP="00CC6EEA">
      <w:pPr>
        <w:pStyle w:val="Textkrper"/>
        <w:rPr>
          <w:sz w:val="28"/>
          <w:lang w:val="en-GB"/>
        </w:rPr>
      </w:pPr>
    </w:p>
    <w:p w14:paraId="16AA68AE" w14:textId="77777777" w:rsidR="007A0D37" w:rsidRPr="00CC6EEA" w:rsidRDefault="007A0D37" w:rsidP="007A0D37">
      <w:pPr>
        <w:pStyle w:val="Textkrper"/>
        <w:rPr>
          <w:b/>
          <w:i/>
          <w:sz w:val="28"/>
          <w:lang w:val="en-GB"/>
        </w:rPr>
      </w:pPr>
      <w:r w:rsidRPr="00CC6EEA">
        <w:rPr>
          <w:b/>
          <w:i/>
          <w:sz w:val="28"/>
          <w:lang w:val="en-GB"/>
        </w:rPr>
        <w:t>d) Specific guidance</w:t>
      </w:r>
    </w:p>
    <w:p w14:paraId="6C3FFF19" w14:textId="59D11935" w:rsidR="0044279D" w:rsidRDefault="0044279D" w:rsidP="0044279D">
      <w:pPr>
        <w:pStyle w:val="Textkrper"/>
        <w:tabs>
          <w:tab w:val="left" w:pos="1035"/>
        </w:tabs>
        <w:rPr>
          <w:sz w:val="28"/>
        </w:rPr>
      </w:pPr>
      <w:r>
        <w:rPr>
          <w:sz w:val="28"/>
        </w:rPr>
        <w:t>For the indicator 2</w:t>
      </w:r>
      <w:r w:rsidR="00B30FA7">
        <w:rPr>
          <w:sz w:val="28"/>
        </w:rPr>
        <w:t>,</w:t>
      </w:r>
      <w:r>
        <w:rPr>
          <w:sz w:val="28"/>
        </w:rPr>
        <w:t xml:space="preserve"> the following questions of attribution may arise. Solutions are given using the TIER approach.</w:t>
      </w:r>
    </w:p>
    <w:p w14:paraId="27D676AF" w14:textId="065FDAE9" w:rsidR="0044279D" w:rsidRPr="00386430" w:rsidRDefault="0044279D" w:rsidP="00760744">
      <w:pPr>
        <w:pStyle w:val="Textkrper"/>
        <w:numPr>
          <w:ilvl w:val="0"/>
          <w:numId w:val="7"/>
        </w:numPr>
        <w:tabs>
          <w:tab w:val="left" w:pos="1035"/>
        </w:tabs>
        <w:rPr>
          <w:i/>
          <w:sz w:val="28"/>
        </w:rPr>
      </w:pPr>
      <w:r w:rsidRPr="00386430">
        <w:rPr>
          <w:i/>
          <w:sz w:val="28"/>
        </w:rPr>
        <w:lastRenderedPageBreak/>
        <w:t xml:space="preserve">How can the soil management </w:t>
      </w:r>
      <w:r>
        <w:rPr>
          <w:i/>
          <w:sz w:val="28"/>
        </w:rPr>
        <w:t xml:space="preserve">and the share of maintained or improved soil quality </w:t>
      </w:r>
      <w:r w:rsidRPr="00386430">
        <w:rPr>
          <w:i/>
          <w:sz w:val="28"/>
        </w:rPr>
        <w:t>be attributed unambiguously to the production of bioenergy if the same biomass product is used for food, fodder or non-energy products?</w:t>
      </w:r>
    </w:p>
    <w:p w14:paraId="6993E100" w14:textId="77777777" w:rsidR="0044279D" w:rsidRDefault="0044279D" w:rsidP="00760744">
      <w:pPr>
        <w:pStyle w:val="Textkrper"/>
        <w:numPr>
          <w:ilvl w:val="0"/>
          <w:numId w:val="8"/>
        </w:numPr>
        <w:tabs>
          <w:tab w:val="left" w:pos="1035"/>
        </w:tabs>
        <w:rPr>
          <w:sz w:val="28"/>
        </w:rPr>
      </w:pPr>
      <w:r>
        <w:rPr>
          <w:sz w:val="28"/>
        </w:rPr>
        <w:t xml:space="preserve">TIER 1: </w:t>
      </w:r>
      <w:r w:rsidRPr="00DD384B">
        <w:rPr>
          <w:sz w:val="28"/>
        </w:rPr>
        <w:t>Via humus balancing spatial or similar approaches shares of d</w:t>
      </w:r>
      <w:r w:rsidRPr="00DD384B">
        <w:rPr>
          <w:sz w:val="28"/>
        </w:rPr>
        <w:t>e</w:t>
      </w:r>
      <w:r w:rsidRPr="00DD384B">
        <w:rPr>
          <w:sz w:val="28"/>
        </w:rPr>
        <w:t>grading, maintaining and improving of soil carbon content can be dete</w:t>
      </w:r>
      <w:r w:rsidRPr="00DD384B">
        <w:rPr>
          <w:sz w:val="28"/>
        </w:rPr>
        <w:t>r</w:t>
      </w:r>
      <w:r w:rsidRPr="00DD384B">
        <w:rPr>
          <w:sz w:val="28"/>
        </w:rPr>
        <w:t>mined but without differentiating between the final uses of the biomass. Then soil qualities shall be attributed to bioenergy according to its share on the total production of the respective cultivation.</w:t>
      </w:r>
    </w:p>
    <w:p w14:paraId="692BBD80" w14:textId="77777777" w:rsidR="0044279D" w:rsidRDefault="0044279D" w:rsidP="00760744">
      <w:pPr>
        <w:pStyle w:val="Textkrper"/>
        <w:numPr>
          <w:ilvl w:val="0"/>
          <w:numId w:val="8"/>
        </w:numPr>
        <w:tabs>
          <w:tab w:val="left" w:pos="1035"/>
        </w:tabs>
        <w:rPr>
          <w:sz w:val="28"/>
        </w:rPr>
      </w:pPr>
      <w:r>
        <w:rPr>
          <w:sz w:val="28"/>
        </w:rPr>
        <w:t>TIER 2: A clear assignment of agricultural land to bioenergy production can be made (see above) and the change in soil organic content will be estimated via humus balancing for this land with a sufficient spatial di</w:t>
      </w:r>
      <w:r>
        <w:rPr>
          <w:sz w:val="28"/>
        </w:rPr>
        <w:t>f</w:t>
      </w:r>
      <w:r>
        <w:rPr>
          <w:sz w:val="28"/>
        </w:rPr>
        <w:t>ferentiation of bioenergy feedstock production.</w:t>
      </w:r>
    </w:p>
    <w:p w14:paraId="4E11C50B" w14:textId="77777777" w:rsidR="0044279D" w:rsidRDefault="0044279D" w:rsidP="00760744">
      <w:pPr>
        <w:pStyle w:val="Textkrper"/>
        <w:numPr>
          <w:ilvl w:val="0"/>
          <w:numId w:val="8"/>
        </w:numPr>
        <w:tabs>
          <w:tab w:val="left" w:pos="1035"/>
        </w:tabs>
        <w:rPr>
          <w:sz w:val="28"/>
        </w:rPr>
      </w:pPr>
      <w:r>
        <w:rPr>
          <w:sz w:val="28"/>
        </w:rPr>
        <w:t xml:space="preserve">TIER 3: </w:t>
      </w:r>
      <w:r w:rsidRPr="00DD384B">
        <w:rPr>
          <w:sz w:val="28"/>
        </w:rPr>
        <w:t>Due to a clear assignment of agricultural area to bioenergy fee</w:t>
      </w:r>
      <w:r w:rsidRPr="00DD384B">
        <w:rPr>
          <w:sz w:val="28"/>
        </w:rPr>
        <w:t>d</w:t>
      </w:r>
      <w:r w:rsidRPr="00DD384B">
        <w:rPr>
          <w:sz w:val="28"/>
        </w:rPr>
        <w:t>stock e.g. because of fiscal reasons or unambiguous regional practice the land for bioenergy can be identified. Furthermore soil organic content is analyzed and monitored over a sufficient time period and with sufficient soil sampling in the respective area.</w:t>
      </w:r>
    </w:p>
    <w:p w14:paraId="1AC12644" w14:textId="77777777" w:rsidR="0044279D" w:rsidRDefault="0044279D" w:rsidP="0044279D">
      <w:pPr>
        <w:pStyle w:val="Textkrper"/>
        <w:tabs>
          <w:tab w:val="left" w:pos="1035"/>
        </w:tabs>
        <w:rPr>
          <w:sz w:val="28"/>
        </w:rPr>
      </w:pPr>
    </w:p>
    <w:p w14:paraId="7EE5CE6C" w14:textId="073DF01A" w:rsidR="0044279D" w:rsidRDefault="0044279D" w:rsidP="00760744">
      <w:pPr>
        <w:pStyle w:val="Textkrper"/>
        <w:numPr>
          <w:ilvl w:val="0"/>
          <w:numId w:val="7"/>
        </w:numPr>
        <w:tabs>
          <w:tab w:val="left" w:pos="3240"/>
        </w:tabs>
        <w:rPr>
          <w:i/>
          <w:sz w:val="28"/>
        </w:rPr>
      </w:pPr>
      <w:r w:rsidRPr="0083090E">
        <w:rPr>
          <w:i/>
          <w:sz w:val="28"/>
        </w:rPr>
        <w:t>How can soil quality be attributed to bioenergy feedstock management if this material is derived as</w:t>
      </w:r>
      <w:r w:rsidR="00B30FA7">
        <w:rPr>
          <w:i/>
          <w:sz w:val="28"/>
        </w:rPr>
        <w:t xml:space="preserve"> a</w:t>
      </w:r>
      <w:r w:rsidRPr="0083090E">
        <w:rPr>
          <w:i/>
          <w:sz w:val="28"/>
        </w:rPr>
        <w:t xml:space="preserve"> co-product from biomass for various purposes (e.g. straw) or as </w:t>
      </w:r>
      <w:r w:rsidR="00B30FA7">
        <w:rPr>
          <w:i/>
          <w:sz w:val="28"/>
        </w:rPr>
        <w:t xml:space="preserve">a </w:t>
      </w:r>
      <w:r w:rsidRPr="0083090E">
        <w:rPr>
          <w:i/>
          <w:sz w:val="28"/>
        </w:rPr>
        <w:t>separate co-product of continuous rotation farming?</w:t>
      </w:r>
    </w:p>
    <w:p w14:paraId="512D0FA0" w14:textId="46716509" w:rsidR="0044279D" w:rsidRPr="006D5B2E" w:rsidRDefault="0044279D" w:rsidP="0044279D">
      <w:pPr>
        <w:pStyle w:val="Textkrper"/>
        <w:tabs>
          <w:tab w:val="left" w:pos="3240"/>
        </w:tabs>
        <w:rPr>
          <w:sz w:val="28"/>
        </w:rPr>
      </w:pPr>
      <w:r w:rsidRPr="006D5B2E">
        <w:rPr>
          <w:sz w:val="28"/>
        </w:rPr>
        <w:t>It is a prerequisite to have information o</w:t>
      </w:r>
      <w:r w:rsidR="00B30FA7">
        <w:rPr>
          <w:sz w:val="28"/>
        </w:rPr>
        <w:t>n</w:t>
      </w:r>
      <w:r w:rsidRPr="006D5B2E">
        <w:rPr>
          <w:sz w:val="28"/>
        </w:rPr>
        <w:t xml:space="preserve"> the amount and type production of biomass f</w:t>
      </w:r>
      <w:r>
        <w:rPr>
          <w:sz w:val="28"/>
        </w:rPr>
        <w:t>or energy and the other products from combined production by measurement or statistics.</w:t>
      </w:r>
    </w:p>
    <w:p w14:paraId="48BD59D9" w14:textId="3CED047F" w:rsidR="0044279D" w:rsidRDefault="0044279D" w:rsidP="00760744">
      <w:pPr>
        <w:pStyle w:val="Textkrper"/>
        <w:numPr>
          <w:ilvl w:val="0"/>
          <w:numId w:val="9"/>
        </w:numPr>
        <w:tabs>
          <w:tab w:val="left" w:pos="1035"/>
        </w:tabs>
        <w:rPr>
          <w:sz w:val="28"/>
        </w:rPr>
      </w:pPr>
      <w:r>
        <w:rPr>
          <w:sz w:val="28"/>
        </w:rPr>
        <w:t xml:space="preserve">TIER 1: </w:t>
      </w:r>
      <w:r w:rsidRPr="00DD384B">
        <w:rPr>
          <w:sz w:val="28"/>
        </w:rPr>
        <w:t>With the knowledge of SOC or humus balances of a certain co</w:t>
      </w:r>
      <w:r w:rsidRPr="00DD384B">
        <w:rPr>
          <w:sz w:val="28"/>
        </w:rPr>
        <w:t>m</w:t>
      </w:r>
      <w:r w:rsidRPr="00DD384B">
        <w:rPr>
          <w:sz w:val="28"/>
        </w:rPr>
        <w:t>bined agricultural production</w:t>
      </w:r>
      <w:r w:rsidR="00B30FA7">
        <w:rPr>
          <w:sz w:val="28"/>
        </w:rPr>
        <w:t>,</w:t>
      </w:r>
      <w:r w:rsidRPr="00DD384B">
        <w:rPr>
          <w:sz w:val="28"/>
        </w:rPr>
        <w:t xml:space="preserve"> but without the evidence that it relates to a specific product of the combined production</w:t>
      </w:r>
      <w:r w:rsidR="00B30FA7">
        <w:rPr>
          <w:sz w:val="28"/>
        </w:rPr>
        <w:t>,</w:t>
      </w:r>
      <w:r w:rsidRPr="00DD384B">
        <w:rPr>
          <w:sz w:val="28"/>
        </w:rPr>
        <w:t xml:space="preserve"> a simple allocation shall be performed. The allocation factor can be the economic value of the by-products or their energy content (mass * lower heating value).</w:t>
      </w:r>
    </w:p>
    <w:p w14:paraId="232CA2D0" w14:textId="77777777" w:rsidR="0044279D" w:rsidRDefault="0044279D" w:rsidP="00760744">
      <w:pPr>
        <w:pStyle w:val="Textkrper"/>
        <w:numPr>
          <w:ilvl w:val="0"/>
          <w:numId w:val="9"/>
        </w:numPr>
        <w:tabs>
          <w:tab w:val="left" w:pos="1035"/>
        </w:tabs>
        <w:rPr>
          <w:sz w:val="28"/>
        </w:rPr>
      </w:pPr>
      <w:r>
        <w:rPr>
          <w:sz w:val="28"/>
        </w:rPr>
        <w:t>TIER 2: Humus balance can be calculated for the combined production of energy biomass and be attributed to bioenergy with the knowledge of management options.</w:t>
      </w:r>
    </w:p>
    <w:p w14:paraId="026EDC42" w14:textId="77777777" w:rsidR="0044279D" w:rsidRDefault="0044279D" w:rsidP="00760744">
      <w:pPr>
        <w:pStyle w:val="Textkrper"/>
        <w:numPr>
          <w:ilvl w:val="0"/>
          <w:numId w:val="9"/>
        </w:numPr>
        <w:tabs>
          <w:tab w:val="left" w:pos="1035"/>
        </w:tabs>
        <w:rPr>
          <w:sz w:val="28"/>
        </w:rPr>
      </w:pPr>
      <w:r>
        <w:rPr>
          <w:sz w:val="28"/>
        </w:rPr>
        <w:t xml:space="preserve">TIER 3: </w:t>
      </w:r>
      <w:r w:rsidRPr="00DD384B">
        <w:rPr>
          <w:sz w:val="28"/>
        </w:rPr>
        <w:t>Soil organic content is measured over a sufficient time period and with sufficient soil sampling in the respective area and findings can be a</w:t>
      </w:r>
      <w:r w:rsidRPr="00DD384B">
        <w:rPr>
          <w:sz w:val="28"/>
        </w:rPr>
        <w:t>t</w:t>
      </w:r>
      <w:r w:rsidRPr="00DD384B">
        <w:rPr>
          <w:sz w:val="28"/>
        </w:rPr>
        <w:t>tributed directly to the management of the different parts of biomass (e.g. high yield of straw) or to the bioenergy cultivation in rotation far</w:t>
      </w:r>
      <w:r w:rsidRPr="00DD384B">
        <w:rPr>
          <w:sz w:val="28"/>
        </w:rPr>
        <w:t>m</w:t>
      </w:r>
      <w:r w:rsidRPr="00DD384B">
        <w:rPr>
          <w:sz w:val="28"/>
        </w:rPr>
        <w:t>ing (in that case if a net SOC degradation of the overall rotation can be attributed to the bioenergy cultivation only).</w:t>
      </w:r>
    </w:p>
    <w:p w14:paraId="6FBBE0E1" w14:textId="5D0082AF" w:rsidR="00BF16BE" w:rsidRPr="00BF16BE" w:rsidRDefault="00BF16BE" w:rsidP="00BF16BE">
      <w:pPr>
        <w:pStyle w:val="Textkrper"/>
        <w:rPr>
          <w:sz w:val="28"/>
          <w:lang w:val="en-GB"/>
        </w:rPr>
      </w:pPr>
      <w:r>
        <w:rPr>
          <w:sz w:val="28"/>
          <w:lang w:val="en-GB"/>
        </w:rPr>
        <w:lastRenderedPageBreak/>
        <w:t>The Colombian researchers proposed an ideal methodological approach</w:t>
      </w:r>
      <w:r w:rsidRPr="00BF16BE">
        <w:rPr>
          <w:sz w:val="28"/>
          <w:lang w:val="en-GB"/>
        </w:rPr>
        <w:t>, a</w:t>
      </w:r>
      <w:r w:rsidRPr="00BF16BE">
        <w:rPr>
          <w:sz w:val="28"/>
          <w:lang w:val="en-GB"/>
        </w:rPr>
        <w:t>s</w:t>
      </w:r>
      <w:r w:rsidRPr="00BF16BE">
        <w:rPr>
          <w:sz w:val="28"/>
          <w:lang w:val="en-GB"/>
        </w:rPr>
        <w:t>suming that the necessary information on soil quality was availa</w:t>
      </w:r>
      <w:r>
        <w:rPr>
          <w:sz w:val="28"/>
          <w:lang w:val="en-GB"/>
        </w:rPr>
        <w:t xml:space="preserve">ble. </w:t>
      </w:r>
      <w:r w:rsidRPr="00BF16BE">
        <w:rPr>
          <w:sz w:val="28"/>
          <w:lang w:val="en-GB"/>
        </w:rPr>
        <w:t>The indic</w:t>
      </w:r>
      <w:r w:rsidRPr="00BF16BE">
        <w:rPr>
          <w:sz w:val="28"/>
          <w:lang w:val="en-GB"/>
        </w:rPr>
        <w:t>a</w:t>
      </w:r>
      <w:r w:rsidRPr="00BF16BE">
        <w:rPr>
          <w:sz w:val="28"/>
          <w:lang w:val="en-GB"/>
        </w:rPr>
        <w:t>tor measure</w:t>
      </w:r>
      <w:r>
        <w:rPr>
          <w:sz w:val="28"/>
          <w:lang w:val="en-GB"/>
        </w:rPr>
        <w:t>ment should</w:t>
      </w:r>
      <w:r w:rsidRPr="00BF16BE">
        <w:rPr>
          <w:sz w:val="28"/>
          <w:lang w:val="en-GB"/>
        </w:rPr>
        <w:t xml:space="preserve"> therefore </w:t>
      </w:r>
      <w:r w:rsidR="00653FB9">
        <w:rPr>
          <w:sz w:val="28"/>
          <w:lang w:val="en-GB"/>
        </w:rPr>
        <w:t xml:space="preserve">be </w:t>
      </w:r>
      <w:r w:rsidRPr="00BF16BE">
        <w:rPr>
          <w:sz w:val="28"/>
          <w:lang w:val="en-GB"/>
        </w:rPr>
        <w:t>approached as follows:</w:t>
      </w:r>
    </w:p>
    <w:p w14:paraId="15AEF939" w14:textId="0A468862" w:rsidR="00BF16BE" w:rsidRPr="00BF16BE" w:rsidRDefault="00BF16BE" w:rsidP="00760744">
      <w:pPr>
        <w:pStyle w:val="Textkrper"/>
        <w:numPr>
          <w:ilvl w:val="0"/>
          <w:numId w:val="19"/>
        </w:numPr>
        <w:rPr>
          <w:sz w:val="28"/>
          <w:lang w:val="en-GB"/>
        </w:rPr>
      </w:pPr>
      <w:r w:rsidRPr="00BF16BE">
        <w:rPr>
          <w:sz w:val="28"/>
          <w:lang w:val="en-GB"/>
        </w:rPr>
        <w:t>Analysis of soil maps;</w:t>
      </w:r>
    </w:p>
    <w:p w14:paraId="749BBF51" w14:textId="23888CE4" w:rsidR="00BF16BE" w:rsidRPr="00BF16BE" w:rsidRDefault="00BF16BE" w:rsidP="00760744">
      <w:pPr>
        <w:pStyle w:val="Textkrper"/>
        <w:numPr>
          <w:ilvl w:val="0"/>
          <w:numId w:val="19"/>
        </w:numPr>
        <w:rPr>
          <w:sz w:val="28"/>
          <w:lang w:val="en-GB"/>
        </w:rPr>
      </w:pPr>
      <w:r w:rsidRPr="00BF16BE">
        <w:rPr>
          <w:sz w:val="28"/>
          <w:lang w:val="en-GB"/>
        </w:rPr>
        <w:t>Determination of the relationship between risk-zones and bioenergy zones;</w:t>
      </w:r>
    </w:p>
    <w:p w14:paraId="16078ECC" w14:textId="1EAFB9F1" w:rsidR="00BF16BE" w:rsidRPr="00BF16BE" w:rsidRDefault="00BF16BE" w:rsidP="00760744">
      <w:pPr>
        <w:pStyle w:val="Textkrper"/>
        <w:numPr>
          <w:ilvl w:val="0"/>
          <w:numId w:val="19"/>
        </w:numPr>
        <w:rPr>
          <w:sz w:val="28"/>
          <w:lang w:val="en-GB"/>
        </w:rPr>
      </w:pPr>
      <w:r w:rsidRPr="00BF16BE">
        <w:rPr>
          <w:sz w:val="28"/>
          <w:lang w:val="en-GB"/>
        </w:rPr>
        <w:t>Estimation of SOC change related to bioenergy zones; and</w:t>
      </w:r>
    </w:p>
    <w:p w14:paraId="7BF764A0" w14:textId="19B57A2B" w:rsidR="00BF16BE" w:rsidRDefault="00BF16BE" w:rsidP="00760744">
      <w:pPr>
        <w:pStyle w:val="Textkrper"/>
        <w:numPr>
          <w:ilvl w:val="0"/>
          <w:numId w:val="19"/>
        </w:numPr>
        <w:rPr>
          <w:sz w:val="28"/>
          <w:lang w:val="en-GB"/>
        </w:rPr>
      </w:pPr>
      <w:r w:rsidRPr="00BF16BE">
        <w:rPr>
          <w:sz w:val="28"/>
          <w:lang w:val="en-GB"/>
        </w:rPr>
        <w:t>Recommendations for maintaining or increasing SOC content.</w:t>
      </w:r>
    </w:p>
    <w:p w14:paraId="1F6B6B5B" w14:textId="77777777" w:rsidR="0044279D" w:rsidRDefault="0044279D" w:rsidP="00565257">
      <w:pPr>
        <w:pStyle w:val="Textkrper"/>
        <w:rPr>
          <w:sz w:val="28"/>
          <w:lang w:val="en-GB"/>
        </w:rPr>
      </w:pPr>
    </w:p>
    <w:p w14:paraId="6937B692" w14:textId="511CBB00" w:rsidR="00CC6EEA" w:rsidRPr="00CC6EEA" w:rsidRDefault="00CC6EEA" w:rsidP="00CC6EEA">
      <w:pPr>
        <w:pStyle w:val="berschrift2"/>
        <w:rPr>
          <w:lang w:val="en-GB"/>
        </w:rPr>
      </w:pPr>
      <w:bookmarkStart w:id="18" w:name="_Toc535852043"/>
      <w:r w:rsidRPr="00CC6EEA">
        <w:rPr>
          <w:lang w:val="en-GB"/>
        </w:rPr>
        <w:t>Indicator 6: Water quality</w:t>
      </w:r>
      <w:bookmarkEnd w:id="18"/>
    </w:p>
    <w:p w14:paraId="1963ED30" w14:textId="77777777" w:rsidR="00CC6EEA" w:rsidRPr="00CC6EEA" w:rsidRDefault="00CC6EEA" w:rsidP="00CC6EEA">
      <w:pPr>
        <w:pStyle w:val="Textkrper"/>
        <w:rPr>
          <w:b/>
          <w:i/>
          <w:sz w:val="28"/>
          <w:lang w:val="en-GB"/>
        </w:rPr>
      </w:pPr>
      <w:r w:rsidRPr="00CC6EEA">
        <w:rPr>
          <w:b/>
          <w:i/>
          <w:sz w:val="28"/>
          <w:lang w:val="en-GB"/>
        </w:rPr>
        <w:t>a) Short recapitulation of the indicator</w:t>
      </w:r>
    </w:p>
    <w:p w14:paraId="5E7DFE86" w14:textId="77777777" w:rsidR="00970FAA" w:rsidRPr="004E0EF3" w:rsidRDefault="00970FAA"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sidRPr="004E0EF3">
        <w:rPr>
          <w:sz w:val="22"/>
          <w:szCs w:val="22"/>
          <w:lang w:val="en-GB"/>
        </w:rPr>
        <w:t>Description:</w:t>
      </w:r>
    </w:p>
    <w:p w14:paraId="229A4AED" w14:textId="77777777" w:rsidR="00970FAA" w:rsidRPr="004E0EF3" w:rsidRDefault="00970FAA"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sidRPr="004E0EF3">
        <w:rPr>
          <w:sz w:val="22"/>
          <w:szCs w:val="22"/>
          <w:lang w:val="en-GB"/>
        </w:rPr>
        <w:t>(6.1) Pollutant loadings to waterways and bodies of water attributable to fertilizer and pesticide a</w:t>
      </w:r>
      <w:r w:rsidRPr="004E0EF3">
        <w:rPr>
          <w:sz w:val="22"/>
          <w:szCs w:val="22"/>
          <w:lang w:val="en-GB"/>
        </w:rPr>
        <w:t>p</w:t>
      </w:r>
      <w:r w:rsidRPr="004E0EF3">
        <w:rPr>
          <w:sz w:val="22"/>
          <w:szCs w:val="22"/>
          <w:lang w:val="en-GB"/>
        </w:rPr>
        <w:t>plication for bioenergy feedstock production, and expressed as a percentage of pollutant loadings from total agricultural production in the watershed</w:t>
      </w:r>
    </w:p>
    <w:p w14:paraId="14391D53" w14:textId="77777777" w:rsidR="00970FAA" w:rsidRDefault="00970FAA"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sidRPr="004E0EF3">
        <w:rPr>
          <w:sz w:val="22"/>
          <w:szCs w:val="22"/>
          <w:lang w:val="en-GB"/>
        </w:rPr>
        <w:t>(6.2) Pollutant loadings to waterways and bodies of water attributable to bioenergy processing effl</w:t>
      </w:r>
      <w:r w:rsidRPr="004E0EF3">
        <w:rPr>
          <w:sz w:val="22"/>
          <w:szCs w:val="22"/>
          <w:lang w:val="en-GB"/>
        </w:rPr>
        <w:t>u</w:t>
      </w:r>
      <w:r w:rsidRPr="004E0EF3">
        <w:rPr>
          <w:sz w:val="22"/>
          <w:szCs w:val="22"/>
          <w:lang w:val="en-GB"/>
        </w:rPr>
        <w:t>ents, and expressed as a percentage of pollutant loadings from total agricultural processing effluents in the watershed</w:t>
      </w:r>
    </w:p>
    <w:p w14:paraId="1A336E8B" w14:textId="77777777"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Measurement unit(s):</w:t>
      </w:r>
    </w:p>
    <w:p w14:paraId="42E61C4C" w14:textId="77777777"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sidRPr="0008684B">
        <w:rPr>
          <w:sz w:val="22"/>
          <w:szCs w:val="22"/>
          <w:lang w:val="en-GB"/>
        </w:rPr>
        <w:t>(6.1) Annual nitrogen (N) and phosphorus (P) loadings from fertilizer and pesticide active ingredient loadings attributable to bioenergy feedstock pro</w:t>
      </w:r>
      <w:r>
        <w:rPr>
          <w:sz w:val="22"/>
          <w:szCs w:val="22"/>
          <w:lang w:val="en-GB"/>
        </w:rPr>
        <w:t>duction (per watershed area):</w:t>
      </w:r>
    </w:p>
    <w:p w14:paraId="5267363B" w14:textId="44B8180A"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 xml:space="preserve">- </w:t>
      </w:r>
      <w:proofErr w:type="gramStart"/>
      <w:r w:rsidRPr="0008684B">
        <w:rPr>
          <w:sz w:val="22"/>
          <w:szCs w:val="22"/>
          <w:lang w:val="en-GB"/>
        </w:rPr>
        <w:t>in</w:t>
      </w:r>
      <w:proofErr w:type="gramEnd"/>
      <w:r w:rsidRPr="0008684B">
        <w:rPr>
          <w:sz w:val="22"/>
          <w:szCs w:val="22"/>
          <w:lang w:val="en-GB"/>
        </w:rPr>
        <w:t xml:space="preserve"> kg of N, P and acti</w:t>
      </w:r>
      <w:r>
        <w:rPr>
          <w:sz w:val="22"/>
          <w:szCs w:val="22"/>
          <w:lang w:val="en-GB"/>
        </w:rPr>
        <w:t>ve ingredient per ha per year</w:t>
      </w:r>
    </w:p>
    <w:p w14:paraId="632B6E10" w14:textId="6E11FD09"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 xml:space="preserve">- </w:t>
      </w:r>
      <w:proofErr w:type="gramStart"/>
      <w:r w:rsidRPr="0008684B">
        <w:rPr>
          <w:sz w:val="22"/>
          <w:szCs w:val="22"/>
          <w:lang w:val="en-GB"/>
        </w:rPr>
        <w:t>as</w:t>
      </w:r>
      <w:proofErr w:type="gramEnd"/>
      <w:r w:rsidRPr="0008684B">
        <w:rPr>
          <w:sz w:val="22"/>
          <w:szCs w:val="22"/>
          <w:lang w:val="en-GB"/>
        </w:rPr>
        <w:t xml:space="preserve"> percentages of total N, P and pesticide active ingredient loadings from agriculture in the wate</w:t>
      </w:r>
      <w:r w:rsidRPr="0008684B">
        <w:rPr>
          <w:sz w:val="22"/>
          <w:szCs w:val="22"/>
          <w:lang w:val="en-GB"/>
        </w:rPr>
        <w:t>r</w:t>
      </w:r>
      <w:r>
        <w:rPr>
          <w:sz w:val="22"/>
          <w:szCs w:val="22"/>
          <w:lang w:val="en-GB"/>
        </w:rPr>
        <w:t>shed</w:t>
      </w:r>
    </w:p>
    <w:p w14:paraId="0351751F" w14:textId="77777777"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sidRPr="0008684B">
        <w:rPr>
          <w:sz w:val="22"/>
          <w:szCs w:val="22"/>
          <w:lang w:val="en-GB"/>
        </w:rPr>
        <w:t>(6.2) Pollutant loadings attributable to bioenergy processing efflu</w:t>
      </w:r>
      <w:r>
        <w:rPr>
          <w:sz w:val="22"/>
          <w:szCs w:val="22"/>
          <w:lang w:val="en-GB"/>
        </w:rPr>
        <w:t>ent:</w:t>
      </w:r>
    </w:p>
    <w:p w14:paraId="64C91D7E" w14:textId="43253609"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 xml:space="preserve">- </w:t>
      </w:r>
      <w:proofErr w:type="gramStart"/>
      <w:r w:rsidRPr="0008684B">
        <w:rPr>
          <w:sz w:val="22"/>
          <w:szCs w:val="22"/>
          <w:lang w:val="en-GB"/>
        </w:rPr>
        <w:t>pollutant</w:t>
      </w:r>
      <w:proofErr w:type="gramEnd"/>
      <w:r w:rsidRPr="0008684B">
        <w:rPr>
          <w:sz w:val="22"/>
          <w:szCs w:val="22"/>
          <w:lang w:val="en-GB"/>
        </w:rPr>
        <w:t xml:space="preserve"> levels in bioenergy processing effluents in mg/l (for pollutant concentrations and bi</w:t>
      </w:r>
      <w:r w:rsidRPr="0008684B">
        <w:rPr>
          <w:sz w:val="22"/>
          <w:szCs w:val="22"/>
          <w:lang w:val="en-GB"/>
        </w:rPr>
        <w:t>o</w:t>
      </w:r>
      <w:r w:rsidRPr="0008684B">
        <w:rPr>
          <w:sz w:val="22"/>
          <w:szCs w:val="22"/>
          <w:lang w:val="en-GB"/>
        </w:rPr>
        <w:t xml:space="preserve">chemical and chemical oxygen demand – BOD and COD), and (if also measured) ºC (for temperature), </w:t>
      </w:r>
      <w:proofErr w:type="spellStart"/>
      <w:r w:rsidRPr="0008684B">
        <w:rPr>
          <w:sz w:val="22"/>
          <w:szCs w:val="22"/>
          <w:lang w:val="en-GB"/>
        </w:rPr>
        <w:t>μS</w:t>
      </w:r>
      <w:proofErr w:type="spellEnd"/>
      <w:r w:rsidRPr="0008684B">
        <w:rPr>
          <w:sz w:val="22"/>
          <w:szCs w:val="22"/>
          <w:lang w:val="en-GB"/>
        </w:rPr>
        <w:t>/m (for electrical conducti</w:t>
      </w:r>
      <w:r>
        <w:rPr>
          <w:sz w:val="22"/>
          <w:szCs w:val="22"/>
          <w:lang w:val="en-GB"/>
        </w:rPr>
        <w:t>vity) and pH</w:t>
      </w:r>
    </w:p>
    <w:p w14:paraId="5902F9CC" w14:textId="0596C32D"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 xml:space="preserve">- </w:t>
      </w:r>
      <w:proofErr w:type="gramStart"/>
      <w:r w:rsidRPr="0008684B">
        <w:rPr>
          <w:sz w:val="22"/>
          <w:szCs w:val="22"/>
          <w:lang w:val="en-GB"/>
        </w:rPr>
        <w:t>total</w:t>
      </w:r>
      <w:proofErr w:type="gramEnd"/>
      <w:r w:rsidRPr="0008684B">
        <w:rPr>
          <w:sz w:val="22"/>
          <w:szCs w:val="22"/>
          <w:lang w:val="en-GB"/>
        </w:rPr>
        <w:t xml:space="preserve"> annual pollutant loadings in kg/year or (per watershed ar</w:t>
      </w:r>
      <w:r>
        <w:rPr>
          <w:sz w:val="22"/>
          <w:szCs w:val="22"/>
          <w:lang w:val="en-GB"/>
        </w:rPr>
        <w:t>ea) in kg/ha/year</w:t>
      </w:r>
    </w:p>
    <w:p w14:paraId="58E44C31" w14:textId="03CA48E7" w:rsidR="0008684B" w:rsidRPr="004E0EF3"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 xml:space="preserve">- </w:t>
      </w:r>
      <w:proofErr w:type="gramStart"/>
      <w:r w:rsidRPr="0008684B">
        <w:rPr>
          <w:sz w:val="22"/>
          <w:szCs w:val="22"/>
          <w:lang w:val="en-GB"/>
        </w:rPr>
        <w:t>as</w:t>
      </w:r>
      <w:proofErr w:type="gramEnd"/>
      <w:r w:rsidRPr="0008684B">
        <w:rPr>
          <w:sz w:val="22"/>
          <w:szCs w:val="22"/>
          <w:lang w:val="en-GB"/>
        </w:rPr>
        <w:t xml:space="preserve"> a percentage of total pollutant loadings from agricultural processing in the watershed</w:t>
      </w:r>
    </w:p>
    <w:p w14:paraId="21CC26F2" w14:textId="77777777" w:rsidR="00CC6EEA" w:rsidRDefault="00CC6EEA" w:rsidP="00CC6EEA">
      <w:pPr>
        <w:pStyle w:val="Textkrper"/>
        <w:rPr>
          <w:sz w:val="28"/>
          <w:lang w:val="en-GB"/>
        </w:rPr>
      </w:pPr>
    </w:p>
    <w:p w14:paraId="2FFEE277" w14:textId="77777777" w:rsidR="00CC6EEA" w:rsidRPr="00CC6EEA" w:rsidRDefault="00CC6EEA" w:rsidP="00CC6EEA">
      <w:pPr>
        <w:pStyle w:val="Textkrper"/>
        <w:rPr>
          <w:b/>
          <w:i/>
          <w:sz w:val="28"/>
          <w:lang w:val="en-GB"/>
        </w:rPr>
      </w:pPr>
      <w:r w:rsidRPr="00CC6EEA">
        <w:rPr>
          <w:b/>
          <w:i/>
          <w:sz w:val="28"/>
          <w:lang w:val="en-GB"/>
        </w:rPr>
        <w:t>b) Attribution challenges during implementation</w:t>
      </w:r>
    </w:p>
    <w:p w14:paraId="2E6665B7" w14:textId="77777777" w:rsidR="00C80292" w:rsidRDefault="00C80292" w:rsidP="00C80292">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C80292" w:rsidRPr="00AC31C4" w14:paraId="1A8D46DA" w14:textId="77777777" w:rsidTr="00F80440">
        <w:tc>
          <w:tcPr>
            <w:tcW w:w="669" w:type="pct"/>
          </w:tcPr>
          <w:p w14:paraId="2958F659" w14:textId="77777777" w:rsidR="00C80292" w:rsidRPr="00AC31C4" w:rsidRDefault="00C80292" w:rsidP="00F80440">
            <w:pPr>
              <w:pStyle w:val="Textkrper"/>
              <w:rPr>
                <w:b/>
                <w:lang w:val="en-GB"/>
              </w:rPr>
            </w:pPr>
            <w:r w:rsidRPr="00AC31C4">
              <w:rPr>
                <w:b/>
                <w:lang w:val="en-GB"/>
              </w:rPr>
              <w:t>Country</w:t>
            </w:r>
          </w:p>
        </w:tc>
        <w:tc>
          <w:tcPr>
            <w:tcW w:w="1831" w:type="pct"/>
          </w:tcPr>
          <w:p w14:paraId="54EF7824" w14:textId="77777777" w:rsidR="00C80292" w:rsidRPr="00AC31C4" w:rsidRDefault="00C80292" w:rsidP="00F80440">
            <w:pPr>
              <w:pStyle w:val="Textkrper"/>
              <w:rPr>
                <w:b/>
                <w:lang w:val="en-GB"/>
              </w:rPr>
            </w:pPr>
            <w:r w:rsidRPr="00AC31C4">
              <w:rPr>
                <w:b/>
                <w:lang w:val="en-GB"/>
              </w:rPr>
              <w:t>Attribution issue</w:t>
            </w:r>
          </w:p>
        </w:tc>
        <w:tc>
          <w:tcPr>
            <w:tcW w:w="1831" w:type="pct"/>
          </w:tcPr>
          <w:p w14:paraId="01E0E5AF" w14:textId="77777777" w:rsidR="00C80292" w:rsidRPr="00AC31C4" w:rsidRDefault="00C80292" w:rsidP="00F80440">
            <w:pPr>
              <w:pStyle w:val="Textkrper"/>
              <w:rPr>
                <w:b/>
                <w:lang w:val="en-GB"/>
              </w:rPr>
            </w:pPr>
            <w:r w:rsidRPr="00AC31C4">
              <w:rPr>
                <w:b/>
                <w:lang w:val="en-GB"/>
              </w:rPr>
              <w:t>Used approach</w:t>
            </w:r>
          </w:p>
        </w:tc>
        <w:tc>
          <w:tcPr>
            <w:tcW w:w="669" w:type="pct"/>
          </w:tcPr>
          <w:p w14:paraId="2BD80D91" w14:textId="77777777" w:rsidR="00C80292" w:rsidRPr="00AC31C4" w:rsidRDefault="00C80292" w:rsidP="00F80440">
            <w:pPr>
              <w:pStyle w:val="Textkrper"/>
              <w:rPr>
                <w:b/>
                <w:lang w:val="en-GB"/>
              </w:rPr>
            </w:pPr>
            <w:r w:rsidRPr="00AC31C4">
              <w:rPr>
                <w:b/>
                <w:lang w:val="en-GB"/>
              </w:rPr>
              <w:t>Reference</w:t>
            </w:r>
          </w:p>
        </w:tc>
      </w:tr>
      <w:tr w:rsidR="00C80292" w:rsidRPr="005A32EC" w14:paraId="3226ABE4" w14:textId="77777777" w:rsidTr="00F80440">
        <w:tc>
          <w:tcPr>
            <w:tcW w:w="669" w:type="pct"/>
          </w:tcPr>
          <w:p w14:paraId="38E3D524" w14:textId="17B553FB" w:rsidR="00C80292" w:rsidRPr="005A32EC" w:rsidRDefault="00433E48" w:rsidP="00F80440">
            <w:pPr>
              <w:pStyle w:val="Textkrper"/>
              <w:jc w:val="left"/>
              <w:rPr>
                <w:sz w:val="22"/>
                <w:szCs w:val="22"/>
                <w:lang w:val="en-GB"/>
              </w:rPr>
            </w:pPr>
            <w:r w:rsidRPr="005A32EC">
              <w:rPr>
                <w:sz w:val="22"/>
                <w:szCs w:val="22"/>
                <w:lang w:val="en-GB"/>
              </w:rPr>
              <w:t>Columbia</w:t>
            </w:r>
          </w:p>
        </w:tc>
        <w:tc>
          <w:tcPr>
            <w:tcW w:w="1831" w:type="pct"/>
          </w:tcPr>
          <w:p w14:paraId="1774858C" w14:textId="2F0C4335" w:rsidR="00C80292" w:rsidRPr="005A32EC" w:rsidRDefault="005A32EC" w:rsidP="00F80440">
            <w:pPr>
              <w:pStyle w:val="Textkrper"/>
              <w:jc w:val="left"/>
              <w:rPr>
                <w:sz w:val="22"/>
                <w:szCs w:val="22"/>
                <w:lang w:val="en-GB"/>
              </w:rPr>
            </w:pPr>
            <w:r w:rsidRPr="005A32EC">
              <w:rPr>
                <w:sz w:val="22"/>
                <w:szCs w:val="22"/>
                <w:lang w:val="en-GB"/>
              </w:rPr>
              <w:t>With regard to indicator comp</w:t>
            </w:r>
            <w:r w:rsidRPr="005A32EC">
              <w:rPr>
                <w:sz w:val="22"/>
                <w:szCs w:val="22"/>
                <w:lang w:val="en-GB"/>
              </w:rPr>
              <w:t>o</w:t>
            </w:r>
            <w:r w:rsidRPr="005A32EC">
              <w:rPr>
                <w:sz w:val="22"/>
                <w:szCs w:val="22"/>
                <w:lang w:val="en-GB"/>
              </w:rPr>
              <w:t xml:space="preserve">nent 6.1, data on average fertilizer application rates in the cultivation of sugarcane and oil palm and on the associated pollutant loadings </w:t>
            </w:r>
            <w:r w:rsidRPr="005A32EC">
              <w:rPr>
                <w:sz w:val="22"/>
                <w:szCs w:val="22"/>
                <w:lang w:val="en-GB"/>
              </w:rPr>
              <w:lastRenderedPageBreak/>
              <w:t>into waterways and bodies of w</w:t>
            </w:r>
            <w:r w:rsidRPr="005A32EC">
              <w:rPr>
                <w:sz w:val="22"/>
                <w:szCs w:val="22"/>
                <w:lang w:val="en-GB"/>
              </w:rPr>
              <w:t>a</w:t>
            </w:r>
            <w:r w:rsidRPr="005A32EC">
              <w:rPr>
                <w:sz w:val="22"/>
                <w:szCs w:val="22"/>
                <w:lang w:val="en-GB"/>
              </w:rPr>
              <w:t>ter were found in literature.</w:t>
            </w:r>
          </w:p>
        </w:tc>
        <w:tc>
          <w:tcPr>
            <w:tcW w:w="1831" w:type="pct"/>
          </w:tcPr>
          <w:p w14:paraId="3B259447" w14:textId="591A2C53" w:rsidR="00C80292" w:rsidRDefault="005A32EC" w:rsidP="005A32EC">
            <w:pPr>
              <w:pStyle w:val="Textkrper"/>
              <w:jc w:val="left"/>
              <w:rPr>
                <w:sz w:val="22"/>
                <w:szCs w:val="22"/>
                <w:lang w:val="en-GB"/>
              </w:rPr>
            </w:pPr>
            <w:r w:rsidRPr="005A32EC">
              <w:rPr>
                <w:sz w:val="22"/>
                <w:szCs w:val="22"/>
                <w:lang w:val="en-GB"/>
              </w:rPr>
              <w:lastRenderedPageBreak/>
              <w:t>CUE (2012) reported average fert</w:t>
            </w:r>
            <w:r w:rsidRPr="005A32EC">
              <w:rPr>
                <w:sz w:val="22"/>
                <w:szCs w:val="22"/>
                <w:lang w:val="en-GB"/>
              </w:rPr>
              <w:t>i</w:t>
            </w:r>
            <w:r w:rsidRPr="005A32EC">
              <w:rPr>
                <w:sz w:val="22"/>
                <w:szCs w:val="22"/>
                <w:lang w:val="en-GB"/>
              </w:rPr>
              <w:t xml:space="preserve">lizer application rates in sugarcane cultivation …. </w:t>
            </w:r>
            <w:proofErr w:type="gramStart"/>
            <w:r w:rsidRPr="005A32EC">
              <w:rPr>
                <w:sz w:val="22"/>
                <w:szCs w:val="22"/>
                <w:lang w:val="en-GB"/>
              </w:rPr>
              <w:t>and</w:t>
            </w:r>
            <w:proofErr w:type="gramEnd"/>
            <w:r w:rsidRPr="005A32EC">
              <w:rPr>
                <w:sz w:val="22"/>
                <w:szCs w:val="22"/>
                <w:lang w:val="en-GB"/>
              </w:rPr>
              <w:t xml:space="preserve"> also N and P loadings into the superficial waters of the Cauca watershed. These va</w:t>
            </w:r>
            <w:r w:rsidRPr="005A32EC">
              <w:rPr>
                <w:sz w:val="22"/>
                <w:szCs w:val="22"/>
                <w:lang w:val="en-GB"/>
              </w:rPr>
              <w:t>l</w:t>
            </w:r>
            <w:r w:rsidRPr="005A32EC">
              <w:rPr>
                <w:sz w:val="22"/>
                <w:szCs w:val="22"/>
                <w:lang w:val="en-GB"/>
              </w:rPr>
              <w:lastRenderedPageBreak/>
              <w:t>ues were then allocated to ethanol production, based on the energy content of this fuel out of the total energy content of all products o</w:t>
            </w:r>
            <w:r w:rsidRPr="005A32EC">
              <w:rPr>
                <w:sz w:val="22"/>
                <w:szCs w:val="22"/>
                <w:lang w:val="en-GB"/>
              </w:rPr>
              <w:t>b</w:t>
            </w:r>
            <w:r w:rsidRPr="005A32EC">
              <w:rPr>
                <w:sz w:val="22"/>
                <w:szCs w:val="22"/>
                <w:lang w:val="en-GB"/>
              </w:rPr>
              <w:t>tained from sugarcane.</w:t>
            </w:r>
          </w:p>
          <w:p w14:paraId="0475C1F8" w14:textId="7E103EF5" w:rsidR="005A32EC" w:rsidRPr="005A32EC" w:rsidRDefault="005A32EC" w:rsidP="005A32EC">
            <w:pPr>
              <w:pStyle w:val="Textkrper"/>
              <w:jc w:val="left"/>
              <w:rPr>
                <w:sz w:val="22"/>
                <w:szCs w:val="22"/>
                <w:lang w:val="en-GB"/>
              </w:rPr>
            </w:pPr>
            <w:r w:rsidRPr="005A32EC">
              <w:rPr>
                <w:sz w:val="22"/>
                <w:szCs w:val="22"/>
                <w:lang w:val="en-GB"/>
              </w:rPr>
              <w:t>The attribution to biodiesel pr</w:t>
            </w:r>
            <w:r w:rsidRPr="005A32EC">
              <w:rPr>
                <w:sz w:val="22"/>
                <w:szCs w:val="22"/>
                <w:lang w:val="en-GB"/>
              </w:rPr>
              <w:t>o</w:t>
            </w:r>
            <w:r w:rsidRPr="005A32EC">
              <w:rPr>
                <w:sz w:val="22"/>
                <w:szCs w:val="22"/>
                <w:lang w:val="en-GB"/>
              </w:rPr>
              <w:t xml:space="preserve">duction </w:t>
            </w:r>
            <w:r w:rsidR="00FF6AEE">
              <w:rPr>
                <w:sz w:val="22"/>
                <w:szCs w:val="22"/>
                <w:lang w:val="en-GB"/>
              </w:rPr>
              <w:t xml:space="preserve">from palm oil was </w:t>
            </w:r>
            <w:r w:rsidRPr="005A32EC">
              <w:rPr>
                <w:sz w:val="22"/>
                <w:szCs w:val="22"/>
                <w:lang w:val="en-GB"/>
              </w:rPr>
              <w:t xml:space="preserve">made on the basis of the share of </w:t>
            </w:r>
            <w:r w:rsidR="00FF6AEE">
              <w:rPr>
                <w:sz w:val="22"/>
                <w:szCs w:val="22"/>
                <w:lang w:val="en-GB"/>
              </w:rPr>
              <w:t>CPO used for biodiesel.</w:t>
            </w:r>
          </w:p>
          <w:p w14:paraId="6C33F990" w14:textId="4B2094D8" w:rsidR="005A32EC" w:rsidRPr="005A32EC" w:rsidRDefault="005A32EC" w:rsidP="00433E48">
            <w:pPr>
              <w:pStyle w:val="Textkrper"/>
              <w:jc w:val="left"/>
              <w:rPr>
                <w:sz w:val="22"/>
                <w:szCs w:val="22"/>
                <w:lang w:val="en-GB"/>
              </w:rPr>
            </w:pPr>
            <w:r w:rsidRPr="005A32EC">
              <w:rPr>
                <w:sz w:val="22"/>
                <w:szCs w:val="22"/>
                <w:lang w:val="en-GB"/>
              </w:rPr>
              <w:t>Indicator component 6.2 could not be measured.</w:t>
            </w:r>
          </w:p>
        </w:tc>
        <w:tc>
          <w:tcPr>
            <w:tcW w:w="669" w:type="pct"/>
          </w:tcPr>
          <w:p w14:paraId="504C3B8F" w14:textId="77777777" w:rsidR="00C80292" w:rsidRDefault="005A32EC" w:rsidP="00F80440">
            <w:pPr>
              <w:pStyle w:val="Textkrper"/>
              <w:jc w:val="left"/>
              <w:rPr>
                <w:sz w:val="22"/>
                <w:szCs w:val="22"/>
                <w:lang w:val="en-GB"/>
              </w:rPr>
            </w:pPr>
            <w:r w:rsidRPr="005A32EC">
              <w:rPr>
                <w:sz w:val="22"/>
                <w:szCs w:val="22"/>
                <w:lang w:val="en-GB"/>
              </w:rPr>
              <w:lastRenderedPageBreak/>
              <w:t>p. 83/84</w:t>
            </w:r>
          </w:p>
          <w:p w14:paraId="20FA01E0" w14:textId="1795AED9" w:rsidR="00FF6AEE" w:rsidRPr="005A32EC" w:rsidRDefault="00FF6AEE" w:rsidP="00F80440">
            <w:pPr>
              <w:pStyle w:val="Textkrper"/>
              <w:jc w:val="left"/>
              <w:rPr>
                <w:sz w:val="22"/>
                <w:szCs w:val="22"/>
                <w:lang w:val="en-GB"/>
              </w:rPr>
            </w:pPr>
            <w:r>
              <w:rPr>
                <w:sz w:val="22"/>
                <w:szCs w:val="22"/>
                <w:lang w:val="en-GB"/>
              </w:rPr>
              <w:t>p. 85</w:t>
            </w:r>
          </w:p>
        </w:tc>
      </w:tr>
      <w:tr w:rsidR="00C80292" w:rsidRPr="002B77BF" w14:paraId="6BB4A907" w14:textId="77777777" w:rsidTr="00F80440">
        <w:tc>
          <w:tcPr>
            <w:tcW w:w="669" w:type="pct"/>
          </w:tcPr>
          <w:p w14:paraId="109D288A" w14:textId="5CC7EDAA" w:rsidR="00C80292" w:rsidRPr="002B77BF" w:rsidRDefault="00FF6AEE" w:rsidP="00F80440">
            <w:pPr>
              <w:pStyle w:val="Textkrper"/>
              <w:jc w:val="left"/>
              <w:rPr>
                <w:sz w:val="22"/>
                <w:szCs w:val="22"/>
                <w:lang w:val="en-GB"/>
              </w:rPr>
            </w:pPr>
            <w:r w:rsidRPr="002B77BF">
              <w:rPr>
                <w:sz w:val="22"/>
                <w:szCs w:val="22"/>
                <w:lang w:val="en-GB"/>
              </w:rPr>
              <w:lastRenderedPageBreak/>
              <w:t>Germany</w:t>
            </w:r>
          </w:p>
        </w:tc>
        <w:tc>
          <w:tcPr>
            <w:tcW w:w="1831" w:type="pct"/>
          </w:tcPr>
          <w:p w14:paraId="14702C96" w14:textId="77777777" w:rsidR="00C80292" w:rsidRDefault="00FF6AEE" w:rsidP="005A32EC">
            <w:pPr>
              <w:pStyle w:val="Textkrper"/>
              <w:jc w:val="left"/>
              <w:rPr>
                <w:sz w:val="22"/>
                <w:szCs w:val="22"/>
                <w:lang w:val="en-GB"/>
              </w:rPr>
            </w:pPr>
            <w:r w:rsidRPr="002B77BF">
              <w:rPr>
                <w:sz w:val="22"/>
                <w:szCs w:val="22"/>
                <w:lang w:val="en-GB"/>
              </w:rPr>
              <w:t>Nutrient and pollutant concentr</w:t>
            </w:r>
            <w:r w:rsidRPr="002B77BF">
              <w:rPr>
                <w:sz w:val="22"/>
                <w:szCs w:val="22"/>
                <w:lang w:val="en-GB"/>
              </w:rPr>
              <w:t>a</w:t>
            </w:r>
            <w:r w:rsidRPr="002B77BF">
              <w:rPr>
                <w:sz w:val="22"/>
                <w:szCs w:val="22"/>
                <w:lang w:val="en-GB"/>
              </w:rPr>
              <w:t>tions in water bodies are measured and reported on a very regular base ensuring a close monitoring of water quality.</w:t>
            </w:r>
            <w:r w:rsidR="004F3A1D">
              <w:rPr>
                <w:sz w:val="22"/>
                <w:szCs w:val="22"/>
                <w:lang w:val="en-GB"/>
              </w:rPr>
              <w:t xml:space="preserve"> (indicator 6.1)</w:t>
            </w:r>
          </w:p>
          <w:p w14:paraId="78290062" w14:textId="7D7BB78B" w:rsidR="004F3A1D" w:rsidRPr="002B77BF" w:rsidRDefault="004F3A1D" w:rsidP="005A32EC">
            <w:pPr>
              <w:pStyle w:val="Textkrper"/>
              <w:jc w:val="left"/>
              <w:rPr>
                <w:sz w:val="22"/>
                <w:szCs w:val="22"/>
                <w:lang w:val="en-GB"/>
              </w:rPr>
            </w:pPr>
            <w:r w:rsidRPr="004F3A1D">
              <w:rPr>
                <w:sz w:val="22"/>
                <w:szCs w:val="22"/>
                <w:lang w:val="en-GB"/>
              </w:rPr>
              <w:t>There is no official and regular data collection on pollutant loadings from bioenergy processing. Data on the amount of treated and u</w:t>
            </w:r>
            <w:r w:rsidRPr="004F3A1D">
              <w:rPr>
                <w:sz w:val="22"/>
                <w:szCs w:val="22"/>
                <w:lang w:val="en-GB"/>
              </w:rPr>
              <w:t>n</w:t>
            </w:r>
            <w:r w:rsidRPr="004F3A1D">
              <w:rPr>
                <w:sz w:val="22"/>
                <w:szCs w:val="22"/>
                <w:lang w:val="en-GB"/>
              </w:rPr>
              <w:t>treated waste water are collected by DESTATIS, however, only for the industrial sector as a whole.</w:t>
            </w:r>
            <w:r>
              <w:rPr>
                <w:sz w:val="22"/>
                <w:szCs w:val="22"/>
                <w:lang w:val="en-GB"/>
              </w:rPr>
              <w:t xml:space="preserve"> (ind</w:t>
            </w:r>
            <w:r>
              <w:rPr>
                <w:sz w:val="22"/>
                <w:szCs w:val="22"/>
                <w:lang w:val="en-GB"/>
              </w:rPr>
              <w:t>i</w:t>
            </w:r>
            <w:r>
              <w:rPr>
                <w:sz w:val="22"/>
                <w:szCs w:val="22"/>
                <w:lang w:val="en-GB"/>
              </w:rPr>
              <w:t>cator 6.2)</w:t>
            </w:r>
          </w:p>
        </w:tc>
        <w:tc>
          <w:tcPr>
            <w:tcW w:w="1831" w:type="pct"/>
          </w:tcPr>
          <w:p w14:paraId="2B8C15F5" w14:textId="1DA6748A" w:rsidR="002B77BF" w:rsidRPr="002B77BF" w:rsidRDefault="002B77BF" w:rsidP="00F80440">
            <w:pPr>
              <w:pStyle w:val="Textkrper"/>
              <w:jc w:val="left"/>
              <w:rPr>
                <w:sz w:val="22"/>
                <w:szCs w:val="22"/>
                <w:lang w:val="en-GB"/>
              </w:rPr>
            </w:pPr>
            <w:r w:rsidRPr="002B77BF">
              <w:rPr>
                <w:sz w:val="22"/>
                <w:szCs w:val="22"/>
                <w:lang w:val="en-GB"/>
              </w:rPr>
              <w:t>Only for rivers the allocation of po</w:t>
            </w:r>
            <w:r w:rsidRPr="002B77BF">
              <w:rPr>
                <w:sz w:val="22"/>
                <w:szCs w:val="22"/>
                <w:lang w:val="en-GB"/>
              </w:rPr>
              <w:t>l</w:t>
            </w:r>
            <w:r w:rsidRPr="002B77BF">
              <w:rPr>
                <w:sz w:val="22"/>
                <w:szCs w:val="22"/>
                <w:lang w:val="en-GB"/>
              </w:rPr>
              <w:t>lution inputs (nitrogen and pho</w:t>
            </w:r>
            <w:r w:rsidRPr="002B77BF">
              <w:rPr>
                <w:sz w:val="22"/>
                <w:szCs w:val="22"/>
                <w:lang w:val="en-GB"/>
              </w:rPr>
              <w:t>s</w:t>
            </w:r>
            <w:r w:rsidRPr="002B77BF">
              <w:rPr>
                <w:sz w:val="22"/>
                <w:szCs w:val="22"/>
                <w:lang w:val="en-GB"/>
              </w:rPr>
              <w:t>phorous) to their sources is mo</w:t>
            </w:r>
            <w:r w:rsidRPr="002B77BF">
              <w:rPr>
                <w:sz w:val="22"/>
                <w:szCs w:val="22"/>
                <w:lang w:val="en-GB"/>
              </w:rPr>
              <w:t>d</w:t>
            </w:r>
            <w:r w:rsidRPr="002B77BF">
              <w:rPr>
                <w:sz w:val="22"/>
                <w:szCs w:val="22"/>
                <w:lang w:val="en-GB"/>
              </w:rPr>
              <w:t>elled. This was realised in a project commissioned by UBA where the input of different substances into German water bodies was mo</w:t>
            </w:r>
            <w:r w:rsidRPr="002B77BF">
              <w:rPr>
                <w:sz w:val="22"/>
                <w:szCs w:val="22"/>
                <w:lang w:val="en-GB"/>
              </w:rPr>
              <w:t>d</w:t>
            </w:r>
            <w:r w:rsidRPr="002B77BF">
              <w:rPr>
                <w:sz w:val="22"/>
                <w:szCs w:val="22"/>
                <w:lang w:val="en-GB"/>
              </w:rPr>
              <w:t>elled with MONERIS (UBA 2010).</w:t>
            </w:r>
          </w:p>
          <w:p w14:paraId="39E7444D" w14:textId="7AB068D9" w:rsidR="002B77BF" w:rsidRPr="002B77BF" w:rsidRDefault="002B77BF" w:rsidP="00F80440">
            <w:pPr>
              <w:pStyle w:val="Textkrper"/>
              <w:jc w:val="left"/>
              <w:rPr>
                <w:sz w:val="22"/>
                <w:szCs w:val="22"/>
                <w:lang w:val="en-GB"/>
              </w:rPr>
            </w:pPr>
            <w:r w:rsidRPr="002B77BF">
              <w:rPr>
                <w:sz w:val="22"/>
                <w:szCs w:val="22"/>
                <w:lang w:val="en-GB"/>
              </w:rPr>
              <w:t>A further exact disaggregation into bioenergy feedstocks is not feas</w:t>
            </w:r>
            <w:r w:rsidRPr="002B77BF">
              <w:rPr>
                <w:sz w:val="22"/>
                <w:szCs w:val="22"/>
                <w:lang w:val="en-GB"/>
              </w:rPr>
              <w:t>i</w:t>
            </w:r>
            <w:r w:rsidRPr="002B77BF">
              <w:rPr>
                <w:sz w:val="22"/>
                <w:szCs w:val="22"/>
                <w:lang w:val="en-GB"/>
              </w:rPr>
              <w:t>ble with the current data base. At one of the expert workshops it was agreed that a linear allocation of environmental impacts based on the share of bioenergy feedstock area is a suitable proxy.</w:t>
            </w:r>
          </w:p>
          <w:p w14:paraId="5800B007" w14:textId="3833355E" w:rsidR="00C80292" w:rsidRPr="002B77BF" w:rsidRDefault="002B77BF" w:rsidP="00F80440">
            <w:pPr>
              <w:pStyle w:val="Textkrper"/>
              <w:jc w:val="left"/>
              <w:rPr>
                <w:sz w:val="22"/>
                <w:szCs w:val="22"/>
                <w:lang w:val="en-GB"/>
              </w:rPr>
            </w:pPr>
            <w:r w:rsidRPr="002B77BF">
              <w:rPr>
                <w:sz w:val="22"/>
                <w:szCs w:val="22"/>
                <w:lang w:val="en-GB"/>
              </w:rPr>
              <w:t xml:space="preserve">For all other water bodies (lakes, groundwater) and for pesticides only concentrations are measured. </w:t>
            </w:r>
          </w:p>
        </w:tc>
        <w:tc>
          <w:tcPr>
            <w:tcW w:w="669" w:type="pct"/>
          </w:tcPr>
          <w:p w14:paraId="5CB33F65" w14:textId="77777777" w:rsidR="00C80292" w:rsidRPr="002B77BF" w:rsidRDefault="002B77BF" w:rsidP="00F80440">
            <w:pPr>
              <w:pStyle w:val="Textkrper"/>
              <w:jc w:val="left"/>
              <w:rPr>
                <w:sz w:val="22"/>
                <w:szCs w:val="22"/>
                <w:lang w:val="en-GB"/>
              </w:rPr>
            </w:pPr>
            <w:r w:rsidRPr="002B77BF">
              <w:rPr>
                <w:sz w:val="22"/>
                <w:szCs w:val="22"/>
                <w:lang w:val="en-GB"/>
              </w:rPr>
              <w:t>p. 38</w:t>
            </w:r>
          </w:p>
          <w:p w14:paraId="2D6DE345" w14:textId="6393FB8D" w:rsidR="002B77BF" w:rsidRPr="002B77BF" w:rsidRDefault="002B77BF" w:rsidP="00F80440">
            <w:pPr>
              <w:pStyle w:val="Textkrper"/>
              <w:jc w:val="left"/>
              <w:rPr>
                <w:sz w:val="22"/>
                <w:szCs w:val="22"/>
                <w:lang w:val="en-GB"/>
              </w:rPr>
            </w:pPr>
            <w:r w:rsidRPr="002B77BF">
              <w:rPr>
                <w:sz w:val="22"/>
                <w:szCs w:val="22"/>
                <w:lang w:val="en-GB"/>
              </w:rPr>
              <w:t>p. 40</w:t>
            </w:r>
          </w:p>
        </w:tc>
      </w:tr>
      <w:tr w:rsidR="002B77BF" w:rsidRPr="004F3A1D" w14:paraId="4CB5DE11" w14:textId="77777777" w:rsidTr="00F80440">
        <w:tc>
          <w:tcPr>
            <w:tcW w:w="669" w:type="pct"/>
          </w:tcPr>
          <w:p w14:paraId="5200E1D4" w14:textId="0E3D406B" w:rsidR="002B77BF" w:rsidRPr="004F3A1D" w:rsidRDefault="004F3A1D" w:rsidP="00F80440">
            <w:pPr>
              <w:pStyle w:val="Textkrper"/>
              <w:jc w:val="left"/>
              <w:rPr>
                <w:sz w:val="22"/>
                <w:szCs w:val="22"/>
                <w:lang w:val="en-GB"/>
              </w:rPr>
            </w:pPr>
            <w:r w:rsidRPr="004F3A1D">
              <w:rPr>
                <w:sz w:val="22"/>
                <w:szCs w:val="22"/>
                <w:lang w:val="en-GB"/>
              </w:rPr>
              <w:t>Indonesia</w:t>
            </w:r>
          </w:p>
        </w:tc>
        <w:tc>
          <w:tcPr>
            <w:tcW w:w="1831" w:type="pct"/>
          </w:tcPr>
          <w:p w14:paraId="06E45B8F" w14:textId="604E82A1" w:rsidR="002B77BF" w:rsidRPr="004F3A1D" w:rsidRDefault="004F3A1D" w:rsidP="004F3A1D">
            <w:pPr>
              <w:pStyle w:val="Textkrper"/>
              <w:jc w:val="left"/>
              <w:rPr>
                <w:sz w:val="22"/>
                <w:szCs w:val="22"/>
                <w:lang w:val="en-GB"/>
              </w:rPr>
            </w:pPr>
            <w:r w:rsidRPr="004F3A1D">
              <w:rPr>
                <w:sz w:val="22"/>
                <w:szCs w:val="22"/>
                <w:lang w:val="en-GB"/>
              </w:rPr>
              <w:t>For the measurement of this ind</w:t>
            </w:r>
            <w:r w:rsidRPr="004F3A1D">
              <w:rPr>
                <w:sz w:val="22"/>
                <w:szCs w:val="22"/>
                <w:lang w:val="en-GB"/>
              </w:rPr>
              <w:t>i</w:t>
            </w:r>
            <w:r w:rsidRPr="004F3A1D">
              <w:rPr>
                <w:sz w:val="22"/>
                <w:szCs w:val="22"/>
                <w:lang w:val="en-GB"/>
              </w:rPr>
              <w:t>cator, water quality data were co</w:t>
            </w:r>
            <w:r w:rsidRPr="004F3A1D">
              <w:rPr>
                <w:sz w:val="22"/>
                <w:szCs w:val="22"/>
                <w:lang w:val="en-GB"/>
              </w:rPr>
              <w:t>l</w:t>
            </w:r>
            <w:r w:rsidRPr="004F3A1D">
              <w:rPr>
                <w:sz w:val="22"/>
                <w:szCs w:val="22"/>
                <w:lang w:val="en-GB"/>
              </w:rPr>
              <w:t>lected in two estate plantations. Twenty one water samples were taken from different sections of the waterbody that flow along the borders of the plantations.</w:t>
            </w:r>
          </w:p>
        </w:tc>
        <w:tc>
          <w:tcPr>
            <w:tcW w:w="1831" w:type="pct"/>
          </w:tcPr>
          <w:p w14:paraId="019932C0" w14:textId="3EF65466" w:rsidR="002B77BF" w:rsidRPr="004F3A1D" w:rsidRDefault="004F3A1D" w:rsidP="00F80440">
            <w:pPr>
              <w:pStyle w:val="Textkrper"/>
              <w:jc w:val="left"/>
              <w:rPr>
                <w:sz w:val="22"/>
                <w:szCs w:val="22"/>
                <w:lang w:val="en-GB"/>
              </w:rPr>
            </w:pPr>
            <w:r w:rsidRPr="004F3A1D">
              <w:rPr>
                <w:sz w:val="22"/>
                <w:szCs w:val="22"/>
                <w:lang w:val="en-GB"/>
              </w:rPr>
              <w:t>Bottom-up approach; no allocation needed</w:t>
            </w:r>
          </w:p>
        </w:tc>
        <w:tc>
          <w:tcPr>
            <w:tcW w:w="669" w:type="pct"/>
          </w:tcPr>
          <w:p w14:paraId="6D3CB342" w14:textId="162AB009" w:rsidR="002B77BF" w:rsidRPr="004F3A1D" w:rsidRDefault="004F3A1D" w:rsidP="00F80440">
            <w:pPr>
              <w:pStyle w:val="Textkrper"/>
              <w:jc w:val="left"/>
              <w:rPr>
                <w:sz w:val="22"/>
                <w:szCs w:val="22"/>
                <w:lang w:val="en-GB"/>
              </w:rPr>
            </w:pPr>
            <w:r w:rsidRPr="004F3A1D">
              <w:rPr>
                <w:sz w:val="22"/>
                <w:szCs w:val="22"/>
                <w:lang w:val="en-GB"/>
              </w:rPr>
              <w:t>p. 85</w:t>
            </w:r>
          </w:p>
        </w:tc>
      </w:tr>
      <w:tr w:rsidR="002B77BF" w:rsidRPr="00F76619" w14:paraId="009A48CB" w14:textId="77777777" w:rsidTr="00F80440">
        <w:tc>
          <w:tcPr>
            <w:tcW w:w="669" w:type="pct"/>
          </w:tcPr>
          <w:p w14:paraId="7815178D" w14:textId="05C378E9" w:rsidR="002B77BF" w:rsidRPr="00F76619" w:rsidRDefault="004F3A1D" w:rsidP="00F80440">
            <w:pPr>
              <w:pStyle w:val="Textkrper"/>
              <w:jc w:val="left"/>
              <w:rPr>
                <w:sz w:val="22"/>
                <w:szCs w:val="22"/>
                <w:lang w:val="en-GB"/>
              </w:rPr>
            </w:pPr>
            <w:r w:rsidRPr="00F76619">
              <w:rPr>
                <w:sz w:val="22"/>
                <w:szCs w:val="22"/>
                <w:lang w:val="en-GB"/>
              </w:rPr>
              <w:t>Vietnam</w:t>
            </w:r>
          </w:p>
        </w:tc>
        <w:tc>
          <w:tcPr>
            <w:tcW w:w="1831" w:type="pct"/>
          </w:tcPr>
          <w:p w14:paraId="66D80324" w14:textId="77777777" w:rsidR="002B77BF" w:rsidRDefault="004F3A1D" w:rsidP="004F3A1D">
            <w:pPr>
              <w:pStyle w:val="Textkrper"/>
              <w:jc w:val="left"/>
              <w:rPr>
                <w:sz w:val="22"/>
                <w:szCs w:val="22"/>
                <w:lang w:val="en-GB"/>
              </w:rPr>
            </w:pPr>
            <w:r w:rsidRPr="00F76619">
              <w:rPr>
                <w:sz w:val="22"/>
                <w:szCs w:val="22"/>
                <w:lang w:val="en-GB"/>
              </w:rPr>
              <w:t>For the measu</w:t>
            </w:r>
            <w:r w:rsidR="00F76619" w:rsidRPr="00F76619">
              <w:rPr>
                <w:sz w:val="22"/>
                <w:szCs w:val="22"/>
                <w:lang w:val="en-GB"/>
              </w:rPr>
              <w:t xml:space="preserve">rement of sub-indicator 6.1 for </w:t>
            </w:r>
            <w:r w:rsidRPr="00F76619">
              <w:rPr>
                <w:sz w:val="22"/>
                <w:szCs w:val="22"/>
                <w:lang w:val="en-GB"/>
              </w:rPr>
              <w:t>Cassava-based ethanol, 15 wa</w:t>
            </w:r>
            <w:r w:rsidR="00F76619" w:rsidRPr="00F76619">
              <w:rPr>
                <w:sz w:val="22"/>
                <w:szCs w:val="22"/>
                <w:lang w:val="en-GB"/>
              </w:rPr>
              <w:t xml:space="preserve">ter samples were </w:t>
            </w:r>
            <w:r w:rsidRPr="00F76619">
              <w:rPr>
                <w:sz w:val="22"/>
                <w:szCs w:val="22"/>
                <w:lang w:val="en-GB"/>
              </w:rPr>
              <w:t>collected fro</w:t>
            </w:r>
            <w:r w:rsidR="00F76619" w:rsidRPr="00F76619">
              <w:rPr>
                <w:sz w:val="22"/>
                <w:szCs w:val="22"/>
                <w:lang w:val="en-GB"/>
              </w:rPr>
              <w:t>m waterways and bo</w:t>
            </w:r>
            <w:r w:rsidR="00F76619" w:rsidRPr="00F76619">
              <w:rPr>
                <w:sz w:val="22"/>
                <w:szCs w:val="22"/>
                <w:lang w:val="en-GB"/>
              </w:rPr>
              <w:t>d</w:t>
            </w:r>
            <w:r w:rsidR="00F76619" w:rsidRPr="00F76619">
              <w:rPr>
                <w:sz w:val="22"/>
                <w:szCs w:val="22"/>
                <w:lang w:val="en-GB"/>
              </w:rPr>
              <w:t xml:space="preserve">ies close to </w:t>
            </w:r>
            <w:r w:rsidRPr="00F76619">
              <w:rPr>
                <w:sz w:val="22"/>
                <w:szCs w:val="22"/>
                <w:lang w:val="en-GB"/>
              </w:rPr>
              <w:t>cassava plantation ar</w:t>
            </w:r>
            <w:r w:rsidRPr="00F76619">
              <w:rPr>
                <w:sz w:val="22"/>
                <w:szCs w:val="22"/>
                <w:lang w:val="en-GB"/>
              </w:rPr>
              <w:t>e</w:t>
            </w:r>
            <w:r w:rsidRPr="00F76619">
              <w:rPr>
                <w:sz w:val="22"/>
                <w:szCs w:val="22"/>
                <w:lang w:val="en-GB"/>
              </w:rPr>
              <w:t>as</w:t>
            </w:r>
            <w:r w:rsidR="00F76619" w:rsidRPr="00F76619">
              <w:rPr>
                <w:sz w:val="22"/>
                <w:szCs w:val="22"/>
                <w:lang w:val="en-GB"/>
              </w:rPr>
              <w:t>.</w:t>
            </w:r>
            <w:r w:rsidR="00F76619">
              <w:rPr>
                <w:sz w:val="22"/>
                <w:szCs w:val="22"/>
                <w:lang w:val="en-GB"/>
              </w:rPr>
              <w:t xml:space="preserve"> </w:t>
            </w:r>
            <w:r w:rsidR="00F76619" w:rsidRPr="00F76619">
              <w:rPr>
                <w:sz w:val="22"/>
                <w:szCs w:val="22"/>
                <w:lang w:val="en-GB"/>
              </w:rPr>
              <w:t xml:space="preserve">Due to lack of data </w:t>
            </w:r>
            <w:r w:rsidRPr="00F76619">
              <w:rPr>
                <w:sz w:val="22"/>
                <w:szCs w:val="22"/>
                <w:lang w:val="en-GB"/>
              </w:rPr>
              <w:t>indicator compo</w:t>
            </w:r>
            <w:r w:rsidR="00F76619" w:rsidRPr="00F76619">
              <w:rPr>
                <w:sz w:val="22"/>
                <w:szCs w:val="22"/>
                <w:lang w:val="en-GB"/>
              </w:rPr>
              <w:t xml:space="preserve">nent 6.2 could not </w:t>
            </w:r>
            <w:r w:rsidRPr="00F76619">
              <w:rPr>
                <w:sz w:val="22"/>
                <w:szCs w:val="22"/>
                <w:lang w:val="en-GB"/>
              </w:rPr>
              <w:t>be mea</w:t>
            </w:r>
            <w:r w:rsidRPr="00F76619">
              <w:rPr>
                <w:sz w:val="22"/>
                <w:szCs w:val="22"/>
                <w:lang w:val="en-GB"/>
              </w:rPr>
              <w:t>s</w:t>
            </w:r>
            <w:r w:rsidRPr="00F76619">
              <w:rPr>
                <w:sz w:val="22"/>
                <w:szCs w:val="22"/>
                <w:lang w:val="en-GB"/>
              </w:rPr>
              <w:t>ured.</w:t>
            </w:r>
          </w:p>
          <w:p w14:paraId="5C357335" w14:textId="3324777B" w:rsidR="00F76619" w:rsidRPr="00F76619" w:rsidRDefault="00F76619" w:rsidP="00F76619">
            <w:pPr>
              <w:pStyle w:val="Textkrper"/>
              <w:jc w:val="left"/>
              <w:rPr>
                <w:sz w:val="22"/>
                <w:szCs w:val="22"/>
                <w:lang w:val="en-GB"/>
              </w:rPr>
            </w:pPr>
            <w:r>
              <w:rPr>
                <w:sz w:val="22"/>
                <w:szCs w:val="22"/>
                <w:lang w:val="en-GB"/>
              </w:rPr>
              <w:lastRenderedPageBreak/>
              <w:t>T</w:t>
            </w:r>
            <w:r w:rsidRPr="00F76619">
              <w:rPr>
                <w:sz w:val="22"/>
                <w:szCs w:val="22"/>
                <w:lang w:val="en-GB"/>
              </w:rPr>
              <w:t>he Institute of Agricultur</w:t>
            </w:r>
            <w:r>
              <w:rPr>
                <w:sz w:val="22"/>
                <w:szCs w:val="22"/>
                <w:lang w:val="en-GB"/>
              </w:rPr>
              <w:t xml:space="preserve">al </w:t>
            </w:r>
            <w:r w:rsidRPr="00F76619">
              <w:rPr>
                <w:sz w:val="22"/>
                <w:szCs w:val="22"/>
                <w:lang w:val="en-GB"/>
              </w:rPr>
              <w:t>Env</w:t>
            </w:r>
            <w:r w:rsidRPr="00F76619">
              <w:rPr>
                <w:sz w:val="22"/>
                <w:szCs w:val="22"/>
                <w:lang w:val="en-GB"/>
              </w:rPr>
              <w:t>i</w:t>
            </w:r>
            <w:r w:rsidRPr="00F76619">
              <w:rPr>
                <w:sz w:val="22"/>
                <w:szCs w:val="22"/>
                <w:lang w:val="en-GB"/>
              </w:rPr>
              <w:t>ronment (IAE, 2015) imple</w:t>
            </w:r>
            <w:r>
              <w:rPr>
                <w:sz w:val="22"/>
                <w:szCs w:val="22"/>
                <w:lang w:val="en-GB"/>
              </w:rPr>
              <w:t xml:space="preserve">mented a largescale </w:t>
            </w:r>
            <w:r w:rsidRPr="00F76619">
              <w:rPr>
                <w:sz w:val="22"/>
                <w:szCs w:val="22"/>
                <w:lang w:val="en-GB"/>
              </w:rPr>
              <w:t>project to i</w:t>
            </w:r>
            <w:r>
              <w:rPr>
                <w:sz w:val="22"/>
                <w:szCs w:val="22"/>
                <w:lang w:val="en-GB"/>
              </w:rPr>
              <w:t xml:space="preserve">nvestigate the status of biogas </w:t>
            </w:r>
            <w:r w:rsidRPr="00F76619">
              <w:rPr>
                <w:sz w:val="22"/>
                <w:szCs w:val="22"/>
                <w:lang w:val="en-GB"/>
              </w:rPr>
              <w:t>effluent qual</w:t>
            </w:r>
            <w:r w:rsidRPr="00F76619">
              <w:rPr>
                <w:sz w:val="22"/>
                <w:szCs w:val="22"/>
                <w:lang w:val="en-GB"/>
              </w:rPr>
              <w:t>i</w:t>
            </w:r>
            <w:r>
              <w:rPr>
                <w:sz w:val="22"/>
                <w:szCs w:val="22"/>
                <w:lang w:val="en-GB"/>
              </w:rPr>
              <w:t xml:space="preserve">ty. The </w:t>
            </w:r>
            <w:r w:rsidRPr="00F76619">
              <w:rPr>
                <w:sz w:val="22"/>
                <w:szCs w:val="22"/>
                <w:lang w:val="en-GB"/>
              </w:rPr>
              <w:t>project collected 300 sa</w:t>
            </w:r>
            <w:r w:rsidRPr="00F76619">
              <w:rPr>
                <w:sz w:val="22"/>
                <w:szCs w:val="22"/>
                <w:lang w:val="en-GB"/>
              </w:rPr>
              <w:t>m</w:t>
            </w:r>
            <w:r>
              <w:rPr>
                <w:sz w:val="22"/>
                <w:szCs w:val="22"/>
                <w:lang w:val="en-GB"/>
              </w:rPr>
              <w:t xml:space="preserve">ples of wastewater in 10 </w:t>
            </w:r>
            <w:r w:rsidRPr="00F76619">
              <w:rPr>
                <w:sz w:val="22"/>
                <w:szCs w:val="22"/>
                <w:lang w:val="en-GB"/>
              </w:rPr>
              <w:t>provinces of Viet Nam.</w:t>
            </w:r>
          </w:p>
        </w:tc>
        <w:tc>
          <w:tcPr>
            <w:tcW w:w="1831" w:type="pct"/>
          </w:tcPr>
          <w:p w14:paraId="0991A32E" w14:textId="19087FEE" w:rsidR="002B77BF" w:rsidRPr="00F76619" w:rsidRDefault="00F76619" w:rsidP="00F80440">
            <w:pPr>
              <w:pStyle w:val="Textkrper"/>
              <w:jc w:val="left"/>
              <w:rPr>
                <w:sz w:val="22"/>
                <w:szCs w:val="22"/>
                <w:lang w:val="en-GB"/>
              </w:rPr>
            </w:pPr>
            <w:r w:rsidRPr="00F76619">
              <w:rPr>
                <w:sz w:val="22"/>
                <w:szCs w:val="22"/>
                <w:lang w:val="en-GB"/>
              </w:rPr>
              <w:lastRenderedPageBreak/>
              <w:t>Bottom-up approach</w:t>
            </w:r>
            <w:r>
              <w:rPr>
                <w:sz w:val="22"/>
                <w:szCs w:val="22"/>
                <w:lang w:val="en-GB"/>
              </w:rPr>
              <w:t>es</w:t>
            </w:r>
            <w:r w:rsidRPr="00F76619">
              <w:rPr>
                <w:sz w:val="22"/>
                <w:szCs w:val="22"/>
                <w:lang w:val="en-GB"/>
              </w:rPr>
              <w:t>; no alloc</w:t>
            </w:r>
            <w:r w:rsidRPr="00F76619">
              <w:rPr>
                <w:sz w:val="22"/>
                <w:szCs w:val="22"/>
                <w:lang w:val="en-GB"/>
              </w:rPr>
              <w:t>a</w:t>
            </w:r>
            <w:r w:rsidRPr="00F76619">
              <w:rPr>
                <w:sz w:val="22"/>
                <w:szCs w:val="22"/>
                <w:lang w:val="en-GB"/>
              </w:rPr>
              <w:t>tion needed</w:t>
            </w:r>
          </w:p>
        </w:tc>
        <w:tc>
          <w:tcPr>
            <w:tcW w:w="669" w:type="pct"/>
          </w:tcPr>
          <w:p w14:paraId="7620838E" w14:textId="77777777" w:rsidR="002B77BF" w:rsidRDefault="00F76619" w:rsidP="00F80440">
            <w:pPr>
              <w:pStyle w:val="Textkrper"/>
              <w:jc w:val="left"/>
              <w:rPr>
                <w:sz w:val="22"/>
                <w:szCs w:val="22"/>
                <w:lang w:val="en-GB"/>
              </w:rPr>
            </w:pPr>
            <w:r w:rsidRPr="00F76619">
              <w:rPr>
                <w:sz w:val="22"/>
                <w:szCs w:val="22"/>
                <w:lang w:val="en-GB"/>
              </w:rPr>
              <w:t>p.101</w:t>
            </w:r>
          </w:p>
          <w:p w14:paraId="332DD6E8" w14:textId="5863E455" w:rsidR="00F76619" w:rsidRPr="00F76619" w:rsidRDefault="00F76619" w:rsidP="00F80440">
            <w:pPr>
              <w:pStyle w:val="Textkrper"/>
              <w:jc w:val="left"/>
              <w:rPr>
                <w:sz w:val="22"/>
                <w:szCs w:val="22"/>
                <w:lang w:val="en-GB"/>
              </w:rPr>
            </w:pPr>
            <w:r>
              <w:rPr>
                <w:sz w:val="22"/>
                <w:szCs w:val="22"/>
                <w:lang w:val="en-GB"/>
              </w:rPr>
              <w:t>p. 105</w:t>
            </w:r>
          </w:p>
        </w:tc>
      </w:tr>
    </w:tbl>
    <w:p w14:paraId="3BA00382" w14:textId="77777777" w:rsidR="00B75837" w:rsidRDefault="00B75837" w:rsidP="00CC6EEA">
      <w:pPr>
        <w:pStyle w:val="Textkrper"/>
        <w:rPr>
          <w:sz w:val="28"/>
          <w:lang w:val="en-GB"/>
        </w:rPr>
      </w:pPr>
    </w:p>
    <w:p w14:paraId="3172C53A" w14:textId="76B4A447" w:rsidR="00CC6EEA" w:rsidRPr="00CC6EEA" w:rsidRDefault="00C80292" w:rsidP="00CC6EEA">
      <w:pPr>
        <w:pStyle w:val="Textkrper"/>
        <w:rPr>
          <w:b/>
          <w:i/>
          <w:sz w:val="28"/>
          <w:lang w:val="en-GB"/>
        </w:rPr>
      </w:pPr>
      <w:r>
        <w:rPr>
          <w:b/>
          <w:i/>
          <w:sz w:val="28"/>
          <w:lang w:val="en-GB"/>
        </w:rPr>
        <w:t>c) I</w:t>
      </w:r>
      <w:r w:rsidR="00CC6EEA" w:rsidRPr="00CC6EEA">
        <w:rPr>
          <w:b/>
          <w:i/>
          <w:sz w:val="28"/>
          <w:lang w:val="en-GB"/>
        </w:rPr>
        <w:t>ssues highlighted by the TFS sub-group</w:t>
      </w:r>
    </w:p>
    <w:p w14:paraId="4379D8D1" w14:textId="6E30C326" w:rsidR="00CC6EEA" w:rsidRDefault="00B50407" w:rsidP="00CC6EEA">
      <w:pPr>
        <w:pStyle w:val="Textkrper"/>
        <w:rPr>
          <w:sz w:val="28"/>
          <w:lang w:val="en-GB"/>
        </w:rPr>
      </w:pPr>
      <w:r>
        <w:rPr>
          <w:sz w:val="28"/>
          <w:lang w:val="en-GB"/>
        </w:rPr>
        <w:t>The sub-group states that n</w:t>
      </w:r>
      <w:r w:rsidR="00CC6EEA">
        <w:rPr>
          <w:sz w:val="28"/>
          <w:lang w:val="en-GB"/>
        </w:rPr>
        <w:t>ormally national data on pollution loading to water exist but a specific attribution to bioenergy is not available.</w:t>
      </w:r>
    </w:p>
    <w:p w14:paraId="247CCAF1" w14:textId="77777777" w:rsidR="00CC6EEA" w:rsidRDefault="00CC6EEA" w:rsidP="00CC6EEA">
      <w:pPr>
        <w:pStyle w:val="Textkrper"/>
        <w:rPr>
          <w:sz w:val="28"/>
          <w:lang w:val="en-GB"/>
        </w:rPr>
      </w:pPr>
    </w:p>
    <w:p w14:paraId="628250C5" w14:textId="77777777" w:rsidR="00CC6EEA" w:rsidRPr="00CC6EEA" w:rsidRDefault="00CC6EEA" w:rsidP="00CC6EEA">
      <w:pPr>
        <w:pStyle w:val="Textkrper"/>
        <w:rPr>
          <w:b/>
          <w:i/>
          <w:sz w:val="28"/>
          <w:lang w:val="en-GB"/>
        </w:rPr>
      </w:pPr>
      <w:r w:rsidRPr="00CC6EEA">
        <w:rPr>
          <w:b/>
          <w:i/>
          <w:sz w:val="28"/>
          <w:lang w:val="en-GB"/>
        </w:rPr>
        <w:t>d) Specific guidance</w:t>
      </w:r>
    </w:p>
    <w:p w14:paraId="3C6191DF" w14:textId="5FBB815D" w:rsidR="00CC6EEA" w:rsidRDefault="00456E16" w:rsidP="00CC6EEA">
      <w:pPr>
        <w:pStyle w:val="Textkrper"/>
        <w:rPr>
          <w:sz w:val="28"/>
          <w:lang w:val="en-GB"/>
        </w:rPr>
      </w:pPr>
      <w:r>
        <w:rPr>
          <w:sz w:val="28"/>
          <w:lang w:val="en-GB"/>
        </w:rPr>
        <w:t>The review of the implementation reports reveal</w:t>
      </w:r>
      <w:r w:rsidR="0095178C">
        <w:rPr>
          <w:sz w:val="28"/>
          <w:lang w:val="en-GB"/>
        </w:rPr>
        <w:t>s</w:t>
      </w:r>
      <w:r>
        <w:rPr>
          <w:sz w:val="28"/>
          <w:lang w:val="en-GB"/>
        </w:rPr>
        <w:t xml:space="preserve"> a certain uncertainty co</w:t>
      </w:r>
      <w:r>
        <w:rPr>
          <w:sz w:val="28"/>
          <w:lang w:val="en-GB"/>
        </w:rPr>
        <w:t>n</w:t>
      </w:r>
      <w:r>
        <w:rPr>
          <w:sz w:val="28"/>
          <w:lang w:val="en-GB"/>
        </w:rPr>
        <w:t>nected with</w:t>
      </w:r>
      <w:r w:rsidR="00D312D2">
        <w:rPr>
          <w:sz w:val="28"/>
          <w:lang w:val="en-GB"/>
        </w:rPr>
        <w:t xml:space="preserve"> indicator 6.1. The measurement description includes two a</w:t>
      </w:r>
      <w:r w:rsidR="00D312D2">
        <w:rPr>
          <w:sz w:val="28"/>
          <w:lang w:val="en-GB"/>
        </w:rPr>
        <w:t>p</w:t>
      </w:r>
      <w:r w:rsidR="00D312D2">
        <w:rPr>
          <w:sz w:val="28"/>
          <w:lang w:val="en-GB"/>
        </w:rPr>
        <w:t xml:space="preserve">proaches. </w:t>
      </w:r>
      <w:r w:rsidR="00D312D2" w:rsidRPr="00D312D2">
        <w:rPr>
          <w:sz w:val="28"/>
          <w:lang w:val="en-GB"/>
        </w:rPr>
        <w:t>Pollutant loadings to waterways and bodies of water</w:t>
      </w:r>
      <w:r w:rsidR="008977F2">
        <w:rPr>
          <w:sz w:val="28"/>
          <w:lang w:val="en-GB"/>
        </w:rPr>
        <w:t xml:space="preserve"> from bioenergy shall be measured</w:t>
      </w:r>
      <w:r w:rsidR="0095178C">
        <w:rPr>
          <w:sz w:val="28"/>
          <w:lang w:val="en-GB"/>
        </w:rPr>
        <w:t>:</w:t>
      </w:r>
      <w:r w:rsidR="008977F2">
        <w:rPr>
          <w:sz w:val="28"/>
          <w:lang w:val="en-GB"/>
        </w:rPr>
        <w:t xml:space="preserve"> </w:t>
      </w:r>
    </w:p>
    <w:p w14:paraId="2981BC5A" w14:textId="62971AA6" w:rsidR="00D312D2" w:rsidRDefault="008977F2" w:rsidP="00760744">
      <w:pPr>
        <w:pStyle w:val="Textkrper"/>
        <w:numPr>
          <w:ilvl w:val="0"/>
          <w:numId w:val="30"/>
        </w:numPr>
        <w:rPr>
          <w:sz w:val="28"/>
          <w:lang w:val="en-GB"/>
        </w:rPr>
      </w:pPr>
      <w:r>
        <w:rPr>
          <w:sz w:val="28"/>
          <w:lang w:val="en-GB"/>
        </w:rPr>
        <w:t>i</w:t>
      </w:r>
      <w:r w:rsidR="00D312D2">
        <w:rPr>
          <w:sz w:val="28"/>
          <w:lang w:val="en-GB"/>
        </w:rPr>
        <w:t xml:space="preserve">n </w:t>
      </w:r>
      <w:r w:rsidR="00D312D2" w:rsidRPr="00D312D2">
        <w:rPr>
          <w:sz w:val="28"/>
          <w:lang w:val="en-GB"/>
        </w:rPr>
        <w:t>kg of N, P and active ingredient per ha per year</w:t>
      </w:r>
    </w:p>
    <w:p w14:paraId="5081FA7C" w14:textId="12BD9419" w:rsidR="00D312D2" w:rsidRDefault="00D312D2" w:rsidP="00760744">
      <w:pPr>
        <w:pStyle w:val="Textkrper"/>
        <w:numPr>
          <w:ilvl w:val="0"/>
          <w:numId w:val="30"/>
        </w:numPr>
        <w:rPr>
          <w:sz w:val="28"/>
          <w:lang w:val="en-GB"/>
        </w:rPr>
      </w:pPr>
      <w:r w:rsidRPr="00D312D2">
        <w:rPr>
          <w:sz w:val="28"/>
          <w:lang w:val="en-GB"/>
        </w:rPr>
        <w:t>as percentages of total N, P and pesticide active ingredient loadings from agriculture in the watershed</w:t>
      </w:r>
    </w:p>
    <w:p w14:paraId="1B614531" w14:textId="5A64EDD9" w:rsidR="00456E16" w:rsidRDefault="008977F2" w:rsidP="00CC6EEA">
      <w:pPr>
        <w:pStyle w:val="Textkrper"/>
        <w:rPr>
          <w:sz w:val="28"/>
          <w:lang w:val="en-GB"/>
        </w:rPr>
      </w:pPr>
      <w:r>
        <w:rPr>
          <w:sz w:val="28"/>
          <w:lang w:val="en-GB"/>
        </w:rPr>
        <w:t>The first measurement can be achieved from bioenergy feedstock management and is not connected to an attribution issue. The second measurement has several attribution issues because it is related to a state and impact indicator. First</w:t>
      </w:r>
      <w:r w:rsidR="0095178C">
        <w:rPr>
          <w:sz w:val="28"/>
          <w:lang w:val="en-GB"/>
        </w:rPr>
        <w:t>,</w:t>
      </w:r>
      <w:r>
        <w:rPr>
          <w:sz w:val="28"/>
          <w:lang w:val="en-GB"/>
        </w:rPr>
        <w:t xml:space="preserve"> the loadings of the water body have to be known. Then</w:t>
      </w:r>
      <w:r w:rsidR="0095178C">
        <w:rPr>
          <w:sz w:val="28"/>
          <w:lang w:val="en-GB"/>
        </w:rPr>
        <w:t>,</w:t>
      </w:r>
      <w:r>
        <w:rPr>
          <w:sz w:val="28"/>
          <w:lang w:val="en-GB"/>
        </w:rPr>
        <w:t xml:space="preserve"> the share of agr</w:t>
      </w:r>
      <w:r>
        <w:rPr>
          <w:sz w:val="28"/>
          <w:lang w:val="en-GB"/>
        </w:rPr>
        <w:t>i</w:t>
      </w:r>
      <w:r>
        <w:rPr>
          <w:sz w:val="28"/>
          <w:lang w:val="en-GB"/>
        </w:rPr>
        <w:t xml:space="preserve">culture has to be derived and next the share of the cultivation of bioenergy crops of the agriculture share has to be determined. </w:t>
      </w:r>
      <w:r w:rsidR="0095178C">
        <w:rPr>
          <w:sz w:val="28"/>
          <w:lang w:val="en-GB"/>
        </w:rPr>
        <w:t>This constitutes a</w:t>
      </w:r>
      <w:r>
        <w:rPr>
          <w:sz w:val="28"/>
          <w:lang w:val="en-GB"/>
        </w:rPr>
        <w:t xml:space="preserve"> double attribution issue</w:t>
      </w:r>
      <w:r w:rsidR="0095178C">
        <w:rPr>
          <w:sz w:val="28"/>
          <w:lang w:val="en-GB"/>
        </w:rPr>
        <w:t>,</w:t>
      </w:r>
      <w:r>
        <w:rPr>
          <w:sz w:val="28"/>
          <w:lang w:val="en-GB"/>
        </w:rPr>
        <w:t xml:space="preserve"> which is not easy to solve.</w:t>
      </w:r>
    </w:p>
    <w:p w14:paraId="33E89917" w14:textId="492AB0D4" w:rsidR="00B50407" w:rsidRPr="004D34F1" w:rsidRDefault="00B50407" w:rsidP="00CC6EEA">
      <w:pPr>
        <w:pStyle w:val="Textkrper"/>
        <w:rPr>
          <w:i/>
          <w:sz w:val="28"/>
          <w:lang w:val="en-GB"/>
        </w:rPr>
      </w:pPr>
      <w:r w:rsidRPr="004D34F1">
        <w:rPr>
          <w:i/>
          <w:sz w:val="28"/>
          <w:lang w:val="en-GB"/>
        </w:rPr>
        <w:t>Attention</w:t>
      </w:r>
      <w:r w:rsidR="004D34F1" w:rsidRPr="004D34F1">
        <w:rPr>
          <w:i/>
          <w:sz w:val="28"/>
          <w:lang w:val="en-GB"/>
        </w:rPr>
        <w:t xml:space="preserve"> (check if to be removed)</w:t>
      </w:r>
      <w:r w:rsidRPr="004D34F1">
        <w:rPr>
          <w:i/>
          <w:sz w:val="28"/>
          <w:lang w:val="en-GB"/>
        </w:rPr>
        <w:t>:</w:t>
      </w:r>
    </w:p>
    <w:p w14:paraId="35A7CE48" w14:textId="7A8B2971" w:rsidR="00B50407" w:rsidRPr="004D34F1" w:rsidRDefault="00B50407" w:rsidP="00760744">
      <w:pPr>
        <w:pStyle w:val="Textkrper"/>
        <w:numPr>
          <w:ilvl w:val="0"/>
          <w:numId w:val="24"/>
        </w:numPr>
        <w:rPr>
          <w:i/>
          <w:sz w:val="28"/>
          <w:lang w:val="en-GB"/>
        </w:rPr>
      </w:pPr>
      <w:r w:rsidRPr="004D34F1">
        <w:rPr>
          <w:i/>
          <w:sz w:val="28"/>
          <w:lang w:val="en-GB"/>
        </w:rPr>
        <w:t xml:space="preserve">partly pressure indicator </w:t>
      </w:r>
    </w:p>
    <w:p w14:paraId="7D45DC65" w14:textId="00CF7B6A" w:rsidR="00B50407" w:rsidRPr="004D34F1" w:rsidRDefault="00B50407" w:rsidP="00760744">
      <w:pPr>
        <w:pStyle w:val="Textkrper"/>
        <w:numPr>
          <w:ilvl w:val="0"/>
          <w:numId w:val="25"/>
        </w:numPr>
        <w:rPr>
          <w:i/>
          <w:sz w:val="28"/>
          <w:lang w:val="en-GB"/>
        </w:rPr>
      </w:pPr>
      <w:r w:rsidRPr="004D34F1">
        <w:rPr>
          <w:i/>
          <w:sz w:val="28"/>
          <w:lang w:val="en-GB"/>
        </w:rPr>
        <w:t>in kg of N, P and active ingredient per ha per year (6.1)</w:t>
      </w:r>
    </w:p>
    <w:p w14:paraId="6F86A894" w14:textId="6D81499B" w:rsidR="00B50407" w:rsidRPr="004D34F1" w:rsidRDefault="00B50407" w:rsidP="00760744">
      <w:pPr>
        <w:pStyle w:val="Textkrper"/>
        <w:numPr>
          <w:ilvl w:val="0"/>
          <w:numId w:val="25"/>
        </w:numPr>
        <w:rPr>
          <w:i/>
          <w:sz w:val="28"/>
          <w:lang w:val="en-GB"/>
        </w:rPr>
      </w:pPr>
      <w:r w:rsidRPr="004D34F1">
        <w:rPr>
          <w:i/>
          <w:sz w:val="28"/>
          <w:lang w:val="en-GB"/>
        </w:rPr>
        <w:t>pollutant levels in bioenergy processing effluents in mg/l (6.2)</w:t>
      </w:r>
    </w:p>
    <w:p w14:paraId="1BFE2D21" w14:textId="67466B75" w:rsidR="00B50407" w:rsidRPr="004D34F1" w:rsidRDefault="00B50407" w:rsidP="00760744">
      <w:pPr>
        <w:pStyle w:val="Textkrper"/>
        <w:numPr>
          <w:ilvl w:val="0"/>
          <w:numId w:val="25"/>
        </w:numPr>
        <w:rPr>
          <w:i/>
          <w:sz w:val="28"/>
          <w:lang w:val="en-GB"/>
        </w:rPr>
      </w:pPr>
      <w:r w:rsidRPr="004D34F1">
        <w:rPr>
          <w:i/>
          <w:sz w:val="28"/>
          <w:lang w:val="en-GB"/>
        </w:rPr>
        <w:t>total annual pollutant loadings in kg/year or (per watershed area) in kg/ha/year (6.2)</w:t>
      </w:r>
    </w:p>
    <w:p w14:paraId="18086E12" w14:textId="47C1C7AA" w:rsidR="00B50407" w:rsidRPr="004D34F1" w:rsidRDefault="00B50407" w:rsidP="00760744">
      <w:pPr>
        <w:pStyle w:val="Textkrper"/>
        <w:numPr>
          <w:ilvl w:val="0"/>
          <w:numId w:val="24"/>
        </w:numPr>
        <w:rPr>
          <w:i/>
          <w:sz w:val="28"/>
          <w:lang w:val="en-GB"/>
        </w:rPr>
      </w:pPr>
      <w:r w:rsidRPr="004D34F1">
        <w:rPr>
          <w:i/>
          <w:sz w:val="28"/>
          <w:lang w:val="en-GB"/>
        </w:rPr>
        <w:t>partly state/impact parameter</w:t>
      </w:r>
    </w:p>
    <w:p w14:paraId="16736994" w14:textId="32BE3C4B" w:rsidR="00B50407" w:rsidRPr="004D34F1" w:rsidRDefault="00B50407" w:rsidP="00760744">
      <w:pPr>
        <w:pStyle w:val="Textkrper"/>
        <w:numPr>
          <w:ilvl w:val="0"/>
          <w:numId w:val="26"/>
        </w:numPr>
        <w:rPr>
          <w:i/>
          <w:sz w:val="28"/>
          <w:lang w:val="en-GB"/>
        </w:rPr>
      </w:pPr>
      <w:r w:rsidRPr="004D34F1">
        <w:rPr>
          <w:i/>
          <w:sz w:val="28"/>
          <w:lang w:val="en-GB"/>
        </w:rPr>
        <w:t>as percentages of total N, P and pesticide active ingredient loadings from agriculture in the watershed (6.1)</w:t>
      </w:r>
    </w:p>
    <w:p w14:paraId="64A61FB7" w14:textId="0C95DD73" w:rsidR="00B50407" w:rsidRPr="004D34F1" w:rsidRDefault="00B50407" w:rsidP="00760744">
      <w:pPr>
        <w:pStyle w:val="Textkrper"/>
        <w:numPr>
          <w:ilvl w:val="0"/>
          <w:numId w:val="26"/>
        </w:numPr>
        <w:rPr>
          <w:i/>
          <w:sz w:val="28"/>
          <w:lang w:val="en-GB"/>
        </w:rPr>
      </w:pPr>
      <w:r w:rsidRPr="004D34F1">
        <w:rPr>
          <w:i/>
          <w:sz w:val="28"/>
          <w:lang w:val="en-GB"/>
        </w:rPr>
        <w:t>as a percentage of total pollutant loadings from agricultural processing in the watershed (6.2)</w:t>
      </w:r>
    </w:p>
    <w:p w14:paraId="3FFE4BF5" w14:textId="6D0577E5" w:rsidR="004D34F1" w:rsidRDefault="004D34F1" w:rsidP="00C80292">
      <w:pPr>
        <w:pStyle w:val="Textkrper"/>
        <w:rPr>
          <w:sz w:val="28"/>
          <w:lang w:val="en-GB"/>
        </w:rPr>
      </w:pPr>
      <w:r>
        <w:rPr>
          <w:sz w:val="28"/>
          <w:lang w:val="en-GB"/>
        </w:rPr>
        <w:lastRenderedPageBreak/>
        <w:t>So the</w:t>
      </w:r>
      <w:r w:rsidR="00C80292">
        <w:rPr>
          <w:sz w:val="28"/>
          <w:lang w:val="en-GB"/>
        </w:rPr>
        <w:t xml:space="preserve"> attrib</w:t>
      </w:r>
      <w:r>
        <w:rPr>
          <w:sz w:val="28"/>
          <w:lang w:val="en-GB"/>
        </w:rPr>
        <w:t>ution issue suggests to</w:t>
      </w:r>
      <w:r w:rsidR="00C80292">
        <w:rPr>
          <w:sz w:val="28"/>
          <w:lang w:val="en-GB"/>
        </w:rPr>
        <w:t xml:space="preserve"> </w:t>
      </w:r>
      <w:r>
        <w:rPr>
          <w:sz w:val="28"/>
          <w:lang w:val="en-GB"/>
        </w:rPr>
        <w:t xml:space="preserve">first </w:t>
      </w:r>
      <w:r w:rsidR="00C80292">
        <w:rPr>
          <w:sz w:val="28"/>
          <w:lang w:val="en-GB"/>
        </w:rPr>
        <w:t>separate agricultural from non-agricultural uses</w:t>
      </w:r>
      <w:r>
        <w:rPr>
          <w:sz w:val="28"/>
          <w:lang w:val="en-GB"/>
        </w:rPr>
        <w:t xml:space="preserve"> and then the bioenergy cultivation from the agricultural sector using a TIER approach</w:t>
      </w:r>
      <w:r w:rsidR="0095178C">
        <w:rPr>
          <w:sz w:val="28"/>
          <w:lang w:val="en-GB"/>
        </w:rPr>
        <w:t>:</w:t>
      </w:r>
    </w:p>
    <w:p w14:paraId="7CF10EAB" w14:textId="2300E89C" w:rsidR="004D34F1" w:rsidRDefault="00C80292" w:rsidP="00760744">
      <w:pPr>
        <w:pStyle w:val="Textkrper"/>
        <w:numPr>
          <w:ilvl w:val="0"/>
          <w:numId w:val="16"/>
        </w:numPr>
        <w:rPr>
          <w:sz w:val="28"/>
          <w:lang w:val="en-GB"/>
        </w:rPr>
      </w:pPr>
      <w:r>
        <w:rPr>
          <w:sz w:val="28"/>
          <w:lang w:val="en-GB"/>
        </w:rPr>
        <w:t>TIER 1:</w:t>
      </w:r>
      <w:r w:rsidR="004D34F1">
        <w:rPr>
          <w:sz w:val="28"/>
          <w:lang w:val="en-GB"/>
        </w:rPr>
        <w:t xml:space="preserve"> Possible emission sources for water pollutants shall be identified </w:t>
      </w:r>
      <w:r w:rsidR="00586D82">
        <w:rPr>
          <w:sz w:val="28"/>
          <w:lang w:val="en-GB"/>
        </w:rPr>
        <w:t>and the</w:t>
      </w:r>
      <w:r w:rsidR="004D34F1">
        <w:rPr>
          <w:sz w:val="28"/>
          <w:lang w:val="en-GB"/>
        </w:rPr>
        <w:t xml:space="preserve"> contribution </w:t>
      </w:r>
      <w:r w:rsidR="00586D82">
        <w:rPr>
          <w:sz w:val="28"/>
          <w:lang w:val="en-GB"/>
        </w:rPr>
        <w:t xml:space="preserve">of agriculture </w:t>
      </w:r>
      <w:r w:rsidR="004D34F1">
        <w:rPr>
          <w:sz w:val="28"/>
          <w:lang w:val="en-GB"/>
        </w:rPr>
        <w:t xml:space="preserve">to the loadings of the water body </w:t>
      </w:r>
      <w:r w:rsidR="00586D82">
        <w:rPr>
          <w:sz w:val="28"/>
          <w:lang w:val="en-GB"/>
        </w:rPr>
        <w:t>shall be estimated with available information. Then the share of the bi</w:t>
      </w:r>
      <w:r w:rsidR="00586D82">
        <w:rPr>
          <w:sz w:val="28"/>
          <w:lang w:val="en-GB"/>
        </w:rPr>
        <w:t>o</w:t>
      </w:r>
      <w:r w:rsidR="00586D82">
        <w:rPr>
          <w:sz w:val="28"/>
          <w:lang w:val="en-GB"/>
        </w:rPr>
        <w:t>energy sector shall be attributed to the loadings according to the pe</w:t>
      </w:r>
      <w:r w:rsidR="00586D82">
        <w:rPr>
          <w:sz w:val="28"/>
          <w:lang w:val="en-GB"/>
        </w:rPr>
        <w:t>r</w:t>
      </w:r>
      <w:r w:rsidR="00586D82">
        <w:rPr>
          <w:sz w:val="28"/>
          <w:lang w:val="en-GB"/>
        </w:rPr>
        <w:t>centage of land for bioenergy to the total agricultural land.</w:t>
      </w:r>
    </w:p>
    <w:p w14:paraId="2272DA15" w14:textId="3DAB9773" w:rsidR="00C80292" w:rsidRDefault="00C80292" w:rsidP="00760744">
      <w:pPr>
        <w:pStyle w:val="Textkrper"/>
        <w:numPr>
          <w:ilvl w:val="0"/>
          <w:numId w:val="16"/>
        </w:numPr>
        <w:rPr>
          <w:sz w:val="28"/>
          <w:lang w:val="en-GB"/>
        </w:rPr>
      </w:pPr>
      <w:r>
        <w:rPr>
          <w:sz w:val="28"/>
          <w:lang w:val="en-GB"/>
        </w:rPr>
        <w:t>TIER 2:</w:t>
      </w:r>
      <w:r w:rsidR="00586D82">
        <w:rPr>
          <w:sz w:val="28"/>
          <w:lang w:val="en-GB"/>
        </w:rPr>
        <w:t xml:space="preserve"> Total emissions and share of agricultural management emissions shall be assessed with the help of an environmental effluent model. Like before, the share of bioenergy shall be estimated with the share of land for bioenergy to the total agricultural land.</w:t>
      </w:r>
    </w:p>
    <w:p w14:paraId="2B2520C3" w14:textId="54521314" w:rsidR="00C80292" w:rsidRDefault="00C80292" w:rsidP="00760744">
      <w:pPr>
        <w:pStyle w:val="Textkrper"/>
        <w:numPr>
          <w:ilvl w:val="0"/>
          <w:numId w:val="16"/>
        </w:numPr>
        <w:rPr>
          <w:sz w:val="28"/>
          <w:lang w:val="en-GB"/>
        </w:rPr>
      </w:pPr>
      <w:r>
        <w:rPr>
          <w:sz w:val="28"/>
          <w:lang w:val="en-GB"/>
        </w:rPr>
        <w:t>TIER 3:</w:t>
      </w:r>
      <w:r w:rsidR="00586D82">
        <w:rPr>
          <w:sz w:val="28"/>
          <w:lang w:val="en-GB"/>
        </w:rPr>
        <w:t xml:space="preserve"> An effluent model for pollutants from agriculture as a total and with a separate sub-model for types and location of bioenergy crops shall be used.</w:t>
      </w:r>
    </w:p>
    <w:p w14:paraId="29423E90" w14:textId="77777777" w:rsidR="007A0D37" w:rsidRDefault="007A0D37" w:rsidP="007A0D37">
      <w:pPr>
        <w:pStyle w:val="Textkrper"/>
        <w:rPr>
          <w:sz w:val="28"/>
          <w:lang w:val="en-GB"/>
        </w:rPr>
      </w:pPr>
    </w:p>
    <w:p w14:paraId="6D66D32E" w14:textId="2D07CA1B" w:rsidR="007A0D37" w:rsidRPr="007A0D37" w:rsidRDefault="007A0D37" w:rsidP="00C80292">
      <w:pPr>
        <w:pStyle w:val="berschrift2"/>
        <w:rPr>
          <w:lang w:val="en-GB"/>
        </w:rPr>
      </w:pPr>
      <w:bookmarkStart w:id="19" w:name="_Toc535852044"/>
      <w:r w:rsidRPr="007A0D37">
        <w:rPr>
          <w:lang w:val="en-GB"/>
        </w:rPr>
        <w:t>Indicator 8:</w:t>
      </w:r>
      <w:r w:rsidR="0095178C">
        <w:rPr>
          <w:lang w:val="en-GB"/>
        </w:rPr>
        <w:t xml:space="preserve"> </w:t>
      </w:r>
      <w:r w:rsidR="00C80292" w:rsidRPr="00C80292">
        <w:rPr>
          <w:lang w:val="en-GB"/>
        </w:rPr>
        <w:t>Land use and land-use change related to bioenergy feedstock production</w:t>
      </w:r>
      <w:bookmarkEnd w:id="19"/>
    </w:p>
    <w:p w14:paraId="20FE0AC1" w14:textId="77777777" w:rsidR="007A0D37" w:rsidRPr="00CC6EEA" w:rsidRDefault="007A0D37" w:rsidP="007A0D37">
      <w:pPr>
        <w:pStyle w:val="Textkrper"/>
        <w:rPr>
          <w:b/>
          <w:i/>
          <w:sz w:val="28"/>
          <w:lang w:val="en-GB"/>
        </w:rPr>
      </w:pPr>
      <w:r w:rsidRPr="00CC6EEA">
        <w:rPr>
          <w:b/>
          <w:i/>
          <w:sz w:val="28"/>
          <w:lang w:val="en-GB"/>
        </w:rPr>
        <w:t>a) Short recapitulation of the indicator</w:t>
      </w:r>
    </w:p>
    <w:p w14:paraId="4A71A20A"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Description:</w:t>
      </w:r>
    </w:p>
    <w:p w14:paraId="046225FD"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(8.1) Total area of land for bioenergy feedstock production, and as compared to total national su</w:t>
      </w:r>
      <w:r w:rsidRPr="009F44B9">
        <w:rPr>
          <w:sz w:val="22"/>
          <w:szCs w:val="22"/>
          <w:lang w:val="en-GB"/>
        </w:rPr>
        <w:t>r</w:t>
      </w:r>
      <w:r w:rsidRPr="009F44B9">
        <w:rPr>
          <w:sz w:val="22"/>
          <w:szCs w:val="22"/>
          <w:lang w:val="en-GB"/>
        </w:rPr>
        <w:t>face and</w:t>
      </w:r>
    </w:p>
    <w:p w14:paraId="445811E8"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(8.2) agricultural land and managed forest area</w:t>
      </w:r>
    </w:p>
    <w:p w14:paraId="01B3D790"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(8.3) Percentages of bioenergy from:</w:t>
      </w:r>
      <w:r>
        <w:rPr>
          <w:sz w:val="22"/>
          <w:szCs w:val="22"/>
          <w:lang w:val="en-GB"/>
        </w:rPr>
        <w:tab/>
      </w:r>
      <w:r>
        <w:rPr>
          <w:sz w:val="22"/>
          <w:szCs w:val="22"/>
          <w:lang w:val="en-GB"/>
        </w:rPr>
        <w:br/>
      </w:r>
      <w:r w:rsidRPr="009F44B9">
        <w:rPr>
          <w:sz w:val="22"/>
          <w:szCs w:val="22"/>
          <w:lang w:val="en-GB"/>
        </w:rPr>
        <w:t>(8.3a) yield increases,</w:t>
      </w:r>
      <w:r w:rsidRPr="009F44B9">
        <w:rPr>
          <w:sz w:val="22"/>
          <w:szCs w:val="22"/>
          <w:lang w:val="en-GB"/>
        </w:rPr>
        <w:tab/>
      </w:r>
      <w:r w:rsidRPr="009F44B9">
        <w:rPr>
          <w:sz w:val="22"/>
          <w:szCs w:val="22"/>
          <w:lang w:val="en-GB"/>
        </w:rPr>
        <w:br/>
        <w:t>(8.3b) residues,</w:t>
      </w:r>
      <w:r w:rsidRPr="009F44B9">
        <w:rPr>
          <w:sz w:val="22"/>
          <w:szCs w:val="22"/>
          <w:lang w:val="en-GB"/>
        </w:rPr>
        <w:tab/>
      </w:r>
      <w:r w:rsidRPr="009F44B9">
        <w:rPr>
          <w:sz w:val="22"/>
          <w:szCs w:val="22"/>
          <w:lang w:val="en-GB"/>
        </w:rPr>
        <w:br/>
        <w:t>(8.3c) wastes,</w:t>
      </w:r>
      <w:r w:rsidRPr="009F44B9">
        <w:rPr>
          <w:sz w:val="22"/>
          <w:szCs w:val="22"/>
          <w:lang w:val="en-GB"/>
        </w:rPr>
        <w:tab/>
      </w:r>
      <w:r w:rsidRPr="009F44B9">
        <w:rPr>
          <w:sz w:val="22"/>
          <w:szCs w:val="22"/>
          <w:lang w:val="en-GB"/>
        </w:rPr>
        <w:br/>
        <w:t>(8.3d) degraded or contaminated land</w:t>
      </w:r>
    </w:p>
    <w:p w14:paraId="6B616077"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(8.4) Net annual rates of conversion between land-use types caused directly by bioenergy feedstock production, including the following (amongst others):</w:t>
      </w:r>
      <w:r w:rsidRPr="009F44B9">
        <w:rPr>
          <w:sz w:val="22"/>
          <w:szCs w:val="22"/>
          <w:lang w:val="en-GB"/>
        </w:rPr>
        <w:tab/>
      </w:r>
      <w:r w:rsidRPr="009F44B9">
        <w:rPr>
          <w:sz w:val="22"/>
          <w:szCs w:val="22"/>
          <w:lang w:val="en-GB"/>
        </w:rPr>
        <w:br/>
        <w:t>- arable land and permanent crops, permanent meadows and pastures, and managed forests;</w:t>
      </w:r>
      <w:r w:rsidRPr="009F44B9">
        <w:rPr>
          <w:sz w:val="22"/>
          <w:szCs w:val="22"/>
          <w:lang w:val="en-GB"/>
        </w:rPr>
        <w:tab/>
      </w:r>
      <w:r w:rsidRPr="009F44B9">
        <w:rPr>
          <w:sz w:val="22"/>
          <w:szCs w:val="22"/>
          <w:lang w:val="en-GB"/>
        </w:rPr>
        <w:br/>
        <w:t>-natural forests and grasslands (including savannah, excluding natural permanent meadows and pa</w:t>
      </w:r>
      <w:r w:rsidRPr="009F44B9">
        <w:rPr>
          <w:sz w:val="22"/>
          <w:szCs w:val="22"/>
          <w:lang w:val="en-GB"/>
        </w:rPr>
        <w:t>s</w:t>
      </w:r>
      <w:r w:rsidRPr="009F44B9">
        <w:rPr>
          <w:sz w:val="22"/>
          <w:szCs w:val="22"/>
          <w:lang w:val="en-GB"/>
        </w:rPr>
        <w:t>tures), peatlands, and wetlands</w:t>
      </w:r>
    </w:p>
    <w:p w14:paraId="11BE9512"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Measurement unit(s):</w:t>
      </w:r>
    </w:p>
    <w:p w14:paraId="576983DE"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(8.1-2) hectares and percentages</w:t>
      </w:r>
    </w:p>
    <w:p w14:paraId="05F4BB8F"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(8.3) percentages</w:t>
      </w:r>
    </w:p>
    <w:p w14:paraId="18CC239C"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(8.4) hectares per year</w:t>
      </w:r>
    </w:p>
    <w:p w14:paraId="1617FCF7" w14:textId="77777777" w:rsidR="007A0D37" w:rsidRDefault="007A0D37" w:rsidP="007A0D37">
      <w:pPr>
        <w:pStyle w:val="Textkrper"/>
        <w:rPr>
          <w:sz w:val="28"/>
          <w:lang w:val="en-GB"/>
        </w:rPr>
      </w:pPr>
    </w:p>
    <w:p w14:paraId="2F8B39CB" w14:textId="77777777" w:rsidR="001327D4" w:rsidRDefault="001327D4" w:rsidP="007A0D37">
      <w:pPr>
        <w:pStyle w:val="Textkrper"/>
        <w:rPr>
          <w:sz w:val="28"/>
          <w:lang w:val="en-GB"/>
        </w:rPr>
      </w:pPr>
    </w:p>
    <w:p w14:paraId="315042AF" w14:textId="77777777" w:rsidR="007A0D37" w:rsidRPr="00CC6EEA" w:rsidRDefault="007A0D37" w:rsidP="007A0D37">
      <w:pPr>
        <w:pStyle w:val="Textkrper"/>
        <w:rPr>
          <w:b/>
          <w:i/>
          <w:sz w:val="28"/>
          <w:lang w:val="en-GB"/>
        </w:rPr>
      </w:pPr>
      <w:r w:rsidRPr="00CC6EEA">
        <w:rPr>
          <w:b/>
          <w:i/>
          <w:sz w:val="28"/>
          <w:lang w:val="en-GB"/>
        </w:rPr>
        <w:lastRenderedPageBreak/>
        <w:t>b) Attribution challenges during implementation</w:t>
      </w:r>
    </w:p>
    <w:tbl>
      <w:tblPr>
        <w:tblStyle w:val="Tabellenraster"/>
        <w:tblW w:w="5000" w:type="pct"/>
        <w:tblLook w:val="04A0" w:firstRow="1" w:lastRow="0" w:firstColumn="1" w:lastColumn="0" w:noHBand="0" w:noVBand="1"/>
      </w:tblPr>
      <w:tblGrid>
        <w:gridCol w:w="1243"/>
        <w:gridCol w:w="3401"/>
        <w:gridCol w:w="3401"/>
        <w:gridCol w:w="1243"/>
      </w:tblGrid>
      <w:tr w:rsidR="00B75837" w:rsidRPr="00AC31C4" w14:paraId="41E65CCA" w14:textId="77777777" w:rsidTr="00F80440">
        <w:tc>
          <w:tcPr>
            <w:tcW w:w="669" w:type="pct"/>
          </w:tcPr>
          <w:p w14:paraId="433ED070" w14:textId="77777777" w:rsidR="00B75837" w:rsidRPr="00AC31C4" w:rsidRDefault="00B75837" w:rsidP="00F80440">
            <w:pPr>
              <w:pStyle w:val="Textkrper"/>
              <w:rPr>
                <w:b/>
                <w:lang w:val="en-GB"/>
              </w:rPr>
            </w:pPr>
            <w:r w:rsidRPr="00AC31C4">
              <w:rPr>
                <w:b/>
                <w:lang w:val="en-GB"/>
              </w:rPr>
              <w:t>Country</w:t>
            </w:r>
          </w:p>
        </w:tc>
        <w:tc>
          <w:tcPr>
            <w:tcW w:w="1831" w:type="pct"/>
          </w:tcPr>
          <w:p w14:paraId="5BCF3140" w14:textId="77777777" w:rsidR="00B75837" w:rsidRPr="00AC31C4" w:rsidRDefault="00B75837" w:rsidP="00F80440">
            <w:pPr>
              <w:pStyle w:val="Textkrper"/>
              <w:rPr>
                <w:b/>
                <w:lang w:val="en-GB"/>
              </w:rPr>
            </w:pPr>
            <w:r w:rsidRPr="00AC31C4">
              <w:rPr>
                <w:b/>
                <w:lang w:val="en-GB"/>
              </w:rPr>
              <w:t>Attribution issue</w:t>
            </w:r>
          </w:p>
        </w:tc>
        <w:tc>
          <w:tcPr>
            <w:tcW w:w="1831" w:type="pct"/>
          </w:tcPr>
          <w:p w14:paraId="36A158EA" w14:textId="77777777" w:rsidR="00B75837" w:rsidRPr="00AC31C4" w:rsidRDefault="00B75837" w:rsidP="00F80440">
            <w:pPr>
              <w:pStyle w:val="Textkrper"/>
              <w:rPr>
                <w:b/>
                <w:lang w:val="en-GB"/>
              </w:rPr>
            </w:pPr>
            <w:r w:rsidRPr="00AC31C4">
              <w:rPr>
                <w:b/>
                <w:lang w:val="en-GB"/>
              </w:rPr>
              <w:t>Used approach</w:t>
            </w:r>
          </w:p>
        </w:tc>
        <w:tc>
          <w:tcPr>
            <w:tcW w:w="669" w:type="pct"/>
          </w:tcPr>
          <w:p w14:paraId="66DCDBBA" w14:textId="77777777" w:rsidR="00B75837" w:rsidRPr="00AC31C4" w:rsidRDefault="00B75837" w:rsidP="00F80440">
            <w:pPr>
              <w:pStyle w:val="Textkrper"/>
              <w:rPr>
                <w:b/>
                <w:lang w:val="en-GB"/>
              </w:rPr>
            </w:pPr>
            <w:r w:rsidRPr="00AC31C4">
              <w:rPr>
                <w:b/>
                <w:lang w:val="en-GB"/>
              </w:rPr>
              <w:t>Reference</w:t>
            </w:r>
          </w:p>
        </w:tc>
      </w:tr>
      <w:tr w:rsidR="00B75837" w:rsidRPr="00BD3FB3" w14:paraId="49BF30C3" w14:textId="77777777" w:rsidTr="00F80440">
        <w:tc>
          <w:tcPr>
            <w:tcW w:w="669" w:type="pct"/>
          </w:tcPr>
          <w:p w14:paraId="3D8292A4" w14:textId="19609BFE" w:rsidR="00B75837" w:rsidRPr="00BD3FB3" w:rsidRDefault="005D5104" w:rsidP="00F80440">
            <w:pPr>
              <w:pStyle w:val="Textkrper"/>
              <w:jc w:val="left"/>
              <w:rPr>
                <w:sz w:val="22"/>
                <w:szCs w:val="22"/>
                <w:lang w:val="en-GB"/>
              </w:rPr>
            </w:pPr>
            <w:r w:rsidRPr="00BD3FB3">
              <w:rPr>
                <w:sz w:val="22"/>
                <w:szCs w:val="22"/>
                <w:lang w:val="en-GB"/>
              </w:rPr>
              <w:t>Columbia</w:t>
            </w:r>
          </w:p>
        </w:tc>
        <w:tc>
          <w:tcPr>
            <w:tcW w:w="1831" w:type="pct"/>
          </w:tcPr>
          <w:p w14:paraId="02912CA7" w14:textId="2ABE9567" w:rsidR="00B75837" w:rsidRPr="00BD3FB3" w:rsidRDefault="005D5104" w:rsidP="005D5104">
            <w:pPr>
              <w:pStyle w:val="Textkrper"/>
              <w:jc w:val="left"/>
              <w:rPr>
                <w:sz w:val="22"/>
                <w:szCs w:val="22"/>
                <w:lang w:val="en-GB"/>
              </w:rPr>
            </w:pPr>
            <w:r w:rsidRPr="00BD3FB3">
              <w:rPr>
                <w:sz w:val="22"/>
                <w:szCs w:val="22"/>
                <w:lang w:val="en-GB"/>
              </w:rPr>
              <w:t xml:space="preserve">Yields of sugarcane and oil palm did not increase in recent years. </w:t>
            </w:r>
            <w:r w:rsidR="005C7586" w:rsidRPr="00BD3FB3">
              <w:rPr>
                <w:sz w:val="22"/>
                <w:szCs w:val="22"/>
                <w:lang w:val="en-GB"/>
              </w:rPr>
              <w:t>The indicator</w:t>
            </w:r>
            <w:r w:rsidRPr="00BD3FB3">
              <w:rPr>
                <w:sz w:val="22"/>
                <w:szCs w:val="22"/>
                <w:lang w:val="en-GB"/>
              </w:rPr>
              <w:t xml:space="preserve"> fo</w:t>
            </w:r>
            <w:r w:rsidR="005C7586" w:rsidRPr="00BD3FB3">
              <w:rPr>
                <w:sz w:val="22"/>
                <w:szCs w:val="22"/>
                <w:lang w:val="en-GB"/>
              </w:rPr>
              <w:t xml:space="preserve">cus (8.3) was on the use </w:t>
            </w:r>
            <w:r w:rsidRPr="00BD3FB3">
              <w:rPr>
                <w:sz w:val="22"/>
                <w:szCs w:val="22"/>
                <w:lang w:val="en-GB"/>
              </w:rPr>
              <w:t>of bagasse, which is a by-product of sugarcane processing, for cogeneration</w:t>
            </w:r>
            <w:r w:rsidR="005C7586" w:rsidRPr="00BD3FB3">
              <w:rPr>
                <w:sz w:val="22"/>
                <w:szCs w:val="22"/>
                <w:lang w:val="en-GB"/>
              </w:rPr>
              <w:t>.</w:t>
            </w:r>
          </w:p>
          <w:p w14:paraId="55406E93" w14:textId="3F47959F" w:rsidR="005C7586" w:rsidRPr="00BD3FB3" w:rsidRDefault="005C7586" w:rsidP="005C7586">
            <w:pPr>
              <w:pStyle w:val="Textkrper"/>
              <w:jc w:val="left"/>
              <w:rPr>
                <w:sz w:val="22"/>
                <w:szCs w:val="22"/>
                <w:lang w:val="en-GB"/>
              </w:rPr>
            </w:pPr>
            <w:r w:rsidRPr="00BD3FB3">
              <w:rPr>
                <w:sz w:val="22"/>
                <w:szCs w:val="22"/>
                <w:lang w:val="en-GB"/>
              </w:rPr>
              <w:t>For indicator component 8.4, the focus was on oil palm, as the e</w:t>
            </w:r>
            <w:r w:rsidRPr="00BD3FB3">
              <w:rPr>
                <w:sz w:val="22"/>
                <w:szCs w:val="22"/>
                <w:lang w:val="en-GB"/>
              </w:rPr>
              <w:t>x</w:t>
            </w:r>
            <w:r w:rsidRPr="00BD3FB3">
              <w:rPr>
                <w:sz w:val="22"/>
                <w:szCs w:val="22"/>
                <w:lang w:val="en-GB"/>
              </w:rPr>
              <w:t>pansion has been much more si</w:t>
            </w:r>
            <w:r w:rsidRPr="00BD3FB3">
              <w:rPr>
                <w:sz w:val="22"/>
                <w:szCs w:val="22"/>
                <w:lang w:val="en-GB"/>
              </w:rPr>
              <w:t>g</w:t>
            </w:r>
            <w:r w:rsidRPr="00BD3FB3">
              <w:rPr>
                <w:sz w:val="22"/>
                <w:szCs w:val="22"/>
                <w:lang w:val="en-GB"/>
              </w:rPr>
              <w:t>nificant.</w:t>
            </w:r>
          </w:p>
        </w:tc>
        <w:tc>
          <w:tcPr>
            <w:tcW w:w="1831" w:type="pct"/>
          </w:tcPr>
          <w:p w14:paraId="43664CD0" w14:textId="108BBCD4" w:rsidR="00BD3FB3" w:rsidRPr="00BD3FB3" w:rsidRDefault="00BD3FB3" w:rsidP="00BD3FB3">
            <w:pPr>
              <w:pStyle w:val="Textkrper"/>
              <w:jc w:val="left"/>
              <w:rPr>
                <w:sz w:val="22"/>
                <w:szCs w:val="22"/>
                <w:lang w:val="en-GB"/>
              </w:rPr>
            </w:pPr>
            <w:r w:rsidRPr="00BD3FB3">
              <w:rPr>
                <w:sz w:val="22"/>
                <w:szCs w:val="22"/>
                <w:lang w:val="en-GB"/>
              </w:rPr>
              <w:t>Bagasse used for co-generation in ethanol distilleries for electricity generation was calculated as share of total energy production.</w:t>
            </w:r>
            <w:r>
              <w:rPr>
                <w:sz w:val="22"/>
                <w:szCs w:val="22"/>
                <w:lang w:val="en-GB"/>
              </w:rPr>
              <w:t xml:space="preserve"> (8.3)</w:t>
            </w:r>
          </w:p>
          <w:p w14:paraId="23DEE4CE" w14:textId="03515CA4" w:rsidR="005C7586" w:rsidRPr="00BD3FB3" w:rsidRDefault="005C7586" w:rsidP="005C7586">
            <w:pPr>
              <w:pStyle w:val="Textkrper"/>
              <w:jc w:val="left"/>
              <w:rPr>
                <w:sz w:val="22"/>
                <w:szCs w:val="22"/>
                <w:lang w:val="en-GB"/>
              </w:rPr>
            </w:pPr>
            <w:r w:rsidRPr="00BD3FB3">
              <w:rPr>
                <w:sz w:val="22"/>
                <w:szCs w:val="22"/>
                <w:lang w:val="en-GB"/>
              </w:rPr>
              <w:t>Information found in literature r</w:t>
            </w:r>
            <w:r w:rsidRPr="00BD3FB3">
              <w:rPr>
                <w:sz w:val="22"/>
                <w:szCs w:val="22"/>
                <w:lang w:val="en-GB"/>
              </w:rPr>
              <w:t>e</w:t>
            </w:r>
            <w:r w:rsidRPr="00BD3FB3">
              <w:rPr>
                <w:sz w:val="22"/>
                <w:szCs w:val="22"/>
                <w:lang w:val="en-GB"/>
              </w:rPr>
              <w:t>garding oil palm expansion and r</w:t>
            </w:r>
            <w:r w:rsidRPr="00BD3FB3">
              <w:rPr>
                <w:sz w:val="22"/>
                <w:szCs w:val="22"/>
                <w:lang w:val="en-GB"/>
              </w:rPr>
              <w:t>e</w:t>
            </w:r>
            <w:r w:rsidRPr="00BD3FB3">
              <w:rPr>
                <w:sz w:val="22"/>
                <w:szCs w:val="22"/>
                <w:lang w:val="en-GB"/>
              </w:rPr>
              <w:t>lated land-use changes in selected regions of Colombia was summ</w:t>
            </w:r>
            <w:r w:rsidRPr="00BD3FB3">
              <w:rPr>
                <w:sz w:val="22"/>
                <w:szCs w:val="22"/>
                <w:lang w:val="en-GB"/>
              </w:rPr>
              <w:t>a</w:t>
            </w:r>
            <w:r w:rsidRPr="00BD3FB3">
              <w:rPr>
                <w:sz w:val="22"/>
                <w:szCs w:val="22"/>
                <w:lang w:val="en-GB"/>
              </w:rPr>
              <w:t>rized but data was not adequate. The share for bioenergy was corr</w:t>
            </w:r>
            <w:r w:rsidRPr="00BD3FB3">
              <w:rPr>
                <w:sz w:val="22"/>
                <w:szCs w:val="22"/>
                <w:lang w:val="en-GB"/>
              </w:rPr>
              <w:t>e</w:t>
            </w:r>
            <w:r w:rsidRPr="00BD3FB3">
              <w:rPr>
                <w:sz w:val="22"/>
                <w:szCs w:val="22"/>
                <w:lang w:val="en-GB"/>
              </w:rPr>
              <w:t>lated to the CPO used for biodiesel produc</w:t>
            </w:r>
            <w:r w:rsidR="00BD3FB3" w:rsidRPr="00BD3FB3">
              <w:rPr>
                <w:sz w:val="22"/>
                <w:szCs w:val="22"/>
                <w:lang w:val="en-GB"/>
              </w:rPr>
              <w:t>tion.</w:t>
            </w:r>
            <w:r w:rsidR="00BD3FB3">
              <w:rPr>
                <w:sz w:val="22"/>
                <w:szCs w:val="22"/>
                <w:lang w:val="en-GB"/>
              </w:rPr>
              <w:t xml:space="preserve"> (8.4)</w:t>
            </w:r>
          </w:p>
        </w:tc>
        <w:tc>
          <w:tcPr>
            <w:tcW w:w="669" w:type="pct"/>
          </w:tcPr>
          <w:p w14:paraId="208700F4" w14:textId="77777777" w:rsidR="00B75837" w:rsidRPr="00BD3FB3" w:rsidRDefault="005C7586" w:rsidP="00F80440">
            <w:pPr>
              <w:pStyle w:val="Textkrper"/>
              <w:jc w:val="left"/>
              <w:rPr>
                <w:sz w:val="22"/>
                <w:szCs w:val="22"/>
                <w:lang w:val="en-GB"/>
              </w:rPr>
            </w:pPr>
            <w:r w:rsidRPr="00BD3FB3">
              <w:rPr>
                <w:sz w:val="22"/>
                <w:szCs w:val="22"/>
                <w:lang w:val="en-GB"/>
              </w:rPr>
              <w:t>p. 99</w:t>
            </w:r>
          </w:p>
          <w:p w14:paraId="29FD8A4E" w14:textId="77777777" w:rsidR="005C7586" w:rsidRPr="00BD3FB3" w:rsidRDefault="005C7586" w:rsidP="00F80440">
            <w:pPr>
              <w:pStyle w:val="Textkrper"/>
              <w:jc w:val="left"/>
              <w:rPr>
                <w:sz w:val="22"/>
                <w:szCs w:val="22"/>
                <w:lang w:val="en-GB"/>
              </w:rPr>
            </w:pPr>
            <w:r w:rsidRPr="00BD3FB3">
              <w:rPr>
                <w:sz w:val="22"/>
                <w:szCs w:val="22"/>
                <w:lang w:val="en-GB"/>
              </w:rPr>
              <w:t>p. 102</w:t>
            </w:r>
          </w:p>
          <w:p w14:paraId="38FC7FCA" w14:textId="7EAF9B03" w:rsidR="00BD3FB3" w:rsidRPr="00BD3FB3" w:rsidRDefault="00BD3FB3" w:rsidP="00F80440">
            <w:pPr>
              <w:pStyle w:val="Textkrper"/>
              <w:jc w:val="left"/>
              <w:rPr>
                <w:sz w:val="22"/>
                <w:szCs w:val="22"/>
                <w:lang w:val="en-GB"/>
              </w:rPr>
            </w:pPr>
            <w:r w:rsidRPr="00BD3FB3">
              <w:rPr>
                <w:sz w:val="22"/>
                <w:szCs w:val="22"/>
                <w:lang w:val="en-GB"/>
              </w:rPr>
              <w:t>p. 104</w:t>
            </w:r>
          </w:p>
        </w:tc>
      </w:tr>
      <w:tr w:rsidR="00B75837" w:rsidRPr="00DE6FF7" w14:paraId="2EB93ABA" w14:textId="77777777" w:rsidTr="00F80440">
        <w:tc>
          <w:tcPr>
            <w:tcW w:w="669" w:type="pct"/>
          </w:tcPr>
          <w:p w14:paraId="46BE9483" w14:textId="635BC39C" w:rsidR="00B75837" w:rsidRPr="00DE6FF7" w:rsidRDefault="00BD3FB3" w:rsidP="00F80440">
            <w:pPr>
              <w:pStyle w:val="Textkrper"/>
              <w:jc w:val="left"/>
              <w:rPr>
                <w:sz w:val="22"/>
                <w:szCs w:val="22"/>
                <w:lang w:val="en-GB"/>
              </w:rPr>
            </w:pPr>
            <w:r w:rsidRPr="00DE6FF7">
              <w:rPr>
                <w:sz w:val="22"/>
                <w:szCs w:val="22"/>
                <w:lang w:val="en-GB"/>
              </w:rPr>
              <w:t>Germany</w:t>
            </w:r>
          </w:p>
        </w:tc>
        <w:tc>
          <w:tcPr>
            <w:tcW w:w="1831" w:type="pct"/>
          </w:tcPr>
          <w:p w14:paraId="1854401B" w14:textId="1B60FA48" w:rsidR="00B75837" w:rsidRPr="00DE6FF7" w:rsidRDefault="00BD3FB3" w:rsidP="00F80440">
            <w:pPr>
              <w:pStyle w:val="Textkrper"/>
              <w:jc w:val="left"/>
              <w:rPr>
                <w:sz w:val="22"/>
                <w:szCs w:val="22"/>
                <w:lang w:val="en-GB"/>
              </w:rPr>
            </w:pPr>
            <w:r w:rsidRPr="00DE6FF7">
              <w:rPr>
                <w:sz w:val="22"/>
                <w:szCs w:val="22"/>
                <w:lang w:val="en-GB"/>
              </w:rPr>
              <w:t>Total area of land for bioenergy feedstock production, and as co</w:t>
            </w:r>
            <w:r w:rsidRPr="00DE6FF7">
              <w:rPr>
                <w:sz w:val="22"/>
                <w:szCs w:val="22"/>
                <w:lang w:val="en-GB"/>
              </w:rPr>
              <w:t>m</w:t>
            </w:r>
            <w:r w:rsidRPr="00DE6FF7">
              <w:rPr>
                <w:sz w:val="22"/>
                <w:szCs w:val="22"/>
                <w:lang w:val="en-GB"/>
              </w:rPr>
              <w:t>pared to total national surface and (8.2) as compared to agricultural land and managed forest area.</w:t>
            </w:r>
          </w:p>
        </w:tc>
        <w:tc>
          <w:tcPr>
            <w:tcW w:w="1831" w:type="pct"/>
          </w:tcPr>
          <w:p w14:paraId="732C0F77" w14:textId="7C36EAF9" w:rsidR="00B75837" w:rsidRPr="00DE6FF7" w:rsidRDefault="00BD3FB3" w:rsidP="00F80440">
            <w:pPr>
              <w:pStyle w:val="Textkrper"/>
              <w:jc w:val="left"/>
              <w:rPr>
                <w:sz w:val="22"/>
                <w:szCs w:val="22"/>
                <w:lang w:val="en-GB"/>
              </w:rPr>
            </w:pPr>
            <w:r w:rsidRPr="00DE6FF7">
              <w:rPr>
                <w:sz w:val="22"/>
                <w:szCs w:val="22"/>
                <w:lang w:val="en-GB"/>
              </w:rPr>
              <w:t>The methodology to derive the i</w:t>
            </w:r>
            <w:r w:rsidRPr="00DE6FF7">
              <w:rPr>
                <w:sz w:val="22"/>
                <w:szCs w:val="22"/>
                <w:lang w:val="en-GB"/>
              </w:rPr>
              <w:t>n</w:t>
            </w:r>
            <w:r w:rsidRPr="00DE6FF7">
              <w:rPr>
                <w:sz w:val="22"/>
                <w:szCs w:val="22"/>
                <w:lang w:val="en-GB"/>
              </w:rPr>
              <w:t>dicator values was to determine the total land use for bioenergy feedstock production per year based on national sta</w:t>
            </w:r>
            <w:r w:rsidR="00DE6FF7" w:rsidRPr="00DE6FF7">
              <w:rPr>
                <w:sz w:val="22"/>
                <w:szCs w:val="22"/>
                <w:lang w:val="en-GB"/>
              </w:rPr>
              <w:t>tistics</w:t>
            </w:r>
            <w:r w:rsidRPr="00DE6FF7">
              <w:rPr>
                <w:sz w:val="22"/>
                <w:szCs w:val="22"/>
                <w:lang w:val="en-GB"/>
              </w:rPr>
              <w:t>, and to divide these values by the respe</w:t>
            </w:r>
            <w:r w:rsidRPr="00DE6FF7">
              <w:rPr>
                <w:sz w:val="22"/>
                <w:szCs w:val="22"/>
                <w:lang w:val="en-GB"/>
              </w:rPr>
              <w:t>c</w:t>
            </w:r>
            <w:r w:rsidRPr="00DE6FF7">
              <w:rPr>
                <w:sz w:val="22"/>
                <w:szCs w:val="22"/>
                <w:lang w:val="en-GB"/>
              </w:rPr>
              <w:t>tive data for the national surface, agricultural area, and managed forest area, respectively, which were also taken from national st</w:t>
            </w:r>
            <w:r w:rsidRPr="00DE6FF7">
              <w:rPr>
                <w:sz w:val="22"/>
                <w:szCs w:val="22"/>
                <w:lang w:val="en-GB"/>
              </w:rPr>
              <w:t>a</w:t>
            </w:r>
            <w:r w:rsidRPr="00DE6FF7">
              <w:rPr>
                <w:sz w:val="22"/>
                <w:szCs w:val="22"/>
                <w:lang w:val="en-GB"/>
              </w:rPr>
              <w:t>tistics</w:t>
            </w:r>
          </w:p>
        </w:tc>
        <w:tc>
          <w:tcPr>
            <w:tcW w:w="669" w:type="pct"/>
          </w:tcPr>
          <w:p w14:paraId="7C5A4941" w14:textId="2E0DC403" w:rsidR="00B75837" w:rsidRPr="00DE6FF7" w:rsidRDefault="00DE6FF7" w:rsidP="00F80440">
            <w:pPr>
              <w:pStyle w:val="Textkrper"/>
              <w:jc w:val="left"/>
              <w:rPr>
                <w:sz w:val="22"/>
                <w:szCs w:val="22"/>
                <w:lang w:val="en-GB"/>
              </w:rPr>
            </w:pPr>
            <w:r w:rsidRPr="00DE6FF7">
              <w:rPr>
                <w:sz w:val="22"/>
                <w:szCs w:val="22"/>
                <w:lang w:val="en-GB"/>
              </w:rPr>
              <w:t>p. 51</w:t>
            </w:r>
          </w:p>
        </w:tc>
      </w:tr>
      <w:tr w:rsidR="00BD3FB3" w:rsidRPr="00DE6FF7" w14:paraId="0DC5BF04" w14:textId="77777777" w:rsidTr="00F80440">
        <w:tc>
          <w:tcPr>
            <w:tcW w:w="669" w:type="pct"/>
          </w:tcPr>
          <w:p w14:paraId="78FB5446" w14:textId="62F03CA7" w:rsidR="00BD3FB3" w:rsidRPr="00DE6FF7" w:rsidRDefault="00DE6FF7" w:rsidP="00F80440">
            <w:pPr>
              <w:pStyle w:val="Textkrper"/>
              <w:jc w:val="left"/>
              <w:rPr>
                <w:sz w:val="22"/>
                <w:szCs w:val="22"/>
                <w:lang w:val="en-GB"/>
              </w:rPr>
            </w:pPr>
            <w:r w:rsidRPr="00DE6FF7">
              <w:rPr>
                <w:sz w:val="22"/>
                <w:szCs w:val="22"/>
                <w:lang w:val="en-GB"/>
              </w:rPr>
              <w:t>Indonesia</w:t>
            </w:r>
          </w:p>
        </w:tc>
        <w:tc>
          <w:tcPr>
            <w:tcW w:w="1831" w:type="pct"/>
          </w:tcPr>
          <w:p w14:paraId="5CDCF890" w14:textId="30700982" w:rsidR="00BD3FB3" w:rsidRPr="00DE6FF7" w:rsidRDefault="00DE6FF7" w:rsidP="00F80440">
            <w:pPr>
              <w:pStyle w:val="Textkrper"/>
              <w:jc w:val="left"/>
              <w:rPr>
                <w:sz w:val="22"/>
                <w:szCs w:val="22"/>
                <w:lang w:val="en-GB"/>
              </w:rPr>
            </w:pPr>
            <w:r w:rsidRPr="00DE6FF7">
              <w:rPr>
                <w:sz w:val="22"/>
                <w:szCs w:val="22"/>
                <w:lang w:val="en-GB"/>
              </w:rPr>
              <w:t>Total area of land for bioenergy feedstock production, and as com-pared to total national surface and (8.2) as compared to agricultural land and managed forest area.</w:t>
            </w:r>
          </w:p>
        </w:tc>
        <w:tc>
          <w:tcPr>
            <w:tcW w:w="1831" w:type="pct"/>
          </w:tcPr>
          <w:p w14:paraId="2438A553" w14:textId="210C2A00" w:rsidR="00BD3FB3" w:rsidRPr="00DE6FF7" w:rsidRDefault="00DE6FF7" w:rsidP="00DE6FF7">
            <w:pPr>
              <w:pStyle w:val="Textkrper"/>
              <w:jc w:val="left"/>
              <w:rPr>
                <w:sz w:val="22"/>
                <w:szCs w:val="22"/>
                <w:lang w:val="en-GB"/>
              </w:rPr>
            </w:pPr>
            <w:r>
              <w:rPr>
                <w:sz w:val="22"/>
                <w:szCs w:val="22"/>
                <w:lang w:val="en-GB"/>
              </w:rPr>
              <w:t>T</w:t>
            </w:r>
            <w:r w:rsidRPr="00DE6FF7">
              <w:rPr>
                <w:sz w:val="22"/>
                <w:szCs w:val="22"/>
                <w:lang w:val="en-GB"/>
              </w:rPr>
              <w:t>he total ar</w:t>
            </w:r>
            <w:r>
              <w:rPr>
                <w:sz w:val="22"/>
                <w:szCs w:val="22"/>
                <w:lang w:val="en-GB"/>
              </w:rPr>
              <w:t xml:space="preserve">ea of land for bioenergy </w:t>
            </w:r>
            <w:r w:rsidRPr="00DE6FF7">
              <w:rPr>
                <w:sz w:val="22"/>
                <w:szCs w:val="22"/>
                <w:lang w:val="en-GB"/>
              </w:rPr>
              <w:t>feedstock production and as co</w:t>
            </w:r>
            <w:r w:rsidRPr="00DE6FF7">
              <w:rPr>
                <w:sz w:val="22"/>
                <w:szCs w:val="22"/>
                <w:lang w:val="en-GB"/>
              </w:rPr>
              <w:t>m</w:t>
            </w:r>
            <w:r w:rsidRPr="00DE6FF7">
              <w:rPr>
                <w:sz w:val="22"/>
                <w:szCs w:val="22"/>
                <w:lang w:val="en-GB"/>
              </w:rPr>
              <w:t xml:space="preserve">pared to total national surface and agricultural </w:t>
            </w:r>
            <w:r>
              <w:rPr>
                <w:sz w:val="22"/>
                <w:szCs w:val="22"/>
                <w:lang w:val="en-GB"/>
              </w:rPr>
              <w:t xml:space="preserve">land </w:t>
            </w:r>
            <w:r w:rsidRPr="00DE6FF7">
              <w:rPr>
                <w:sz w:val="22"/>
                <w:szCs w:val="22"/>
                <w:lang w:val="en-GB"/>
              </w:rPr>
              <w:t>was retrieved from both national and intern</w:t>
            </w:r>
            <w:r w:rsidRPr="00DE6FF7">
              <w:rPr>
                <w:sz w:val="22"/>
                <w:szCs w:val="22"/>
                <w:lang w:val="en-GB"/>
              </w:rPr>
              <w:t>a</w:t>
            </w:r>
            <w:r>
              <w:rPr>
                <w:sz w:val="22"/>
                <w:szCs w:val="22"/>
                <w:lang w:val="en-GB"/>
              </w:rPr>
              <w:t xml:space="preserve">tional </w:t>
            </w:r>
            <w:r w:rsidRPr="00DE6FF7">
              <w:rPr>
                <w:sz w:val="22"/>
                <w:szCs w:val="22"/>
                <w:lang w:val="en-GB"/>
              </w:rPr>
              <w:t>statistics.</w:t>
            </w:r>
            <w:r>
              <w:rPr>
                <w:sz w:val="22"/>
                <w:szCs w:val="22"/>
                <w:lang w:val="en-GB"/>
              </w:rPr>
              <w:t xml:space="preserve"> Satellite images were overlaid </w:t>
            </w:r>
            <w:r w:rsidRPr="00DE6FF7">
              <w:rPr>
                <w:sz w:val="22"/>
                <w:szCs w:val="22"/>
                <w:lang w:val="en-GB"/>
              </w:rPr>
              <w:t>with the map of I</w:t>
            </w:r>
            <w:r w:rsidRPr="00DE6FF7">
              <w:rPr>
                <w:sz w:val="22"/>
                <w:szCs w:val="22"/>
                <w:lang w:val="en-GB"/>
              </w:rPr>
              <w:t>n</w:t>
            </w:r>
            <w:r w:rsidRPr="00DE6FF7">
              <w:rPr>
                <w:sz w:val="22"/>
                <w:szCs w:val="22"/>
                <w:lang w:val="en-GB"/>
              </w:rPr>
              <w:t>donesian soil types in order to a</w:t>
            </w:r>
            <w:r w:rsidRPr="00DE6FF7">
              <w:rPr>
                <w:sz w:val="22"/>
                <w:szCs w:val="22"/>
                <w:lang w:val="en-GB"/>
              </w:rPr>
              <w:t>s</w:t>
            </w:r>
            <w:r w:rsidRPr="00DE6FF7">
              <w:rPr>
                <w:sz w:val="22"/>
                <w:szCs w:val="22"/>
                <w:lang w:val="en-GB"/>
              </w:rPr>
              <w:t>sign l</w:t>
            </w:r>
            <w:r>
              <w:rPr>
                <w:sz w:val="22"/>
                <w:szCs w:val="22"/>
                <w:lang w:val="en-GB"/>
              </w:rPr>
              <w:t xml:space="preserve">and use changes taking place on </w:t>
            </w:r>
            <w:r w:rsidRPr="00DE6FF7">
              <w:rPr>
                <w:sz w:val="22"/>
                <w:szCs w:val="22"/>
                <w:lang w:val="en-GB"/>
              </w:rPr>
              <w:t>peat versus mineral soils and gen</w:t>
            </w:r>
            <w:r>
              <w:rPr>
                <w:sz w:val="22"/>
                <w:szCs w:val="22"/>
                <w:lang w:val="en-GB"/>
              </w:rPr>
              <w:t>erate respective information.</w:t>
            </w:r>
          </w:p>
        </w:tc>
        <w:tc>
          <w:tcPr>
            <w:tcW w:w="669" w:type="pct"/>
          </w:tcPr>
          <w:p w14:paraId="2C2B220B" w14:textId="6AB40210" w:rsidR="00BD3FB3" w:rsidRPr="00DE6FF7" w:rsidRDefault="00DE6FF7" w:rsidP="00F80440">
            <w:pPr>
              <w:pStyle w:val="Textkrper"/>
              <w:jc w:val="left"/>
              <w:rPr>
                <w:sz w:val="22"/>
                <w:szCs w:val="22"/>
                <w:lang w:val="en-GB"/>
              </w:rPr>
            </w:pPr>
            <w:r>
              <w:rPr>
                <w:sz w:val="22"/>
                <w:szCs w:val="22"/>
                <w:lang w:val="en-GB"/>
              </w:rPr>
              <w:t>p. 101/102</w:t>
            </w:r>
          </w:p>
        </w:tc>
      </w:tr>
      <w:tr w:rsidR="00BD3FB3" w:rsidRPr="004425DA" w14:paraId="7E38A181" w14:textId="77777777" w:rsidTr="00F80440">
        <w:tc>
          <w:tcPr>
            <w:tcW w:w="669" w:type="pct"/>
          </w:tcPr>
          <w:p w14:paraId="763DA6B6" w14:textId="074B3EB7" w:rsidR="00BD3FB3" w:rsidRPr="004425DA" w:rsidRDefault="004425DA" w:rsidP="00F80440">
            <w:pPr>
              <w:pStyle w:val="Textkrper"/>
              <w:jc w:val="left"/>
              <w:rPr>
                <w:sz w:val="22"/>
                <w:szCs w:val="22"/>
                <w:lang w:val="en-GB"/>
              </w:rPr>
            </w:pPr>
            <w:r w:rsidRPr="004425DA">
              <w:rPr>
                <w:sz w:val="22"/>
                <w:szCs w:val="22"/>
                <w:lang w:val="en-GB"/>
              </w:rPr>
              <w:t>Vietnam</w:t>
            </w:r>
          </w:p>
        </w:tc>
        <w:tc>
          <w:tcPr>
            <w:tcW w:w="1831" w:type="pct"/>
          </w:tcPr>
          <w:p w14:paraId="36317F0A" w14:textId="6CA847F5" w:rsidR="00BD3FB3" w:rsidRPr="004425DA" w:rsidRDefault="004425DA" w:rsidP="004425DA">
            <w:pPr>
              <w:pStyle w:val="Textkrper"/>
              <w:jc w:val="left"/>
              <w:rPr>
                <w:sz w:val="22"/>
                <w:szCs w:val="22"/>
                <w:lang w:val="en-GB"/>
              </w:rPr>
            </w:pPr>
            <w:r>
              <w:rPr>
                <w:sz w:val="22"/>
                <w:szCs w:val="22"/>
                <w:lang w:val="en-GB"/>
              </w:rPr>
              <w:t xml:space="preserve">Cassava has </w:t>
            </w:r>
            <w:r w:rsidRPr="004425DA">
              <w:rPr>
                <w:sz w:val="22"/>
                <w:szCs w:val="22"/>
                <w:lang w:val="en-GB"/>
              </w:rPr>
              <w:t>many uses in industrial pro</w:t>
            </w:r>
            <w:r>
              <w:rPr>
                <w:sz w:val="22"/>
                <w:szCs w:val="22"/>
                <w:lang w:val="en-GB"/>
              </w:rPr>
              <w:t xml:space="preserve">cessing such as </w:t>
            </w:r>
            <w:r w:rsidRPr="004425DA">
              <w:rPr>
                <w:sz w:val="22"/>
                <w:szCs w:val="22"/>
                <w:lang w:val="en-GB"/>
              </w:rPr>
              <w:t>production of monosodium gluta</w:t>
            </w:r>
            <w:r>
              <w:rPr>
                <w:sz w:val="22"/>
                <w:szCs w:val="22"/>
                <w:lang w:val="en-GB"/>
              </w:rPr>
              <w:t xml:space="preserve">mate (MSG), </w:t>
            </w:r>
            <w:r w:rsidRPr="004425DA">
              <w:rPr>
                <w:sz w:val="22"/>
                <w:szCs w:val="22"/>
                <w:lang w:val="en-GB"/>
              </w:rPr>
              <w:t>a</w:t>
            </w:r>
            <w:r w:rsidRPr="004425DA">
              <w:rPr>
                <w:sz w:val="22"/>
                <w:szCs w:val="22"/>
                <w:lang w:val="en-GB"/>
              </w:rPr>
              <w:t>l</w:t>
            </w:r>
            <w:r w:rsidRPr="004425DA">
              <w:rPr>
                <w:sz w:val="22"/>
                <w:szCs w:val="22"/>
                <w:lang w:val="en-GB"/>
              </w:rPr>
              <w:t>cohol, instant noodles, glu</w:t>
            </w:r>
            <w:r>
              <w:rPr>
                <w:sz w:val="22"/>
                <w:szCs w:val="22"/>
                <w:lang w:val="en-GB"/>
              </w:rPr>
              <w:t xml:space="preserve">cose, syrup, candy, </w:t>
            </w:r>
            <w:r w:rsidRPr="004425DA">
              <w:rPr>
                <w:sz w:val="22"/>
                <w:szCs w:val="22"/>
                <w:lang w:val="en-GB"/>
              </w:rPr>
              <w:t>cookies, barley s</w:t>
            </w:r>
            <w:r>
              <w:rPr>
                <w:sz w:val="22"/>
                <w:szCs w:val="22"/>
                <w:lang w:val="en-GB"/>
              </w:rPr>
              <w:t>ugar, adhesives</w:t>
            </w:r>
            <w:r w:rsidRPr="004425DA">
              <w:rPr>
                <w:sz w:val="22"/>
                <w:szCs w:val="22"/>
                <w:lang w:val="en-GB"/>
              </w:rPr>
              <w:t>, food additives, pharm</w:t>
            </w:r>
            <w:r w:rsidRPr="004425DA">
              <w:rPr>
                <w:sz w:val="22"/>
                <w:szCs w:val="22"/>
                <w:lang w:val="en-GB"/>
              </w:rPr>
              <w:t>a</w:t>
            </w:r>
            <w:r w:rsidRPr="004425DA">
              <w:rPr>
                <w:sz w:val="22"/>
                <w:szCs w:val="22"/>
                <w:lang w:val="en-GB"/>
              </w:rPr>
              <w:t>ceuti</w:t>
            </w:r>
            <w:r>
              <w:rPr>
                <w:sz w:val="22"/>
                <w:szCs w:val="22"/>
                <w:lang w:val="en-GB"/>
              </w:rPr>
              <w:t xml:space="preserve">cal </w:t>
            </w:r>
            <w:r w:rsidRPr="004425DA">
              <w:rPr>
                <w:sz w:val="22"/>
                <w:szCs w:val="22"/>
                <w:lang w:val="en-GB"/>
              </w:rPr>
              <w:t>additives, biofuel and et</w:t>
            </w:r>
            <w:r w:rsidRPr="004425DA">
              <w:rPr>
                <w:sz w:val="22"/>
                <w:szCs w:val="22"/>
                <w:lang w:val="en-GB"/>
              </w:rPr>
              <w:t>h</w:t>
            </w:r>
            <w:r w:rsidRPr="004425DA">
              <w:rPr>
                <w:sz w:val="22"/>
                <w:szCs w:val="22"/>
                <w:lang w:val="en-GB"/>
              </w:rPr>
              <w:t>anol</w:t>
            </w:r>
            <w:r>
              <w:rPr>
                <w:sz w:val="22"/>
                <w:szCs w:val="22"/>
                <w:lang w:val="en-GB"/>
              </w:rPr>
              <w:t>.</w:t>
            </w:r>
          </w:p>
        </w:tc>
        <w:tc>
          <w:tcPr>
            <w:tcW w:w="1831" w:type="pct"/>
          </w:tcPr>
          <w:p w14:paraId="23E38444" w14:textId="0564C076" w:rsidR="00BD3FB3" w:rsidRPr="004425DA" w:rsidRDefault="004425DA" w:rsidP="004425DA">
            <w:pPr>
              <w:pStyle w:val="Textkrper"/>
              <w:jc w:val="left"/>
              <w:rPr>
                <w:sz w:val="22"/>
                <w:szCs w:val="22"/>
                <w:lang w:val="en-GB"/>
              </w:rPr>
            </w:pPr>
            <w:r>
              <w:rPr>
                <w:sz w:val="22"/>
                <w:szCs w:val="22"/>
                <w:lang w:val="en-GB"/>
              </w:rPr>
              <w:t>Analysing statistical data</w:t>
            </w:r>
            <w:r w:rsidRPr="004425DA">
              <w:rPr>
                <w:sz w:val="22"/>
                <w:szCs w:val="22"/>
                <w:lang w:val="en-GB"/>
              </w:rPr>
              <w:t xml:space="preserve"> sug</w:t>
            </w:r>
            <w:r>
              <w:rPr>
                <w:sz w:val="22"/>
                <w:szCs w:val="22"/>
                <w:lang w:val="en-GB"/>
              </w:rPr>
              <w:t xml:space="preserve">gest that </w:t>
            </w:r>
            <w:r w:rsidRPr="004425DA">
              <w:rPr>
                <w:sz w:val="22"/>
                <w:szCs w:val="22"/>
                <w:lang w:val="en-GB"/>
              </w:rPr>
              <w:t>the expansion in the cassava har</w:t>
            </w:r>
            <w:r>
              <w:rPr>
                <w:sz w:val="22"/>
                <w:szCs w:val="22"/>
                <w:lang w:val="en-GB"/>
              </w:rPr>
              <w:t xml:space="preserve">vested area </w:t>
            </w:r>
            <w:r w:rsidRPr="004425DA">
              <w:rPr>
                <w:sz w:val="22"/>
                <w:szCs w:val="22"/>
                <w:lang w:val="en-GB"/>
              </w:rPr>
              <w:t>registered in the pe</w:t>
            </w:r>
            <w:r>
              <w:rPr>
                <w:sz w:val="22"/>
                <w:szCs w:val="22"/>
                <w:lang w:val="en-GB"/>
              </w:rPr>
              <w:t>riod 2007-2015</w:t>
            </w:r>
            <w:r w:rsidRPr="004425DA">
              <w:rPr>
                <w:sz w:val="22"/>
                <w:szCs w:val="22"/>
                <w:lang w:val="en-GB"/>
              </w:rPr>
              <w:t xml:space="preserve"> was not driv</w:t>
            </w:r>
            <w:r>
              <w:rPr>
                <w:sz w:val="22"/>
                <w:szCs w:val="22"/>
                <w:lang w:val="en-GB"/>
              </w:rPr>
              <w:t xml:space="preserve">en primarily by the demand </w:t>
            </w:r>
            <w:r w:rsidRPr="004425DA">
              <w:rPr>
                <w:sz w:val="22"/>
                <w:szCs w:val="22"/>
                <w:lang w:val="en-GB"/>
              </w:rPr>
              <w:t>for eth</w:t>
            </w:r>
            <w:r w:rsidRPr="004425DA">
              <w:rPr>
                <w:sz w:val="22"/>
                <w:szCs w:val="22"/>
                <w:lang w:val="en-GB"/>
              </w:rPr>
              <w:t>a</w:t>
            </w:r>
            <w:r w:rsidRPr="004425DA">
              <w:rPr>
                <w:sz w:val="22"/>
                <w:szCs w:val="22"/>
                <w:lang w:val="en-GB"/>
              </w:rPr>
              <w:t>nol.</w:t>
            </w:r>
          </w:p>
        </w:tc>
        <w:tc>
          <w:tcPr>
            <w:tcW w:w="669" w:type="pct"/>
          </w:tcPr>
          <w:p w14:paraId="6A55F22D" w14:textId="763E396A" w:rsidR="00BD3FB3" w:rsidRPr="004425DA" w:rsidRDefault="004425DA" w:rsidP="00F80440">
            <w:pPr>
              <w:pStyle w:val="Textkrper"/>
              <w:jc w:val="left"/>
              <w:rPr>
                <w:sz w:val="22"/>
                <w:szCs w:val="22"/>
                <w:lang w:val="en-GB"/>
              </w:rPr>
            </w:pPr>
            <w:r w:rsidRPr="004425DA">
              <w:rPr>
                <w:sz w:val="22"/>
                <w:szCs w:val="22"/>
                <w:lang w:val="en-GB"/>
              </w:rPr>
              <w:t>p. 124</w:t>
            </w:r>
          </w:p>
        </w:tc>
      </w:tr>
    </w:tbl>
    <w:p w14:paraId="79158D40" w14:textId="77777777" w:rsidR="007A0D37" w:rsidRDefault="007A0D37" w:rsidP="007A0D37">
      <w:pPr>
        <w:pStyle w:val="Textkrper"/>
        <w:rPr>
          <w:sz w:val="28"/>
          <w:lang w:val="en-GB"/>
        </w:rPr>
      </w:pPr>
    </w:p>
    <w:p w14:paraId="4AD8C25E" w14:textId="17E36B65" w:rsidR="007A0D37" w:rsidRPr="00CC6EEA" w:rsidRDefault="00B75837" w:rsidP="007A0D37">
      <w:pPr>
        <w:pStyle w:val="Textkrper"/>
        <w:rPr>
          <w:b/>
          <w:i/>
          <w:sz w:val="28"/>
          <w:lang w:val="en-GB"/>
        </w:rPr>
      </w:pPr>
      <w:r>
        <w:rPr>
          <w:b/>
          <w:i/>
          <w:sz w:val="28"/>
          <w:lang w:val="en-GB"/>
        </w:rPr>
        <w:t>c) I</w:t>
      </w:r>
      <w:r w:rsidR="007A0D37" w:rsidRPr="00CC6EEA">
        <w:rPr>
          <w:b/>
          <w:i/>
          <w:sz w:val="28"/>
          <w:lang w:val="en-GB"/>
        </w:rPr>
        <w:t>ssues highlighted by the TFS sub-group</w:t>
      </w:r>
    </w:p>
    <w:p w14:paraId="3788F826" w14:textId="77777777" w:rsidR="00C80292" w:rsidRPr="00E1770A" w:rsidRDefault="00C80292" w:rsidP="00C80292">
      <w:pPr>
        <w:pStyle w:val="Textkrper"/>
        <w:rPr>
          <w:sz w:val="28"/>
          <w:lang w:val="en-GB"/>
        </w:rPr>
      </w:pPr>
      <w:r>
        <w:rPr>
          <w:sz w:val="28"/>
          <w:lang w:val="en-GB"/>
        </w:rPr>
        <w:t xml:space="preserve">For this indicator </w:t>
      </w:r>
      <w:r w:rsidRPr="00E1770A">
        <w:rPr>
          <w:sz w:val="28"/>
          <w:lang w:val="en-GB"/>
        </w:rPr>
        <w:t>multiple attribution issues</w:t>
      </w:r>
      <w:r>
        <w:rPr>
          <w:sz w:val="28"/>
          <w:lang w:val="en-GB"/>
        </w:rPr>
        <w:t xml:space="preserve"> have been raised in the sub-group:</w:t>
      </w:r>
    </w:p>
    <w:p w14:paraId="1CA48945" w14:textId="77777777" w:rsidR="00C80292" w:rsidRPr="00E1770A" w:rsidRDefault="00C80292" w:rsidP="00760744">
      <w:pPr>
        <w:pStyle w:val="Textkrper"/>
        <w:numPr>
          <w:ilvl w:val="0"/>
          <w:numId w:val="43"/>
        </w:numPr>
        <w:rPr>
          <w:sz w:val="28"/>
          <w:lang w:val="en-GB"/>
        </w:rPr>
      </w:pPr>
      <w:r w:rsidRPr="00E1770A">
        <w:rPr>
          <w:sz w:val="28"/>
          <w:lang w:val="en-GB"/>
        </w:rPr>
        <w:t>The first issue is the lack of information on feedstock distribution, i.e. e</w:t>
      </w:r>
      <w:r w:rsidRPr="00E1770A">
        <w:rPr>
          <w:sz w:val="28"/>
          <w:lang w:val="en-GB"/>
        </w:rPr>
        <w:t>x</w:t>
      </w:r>
      <w:r w:rsidRPr="00E1770A">
        <w:rPr>
          <w:sz w:val="28"/>
          <w:lang w:val="en-GB"/>
        </w:rPr>
        <w:t>actly where crops for bioenergy are grown in the country. In some cases, bioenergy-related land-use change has been allocated using an artificial overlay based on the use of bioenergy production from various crops. This artificial exogenous assumption can be used when it is not deemed feasible to determine where land conversion occurs specifically for bi</w:t>
      </w:r>
      <w:r w:rsidRPr="00E1770A">
        <w:rPr>
          <w:sz w:val="28"/>
          <w:lang w:val="en-GB"/>
        </w:rPr>
        <w:t>o</w:t>
      </w:r>
      <w:r w:rsidRPr="00E1770A">
        <w:rPr>
          <w:sz w:val="28"/>
          <w:lang w:val="en-GB"/>
        </w:rPr>
        <w:t>energy.</w:t>
      </w:r>
    </w:p>
    <w:p w14:paraId="6F32F022" w14:textId="77777777" w:rsidR="00C80292" w:rsidRPr="00E1770A" w:rsidRDefault="00C80292" w:rsidP="00760744">
      <w:pPr>
        <w:pStyle w:val="Textkrper"/>
        <w:numPr>
          <w:ilvl w:val="0"/>
          <w:numId w:val="43"/>
        </w:numPr>
        <w:rPr>
          <w:sz w:val="28"/>
          <w:lang w:val="en-GB"/>
        </w:rPr>
      </w:pPr>
      <w:r w:rsidRPr="00E1770A">
        <w:rPr>
          <w:sz w:val="28"/>
          <w:lang w:val="en-GB"/>
        </w:rPr>
        <w:t>Where multiple crops are used for the same bioenergy carrier (for exa</w:t>
      </w:r>
      <w:r w:rsidRPr="00E1770A">
        <w:rPr>
          <w:sz w:val="28"/>
          <w:lang w:val="en-GB"/>
        </w:rPr>
        <w:t>m</w:t>
      </w:r>
      <w:r w:rsidRPr="00E1770A">
        <w:rPr>
          <w:sz w:val="28"/>
          <w:lang w:val="en-GB"/>
        </w:rPr>
        <w:t>ple, both sugar cane and cassava for ethanol production in Paraguay) and the ratio of the crops is not available, calculating the land area required using data from mills on quantity of ethanol produced and conversion e</w:t>
      </w:r>
      <w:r w:rsidRPr="00E1770A">
        <w:rPr>
          <w:sz w:val="28"/>
          <w:lang w:val="en-GB"/>
        </w:rPr>
        <w:t>f</w:t>
      </w:r>
      <w:r w:rsidRPr="00E1770A">
        <w:rPr>
          <w:sz w:val="28"/>
          <w:lang w:val="en-GB"/>
        </w:rPr>
        <w:t>ficiency is very difficult.</w:t>
      </w:r>
    </w:p>
    <w:p w14:paraId="103340EA" w14:textId="77777777" w:rsidR="00C80292" w:rsidRDefault="00C80292" w:rsidP="00760744">
      <w:pPr>
        <w:pStyle w:val="Textkrper"/>
        <w:numPr>
          <w:ilvl w:val="0"/>
          <w:numId w:val="43"/>
        </w:numPr>
        <w:rPr>
          <w:sz w:val="28"/>
          <w:lang w:val="en-GB"/>
        </w:rPr>
      </w:pPr>
      <w:r w:rsidRPr="00E1770A">
        <w:rPr>
          <w:sz w:val="28"/>
          <w:lang w:val="en-GB"/>
        </w:rPr>
        <w:t>A final difficulty</w:t>
      </w:r>
      <w:r>
        <w:rPr>
          <w:sz w:val="28"/>
          <w:lang w:val="en-GB"/>
        </w:rPr>
        <w:t xml:space="preserve"> with measuring land use change</w:t>
      </w:r>
      <w:r w:rsidRPr="00E1770A">
        <w:rPr>
          <w:sz w:val="28"/>
          <w:lang w:val="en-GB"/>
        </w:rPr>
        <w:t xml:space="preserve"> occurs when the crop used for producing the bioenergy carrier is a secondary crop only used in rotation with the primary crop (and so the attribution of land-use change to the crop grown for bioenergy is complicated by this issue).</w:t>
      </w:r>
    </w:p>
    <w:p w14:paraId="62900963" w14:textId="2D321C91" w:rsidR="00C80292" w:rsidRPr="00E1770A" w:rsidRDefault="00C80292" w:rsidP="00C80292">
      <w:pPr>
        <w:pStyle w:val="Textkrper"/>
        <w:rPr>
          <w:sz w:val="28"/>
          <w:lang w:val="en-GB"/>
        </w:rPr>
      </w:pPr>
      <w:r>
        <w:rPr>
          <w:sz w:val="28"/>
          <w:lang w:val="en-GB"/>
        </w:rPr>
        <w:t xml:space="preserve">For the last bullet the sub-group formulated </w:t>
      </w:r>
      <w:r w:rsidR="00105366">
        <w:rPr>
          <w:sz w:val="28"/>
          <w:lang w:val="en-GB"/>
        </w:rPr>
        <w:t>specific guidance which is presen</w:t>
      </w:r>
      <w:r w:rsidR="00105366">
        <w:rPr>
          <w:sz w:val="28"/>
          <w:lang w:val="en-GB"/>
        </w:rPr>
        <w:t>t</w:t>
      </w:r>
      <w:r w:rsidR="00105366">
        <w:rPr>
          <w:sz w:val="28"/>
          <w:lang w:val="en-GB"/>
        </w:rPr>
        <w:t>ed below (2.).</w:t>
      </w:r>
    </w:p>
    <w:p w14:paraId="7ACEF860" w14:textId="77777777" w:rsidR="007A0D37" w:rsidRDefault="007A0D37" w:rsidP="007A0D37">
      <w:pPr>
        <w:pStyle w:val="Textkrper"/>
        <w:rPr>
          <w:sz w:val="28"/>
          <w:lang w:val="en-GB"/>
        </w:rPr>
      </w:pPr>
    </w:p>
    <w:p w14:paraId="711B71C9" w14:textId="77777777" w:rsidR="007A0D37" w:rsidRPr="00CC6EEA" w:rsidRDefault="007A0D37" w:rsidP="007A0D37">
      <w:pPr>
        <w:pStyle w:val="Textkrper"/>
        <w:rPr>
          <w:b/>
          <w:i/>
          <w:sz w:val="28"/>
          <w:lang w:val="en-GB"/>
        </w:rPr>
      </w:pPr>
      <w:r w:rsidRPr="00CC6EEA">
        <w:rPr>
          <w:b/>
          <w:i/>
          <w:sz w:val="28"/>
          <w:lang w:val="en-GB"/>
        </w:rPr>
        <w:t>d) Specific guidance</w:t>
      </w:r>
    </w:p>
    <w:p w14:paraId="533FB169" w14:textId="58144C65" w:rsidR="00693F5F" w:rsidRDefault="00653C81" w:rsidP="00105366">
      <w:pPr>
        <w:pStyle w:val="Textkrper"/>
        <w:tabs>
          <w:tab w:val="left" w:pos="1035"/>
        </w:tabs>
        <w:rPr>
          <w:sz w:val="28"/>
        </w:rPr>
      </w:pPr>
      <w:r>
        <w:rPr>
          <w:sz w:val="28"/>
          <w:lang w:val="en-GB"/>
        </w:rPr>
        <w:t xml:space="preserve">1. </w:t>
      </w:r>
      <w:r w:rsidR="00124B32">
        <w:rPr>
          <w:sz w:val="28"/>
        </w:rPr>
        <w:t xml:space="preserve">This issue is linked to the attribution issues of land use in general, i.e. </w:t>
      </w:r>
      <w:r w:rsidR="00124B32" w:rsidRPr="00105366">
        <w:rPr>
          <w:i/>
          <w:sz w:val="28"/>
        </w:rPr>
        <w:t>h</w:t>
      </w:r>
      <w:r w:rsidR="00693F5F" w:rsidRPr="00105366">
        <w:rPr>
          <w:i/>
          <w:sz w:val="28"/>
        </w:rPr>
        <w:t xml:space="preserve">ow </w:t>
      </w:r>
      <w:r w:rsidR="008115E7" w:rsidRPr="00105366">
        <w:rPr>
          <w:i/>
          <w:sz w:val="28"/>
        </w:rPr>
        <w:t>can</w:t>
      </w:r>
      <w:r w:rsidR="00693F5F" w:rsidRPr="00105366">
        <w:rPr>
          <w:i/>
          <w:sz w:val="28"/>
        </w:rPr>
        <w:t xml:space="preserve"> land use and land use change be attributed to specific bioenergy products?</w:t>
      </w:r>
    </w:p>
    <w:p w14:paraId="7562B677" w14:textId="6384EEAD" w:rsidR="00560ADE" w:rsidRDefault="00693F5F" w:rsidP="00760744">
      <w:pPr>
        <w:pStyle w:val="Textkrper"/>
        <w:numPr>
          <w:ilvl w:val="0"/>
          <w:numId w:val="6"/>
        </w:numPr>
        <w:tabs>
          <w:tab w:val="left" w:pos="1035"/>
        </w:tabs>
        <w:rPr>
          <w:sz w:val="28"/>
        </w:rPr>
      </w:pPr>
      <w:r>
        <w:rPr>
          <w:sz w:val="28"/>
        </w:rPr>
        <w:t xml:space="preserve">TIER 1: </w:t>
      </w:r>
      <w:r w:rsidRPr="005D111C">
        <w:rPr>
          <w:sz w:val="28"/>
        </w:rPr>
        <w:t xml:space="preserve">In cases where </w:t>
      </w:r>
      <w:r w:rsidR="008115E7">
        <w:rPr>
          <w:sz w:val="28"/>
        </w:rPr>
        <w:t xml:space="preserve">the </w:t>
      </w:r>
      <w:r w:rsidRPr="005D111C">
        <w:rPr>
          <w:sz w:val="28"/>
        </w:rPr>
        <w:t xml:space="preserve">role of bioenergy </w:t>
      </w:r>
      <w:r w:rsidR="00560ADE">
        <w:rPr>
          <w:sz w:val="28"/>
        </w:rPr>
        <w:t>for</w:t>
      </w:r>
      <w:r w:rsidRPr="005D111C">
        <w:rPr>
          <w:sz w:val="28"/>
        </w:rPr>
        <w:t xml:space="preserve"> land use change is not known it shall be assumed that </w:t>
      </w:r>
      <w:r w:rsidR="00560ADE">
        <w:rPr>
          <w:sz w:val="28"/>
        </w:rPr>
        <w:t>at least it shall be attributed the same share as of the total land occupation.</w:t>
      </w:r>
    </w:p>
    <w:p w14:paraId="4044A049" w14:textId="6194D9A3" w:rsidR="00560ADE" w:rsidRDefault="00560ADE" w:rsidP="00760744">
      <w:pPr>
        <w:pStyle w:val="Textkrper"/>
        <w:numPr>
          <w:ilvl w:val="0"/>
          <w:numId w:val="6"/>
        </w:numPr>
        <w:tabs>
          <w:tab w:val="left" w:pos="1035"/>
        </w:tabs>
        <w:rPr>
          <w:sz w:val="28"/>
        </w:rPr>
      </w:pPr>
      <w:r>
        <w:rPr>
          <w:sz w:val="28"/>
        </w:rPr>
        <w:t>TIER 2: In cases where the role of bioenergy for land use change can be estimated it shall be applied using different estimated shares (lo</w:t>
      </w:r>
      <w:r>
        <w:rPr>
          <w:sz w:val="28"/>
        </w:rPr>
        <w:t>w</w:t>
      </w:r>
      <w:r>
        <w:rPr>
          <w:sz w:val="28"/>
        </w:rPr>
        <w:t>er or higher) as the numerical share of total land occupation suggests.</w:t>
      </w:r>
    </w:p>
    <w:p w14:paraId="346FF963" w14:textId="4113847A" w:rsidR="00693F5F" w:rsidRDefault="00560ADE" w:rsidP="00760744">
      <w:pPr>
        <w:pStyle w:val="Textkrper"/>
        <w:numPr>
          <w:ilvl w:val="0"/>
          <w:numId w:val="6"/>
        </w:numPr>
        <w:tabs>
          <w:tab w:val="left" w:pos="1035"/>
        </w:tabs>
        <w:rPr>
          <w:sz w:val="28"/>
        </w:rPr>
      </w:pPr>
      <w:r>
        <w:rPr>
          <w:sz w:val="28"/>
        </w:rPr>
        <w:t>TIER 3: Original</w:t>
      </w:r>
      <w:r w:rsidR="00693F5F">
        <w:rPr>
          <w:sz w:val="28"/>
        </w:rPr>
        <w:t xml:space="preserve"> data of land use change from a land use category into land use for bioenergy products </w:t>
      </w:r>
      <w:r>
        <w:rPr>
          <w:sz w:val="28"/>
        </w:rPr>
        <w:t>shall be applied.</w:t>
      </w:r>
    </w:p>
    <w:p w14:paraId="30443B58" w14:textId="77777777" w:rsidR="00124B32" w:rsidRDefault="00124B32" w:rsidP="00105366">
      <w:pPr>
        <w:pStyle w:val="Textkrper"/>
        <w:rPr>
          <w:sz w:val="28"/>
        </w:rPr>
      </w:pPr>
    </w:p>
    <w:p w14:paraId="66A5DB45" w14:textId="77777777" w:rsidR="00653C81" w:rsidRPr="00105366" w:rsidRDefault="00653C81" w:rsidP="00760744">
      <w:pPr>
        <w:pStyle w:val="Textkrper"/>
        <w:numPr>
          <w:ilvl w:val="0"/>
          <w:numId w:val="44"/>
        </w:numPr>
        <w:rPr>
          <w:i/>
          <w:sz w:val="28"/>
          <w:lang w:val="en-GB"/>
        </w:rPr>
      </w:pPr>
      <w:r w:rsidRPr="00105366">
        <w:rPr>
          <w:i/>
          <w:sz w:val="28"/>
          <w:lang w:val="en-GB"/>
        </w:rPr>
        <w:t>How to attribute land use change for rotation cropping?</w:t>
      </w:r>
    </w:p>
    <w:p w14:paraId="267C3201" w14:textId="03D9D21E" w:rsidR="00124B32" w:rsidRDefault="00124B32" w:rsidP="00105366">
      <w:pPr>
        <w:pStyle w:val="Textkrper"/>
        <w:ind w:left="720"/>
        <w:rPr>
          <w:sz w:val="28"/>
          <w:lang w:val="en-GB"/>
        </w:rPr>
      </w:pPr>
      <w:r w:rsidRPr="00E1770A">
        <w:rPr>
          <w:sz w:val="28"/>
          <w:lang w:val="en-GB"/>
        </w:rPr>
        <w:t>For attributing land-use change to crops that are used in rotation with other crops, an economic/market-based approach could be used d</w:t>
      </w:r>
      <w:r w:rsidRPr="00E1770A">
        <w:rPr>
          <w:sz w:val="28"/>
          <w:lang w:val="en-GB"/>
        </w:rPr>
        <w:t>e</w:t>
      </w:r>
      <w:r w:rsidRPr="00E1770A">
        <w:rPr>
          <w:sz w:val="28"/>
          <w:lang w:val="en-GB"/>
        </w:rPr>
        <w:t xml:space="preserve">pending on the ratio of the price of the commodity compared with the </w:t>
      </w:r>
      <w:r w:rsidRPr="00E1770A">
        <w:rPr>
          <w:sz w:val="28"/>
          <w:lang w:val="en-GB"/>
        </w:rPr>
        <w:lastRenderedPageBreak/>
        <w:t>total. However, this requires an average over a certain number of years, which needs to be made explicit. For the attribution of land-use change to perennial crops (such as palm oil), one needs to ensure that the time period is at least equal to the economic rotation of the specific crop (from planting to harvesting) to ensure that all land-use change is taken into account.</w:t>
      </w:r>
    </w:p>
    <w:p w14:paraId="6FF00D64" w14:textId="77777777" w:rsidR="005C048B" w:rsidRDefault="005C048B" w:rsidP="00565257">
      <w:pPr>
        <w:pStyle w:val="Textkrper"/>
        <w:rPr>
          <w:sz w:val="28"/>
          <w:lang w:val="en-GB"/>
        </w:rPr>
      </w:pPr>
    </w:p>
    <w:p w14:paraId="466F46C0" w14:textId="77777777" w:rsidR="00CC6EEA" w:rsidRDefault="00CC6EEA">
      <w:pPr>
        <w:widowControl/>
        <w:adjustRightInd/>
        <w:spacing w:before="0" w:after="160" w:line="259" w:lineRule="auto"/>
        <w:jc w:val="left"/>
        <w:textAlignment w:val="auto"/>
        <w:rPr>
          <w:rFonts w:asciiTheme="minorHAnsi" w:eastAsia="MS Mincho" w:hAnsiTheme="minorHAnsi"/>
          <w:b/>
          <w:sz w:val="36"/>
          <w:szCs w:val="20"/>
          <w:lang w:eastAsia="de-DE"/>
        </w:rPr>
      </w:pPr>
      <w:r>
        <w:rPr>
          <w:rFonts w:eastAsia="MS Mincho"/>
        </w:rPr>
        <w:br w:type="page"/>
      </w:r>
    </w:p>
    <w:p w14:paraId="0EED1C2A" w14:textId="40D1A9E3" w:rsidR="005C048B" w:rsidRDefault="005C048B" w:rsidP="005C048B">
      <w:pPr>
        <w:pStyle w:val="berschrift1"/>
        <w:rPr>
          <w:rFonts w:eastAsia="MS Mincho"/>
        </w:rPr>
      </w:pPr>
      <w:bookmarkStart w:id="20" w:name="_Toc535852045"/>
      <w:r>
        <w:rPr>
          <w:rFonts w:eastAsia="MS Mincho"/>
        </w:rPr>
        <w:lastRenderedPageBreak/>
        <w:t>Guidance for social indicators</w:t>
      </w:r>
      <w:bookmarkEnd w:id="20"/>
    </w:p>
    <w:p w14:paraId="23001875" w14:textId="1D56C434" w:rsidR="005C048B" w:rsidRPr="005C048B" w:rsidRDefault="005C048B" w:rsidP="005C048B">
      <w:pPr>
        <w:pStyle w:val="berschrift2"/>
        <w:rPr>
          <w:lang w:val="en-GB"/>
        </w:rPr>
      </w:pPr>
      <w:bookmarkStart w:id="21" w:name="_Toc535852046"/>
      <w:r w:rsidRPr="005C048B">
        <w:rPr>
          <w:lang w:val="en-GB"/>
        </w:rPr>
        <w:t>Overview of the att</w:t>
      </w:r>
      <w:r>
        <w:rPr>
          <w:lang w:val="en-GB"/>
        </w:rPr>
        <w:t>ribution issue for social</w:t>
      </w:r>
      <w:r w:rsidRPr="005C048B">
        <w:rPr>
          <w:lang w:val="en-GB"/>
        </w:rPr>
        <w:t xml:space="preserve"> indicators</w:t>
      </w:r>
      <w:bookmarkEnd w:id="21"/>
    </w:p>
    <w:p w14:paraId="5F01FE86" w14:textId="3A148A91" w:rsidR="00820C80" w:rsidRDefault="00820C80" w:rsidP="00820C80">
      <w:pPr>
        <w:pStyle w:val="Textkrper"/>
        <w:rPr>
          <w:sz w:val="28"/>
          <w:lang w:val="en-GB"/>
        </w:rPr>
      </w:pPr>
      <w:r>
        <w:rPr>
          <w:sz w:val="28"/>
          <w:lang w:val="en-GB"/>
        </w:rPr>
        <w:t>The social indicators are the second group of GBEP sustainability indicators and include issues like tenure of land, job creation, income or health aspects rela</w:t>
      </w:r>
      <w:r>
        <w:rPr>
          <w:sz w:val="28"/>
          <w:lang w:val="en-GB"/>
        </w:rPr>
        <w:t>t</w:t>
      </w:r>
      <w:r>
        <w:rPr>
          <w:sz w:val="28"/>
          <w:lang w:val="en-GB"/>
        </w:rPr>
        <w:t>ed to the bioenergy sector.</w:t>
      </w:r>
    </w:p>
    <w:p w14:paraId="0C137D47" w14:textId="758FF1EF" w:rsidR="00820C80" w:rsidRDefault="00820C80" w:rsidP="00820C80">
      <w:pPr>
        <w:pStyle w:val="Textkrper"/>
        <w:rPr>
          <w:sz w:val="28"/>
          <w:lang w:val="en-GB"/>
        </w:rPr>
      </w:pPr>
      <w:r>
        <w:rPr>
          <w:sz w:val="28"/>
          <w:lang w:val="en-GB"/>
        </w:rPr>
        <w:t>The TFS sub-group on social indicators mentioned attribution issues</w:t>
      </w:r>
      <w:r w:rsidR="00D65D26">
        <w:rPr>
          <w:sz w:val="28"/>
          <w:lang w:val="en-GB"/>
        </w:rPr>
        <w:t xml:space="preserve"> and strive for guidance</w:t>
      </w:r>
      <w:r>
        <w:rPr>
          <w:sz w:val="28"/>
          <w:lang w:val="en-GB"/>
        </w:rPr>
        <w:t xml:space="preserve"> for </w:t>
      </w:r>
      <w:r w:rsidR="00D65D26">
        <w:rPr>
          <w:sz w:val="28"/>
          <w:lang w:val="en-GB"/>
        </w:rPr>
        <w:t xml:space="preserve">the following </w:t>
      </w:r>
      <w:r>
        <w:rPr>
          <w:sz w:val="28"/>
          <w:lang w:val="en-GB"/>
        </w:rPr>
        <w:t>six indicators:</w:t>
      </w:r>
    </w:p>
    <w:p w14:paraId="62B9C67C" w14:textId="77777777" w:rsidR="00820C80" w:rsidRDefault="00820C80" w:rsidP="00760744">
      <w:pPr>
        <w:pStyle w:val="Textkrper"/>
        <w:numPr>
          <w:ilvl w:val="0"/>
          <w:numId w:val="14"/>
        </w:numPr>
        <w:rPr>
          <w:sz w:val="28"/>
          <w:lang w:val="en-GB"/>
        </w:rPr>
      </w:pPr>
      <w:r>
        <w:rPr>
          <w:sz w:val="28"/>
          <w:lang w:val="en-GB"/>
        </w:rPr>
        <w:t xml:space="preserve">Indicator 9 </w:t>
      </w:r>
      <w:r w:rsidRPr="004A0750">
        <w:rPr>
          <w:sz w:val="28"/>
          <w:lang w:val="en-GB"/>
        </w:rPr>
        <w:t>Allocation and tenure of land for new bioenergy production</w:t>
      </w:r>
    </w:p>
    <w:p w14:paraId="0C007E02" w14:textId="77777777" w:rsidR="00820C80" w:rsidRDefault="00820C80" w:rsidP="00760744">
      <w:pPr>
        <w:pStyle w:val="Textkrper"/>
        <w:numPr>
          <w:ilvl w:val="0"/>
          <w:numId w:val="14"/>
        </w:numPr>
        <w:rPr>
          <w:sz w:val="28"/>
          <w:lang w:val="en-GB"/>
        </w:rPr>
      </w:pPr>
      <w:r>
        <w:rPr>
          <w:sz w:val="28"/>
          <w:lang w:val="en-GB"/>
        </w:rPr>
        <w:t>Indicator 11 Change in income</w:t>
      </w:r>
    </w:p>
    <w:p w14:paraId="09EEC8FA" w14:textId="77777777" w:rsidR="00820C80" w:rsidRDefault="00820C80" w:rsidP="00760744">
      <w:pPr>
        <w:pStyle w:val="Textkrper"/>
        <w:numPr>
          <w:ilvl w:val="0"/>
          <w:numId w:val="14"/>
        </w:numPr>
        <w:rPr>
          <w:sz w:val="28"/>
          <w:lang w:val="en-GB"/>
        </w:rPr>
      </w:pPr>
      <w:r>
        <w:rPr>
          <w:sz w:val="28"/>
          <w:lang w:val="en-GB"/>
        </w:rPr>
        <w:t>Indicator 12</w:t>
      </w:r>
      <w:r w:rsidRPr="001424F9">
        <w:rPr>
          <w:sz w:val="28"/>
          <w:lang w:val="en-GB"/>
        </w:rPr>
        <w:t xml:space="preserve"> Jobs in the bioenergy sector</w:t>
      </w:r>
    </w:p>
    <w:p w14:paraId="28A0E5C7" w14:textId="5C42D866" w:rsidR="00820C80" w:rsidRDefault="00820C80" w:rsidP="00760744">
      <w:pPr>
        <w:pStyle w:val="Textkrper"/>
        <w:numPr>
          <w:ilvl w:val="0"/>
          <w:numId w:val="14"/>
        </w:numPr>
        <w:rPr>
          <w:sz w:val="28"/>
          <w:lang w:val="en-GB"/>
        </w:rPr>
      </w:pPr>
      <w:r>
        <w:rPr>
          <w:sz w:val="28"/>
          <w:lang w:val="en-GB"/>
        </w:rPr>
        <w:t xml:space="preserve">Indicator 14 </w:t>
      </w:r>
      <w:r w:rsidRPr="001424F9">
        <w:rPr>
          <w:sz w:val="28"/>
          <w:lang w:val="en-GB"/>
        </w:rPr>
        <w:t>Bioenergy used to expand access to modern energy services</w:t>
      </w:r>
    </w:p>
    <w:p w14:paraId="3F9BDDA8" w14:textId="535AC4F5" w:rsidR="00820C80" w:rsidRDefault="00820C80" w:rsidP="00760744">
      <w:pPr>
        <w:pStyle w:val="Textkrper"/>
        <w:numPr>
          <w:ilvl w:val="0"/>
          <w:numId w:val="14"/>
        </w:numPr>
        <w:rPr>
          <w:sz w:val="28"/>
          <w:lang w:val="en-GB"/>
        </w:rPr>
      </w:pPr>
      <w:r>
        <w:rPr>
          <w:sz w:val="28"/>
          <w:lang w:val="en-GB"/>
        </w:rPr>
        <w:t xml:space="preserve">Indicator 15 </w:t>
      </w:r>
      <w:r w:rsidRPr="001424F9">
        <w:rPr>
          <w:sz w:val="28"/>
          <w:lang w:val="en-GB"/>
        </w:rPr>
        <w:t>Change in mortality and burden of disease attributable to indoor smoke</w:t>
      </w:r>
    </w:p>
    <w:p w14:paraId="5993521E" w14:textId="77777777" w:rsidR="00820C80" w:rsidRDefault="00820C80" w:rsidP="00760744">
      <w:pPr>
        <w:pStyle w:val="Textkrper"/>
        <w:numPr>
          <w:ilvl w:val="0"/>
          <w:numId w:val="14"/>
        </w:numPr>
        <w:rPr>
          <w:sz w:val="28"/>
          <w:lang w:val="en-GB"/>
        </w:rPr>
      </w:pPr>
      <w:r>
        <w:rPr>
          <w:sz w:val="28"/>
          <w:lang w:val="en-GB"/>
        </w:rPr>
        <w:t xml:space="preserve">Indicator 16 </w:t>
      </w:r>
      <w:r w:rsidRPr="001424F9">
        <w:rPr>
          <w:sz w:val="28"/>
          <w:lang w:val="en-GB"/>
        </w:rPr>
        <w:t xml:space="preserve"> Incidence of occupational injury, illness and fatalities</w:t>
      </w:r>
    </w:p>
    <w:p w14:paraId="03C22BCF" w14:textId="2E416539" w:rsidR="00820C80" w:rsidRDefault="00820C80" w:rsidP="00820C80">
      <w:pPr>
        <w:pStyle w:val="Textkrper"/>
        <w:rPr>
          <w:sz w:val="28"/>
          <w:lang w:val="en-GB"/>
        </w:rPr>
      </w:pPr>
      <w:r>
        <w:rPr>
          <w:sz w:val="28"/>
          <w:lang w:val="en-GB"/>
        </w:rPr>
        <w:t>Often the attribution issues are related to the lack of data.</w:t>
      </w:r>
    </w:p>
    <w:p w14:paraId="14A40CA2" w14:textId="67773EA7" w:rsidR="00D65D26" w:rsidRDefault="00D65D26" w:rsidP="00105366">
      <w:pPr>
        <w:pStyle w:val="Textkrper"/>
        <w:rPr>
          <w:sz w:val="28"/>
          <w:lang w:val="en-GB"/>
        </w:rPr>
      </w:pPr>
      <w:r>
        <w:rPr>
          <w:sz w:val="28"/>
          <w:lang w:val="en-GB"/>
        </w:rPr>
        <w:t>Indicators where attribution issues are yet to be raised by the implementation reports have not be addressed in detail:</w:t>
      </w:r>
    </w:p>
    <w:p w14:paraId="5E83D763" w14:textId="53B283D8" w:rsidR="00B007D1" w:rsidRDefault="003F42E8" w:rsidP="00760744">
      <w:pPr>
        <w:pStyle w:val="Textkrper"/>
        <w:numPr>
          <w:ilvl w:val="0"/>
          <w:numId w:val="32"/>
        </w:numPr>
        <w:rPr>
          <w:sz w:val="28"/>
          <w:lang w:val="en-GB"/>
        </w:rPr>
      </w:pPr>
      <w:r>
        <w:rPr>
          <w:sz w:val="28"/>
          <w:lang w:val="en-GB"/>
        </w:rPr>
        <w:t xml:space="preserve">Indicator 10 </w:t>
      </w:r>
      <w:r w:rsidR="00420D8F">
        <w:rPr>
          <w:sz w:val="28"/>
          <w:lang w:val="en-GB"/>
        </w:rPr>
        <w:t>Price and supply of a national food basket</w:t>
      </w:r>
      <w:r w:rsidR="00420D8F">
        <w:rPr>
          <w:sz w:val="28"/>
          <w:lang w:val="en-GB"/>
        </w:rPr>
        <w:tab/>
      </w:r>
      <w:r w:rsidR="00420D8F">
        <w:rPr>
          <w:sz w:val="28"/>
          <w:lang w:val="en-GB"/>
        </w:rPr>
        <w:br/>
      </w:r>
      <w:proofErr w:type="gramStart"/>
      <w:r w:rsidR="00810DB0">
        <w:rPr>
          <w:sz w:val="28"/>
          <w:lang w:val="en-GB"/>
        </w:rPr>
        <w:t>The</w:t>
      </w:r>
      <w:proofErr w:type="gramEnd"/>
      <w:r w:rsidR="00810DB0">
        <w:rPr>
          <w:sz w:val="28"/>
          <w:lang w:val="en-GB"/>
        </w:rPr>
        <w:t xml:space="preserve"> indicator is an impact</w:t>
      </w:r>
      <w:r w:rsidR="00420D8F">
        <w:rPr>
          <w:sz w:val="28"/>
          <w:lang w:val="en-GB"/>
        </w:rPr>
        <w:t xml:space="preserve"> indicator describing the national situation for availability</w:t>
      </w:r>
      <w:r w:rsidR="00810DB0">
        <w:rPr>
          <w:sz w:val="28"/>
          <w:lang w:val="en-GB"/>
        </w:rPr>
        <w:t xml:space="preserve"> and supply of foodstuff for</w:t>
      </w:r>
      <w:r w:rsidR="00420D8F">
        <w:rPr>
          <w:sz w:val="28"/>
          <w:lang w:val="en-GB"/>
        </w:rPr>
        <w:t xml:space="preserve"> people</w:t>
      </w:r>
      <w:r w:rsidR="00810DB0">
        <w:rPr>
          <w:sz w:val="28"/>
          <w:lang w:val="en-GB"/>
        </w:rPr>
        <w:t xml:space="preserve"> under the condition of bi</w:t>
      </w:r>
      <w:r w:rsidR="00810DB0">
        <w:rPr>
          <w:sz w:val="28"/>
          <w:lang w:val="en-GB"/>
        </w:rPr>
        <w:t>o</w:t>
      </w:r>
      <w:r w:rsidR="00810DB0">
        <w:rPr>
          <w:sz w:val="28"/>
          <w:lang w:val="en-GB"/>
        </w:rPr>
        <w:t>energy production</w:t>
      </w:r>
      <w:r w:rsidR="00420D8F">
        <w:rPr>
          <w:sz w:val="28"/>
          <w:lang w:val="en-GB"/>
        </w:rPr>
        <w:t>. It is a safeguard indicator to determine constraints in sufficient access to affordable food. No attribution issue has been raised in the implementation reports</w:t>
      </w:r>
      <w:r w:rsidR="00E30556">
        <w:rPr>
          <w:sz w:val="28"/>
          <w:lang w:val="en-GB"/>
        </w:rPr>
        <w:t xml:space="preserve"> but general methodologies for the a</w:t>
      </w:r>
      <w:r w:rsidR="00E30556">
        <w:rPr>
          <w:sz w:val="28"/>
          <w:lang w:val="en-GB"/>
        </w:rPr>
        <w:t>s</w:t>
      </w:r>
      <w:r w:rsidR="00E30556">
        <w:rPr>
          <w:sz w:val="28"/>
          <w:lang w:val="en-GB"/>
        </w:rPr>
        <w:t>sessment are needed</w:t>
      </w:r>
      <w:r w:rsidR="00420D8F">
        <w:rPr>
          <w:sz w:val="28"/>
          <w:lang w:val="en-GB"/>
        </w:rPr>
        <w:t>.</w:t>
      </w:r>
    </w:p>
    <w:p w14:paraId="2A169F82" w14:textId="75A946EC" w:rsidR="003F42E8" w:rsidRPr="003E03B1" w:rsidRDefault="003F42E8" w:rsidP="00760744">
      <w:pPr>
        <w:pStyle w:val="Textkrper"/>
        <w:numPr>
          <w:ilvl w:val="0"/>
          <w:numId w:val="32"/>
        </w:numPr>
        <w:rPr>
          <w:sz w:val="28"/>
          <w:lang w:val="en-GB"/>
        </w:rPr>
      </w:pPr>
      <w:r>
        <w:rPr>
          <w:sz w:val="28"/>
          <w:lang w:val="en-GB"/>
        </w:rPr>
        <w:t xml:space="preserve">Indicator 13 </w:t>
      </w:r>
      <w:r w:rsidR="003E03B1" w:rsidRPr="003E03B1">
        <w:rPr>
          <w:sz w:val="28"/>
          <w:lang w:val="en-GB"/>
        </w:rPr>
        <w:t>Change in unpaid time spent by</w:t>
      </w:r>
      <w:r w:rsidR="003E03B1">
        <w:rPr>
          <w:sz w:val="28"/>
          <w:lang w:val="en-GB"/>
        </w:rPr>
        <w:t xml:space="preserve"> </w:t>
      </w:r>
      <w:r w:rsidR="003E03B1" w:rsidRPr="003E03B1">
        <w:rPr>
          <w:sz w:val="28"/>
          <w:lang w:val="en-GB"/>
        </w:rPr>
        <w:t>women and children collec</w:t>
      </w:r>
      <w:r w:rsidR="003E03B1" w:rsidRPr="003E03B1">
        <w:rPr>
          <w:sz w:val="28"/>
          <w:lang w:val="en-GB"/>
        </w:rPr>
        <w:t>t</w:t>
      </w:r>
      <w:r w:rsidR="003E03B1" w:rsidRPr="003E03B1">
        <w:rPr>
          <w:sz w:val="28"/>
          <w:lang w:val="en-GB"/>
        </w:rPr>
        <w:t>ing biomass</w:t>
      </w:r>
      <w:r w:rsidR="003E03B1">
        <w:rPr>
          <w:sz w:val="28"/>
          <w:lang w:val="en-GB"/>
        </w:rPr>
        <w:tab/>
      </w:r>
      <w:r w:rsidR="003E03B1">
        <w:rPr>
          <w:sz w:val="28"/>
          <w:lang w:val="en-GB"/>
        </w:rPr>
        <w:br/>
        <w:t xml:space="preserve">Indicator 13 is not related to an </w:t>
      </w:r>
      <w:r w:rsidR="00285D56">
        <w:rPr>
          <w:sz w:val="28"/>
          <w:lang w:val="en-GB"/>
        </w:rPr>
        <w:t>attribution issue because it is a direct measurement of time spent for a certain purpose.</w:t>
      </w:r>
    </w:p>
    <w:p w14:paraId="2A16076D" w14:textId="77777777" w:rsidR="00B007D1" w:rsidRDefault="00B007D1" w:rsidP="00B007D1">
      <w:pPr>
        <w:pStyle w:val="Textkrper"/>
        <w:rPr>
          <w:sz w:val="28"/>
          <w:lang w:val="en-GB"/>
        </w:rPr>
      </w:pPr>
    </w:p>
    <w:p w14:paraId="2A279845" w14:textId="23B69EB1" w:rsidR="00B007D1" w:rsidRPr="00B007D1" w:rsidRDefault="00B007D1" w:rsidP="00B007D1">
      <w:pPr>
        <w:pStyle w:val="berschrift2"/>
        <w:rPr>
          <w:lang w:val="en-GB"/>
        </w:rPr>
      </w:pPr>
      <w:bookmarkStart w:id="22" w:name="_Toc535852047"/>
      <w:r>
        <w:rPr>
          <w:lang w:val="en-GB"/>
        </w:rPr>
        <w:t>Indicator 9</w:t>
      </w:r>
      <w:r w:rsidRPr="00B007D1">
        <w:rPr>
          <w:lang w:val="en-GB"/>
        </w:rPr>
        <w:t>: Allocation and tenure of land for new bioenergy production</w:t>
      </w:r>
      <w:bookmarkEnd w:id="22"/>
    </w:p>
    <w:p w14:paraId="4C096755" w14:textId="77777777" w:rsidR="00B007D1" w:rsidRPr="00CC6EEA" w:rsidRDefault="00B007D1" w:rsidP="00B007D1">
      <w:pPr>
        <w:pStyle w:val="Textkrper"/>
        <w:rPr>
          <w:b/>
          <w:i/>
          <w:sz w:val="28"/>
          <w:lang w:val="en-GB"/>
        </w:rPr>
      </w:pPr>
      <w:r w:rsidRPr="00CC6EEA">
        <w:rPr>
          <w:b/>
          <w:i/>
          <w:sz w:val="28"/>
          <w:lang w:val="en-GB"/>
        </w:rPr>
        <w:t>a) Short recapitulation of the indicator</w:t>
      </w:r>
    </w:p>
    <w:p w14:paraId="47BD7F13" w14:textId="77777777" w:rsidR="00C80292" w:rsidRPr="00FE6D77" w:rsidRDefault="00C80292" w:rsidP="00C80292">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Description:</w:t>
      </w:r>
    </w:p>
    <w:p w14:paraId="4BC0CA80" w14:textId="77777777" w:rsidR="00C80292" w:rsidRPr="00FE6D77" w:rsidRDefault="00C80292" w:rsidP="00C80292">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Percentage of land – total and by land-use type – used for new bioenergy production where</w:t>
      </w:r>
      <w:r w:rsidRPr="00FE6D77">
        <w:rPr>
          <w:sz w:val="22"/>
          <w:szCs w:val="22"/>
        </w:rPr>
        <w:tab/>
        <w:t>:</w:t>
      </w:r>
      <w:r w:rsidRPr="00FE6D77">
        <w:rPr>
          <w:sz w:val="22"/>
          <w:szCs w:val="22"/>
        </w:rPr>
        <w:br/>
        <w:t>(9.1) a legal instrument or domestic authority establishes title and procedures for change of title; and</w:t>
      </w:r>
      <w:r w:rsidRPr="00FE6D77">
        <w:rPr>
          <w:sz w:val="22"/>
          <w:szCs w:val="22"/>
        </w:rPr>
        <w:tab/>
      </w:r>
      <w:r w:rsidRPr="00FE6D77">
        <w:rPr>
          <w:sz w:val="22"/>
          <w:szCs w:val="22"/>
        </w:rPr>
        <w:br/>
      </w:r>
      <w:r w:rsidRPr="00FE6D77">
        <w:rPr>
          <w:sz w:val="22"/>
          <w:szCs w:val="22"/>
        </w:rPr>
        <w:lastRenderedPageBreak/>
        <w:t>(9.2) the current domestic legal system and/or socially accepted practices provide due process and the established procedures are followed for determining legal title.</w:t>
      </w:r>
    </w:p>
    <w:p w14:paraId="3E257F18" w14:textId="77777777" w:rsidR="00C80292" w:rsidRPr="00FE6D77" w:rsidRDefault="00C80292" w:rsidP="00C80292">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p>
    <w:p w14:paraId="3F899974" w14:textId="77777777" w:rsidR="00C80292" w:rsidRPr="00FE6D77" w:rsidRDefault="00C80292" w:rsidP="00C80292">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Measurement unit(s):</w:t>
      </w:r>
    </w:p>
    <w:p w14:paraId="1CD0D9E6" w14:textId="77777777" w:rsidR="00C80292" w:rsidRPr="00FE6D77" w:rsidRDefault="00C80292" w:rsidP="00C80292">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Percentages</w:t>
      </w:r>
    </w:p>
    <w:p w14:paraId="3CFC8354" w14:textId="77777777" w:rsidR="00B007D1" w:rsidRDefault="00B007D1" w:rsidP="00B007D1">
      <w:pPr>
        <w:pStyle w:val="Textkrper"/>
        <w:rPr>
          <w:sz w:val="28"/>
          <w:lang w:val="en-GB"/>
        </w:rPr>
      </w:pPr>
    </w:p>
    <w:p w14:paraId="3E46F3E0" w14:textId="77777777" w:rsidR="00B007D1" w:rsidRPr="00CC6EEA" w:rsidRDefault="00B007D1" w:rsidP="00B007D1">
      <w:pPr>
        <w:pStyle w:val="Textkrper"/>
        <w:rPr>
          <w:b/>
          <w:i/>
          <w:sz w:val="28"/>
          <w:lang w:val="en-GB"/>
        </w:rPr>
      </w:pPr>
      <w:r w:rsidRPr="00CC6EEA">
        <w:rPr>
          <w:b/>
          <w:i/>
          <w:sz w:val="28"/>
          <w:lang w:val="en-GB"/>
        </w:rPr>
        <w:t>b) Attribution challenges during implementation</w:t>
      </w:r>
    </w:p>
    <w:p w14:paraId="417F16A2" w14:textId="77777777" w:rsidR="00C80292" w:rsidRDefault="00C80292" w:rsidP="00C80292">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C80292" w:rsidRPr="00AC31C4" w14:paraId="7DB8F6F3" w14:textId="77777777" w:rsidTr="00F80440">
        <w:tc>
          <w:tcPr>
            <w:tcW w:w="669" w:type="pct"/>
          </w:tcPr>
          <w:p w14:paraId="439415A0" w14:textId="77777777" w:rsidR="00C80292" w:rsidRPr="00AC31C4" w:rsidRDefault="00C80292" w:rsidP="00F80440">
            <w:pPr>
              <w:pStyle w:val="Textkrper"/>
              <w:rPr>
                <w:b/>
                <w:lang w:val="en-GB"/>
              </w:rPr>
            </w:pPr>
            <w:r w:rsidRPr="00AC31C4">
              <w:rPr>
                <w:b/>
                <w:lang w:val="en-GB"/>
              </w:rPr>
              <w:t>Country</w:t>
            </w:r>
          </w:p>
        </w:tc>
        <w:tc>
          <w:tcPr>
            <w:tcW w:w="1831" w:type="pct"/>
          </w:tcPr>
          <w:p w14:paraId="230E84A0" w14:textId="77777777" w:rsidR="00C80292" w:rsidRPr="00AC31C4" w:rsidRDefault="00C80292" w:rsidP="00F80440">
            <w:pPr>
              <w:pStyle w:val="Textkrper"/>
              <w:rPr>
                <w:b/>
                <w:lang w:val="en-GB"/>
              </w:rPr>
            </w:pPr>
            <w:r w:rsidRPr="00AC31C4">
              <w:rPr>
                <w:b/>
                <w:lang w:val="en-GB"/>
              </w:rPr>
              <w:t>Attribution issue</w:t>
            </w:r>
          </w:p>
        </w:tc>
        <w:tc>
          <w:tcPr>
            <w:tcW w:w="1831" w:type="pct"/>
          </w:tcPr>
          <w:p w14:paraId="7F02BE5F" w14:textId="77777777" w:rsidR="00C80292" w:rsidRPr="00AC31C4" w:rsidRDefault="00C80292" w:rsidP="00F80440">
            <w:pPr>
              <w:pStyle w:val="Textkrper"/>
              <w:rPr>
                <w:b/>
                <w:lang w:val="en-GB"/>
              </w:rPr>
            </w:pPr>
            <w:r w:rsidRPr="00AC31C4">
              <w:rPr>
                <w:b/>
                <w:lang w:val="en-GB"/>
              </w:rPr>
              <w:t>Used approach</w:t>
            </w:r>
          </w:p>
        </w:tc>
        <w:tc>
          <w:tcPr>
            <w:tcW w:w="669" w:type="pct"/>
          </w:tcPr>
          <w:p w14:paraId="274E30F5" w14:textId="77777777" w:rsidR="00C80292" w:rsidRPr="00AC31C4" w:rsidRDefault="00C80292" w:rsidP="00F80440">
            <w:pPr>
              <w:pStyle w:val="Textkrper"/>
              <w:rPr>
                <w:b/>
                <w:lang w:val="en-GB"/>
              </w:rPr>
            </w:pPr>
            <w:r w:rsidRPr="00AC31C4">
              <w:rPr>
                <w:b/>
                <w:lang w:val="en-GB"/>
              </w:rPr>
              <w:t>Reference</w:t>
            </w:r>
          </w:p>
        </w:tc>
      </w:tr>
      <w:tr w:rsidR="00C80292" w:rsidRPr="003F42E8" w14:paraId="3AEE7DCE" w14:textId="77777777" w:rsidTr="00F80440">
        <w:tc>
          <w:tcPr>
            <w:tcW w:w="669" w:type="pct"/>
          </w:tcPr>
          <w:p w14:paraId="3BE6C136" w14:textId="11F21E69" w:rsidR="00C80292" w:rsidRPr="003F42E8" w:rsidRDefault="003F42E8" w:rsidP="00F80440">
            <w:pPr>
              <w:pStyle w:val="Textkrper"/>
              <w:jc w:val="left"/>
              <w:rPr>
                <w:sz w:val="22"/>
                <w:szCs w:val="22"/>
                <w:lang w:val="en-GB"/>
              </w:rPr>
            </w:pPr>
            <w:r w:rsidRPr="003F42E8">
              <w:rPr>
                <w:sz w:val="22"/>
                <w:szCs w:val="22"/>
                <w:lang w:val="en-GB"/>
              </w:rPr>
              <w:t>Columbia</w:t>
            </w:r>
          </w:p>
        </w:tc>
        <w:tc>
          <w:tcPr>
            <w:tcW w:w="1831" w:type="pct"/>
          </w:tcPr>
          <w:p w14:paraId="1E8F150D" w14:textId="7CC25AAA" w:rsidR="00C80292" w:rsidRPr="003F42E8" w:rsidRDefault="003F42E8" w:rsidP="003F42E8">
            <w:pPr>
              <w:pStyle w:val="Textkrper"/>
              <w:jc w:val="left"/>
              <w:rPr>
                <w:sz w:val="22"/>
                <w:szCs w:val="22"/>
                <w:lang w:val="en-GB"/>
              </w:rPr>
            </w:pPr>
            <w:r w:rsidRPr="003F42E8">
              <w:rPr>
                <w:sz w:val="22"/>
                <w:szCs w:val="22"/>
                <w:lang w:val="en-GB"/>
              </w:rPr>
              <w:t>Getting hold of relevant data and information can be extremely cha</w:t>
            </w:r>
            <w:r w:rsidRPr="003F42E8">
              <w:rPr>
                <w:sz w:val="22"/>
                <w:szCs w:val="22"/>
                <w:lang w:val="en-GB"/>
              </w:rPr>
              <w:t>l</w:t>
            </w:r>
            <w:r w:rsidRPr="003F42E8">
              <w:rPr>
                <w:sz w:val="22"/>
                <w:szCs w:val="22"/>
                <w:lang w:val="en-GB"/>
              </w:rPr>
              <w:t>lenging, in particular</w:t>
            </w:r>
            <w:del w:id="23" w:author="Miller, Constance (CBC)" w:date="2018-10-10T15:45:00Z">
              <w:r w:rsidRPr="003F42E8" w:rsidDel="00D65D26">
                <w:rPr>
                  <w:sz w:val="22"/>
                  <w:szCs w:val="22"/>
                  <w:lang w:val="en-GB"/>
                </w:rPr>
                <w:delText>,</w:delText>
              </w:r>
            </w:del>
            <w:r w:rsidRPr="003F42E8">
              <w:rPr>
                <w:sz w:val="22"/>
                <w:szCs w:val="22"/>
                <w:lang w:val="en-GB"/>
              </w:rPr>
              <w:t xml:space="preserve"> for areas that have been recently converted to the production of bioenergy fee</w:t>
            </w:r>
            <w:r w:rsidRPr="003F42E8">
              <w:rPr>
                <w:sz w:val="22"/>
                <w:szCs w:val="22"/>
                <w:lang w:val="en-GB"/>
              </w:rPr>
              <w:t>d</w:t>
            </w:r>
            <w:r w:rsidRPr="003F42E8">
              <w:rPr>
                <w:sz w:val="22"/>
                <w:szCs w:val="22"/>
                <w:lang w:val="en-GB"/>
              </w:rPr>
              <w:t>stocks such as palm oil.</w:t>
            </w:r>
          </w:p>
        </w:tc>
        <w:tc>
          <w:tcPr>
            <w:tcW w:w="1831" w:type="pct"/>
          </w:tcPr>
          <w:p w14:paraId="39F6E262" w14:textId="77777777" w:rsidR="00C80292" w:rsidRDefault="003F42E8" w:rsidP="003F42E8">
            <w:pPr>
              <w:pStyle w:val="Textkrper"/>
              <w:jc w:val="left"/>
              <w:rPr>
                <w:sz w:val="22"/>
                <w:szCs w:val="22"/>
                <w:lang w:val="en-GB"/>
              </w:rPr>
            </w:pPr>
            <w:r w:rsidRPr="003F42E8">
              <w:rPr>
                <w:sz w:val="22"/>
                <w:szCs w:val="22"/>
                <w:lang w:val="en-GB"/>
              </w:rPr>
              <w:t>It was decided to focus on two key aspects related to access to land, namely distribution of land owne</w:t>
            </w:r>
            <w:r w:rsidRPr="003F42E8">
              <w:rPr>
                <w:sz w:val="22"/>
                <w:szCs w:val="22"/>
                <w:lang w:val="en-GB"/>
              </w:rPr>
              <w:t>r</w:t>
            </w:r>
            <w:r w:rsidRPr="003F42E8">
              <w:rPr>
                <w:sz w:val="22"/>
                <w:szCs w:val="22"/>
                <w:lang w:val="en-GB"/>
              </w:rPr>
              <w:t>ship and farm sizes and business models.</w:t>
            </w:r>
          </w:p>
          <w:p w14:paraId="722764CB" w14:textId="140454B4" w:rsidR="00420D8F" w:rsidRPr="003F42E8" w:rsidRDefault="00420D8F" w:rsidP="00420D8F">
            <w:pPr>
              <w:pStyle w:val="Textkrper"/>
              <w:jc w:val="left"/>
              <w:rPr>
                <w:sz w:val="22"/>
                <w:szCs w:val="22"/>
                <w:lang w:val="en-GB"/>
              </w:rPr>
            </w:pPr>
            <w:r>
              <w:rPr>
                <w:sz w:val="22"/>
                <w:szCs w:val="22"/>
                <w:lang w:val="en-GB"/>
              </w:rPr>
              <w:t xml:space="preserve">The Government committed </w:t>
            </w:r>
            <w:r w:rsidRPr="00420D8F">
              <w:rPr>
                <w:sz w:val="22"/>
                <w:szCs w:val="22"/>
                <w:lang w:val="en-GB"/>
              </w:rPr>
              <w:t>to create an agrarian jurisdiction in order to resolve tenure</w:t>
            </w:r>
            <w:r>
              <w:rPr>
                <w:sz w:val="22"/>
                <w:szCs w:val="22"/>
                <w:lang w:val="en-GB"/>
              </w:rPr>
              <w:t xml:space="preserve"> conflicts and formalize the</w:t>
            </w:r>
            <w:r w:rsidRPr="00420D8F">
              <w:rPr>
                <w:sz w:val="22"/>
                <w:szCs w:val="22"/>
                <w:lang w:val="en-GB"/>
              </w:rPr>
              <w:t xml:space="preserve"> small land pro</w:t>
            </w:r>
            <w:r w:rsidRPr="00420D8F">
              <w:rPr>
                <w:sz w:val="22"/>
                <w:szCs w:val="22"/>
                <w:lang w:val="en-GB"/>
              </w:rPr>
              <w:t>p</w:t>
            </w:r>
            <w:r w:rsidRPr="00420D8F">
              <w:rPr>
                <w:sz w:val="22"/>
                <w:szCs w:val="22"/>
                <w:lang w:val="en-GB"/>
              </w:rPr>
              <w:t>erty that still lacks a formal title</w:t>
            </w:r>
            <w:r>
              <w:rPr>
                <w:sz w:val="22"/>
                <w:szCs w:val="22"/>
                <w:lang w:val="en-GB"/>
              </w:rPr>
              <w:t>.</w:t>
            </w:r>
          </w:p>
        </w:tc>
        <w:tc>
          <w:tcPr>
            <w:tcW w:w="669" w:type="pct"/>
          </w:tcPr>
          <w:p w14:paraId="3BED0CD4" w14:textId="77777777" w:rsidR="00C80292" w:rsidRDefault="003F42E8" w:rsidP="00F80440">
            <w:pPr>
              <w:pStyle w:val="Textkrper"/>
              <w:jc w:val="left"/>
              <w:rPr>
                <w:sz w:val="22"/>
                <w:szCs w:val="22"/>
                <w:lang w:val="en-GB"/>
              </w:rPr>
            </w:pPr>
            <w:r w:rsidRPr="003F42E8">
              <w:rPr>
                <w:sz w:val="22"/>
                <w:szCs w:val="22"/>
                <w:lang w:val="en-GB"/>
              </w:rPr>
              <w:t>p. 109</w:t>
            </w:r>
          </w:p>
          <w:p w14:paraId="6C52AE1D" w14:textId="1011E534" w:rsidR="00420D8F" w:rsidRPr="003F42E8" w:rsidRDefault="00420D8F" w:rsidP="00F80440">
            <w:pPr>
              <w:pStyle w:val="Textkrper"/>
              <w:jc w:val="left"/>
              <w:rPr>
                <w:sz w:val="22"/>
                <w:szCs w:val="22"/>
                <w:lang w:val="en-GB"/>
              </w:rPr>
            </w:pPr>
            <w:r>
              <w:rPr>
                <w:sz w:val="22"/>
                <w:szCs w:val="22"/>
                <w:lang w:val="en-GB"/>
              </w:rPr>
              <w:t>p. 111</w:t>
            </w:r>
          </w:p>
        </w:tc>
      </w:tr>
      <w:tr w:rsidR="00433E48" w:rsidRPr="0066217D" w14:paraId="0C8F9799" w14:textId="77777777" w:rsidTr="00F80440">
        <w:tc>
          <w:tcPr>
            <w:tcW w:w="669" w:type="pct"/>
          </w:tcPr>
          <w:p w14:paraId="02805B7A" w14:textId="6039791C" w:rsidR="00433E48" w:rsidRPr="0066217D" w:rsidRDefault="0066217D" w:rsidP="00F80440">
            <w:pPr>
              <w:pStyle w:val="Textkrper"/>
              <w:jc w:val="left"/>
              <w:rPr>
                <w:sz w:val="22"/>
                <w:szCs w:val="22"/>
                <w:lang w:val="en-GB"/>
              </w:rPr>
            </w:pPr>
            <w:r w:rsidRPr="0066217D">
              <w:rPr>
                <w:sz w:val="22"/>
                <w:szCs w:val="22"/>
                <w:lang w:val="en-GB"/>
              </w:rPr>
              <w:t>Germany</w:t>
            </w:r>
          </w:p>
        </w:tc>
        <w:tc>
          <w:tcPr>
            <w:tcW w:w="1831" w:type="pct"/>
          </w:tcPr>
          <w:p w14:paraId="1141F838" w14:textId="54EFD22F" w:rsidR="0066217D" w:rsidRPr="0066217D" w:rsidRDefault="0066217D" w:rsidP="00F80440">
            <w:pPr>
              <w:pStyle w:val="Textkrper"/>
              <w:jc w:val="left"/>
              <w:rPr>
                <w:sz w:val="22"/>
                <w:szCs w:val="22"/>
                <w:lang w:val="en-GB"/>
              </w:rPr>
            </w:pPr>
            <w:r w:rsidRPr="0066217D">
              <w:rPr>
                <w:sz w:val="22"/>
                <w:szCs w:val="22"/>
                <w:lang w:val="en-GB"/>
              </w:rPr>
              <w:t>All land property is documented in the land title register.</w:t>
            </w:r>
          </w:p>
        </w:tc>
        <w:tc>
          <w:tcPr>
            <w:tcW w:w="1831" w:type="pct"/>
          </w:tcPr>
          <w:p w14:paraId="2ADC25DC" w14:textId="0224B2E6" w:rsidR="00433E48" w:rsidRPr="0066217D" w:rsidRDefault="0066217D" w:rsidP="00F80440">
            <w:pPr>
              <w:pStyle w:val="Textkrper"/>
              <w:jc w:val="left"/>
              <w:rPr>
                <w:sz w:val="22"/>
                <w:szCs w:val="22"/>
                <w:lang w:val="en-GB"/>
              </w:rPr>
            </w:pPr>
            <w:r w:rsidRPr="0066217D">
              <w:rPr>
                <w:sz w:val="22"/>
                <w:szCs w:val="22"/>
                <w:lang w:val="en-GB"/>
              </w:rPr>
              <w:t>Indicator 9 is not relevant in Ge</w:t>
            </w:r>
            <w:r w:rsidRPr="0066217D">
              <w:rPr>
                <w:sz w:val="22"/>
                <w:szCs w:val="22"/>
                <w:lang w:val="en-GB"/>
              </w:rPr>
              <w:t>r</w:t>
            </w:r>
            <w:r w:rsidRPr="0066217D">
              <w:rPr>
                <w:sz w:val="22"/>
                <w:szCs w:val="22"/>
                <w:lang w:val="en-GB"/>
              </w:rPr>
              <w:t>many.</w:t>
            </w:r>
          </w:p>
        </w:tc>
        <w:tc>
          <w:tcPr>
            <w:tcW w:w="669" w:type="pct"/>
          </w:tcPr>
          <w:p w14:paraId="5AA5252A" w14:textId="0F5F2A80" w:rsidR="00433E48" w:rsidRPr="0066217D" w:rsidRDefault="0066217D" w:rsidP="00F80440">
            <w:pPr>
              <w:pStyle w:val="Textkrper"/>
              <w:jc w:val="left"/>
              <w:rPr>
                <w:sz w:val="22"/>
                <w:szCs w:val="22"/>
                <w:lang w:val="en-GB"/>
              </w:rPr>
            </w:pPr>
            <w:r w:rsidRPr="0066217D">
              <w:rPr>
                <w:sz w:val="22"/>
                <w:szCs w:val="22"/>
                <w:lang w:val="en-GB"/>
              </w:rPr>
              <w:t>p. 63</w:t>
            </w:r>
          </w:p>
        </w:tc>
      </w:tr>
      <w:tr w:rsidR="00433E48" w:rsidRPr="006F6A06" w14:paraId="64C5EA2B" w14:textId="77777777" w:rsidTr="00F80440">
        <w:tc>
          <w:tcPr>
            <w:tcW w:w="669" w:type="pct"/>
          </w:tcPr>
          <w:p w14:paraId="7BB78C2A" w14:textId="28DFA38D" w:rsidR="00433E48" w:rsidRPr="006F6A06" w:rsidRDefault="006F6A06" w:rsidP="00F80440">
            <w:pPr>
              <w:pStyle w:val="Textkrper"/>
              <w:jc w:val="left"/>
              <w:rPr>
                <w:sz w:val="22"/>
                <w:szCs w:val="22"/>
                <w:lang w:val="en-GB"/>
              </w:rPr>
            </w:pPr>
            <w:r w:rsidRPr="006F6A06">
              <w:rPr>
                <w:sz w:val="22"/>
                <w:szCs w:val="22"/>
                <w:lang w:val="en-GB"/>
              </w:rPr>
              <w:t>Indonesia</w:t>
            </w:r>
          </w:p>
        </w:tc>
        <w:tc>
          <w:tcPr>
            <w:tcW w:w="1831" w:type="pct"/>
          </w:tcPr>
          <w:p w14:paraId="4B892151" w14:textId="79F0F9BC" w:rsidR="00433E48" w:rsidRPr="006F6A06" w:rsidRDefault="006F6A06" w:rsidP="006F6A06">
            <w:pPr>
              <w:pStyle w:val="Textkrper"/>
              <w:jc w:val="left"/>
              <w:rPr>
                <w:sz w:val="22"/>
                <w:szCs w:val="22"/>
                <w:lang w:val="en-GB"/>
              </w:rPr>
            </w:pPr>
            <w:r w:rsidRPr="006F6A06">
              <w:rPr>
                <w:sz w:val="22"/>
                <w:szCs w:val="22"/>
                <w:lang w:val="en-GB"/>
              </w:rPr>
              <w:t>Getting hold of relevant data and information can be quite challen</w:t>
            </w:r>
            <w:r w:rsidRPr="006F6A06">
              <w:rPr>
                <w:sz w:val="22"/>
                <w:szCs w:val="22"/>
                <w:lang w:val="en-GB"/>
              </w:rPr>
              <w:t>g</w:t>
            </w:r>
            <w:r w:rsidRPr="006F6A06">
              <w:rPr>
                <w:sz w:val="22"/>
                <w:szCs w:val="22"/>
                <w:lang w:val="en-GB"/>
              </w:rPr>
              <w:t>ing, in particular, for areas that have been recently converted to the production of bioenergy fee</w:t>
            </w:r>
            <w:r w:rsidRPr="006F6A06">
              <w:rPr>
                <w:sz w:val="22"/>
                <w:szCs w:val="22"/>
                <w:lang w:val="en-GB"/>
              </w:rPr>
              <w:t>d</w:t>
            </w:r>
            <w:r w:rsidRPr="006F6A06">
              <w:rPr>
                <w:sz w:val="22"/>
                <w:szCs w:val="22"/>
                <w:lang w:val="en-GB"/>
              </w:rPr>
              <w:t>stocks such as palm oil.</w:t>
            </w:r>
          </w:p>
        </w:tc>
        <w:tc>
          <w:tcPr>
            <w:tcW w:w="1831" w:type="pct"/>
          </w:tcPr>
          <w:p w14:paraId="66CFF637" w14:textId="13B570FF" w:rsidR="00433E48" w:rsidRPr="006F6A06" w:rsidRDefault="006F6A06" w:rsidP="006F6A06">
            <w:pPr>
              <w:pStyle w:val="Textkrper"/>
              <w:jc w:val="left"/>
              <w:rPr>
                <w:sz w:val="22"/>
                <w:szCs w:val="22"/>
                <w:lang w:val="en-GB"/>
              </w:rPr>
            </w:pPr>
            <w:r w:rsidRPr="006F6A06">
              <w:rPr>
                <w:sz w:val="22"/>
                <w:szCs w:val="22"/>
                <w:lang w:val="en-GB"/>
              </w:rPr>
              <w:t>Literature on land conflicts assoc</w:t>
            </w:r>
            <w:r w:rsidRPr="006F6A06">
              <w:rPr>
                <w:sz w:val="22"/>
                <w:szCs w:val="22"/>
                <w:lang w:val="en-GB"/>
              </w:rPr>
              <w:t>i</w:t>
            </w:r>
            <w:r w:rsidRPr="006F6A06">
              <w:rPr>
                <w:sz w:val="22"/>
                <w:szCs w:val="22"/>
                <w:lang w:val="en-GB"/>
              </w:rPr>
              <w:t>ated with oil palm concessions was reviewed and summarized. In add</w:t>
            </w:r>
            <w:r w:rsidRPr="006F6A06">
              <w:rPr>
                <w:sz w:val="22"/>
                <w:szCs w:val="22"/>
                <w:lang w:val="en-GB"/>
              </w:rPr>
              <w:t>i</w:t>
            </w:r>
            <w:r w:rsidRPr="006F6A06">
              <w:rPr>
                <w:sz w:val="22"/>
                <w:szCs w:val="22"/>
                <w:lang w:val="en-GB"/>
              </w:rPr>
              <w:t>tion, an overview of the legislative framework related to land tenure was presented with information about access to land, namely land ownership and business models.</w:t>
            </w:r>
          </w:p>
        </w:tc>
        <w:tc>
          <w:tcPr>
            <w:tcW w:w="669" w:type="pct"/>
          </w:tcPr>
          <w:p w14:paraId="53259B5C" w14:textId="6D971D74" w:rsidR="00433E48" w:rsidRPr="006F6A06" w:rsidRDefault="006F6A06" w:rsidP="00F80440">
            <w:pPr>
              <w:pStyle w:val="Textkrper"/>
              <w:jc w:val="left"/>
              <w:rPr>
                <w:sz w:val="22"/>
                <w:szCs w:val="22"/>
                <w:lang w:val="en-GB"/>
              </w:rPr>
            </w:pPr>
            <w:r w:rsidRPr="006F6A06">
              <w:rPr>
                <w:sz w:val="22"/>
                <w:szCs w:val="22"/>
                <w:lang w:val="en-GB"/>
              </w:rPr>
              <w:t>p. 116</w:t>
            </w:r>
          </w:p>
        </w:tc>
      </w:tr>
      <w:tr w:rsidR="00C80292" w:rsidRPr="006F6A06" w14:paraId="3AD8AC7E" w14:textId="77777777" w:rsidTr="00F80440">
        <w:tc>
          <w:tcPr>
            <w:tcW w:w="669" w:type="pct"/>
          </w:tcPr>
          <w:p w14:paraId="6A5D17A2" w14:textId="150D2AF3" w:rsidR="00C80292" w:rsidRPr="006F6A06" w:rsidRDefault="006F6A06" w:rsidP="00F80440">
            <w:pPr>
              <w:pStyle w:val="Textkrper"/>
              <w:jc w:val="left"/>
              <w:rPr>
                <w:sz w:val="22"/>
                <w:szCs w:val="22"/>
                <w:lang w:val="en-GB"/>
              </w:rPr>
            </w:pPr>
            <w:r w:rsidRPr="006F6A06">
              <w:rPr>
                <w:sz w:val="22"/>
                <w:szCs w:val="22"/>
                <w:lang w:val="en-GB"/>
              </w:rPr>
              <w:t>Paraguay</w:t>
            </w:r>
          </w:p>
        </w:tc>
        <w:tc>
          <w:tcPr>
            <w:tcW w:w="1831" w:type="pct"/>
          </w:tcPr>
          <w:p w14:paraId="10608CDA" w14:textId="70CCDB7A" w:rsidR="00C80292" w:rsidRPr="00E705F4" w:rsidRDefault="00E705F4" w:rsidP="006F6A06">
            <w:pPr>
              <w:pStyle w:val="Textkrper"/>
              <w:jc w:val="left"/>
              <w:rPr>
                <w:sz w:val="22"/>
                <w:szCs w:val="22"/>
                <w:lang w:val="en-GB"/>
              </w:rPr>
            </w:pPr>
            <w:r w:rsidRPr="00E705F4">
              <w:rPr>
                <w:sz w:val="22"/>
                <w:szCs w:val="22"/>
                <w:lang w:val="en-GB"/>
              </w:rPr>
              <w:t xml:space="preserve">The size of farms and the tenure of land dedicated to the production of sugar cane and sweet corn </w:t>
            </w:r>
            <w:proofErr w:type="gramStart"/>
            <w:r w:rsidRPr="00E705F4">
              <w:rPr>
                <w:sz w:val="22"/>
                <w:szCs w:val="22"/>
                <w:lang w:val="en-GB"/>
              </w:rPr>
              <w:t>was</w:t>
            </w:r>
            <w:proofErr w:type="gramEnd"/>
            <w:r w:rsidRPr="00E705F4">
              <w:rPr>
                <w:sz w:val="22"/>
                <w:szCs w:val="22"/>
                <w:lang w:val="en-GB"/>
              </w:rPr>
              <w:t xml:space="preserve"> elaborated based on the </w:t>
            </w:r>
            <w:proofErr w:type="spellStart"/>
            <w:r w:rsidRPr="00E705F4">
              <w:rPr>
                <w:sz w:val="22"/>
                <w:szCs w:val="22"/>
                <w:lang w:val="en-GB"/>
              </w:rPr>
              <w:t>Censo</w:t>
            </w:r>
            <w:proofErr w:type="spellEnd"/>
            <w:r w:rsidRPr="00E705F4">
              <w:rPr>
                <w:sz w:val="22"/>
                <w:szCs w:val="22"/>
                <w:lang w:val="en-GB"/>
              </w:rPr>
              <w:t xml:space="preserve"> </w:t>
            </w:r>
            <w:proofErr w:type="spellStart"/>
            <w:r w:rsidRPr="00E705F4">
              <w:rPr>
                <w:sz w:val="22"/>
                <w:szCs w:val="22"/>
                <w:lang w:val="en-GB"/>
              </w:rPr>
              <w:t>A</w:t>
            </w:r>
            <w:r w:rsidRPr="00E705F4">
              <w:rPr>
                <w:sz w:val="22"/>
                <w:szCs w:val="22"/>
                <w:lang w:val="en-GB"/>
              </w:rPr>
              <w:t>g</w:t>
            </w:r>
            <w:r w:rsidRPr="00E705F4">
              <w:rPr>
                <w:sz w:val="22"/>
                <w:szCs w:val="22"/>
                <w:lang w:val="en-GB"/>
              </w:rPr>
              <w:t>ropecuario</w:t>
            </w:r>
            <w:proofErr w:type="spellEnd"/>
            <w:r w:rsidRPr="00E705F4">
              <w:rPr>
                <w:sz w:val="22"/>
                <w:szCs w:val="22"/>
                <w:lang w:val="en-GB"/>
              </w:rPr>
              <w:t xml:space="preserve"> 2008. M</w:t>
            </w:r>
            <w:r>
              <w:rPr>
                <w:sz w:val="22"/>
                <w:szCs w:val="22"/>
                <w:lang w:val="en-GB"/>
              </w:rPr>
              <w:t>ore up-to-date information does not exist.</w:t>
            </w:r>
          </w:p>
        </w:tc>
        <w:tc>
          <w:tcPr>
            <w:tcW w:w="1831" w:type="pct"/>
          </w:tcPr>
          <w:p w14:paraId="7E0CD13A" w14:textId="38853256" w:rsidR="00E705F4" w:rsidRPr="00654E38" w:rsidRDefault="00654E38" w:rsidP="009F1A16">
            <w:pPr>
              <w:pStyle w:val="Textkrper"/>
              <w:jc w:val="left"/>
              <w:rPr>
                <w:sz w:val="22"/>
                <w:szCs w:val="22"/>
                <w:lang w:val="en-GB"/>
              </w:rPr>
            </w:pPr>
            <w:r>
              <w:rPr>
                <w:sz w:val="22"/>
                <w:szCs w:val="22"/>
                <w:lang w:val="en-GB"/>
              </w:rPr>
              <w:t xml:space="preserve">Official documents like the </w:t>
            </w:r>
            <w:proofErr w:type="spellStart"/>
            <w:r>
              <w:rPr>
                <w:sz w:val="22"/>
                <w:szCs w:val="22"/>
                <w:lang w:val="en-GB"/>
              </w:rPr>
              <w:t>Estat</w:t>
            </w:r>
            <w:r>
              <w:rPr>
                <w:sz w:val="22"/>
                <w:szCs w:val="22"/>
                <w:lang w:val="en-GB"/>
              </w:rPr>
              <w:t>u</w:t>
            </w:r>
            <w:r>
              <w:rPr>
                <w:sz w:val="22"/>
                <w:szCs w:val="22"/>
                <w:lang w:val="en-GB"/>
              </w:rPr>
              <w:t>to</w:t>
            </w:r>
            <w:proofErr w:type="spellEnd"/>
            <w:r>
              <w:rPr>
                <w:sz w:val="22"/>
                <w:szCs w:val="22"/>
                <w:lang w:val="en-GB"/>
              </w:rPr>
              <w:t xml:space="preserve"> </w:t>
            </w:r>
            <w:proofErr w:type="spellStart"/>
            <w:r>
              <w:rPr>
                <w:sz w:val="22"/>
                <w:szCs w:val="22"/>
                <w:lang w:val="en-GB"/>
              </w:rPr>
              <w:t>Agrario</w:t>
            </w:r>
            <w:proofErr w:type="spellEnd"/>
            <w:r>
              <w:rPr>
                <w:sz w:val="22"/>
                <w:szCs w:val="22"/>
                <w:lang w:val="en-GB"/>
              </w:rPr>
              <w:t xml:space="preserve"> and publications of the UN program REDD+ Paraguay were searched f</w:t>
            </w:r>
            <w:r w:rsidRPr="00654E38">
              <w:rPr>
                <w:sz w:val="22"/>
                <w:szCs w:val="22"/>
                <w:lang w:val="en-GB"/>
              </w:rPr>
              <w:t>or analysing the legal framework for land tenure and e</w:t>
            </w:r>
            <w:r w:rsidRPr="00654E38">
              <w:rPr>
                <w:sz w:val="22"/>
                <w:szCs w:val="22"/>
                <w:lang w:val="en-GB"/>
              </w:rPr>
              <w:t>x</w:t>
            </w:r>
            <w:r>
              <w:rPr>
                <w:sz w:val="22"/>
                <w:szCs w:val="22"/>
                <w:lang w:val="en-GB"/>
              </w:rPr>
              <w:t>ploitation of soil and forests.</w:t>
            </w:r>
          </w:p>
          <w:p w14:paraId="6308495B" w14:textId="2EB06526" w:rsidR="00C80292" w:rsidRPr="00654E38" w:rsidRDefault="00654E38" w:rsidP="009F1A16">
            <w:pPr>
              <w:pStyle w:val="Textkrper"/>
              <w:jc w:val="left"/>
              <w:rPr>
                <w:sz w:val="22"/>
                <w:szCs w:val="22"/>
                <w:lang w:val="en-GB"/>
              </w:rPr>
            </w:pPr>
            <w:r>
              <w:rPr>
                <w:sz w:val="22"/>
                <w:szCs w:val="22"/>
                <w:lang w:val="en-GB"/>
              </w:rPr>
              <w:t>Estimations about the situation of land ownership for land used for sugar cane plantations were o</w:t>
            </w:r>
            <w:r>
              <w:rPr>
                <w:sz w:val="22"/>
                <w:szCs w:val="22"/>
                <w:lang w:val="en-GB"/>
              </w:rPr>
              <w:t>b</w:t>
            </w:r>
            <w:r>
              <w:rPr>
                <w:sz w:val="22"/>
                <w:szCs w:val="22"/>
                <w:lang w:val="en-GB"/>
              </w:rPr>
              <w:t>tained by interviews of the</w:t>
            </w:r>
            <w:r w:rsidR="009F1A16" w:rsidRPr="00654E38">
              <w:rPr>
                <w:sz w:val="22"/>
                <w:szCs w:val="22"/>
                <w:lang w:val="en-GB"/>
              </w:rPr>
              <w:t xml:space="preserve"> </w:t>
            </w:r>
            <w:r>
              <w:rPr>
                <w:sz w:val="22"/>
                <w:szCs w:val="22"/>
                <w:lang w:val="en-GB"/>
              </w:rPr>
              <w:t>sugar cane associations and the alcohol industry.</w:t>
            </w:r>
          </w:p>
        </w:tc>
        <w:tc>
          <w:tcPr>
            <w:tcW w:w="669" w:type="pct"/>
          </w:tcPr>
          <w:p w14:paraId="4FF310CF" w14:textId="2AFF091B" w:rsidR="00C80292" w:rsidRPr="006F6A06" w:rsidRDefault="006F6A06" w:rsidP="00F80440">
            <w:pPr>
              <w:pStyle w:val="Textkrper"/>
              <w:jc w:val="left"/>
              <w:rPr>
                <w:sz w:val="22"/>
                <w:szCs w:val="22"/>
                <w:lang w:val="en-GB"/>
              </w:rPr>
            </w:pPr>
            <w:r w:rsidRPr="006F6A06">
              <w:rPr>
                <w:sz w:val="22"/>
                <w:szCs w:val="22"/>
                <w:lang w:val="en-GB"/>
              </w:rPr>
              <w:t>p. 173</w:t>
            </w:r>
          </w:p>
        </w:tc>
      </w:tr>
      <w:tr w:rsidR="00C80292" w:rsidRPr="009F1A16" w14:paraId="5DB87671" w14:textId="77777777" w:rsidTr="00F80440">
        <w:tc>
          <w:tcPr>
            <w:tcW w:w="669" w:type="pct"/>
          </w:tcPr>
          <w:p w14:paraId="255E28B4" w14:textId="0B14723D" w:rsidR="00C80292" w:rsidRPr="009F1A16" w:rsidRDefault="009F1A16" w:rsidP="00F80440">
            <w:pPr>
              <w:pStyle w:val="Textkrper"/>
              <w:jc w:val="left"/>
              <w:rPr>
                <w:sz w:val="22"/>
                <w:szCs w:val="22"/>
                <w:lang w:val="en-GB"/>
              </w:rPr>
            </w:pPr>
            <w:r w:rsidRPr="009F1A16">
              <w:rPr>
                <w:sz w:val="22"/>
                <w:szCs w:val="22"/>
                <w:lang w:val="en-GB"/>
              </w:rPr>
              <w:t>Vietnam</w:t>
            </w:r>
          </w:p>
        </w:tc>
        <w:tc>
          <w:tcPr>
            <w:tcW w:w="1831" w:type="pct"/>
          </w:tcPr>
          <w:p w14:paraId="284C4D72" w14:textId="72832CC0" w:rsidR="00C80292" w:rsidRPr="009F1A16" w:rsidRDefault="009F1A16" w:rsidP="009F1A16">
            <w:pPr>
              <w:pStyle w:val="Textkrper"/>
              <w:jc w:val="left"/>
              <w:rPr>
                <w:sz w:val="22"/>
                <w:szCs w:val="22"/>
                <w:lang w:val="en-GB"/>
              </w:rPr>
            </w:pPr>
            <w:r w:rsidRPr="009F1A16">
              <w:rPr>
                <w:sz w:val="22"/>
                <w:szCs w:val="22"/>
                <w:lang w:val="en-GB"/>
              </w:rPr>
              <w:t xml:space="preserve">A quantitative measurement of the </w:t>
            </w:r>
            <w:r w:rsidRPr="009F1A16">
              <w:rPr>
                <w:sz w:val="22"/>
                <w:szCs w:val="22"/>
                <w:lang w:val="en-GB"/>
              </w:rPr>
              <w:lastRenderedPageBreak/>
              <w:t>indicator was not possible due to lack of data.</w:t>
            </w:r>
          </w:p>
        </w:tc>
        <w:tc>
          <w:tcPr>
            <w:tcW w:w="1831" w:type="pct"/>
          </w:tcPr>
          <w:p w14:paraId="32DEF2AA" w14:textId="77777777" w:rsidR="00C80292" w:rsidRPr="009F1A16" w:rsidRDefault="009F1A16" w:rsidP="009F1A16">
            <w:pPr>
              <w:pStyle w:val="Textkrper"/>
              <w:jc w:val="left"/>
              <w:rPr>
                <w:sz w:val="22"/>
                <w:szCs w:val="22"/>
                <w:lang w:val="en-GB"/>
              </w:rPr>
            </w:pPr>
            <w:r w:rsidRPr="009F1A16">
              <w:rPr>
                <w:sz w:val="22"/>
                <w:szCs w:val="22"/>
                <w:lang w:val="en-GB"/>
              </w:rPr>
              <w:lastRenderedPageBreak/>
              <w:t xml:space="preserve">An in-depth review of the relevant </w:t>
            </w:r>
            <w:r w:rsidRPr="009F1A16">
              <w:rPr>
                <w:sz w:val="22"/>
                <w:szCs w:val="22"/>
                <w:lang w:val="en-GB"/>
              </w:rPr>
              <w:lastRenderedPageBreak/>
              <w:t>literature was carried out. In pa</w:t>
            </w:r>
            <w:r w:rsidRPr="009F1A16">
              <w:rPr>
                <w:sz w:val="22"/>
                <w:szCs w:val="22"/>
                <w:lang w:val="en-GB"/>
              </w:rPr>
              <w:t>r</w:t>
            </w:r>
            <w:r w:rsidRPr="009F1A16">
              <w:rPr>
                <w:sz w:val="22"/>
                <w:szCs w:val="22"/>
                <w:lang w:val="en-GB"/>
              </w:rPr>
              <w:t>ticular, a comprehensive overview and analysis of the regulatory framework related to land tenure was provided together with a d</w:t>
            </w:r>
            <w:r w:rsidRPr="009F1A16">
              <w:rPr>
                <w:sz w:val="22"/>
                <w:szCs w:val="22"/>
                <w:lang w:val="en-GB"/>
              </w:rPr>
              <w:t>e</w:t>
            </w:r>
            <w:r w:rsidRPr="009F1A16">
              <w:rPr>
                <w:sz w:val="22"/>
                <w:szCs w:val="22"/>
                <w:lang w:val="en-GB"/>
              </w:rPr>
              <w:t>scription of the main patterns r</w:t>
            </w:r>
            <w:r w:rsidRPr="009F1A16">
              <w:rPr>
                <w:sz w:val="22"/>
                <w:szCs w:val="22"/>
                <w:lang w:val="en-GB"/>
              </w:rPr>
              <w:t>e</w:t>
            </w:r>
            <w:r w:rsidRPr="009F1A16">
              <w:rPr>
                <w:sz w:val="22"/>
                <w:szCs w:val="22"/>
                <w:lang w:val="en-GB"/>
              </w:rPr>
              <w:t>lated to land ownership and use for the areas under cassava cultiv</w:t>
            </w:r>
            <w:r w:rsidRPr="009F1A16">
              <w:rPr>
                <w:sz w:val="22"/>
                <w:szCs w:val="22"/>
                <w:lang w:val="en-GB"/>
              </w:rPr>
              <w:t>a</w:t>
            </w:r>
            <w:r w:rsidRPr="009F1A16">
              <w:rPr>
                <w:sz w:val="22"/>
                <w:szCs w:val="22"/>
                <w:lang w:val="en-GB"/>
              </w:rPr>
              <w:t>tion.</w:t>
            </w:r>
          </w:p>
          <w:p w14:paraId="1243CFE8" w14:textId="5C388466" w:rsidR="009F1A16" w:rsidRPr="009F1A16" w:rsidRDefault="009F1A16" w:rsidP="009F1A16">
            <w:pPr>
              <w:pStyle w:val="Textkrper"/>
              <w:jc w:val="left"/>
              <w:rPr>
                <w:sz w:val="22"/>
                <w:szCs w:val="22"/>
                <w:lang w:val="en-GB"/>
              </w:rPr>
            </w:pPr>
            <w:r w:rsidRPr="009F1A16">
              <w:rPr>
                <w:sz w:val="22"/>
                <w:szCs w:val="22"/>
                <w:lang w:val="en-GB"/>
              </w:rPr>
              <w:t>Additionally a survey with cassava-growing households (63 in total) and cassava starch processing plants was carried out in two ca</w:t>
            </w:r>
            <w:r w:rsidRPr="009F1A16">
              <w:rPr>
                <w:sz w:val="22"/>
                <w:szCs w:val="22"/>
                <w:lang w:val="en-GB"/>
              </w:rPr>
              <w:t>s</w:t>
            </w:r>
            <w:r w:rsidRPr="009F1A16">
              <w:rPr>
                <w:sz w:val="22"/>
                <w:szCs w:val="22"/>
                <w:lang w:val="en-GB"/>
              </w:rPr>
              <w:t>sava-producing provinces.</w:t>
            </w:r>
          </w:p>
        </w:tc>
        <w:tc>
          <w:tcPr>
            <w:tcW w:w="669" w:type="pct"/>
          </w:tcPr>
          <w:p w14:paraId="4E8BA151" w14:textId="60583465" w:rsidR="00C80292" w:rsidRPr="009F1A16" w:rsidRDefault="009F1A16" w:rsidP="00F80440">
            <w:pPr>
              <w:pStyle w:val="Textkrper"/>
              <w:jc w:val="left"/>
              <w:rPr>
                <w:sz w:val="22"/>
                <w:szCs w:val="22"/>
                <w:lang w:val="en-GB"/>
              </w:rPr>
            </w:pPr>
            <w:r w:rsidRPr="009F1A16">
              <w:rPr>
                <w:sz w:val="22"/>
                <w:szCs w:val="22"/>
                <w:lang w:val="en-GB"/>
              </w:rPr>
              <w:lastRenderedPageBreak/>
              <w:t>p. 133</w:t>
            </w:r>
          </w:p>
        </w:tc>
      </w:tr>
    </w:tbl>
    <w:p w14:paraId="7068F6BF" w14:textId="77777777" w:rsidR="00B007D1" w:rsidRDefault="00B007D1" w:rsidP="00B007D1">
      <w:pPr>
        <w:pStyle w:val="Textkrper"/>
        <w:rPr>
          <w:sz w:val="28"/>
          <w:lang w:val="en-GB"/>
        </w:rPr>
      </w:pPr>
    </w:p>
    <w:p w14:paraId="05CF03A9" w14:textId="77777777" w:rsidR="00B007D1" w:rsidRPr="00CC6EEA" w:rsidRDefault="00B007D1" w:rsidP="00B007D1">
      <w:pPr>
        <w:pStyle w:val="Textkrper"/>
        <w:rPr>
          <w:b/>
          <w:i/>
          <w:sz w:val="28"/>
          <w:lang w:val="en-GB"/>
        </w:rPr>
      </w:pPr>
      <w:r w:rsidRPr="00CC6EEA">
        <w:rPr>
          <w:b/>
          <w:i/>
          <w:sz w:val="28"/>
          <w:lang w:val="en-GB"/>
        </w:rPr>
        <w:t>c) Summary of main issues highlighted by the TFS sub-group</w:t>
      </w:r>
    </w:p>
    <w:p w14:paraId="77B00FE2" w14:textId="77777777" w:rsidR="00446E51" w:rsidRPr="00211566" w:rsidRDefault="00446E51" w:rsidP="00446E51">
      <w:pPr>
        <w:pStyle w:val="Textkrper"/>
        <w:rPr>
          <w:sz w:val="28"/>
          <w:lang w:val="en-GB"/>
        </w:rPr>
      </w:pPr>
      <w:r>
        <w:rPr>
          <w:sz w:val="28"/>
          <w:lang w:val="en-GB"/>
        </w:rPr>
        <w:t>The sub-group states that for the measurement of i</w:t>
      </w:r>
      <w:r w:rsidRPr="00211566">
        <w:rPr>
          <w:sz w:val="28"/>
          <w:lang w:val="en-GB"/>
        </w:rPr>
        <w:t>ndicator 9, it is necessary to define what constitutes ‘new bioenergy production’ based on the specific local circumstances (e.g. features of the local bioenergy sector) and on the obje</w:t>
      </w:r>
      <w:r w:rsidRPr="00211566">
        <w:rPr>
          <w:sz w:val="28"/>
          <w:lang w:val="en-GB"/>
        </w:rPr>
        <w:t>c</w:t>
      </w:r>
      <w:r w:rsidRPr="00211566">
        <w:rPr>
          <w:sz w:val="28"/>
          <w:lang w:val="en-GB"/>
        </w:rPr>
        <w:t>tives of the analysis.</w:t>
      </w:r>
    </w:p>
    <w:p w14:paraId="385E42C5" w14:textId="4F89FB05" w:rsidR="00446E51" w:rsidRDefault="00446E51" w:rsidP="00446E51">
      <w:pPr>
        <w:pStyle w:val="Textkrper"/>
        <w:rPr>
          <w:sz w:val="28"/>
          <w:lang w:val="en-GB"/>
        </w:rPr>
      </w:pPr>
      <w:r w:rsidRPr="00211566">
        <w:rPr>
          <w:sz w:val="28"/>
          <w:lang w:val="en-GB"/>
        </w:rPr>
        <w:t>Regardless of how a country/user defines the aforementioned term, it is very difficult to identify the specific land/areas used to grow the feedstock for the production of such ‘new’ bioenergy as compared to land where the same fee</w:t>
      </w:r>
      <w:r w:rsidRPr="00211566">
        <w:rPr>
          <w:sz w:val="28"/>
          <w:lang w:val="en-GB"/>
        </w:rPr>
        <w:t>d</w:t>
      </w:r>
      <w:r w:rsidRPr="00211566">
        <w:rPr>
          <w:sz w:val="28"/>
          <w:lang w:val="en-GB"/>
        </w:rPr>
        <w:t>stock is grown for non-bioenergy purposes. Furthermor</w:t>
      </w:r>
      <w:r w:rsidR="003F42E8">
        <w:rPr>
          <w:sz w:val="28"/>
          <w:lang w:val="en-GB"/>
        </w:rPr>
        <w:t>e,</w:t>
      </w:r>
      <w:r w:rsidRPr="00211566">
        <w:rPr>
          <w:sz w:val="28"/>
          <w:lang w:val="en-GB"/>
        </w:rPr>
        <w:t xml:space="preserve"> it might be challen</w:t>
      </w:r>
      <w:r w:rsidRPr="00211566">
        <w:rPr>
          <w:sz w:val="28"/>
          <w:lang w:val="en-GB"/>
        </w:rPr>
        <w:t>g</w:t>
      </w:r>
      <w:r w:rsidRPr="00211566">
        <w:rPr>
          <w:sz w:val="28"/>
          <w:lang w:val="en-GB"/>
        </w:rPr>
        <w:t>ing to establish and monitor the link between land tenure and bioenergy activ</w:t>
      </w:r>
      <w:r w:rsidRPr="00211566">
        <w:rPr>
          <w:sz w:val="28"/>
          <w:lang w:val="en-GB"/>
        </w:rPr>
        <w:t>i</w:t>
      </w:r>
      <w:r w:rsidRPr="00211566">
        <w:rPr>
          <w:sz w:val="28"/>
          <w:lang w:val="en-GB"/>
        </w:rPr>
        <w:t>ties, especially in the case of informal transactions, due to the difficulties in separating the effect of bioenergy activities from other factors.</w:t>
      </w:r>
    </w:p>
    <w:p w14:paraId="7B6FDC6F" w14:textId="77777777" w:rsidR="003F42E8" w:rsidRDefault="003F42E8" w:rsidP="00446E51">
      <w:pPr>
        <w:pStyle w:val="Textkrper"/>
        <w:rPr>
          <w:sz w:val="28"/>
          <w:lang w:val="en-GB"/>
        </w:rPr>
      </w:pPr>
    </w:p>
    <w:p w14:paraId="4BF0881F" w14:textId="77777777" w:rsidR="00B007D1" w:rsidRPr="00CC6EEA" w:rsidRDefault="00B007D1" w:rsidP="00B007D1">
      <w:pPr>
        <w:pStyle w:val="Textkrper"/>
        <w:rPr>
          <w:b/>
          <w:i/>
          <w:sz w:val="28"/>
          <w:lang w:val="en-GB"/>
        </w:rPr>
      </w:pPr>
      <w:r w:rsidRPr="00CC6EEA">
        <w:rPr>
          <w:b/>
          <w:i/>
          <w:sz w:val="28"/>
          <w:lang w:val="en-GB"/>
        </w:rPr>
        <w:t>d) Specific guidance</w:t>
      </w:r>
    </w:p>
    <w:p w14:paraId="02345CDD" w14:textId="1DD4F7E0" w:rsidR="003F42E8" w:rsidRDefault="00D65D26" w:rsidP="003F42E8">
      <w:pPr>
        <w:pStyle w:val="Textkrper"/>
        <w:rPr>
          <w:sz w:val="28"/>
          <w:lang w:val="en-GB"/>
        </w:rPr>
      </w:pPr>
      <w:r>
        <w:rPr>
          <w:sz w:val="28"/>
          <w:lang w:val="en-GB"/>
        </w:rPr>
        <w:t>A</w:t>
      </w:r>
      <w:r w:rsidR="003F42E8" w:rsidRPr="00832C3F">
        <w:rPr>
          <w:sz w:val="28"/>
          <w:lang w:val="en-GB"/>
        </w:rPr>
        <w:t xml:space="preserve"> pragmatic approach could be to focus on areas of recent expansion in the production of the main crops/feedstock</w:t>
      </w:r>
      <w:r w:rsidR="0081109F">
        <w:rPr>
          <w:sz w:val="28"/>
          <w:lang w:val="en-GB"/>
        </w:rPr>
        <w:t>s</w:t>
      </w:r>
      <w:r w:rsidR="003F42E8" w:rsidRPr="00832C3F">
        <w:rPr>
          <w:sz w:val="28"/>
          <w:lang w:val="en-GB"/>
        </w:rPr>
        <w:t xml:space="preserve"> used to produce bioen</w:t>
      </w:r>
      <w:r w:rsidR="003F42E8">
        <w:rPr>
          <w:sz w:val="28"/>
          <w:lang w:val="en-GB"/>
        </w:rPr>
        <w:t>ergy</w:t>
      </w:r>
      <w:r w:rsidR="0081109F">
        <w:rPr>
          <w:sz w:val="28"/>
          <w:lang w:val="en-GB"/>
        </w:rPr>
        <w:t>. Then the share of these</w:t>
      </w:r>
      <w:r w:rsidR="003F42E8" w:rsidRPr="00832C3F">
        <w:rPr>
          <w:sz w:val="28"/>
          <w:lang w:val="en-GB"/>
        </w:rPr>
        <w:t xml:space="preserve"> crops/feedstock</w:t>
      </w:r>
      <w:r w:rsidR="0081109F">
        <w:rPr>
          <w:sz w:val="28"/>
          <w:lang w:val="en-GB"/>
        </w:rPr>
        <w:t>s</w:t>
      </w:r>
      <w:r w:rsidR="003F42E8" w:rsidRPr="00832C3F">
        <w:rPr>
          <w:sz w:val="28"/>
          <w:lang w:val="en-GB"/>
        </w:rPr>
        <w:t xml:space="preserve"> used for bioenergy (vs. other us</w:t>
      </w:r>
      <w:r w:rsidR="0081109F">
        <w:rPr>
          <w:sz w:val="28"/>
          <w:lang w:val="en-GB"/>
        </w:rPr>
        <w:t>es) should</w:t>
      </w:r>
      <w:r w:rsidR="003F42E8" w:rsidRPr="00832C3F">
        <w:rPr>
          <w:sz w:val="28"/>
          <w:lang w:val="en-GB"/>
        </w:rPr>
        <w:t xml:space="preserve"> be considered, in order to attribute the meas</w:t>
      </w:r>
      <w:r w:rsidR="003F42E8">
        <w:rPr>
          <w:sz w:val="28"/>
          <w:lang w:val="en-GB"/>
        </w:rPr>
        <w:t>ured impacts to bioenergy.</w:t>
      </w:r>
    </w:p>
    <w:p w14:paraId="757777FB" w14:textId="5B8A6C26" w:rsidR="003F42E8" w:rsidRDefault="0081109F" w:rsidP="003F42E8">
      <w:pPr>
        <w:pStyle w:val="Textkrper"/>
        <w:rPr>
          <w:sz w:val="28"/>
          <w:lang w:val="en-GB"/>
        </w:rPr>
      </w:pPr>
      <w:r>
        <w:rPr>
          <w:sz w:val="28"/>
          <w:lang w:val="en-GB"/>
        </w:rPr>
        <w:t>If – for sub-indicator 9.2 – part</w:t>
      </w:r>
      <w:r w:rsidR="003F42E8" w:rsidRPr="00832C3F">
        <w:rPr>
          <w:sz w:val="28"/>
          <w:lang w:val="en-GB"/>
        </w:rPr>
        <w:t xml:space="preserve"> of the crops/feedstock cultivated in the afor</w:t>
      </w:r>
      <w:r w:rsidR="003F42E8" w:rsidRPr="00832C3F">
        <w:rPr>
          <w:sz w:val="28"/>
          <w:lang w:val="en-GB"/>
        </w:rPr>
        <w:t>e</w:t>
      </w:r>
      <w:r w:rsidR="003F42E8" w:rsidRPr="00832C3F">
        <w:rPr>
          <w:sz w:val="28"/>
          <w:lang w:val="en-GB"/>
        </w:rPr>
        <w:t>mentioned areas are certified according to sustainability standards that a</w:t>
      </w:r>
      <w:r w:rsidR="003F42E8" w:rsidRPr="00832C3F">
        <w:rPr>
          <w:sz w:val="28"/>
          <w:lang w:val="en-GB"/>
        </w:rPr>
        <w:t>d</w:t>
      </w:r>
      <w:r w:rsidR="003F42E8" w:rsidRPr="00832C3F">
        <w:rPr>
          <w:sz w:val="28"/>
          <w:lang w:val="en-GB"/>
        </w:rPr>
        <w:t>dress land ten</w:t>
      </w:r>
      <w:r>
        <w:rPr>
          <w:sz w:val="28"/>
          <w:lang w:val="en-GB"/>
        </w:rPr>
        <w:t>ure in line with</w:t>
      </w:r>
      <w:r w:rsidR="003F42E8" w:rsidRPr="00832C3F">
        <w:rPr>
          <w:sz w:val="28"/>
          <w:lang w:val="en-GB"/>
        </w:rPr>
        <w:t xml:space="preserve"> Indicator 9, it could be assumed that the esta</w:t>
      </w:r>
      <w:r w:rsidR="003F42E8" w:rsidRPr="00832C3F">
        <w:rPr>
          <w:sz w:val="28"/>
          <w:lang w:val="en-GB"/>
        </w:rPr>
        <w:t>b</w:t>
      </w:r>
      <w:r w:rsidR="003F42E8" w:rsidRPr="00832C3F">
        <w:rPr>
          <w:sz w:val="28"/>
          <w:lang w:val="en-GB"/>
        </w:rPr>
        <w:t>lished procedures for determining legal title have been followed.</w:t>
      </w:r>
    </w:p>
    <w:p w14:paraId="0B34E3A9" w14:textId="77777777" w:rsidR="001327D4" w:rsidRDefault="001327D4" w:rsidP="003F42E8">
      <w:pPr>
        <w:pStyle w:val="Textkrper"/>
        <w:rPr>
          <w:sz w:val="28"/>
          <w:lang w:val="en-GB"/>
        </w:rPr>
      </w:pPr>
    </w:p>
    <w:p w14:paraId="0D7F5FBC" w14:textId="3D33F988" w:rsidR="003F42E8" w:rsidRDefault="00D65D26" w:rsidP="003F42E8">
      <w:pPr>
        <w:pStyle w:val="Textkrper"/>
        <w:rPr>
          <w:sz w:val="28"/>
          <w:lang w:val="en-GB"/>
        </w:rPr>
      </w:pPr>
      <w:r>
        <w:rPr>
          <w:sz w:val="28"/>
          <w:lang w:val="en-GB"/>
        </w:rPr>
        <w:t>T</w:t>
      </w:r>
      <w:r w:rsidR="0081109F">
        <w:rPr>
          <w:sz w:val="28"/>
          <w:lang w:val="en-GB"/>
        </w:rPr>
        <w:t xml:space="preserve">he attribution issue is mainly a matter of insufficient monitoring of tenure of land and insufficient related production figures. </w:t>
      </w:r>
      <w:r w:rsidR="00105366">
        <w:rPr>
          <w:sz w:val="28"/>
          <w:lang w:val="en-GB"/>
        </w:rPr>
        <w:t>T</w:t>
      </w:r>
      <w:r w:rsidR="0081109F">
        <w:rPr>
          <w:sz w:val="28"/>
          <w:lang w:val="en-GB"/>
        </w:rPr>
        <w:t>he subsequent TIER approach c</w:t>
      </w:r>
      <w:r>
        <w:rPr>
          <w:sz w:val="28"/>
          <w:lang w:val="en-GB"/>
        </w:rPr>
        <w:t>ould</w:t>
      </w:r>
      <w:r w:rsidR="0081109F">
        <w:rPr>
          <w:sz w:val="28"/>
          <w:lang w:val="en-GB"/>
        </w:rPr>
        <w:t xml:space="preserve"> be applied </w:t>
      </w:r>
      <w:r w:rsidR="00420D8F">
        <w:rPr>
          <w:sz w:val="28"/>
          <w:lang w:val="en-GB"/>
        </w:rPr>
        <w:t>for these questions:</w:t>
      </w:r>
    </w:p>
    <w:p w14:paraId="6E27026B" w14:textId="7CDC3D27" w:rsidR="003F42E8" w:rsidRPr="003B4266" w:rsidRDefault="003F42E8" w:rsidP="00760744">
      <w:pPr>
        <w:pStyle w:val="Textkrper"/>
        <w:numPr>
          <w:ilvl w:val="0"/>
          <w:numId w:val="33"/>
        </w:numPr>
        <w:tabs>
          <w:tab w:val="left" w:pos="1035"/>
        </w:tabs>
        <w:rPr>
          <w:i/>
          <w:sz w:val="28"/>
        </w:rPr>
      </w:pPr>
      <w:r w:rsidRPr="003B4266">
        <w:rPr>
          <w:i/>
          <w:sz w:val="28"/>
        </w:rPr>
        <w:lastRenderedPageBreak/>
        <w:t xml:space="preserve">How can </w:t>
      </w:r>
      <w:r w:rsidR="00C55230" w:rsidRPr="003B4266">
        <w:rPr>
          <w:i/>
          <w:sz w:val="28"/>
        </w:rPr>
        <w:t xml:space="preserve">tenure of </w:t>
      </w:r>
      <w:r w:rsidRPr="003B4266">
        <w:rPr>
          <w:i/>
          <w:sz w:val="28"/>
        </w:rPr>
        <w:t xml:space="preserve">land </w:t>
      </w:r>
      <w:r w:rsidR="00C55230" w:rsidRPr="003B4266">
        <w:rPr>
          <w:i/>
          <w:sz w:val="28"/>
        </w:rPr>
        <w:t>be attributed to production of “new bioenergy”?</w:t>
      </w:r>
    </w:p>
    <w:p w14:paraId="312FF6B0" w14:textId="25AB3027" w:rsidR="00C55230" w:rsidRDefault="003F42E8" w:rsidP="00760744">
      <w:pPr>
        <w:pStyle w:val="Textkrper"/>
        <w:numPr>
          <w:ilvl w:val="0"/>
          <w:numId w:val="6"/>
        </w:numPr>
        <w:tabs>
          <w:tab w:val="left" w:pos="1035"/>
        </w:tabs>
        <w:rPr>
          <w:sz w:val="28"/>
        </w:rPr>
      </w:pPr>
      <w:r>
        <w:rPr>
          <w:sz w:val="28"/>
        </w:rPr>
        <w:t xml:space="preserve">TIER 1: </w:t>
      </w:r>
      <w:r w:rsidR="00C55230">
        <w:rPr>
          <w:sz w:val="28"/>
        </w:rPr>
        <w:t xml:space="preserve">With general data about tenure of land and production figures of new bioenergy is shall be estimated which percentage of land for new bioenergy exist </w:t>
      </w:r>
      <w:r w:rsidR="0081109F">
        <w:rPr>
          <w:sz w:val="28"/>
        </w:rPr>
        <w:t>at all. Then as a first approximation, the related production</w:t>
      </w:r>
      <w:r w:rsidR="00C55230">
        <w:rPr>
          <w:sz w:val="28"/>
        </w:rPr>
        <w:t xml:space="preserve"> can be regarded as equally distributed to the tenure of land.</w:t>
      </w:r>
    </w:p>
    <w:p w14:paraId="55E9C4AC" w14:textId="2B095784" w:rsidR="00C55230" w:rsidRDefault="003F42E8" w:rsidP="00760744">
      <w:pPr>
        <w:pStyle w:val="Textkrper"/>
        <w:numPr>
          <w:ilvl w:val="0"/>
          <w:numId w:val="6"/>
        </w:numPr>
        <w:tabs>
          <w:tab w:val="left" w:pos="1035"/>
        </w:tabs>
        <w:rPr>
          <w:sz w:val="28"/>
        </w:rPr>
      </w:pPr>
      <w:r>
        <w:rPr>
          <w:sz w:val="28"/>
        </w:rPr>
        <w:t xml:space="preserve">TIER 2: </w:t>
      </w:r>
      <w:r w:rsidR="00C55230">
        <w:rPr>
          <w:sz w:val="28"/>
        </w:rPr>
        <w:t>With the help of general data about the distribution of land-ownership and g</w:t>
      </w:r>
      <w:r w:rsidR="0081109F">
        <w:rPr>
          <w:sz w:val="28"/>
        </w:rPr>
        <w:t>eneral data about farm sizes,</w:t>
      </w:r>
      <w:r w:rsidR="00C55230">
        <w:rPr>
          <w:sz w:val="28"/>
        </w:rPr>
        <w:t xml:space="preserve"> business models </w:t>
      </w:r>
      <w:r w:rsidR="0081109F">
        <w:rPr>
          <w:sz w:val="28"/>
        </w:rPr>
        <w:t xml:space="preserve">and production figures of new bioenergy </w:t>
      </w:r>
      <w:r w:rsidR="00C55230">
        <w:rPr>
          <w:sz w:val="28"/>
        </w:rPr>
        <w:t>an aggre</w:t>
      </w:r>
      <w:r w:rsidR="0081109F">
        <w:rPr>
          <w:sz w:val="28"/>
        </w:rPr>
        <w:t>gate of this</w:t>
      </w:r>
      <w:r w:rsidR="00C55230">
        <w:rPr>
          <w:sz w:val="28"/>
        </w:rPr>
        <w:t xml:space="preserve"> infor</w:t>
      </w:r>
      <w:r w:rsidR="0081109F">
        <w:rPr>
          <w:sz w:val="28"/>
        </w:rPr>
        <w:t>mation can give a fair</w:t>
      </w:r>
      <w:r w:rsidR="00C55230">
        <w:rPr>
          <w:sz w:val="28"/>
        </w:rPr>
        <w:t xml:space="preserve"> esti</w:t>
      </w:r>
      <w:r w:rsidR="0081109F">
        <w:rPr>
          <w:sz w:val="28"/>
        </w:rPr>
        <w:t>mate</w:t>
      </w:r>
      <w:r w:rsidR="00C55230">
        <w:rPr>
          <w:sz w:val="28"/>
        </w:rPr>
        <w:t>.</w:t>
      </w:r>
    </w:p>
    <w:p w14:paraId="7421F178" w14:textId="6102FA5B" w:rsidR="003F42E8" w:rsidRDefault="003F42E8" w:rsidP="00760744">
      <w:pPr>
        <w:pStyle w:val="Textkrper"/>
        <w:numPr>
          <w:ilvl w:val="0"/>
          <w:numId w:val="6"/>
        </w:numPr>
        <w:tabs>
          <w:tab w:val="left" w:pos="1035"/>
        </w:tabs>
        <w:rPr>
          <w:sz w:val="28"/>
        </w:rPr>
      </w:pPr>
      <w:r>
        <w:rPr>
          <w:sz w:val="28"/>
        </w:rPr>
        <w:t xml:space="preserve">TIER 3: Original data of </w:t>
      </w:r>
      <w:r w:rsidR="00C55230">
        <w:rPr>
          <w:sz w:val="28"/>
        </w:rPr>
        <w:t xml:space="preserve">tenure of </w:t>
      </w:r>
      <w:r>
        <w:rPr>
          <w:sz w:val="28"/>
        </w:rPr>
        <w:t xml:space="preserve">land </w:t>
      </w:r>
      <w:r w:rsidR="0081109F">
        <w:rPr>
          <w:sz w:val="28"/>
        </w:rPr>
        <w:t>shall be related to original</w:t>
      </w:r>
      <w:r w:rsidR="00C55230">
        <w:rPr>
          <w:sz w:val="28"/>
        </w:rPr>
        <w:t xml:space="preserve"> pr</w:t>
      </w:r>
      <w:r w:rsidR="00C55230">
        <w:rPr>
          <w:sz w:val="28"/>
        </w:rPr>
        <w:t>o</w:t>
      </w:r>
      <w:r w:rsidR="00C55230">
        <w:rPr>
          <w:sz w:val="28"/>
        </w:rPr>
        <w:t xml:space="preserve">duction </w:t>
      </w:r>
      <w:r w:rsidR="0081109F">
        <w:rPr>
          <w:sz w:val="28"/>
        </w:rPr>
        <w:t xml:space="preserve">figures </w:t>
      </w:r>
      <w:r w:rsidR="00C55230">
        <w:rPr>
          <w:sz w:val="28"/>
        </w:rPr>
        <w:t>of new bioenergy. This should be a constant feature of national statistic</w:t>
      </w:r>
      <w:r w:rsidR="0081109F">
        <w:rPr>
          <w:sz w:val="28"/>
        </w:rPr>
        <w:t>s</w:t>
      </w:r>
      <w:r w:rsidR="00C55230">
        <w:rPr>
          <w:sz w:val="28"/>
        </w:rPr>
        <w:t>.</w:t>
      </w:r>
    </w:p>
    <w:p w14:paraId="0D89D099" w14:textId="77777777" w:rsidR="002C2B18" w:rsidRDefault="002C2B18" w:rsidP="002C2B18">
      <w:pPr>
        <w:pStyle w:val="Textkrper"/>
        <w:rPr>
          <w:sz w:val="28"/>
        </w:rPr>
      </w:pPr>
      <w:r>
        <w:rPr>
          <w:noProof/>
          <w:sz w:val="28"/>
          <w:lang w:val="de-DE" w:eastAsia="de-DE"/>
        </w:rPr>
        <w:drawing>
          <wp:inline distT="0" distB="0" distL="0" distR="0" wp14:anchorId="6B7234EE" wp14:editId="17658FCA">
            <wp:extent cx="5425200" cy="3236400"/>
            <wp:effectExtent l="0" t="0" r="444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5200" cy="3236400"/>
                    </a:xfrm>
                    <a:prstGeom prst="rect">
                      <a:avLst/>
                    </a:prstGeom>
                    <a:noFill/>
                  </pic:spPr>
                </pic:pic>
              </a:graphicData>
            </a:graphic>
          </wp:inline>
        </w:drawing>
      </w:r>
    </w:p>
    <w:p w14:paraId="07F17ABA" w14:textId="075FF983" w:rsidR="002C2B18" w:rsidRDefault="002C2B18" w:rsidP="002C2B18">
      <w:pPr>
        <w:pStyle w:val="Textkrper"/>
        <w:rPr>
          <w:sz w:val="28"/>
          <w:lang w:val="en-GB"/>
        </w:rPr>
      </w:pPr>
      <w:r w:rsidRPr="002C2B18">
        <w:rPr>
          <w:sz w:val="28"/>
          <w:lang w:val="en-GB"/>
        </w:rPr>
        <w:t xml:space="preserve">Figure 1: Scheme </w:t>
      </w:r>
      <w:r>
        <w:rPr>
          <w:sz w:val="28"/>
          <w:lang w:val="en-GB"/>
        </w:rPr>
        <w:t>of the attribution issue about how to attribute land tenure to the bioenergy sector</w:t>
      </w:r>
    </w:p>
    <w:p w14:paraId="510C99B9" w14:textId="77777777" w:rsidR="002C2B18" w:rsidRPr="00463716" w:rsidRDefault="002C2B18" w:rsidP="002C2B18">
      <w:pPr>
        <w:pStyle w:val="Textkrper"/>
        <w:rPr>
          <w:sz w:val="28"/>
          <w:lang w:val="en-GB"/>
        </w:rPr>
      </w:pPr>
    </w:p>
    <w:p w14:paraId="25CD76AF" w14:textId="6FBF75D3" w:rsidR="00B007D1" w:rsidRPr="00B007D1" w:rsidRDefault="00B007D1" w:rsidP="00B007D1">
      <w:pPr>
        <w:pStyle w:val="berschrift2"/>
        <w:rPr>
          <w:lang w:val="en-GB"/>
        </w:rPr>
      </w:pPr>
      <w:bookmarkStart w:id="24" w:name="_Toc535852048"/>
      <w:r w:rsidRPr="00B007D1">
        <w:rPr>
          <w:lang w:val="en-GB"/>
        </w:rPr>
        <w:t xml:space="preserve">Indicator </w:t>
      </w:r>
      <w:r>
        <w:rPr>
          <w:lang w:val="en-GB"/>
        </w:rPr>
        <w:t>11</w:t>
      </w:r>
      <w:r w:rsidRPr="00B007D1">
        <w:rPr>
          <w:lang w:val="en-GB"/>
        </w:rPr>
        <w:t xml:space="preserve">: </w:t>
      </w:r>
      <w:r>
        <w:rPr>
          <w:lang w:val="en-GB"/>
        </w:rPr>
        <w:t>Change in income</w:t>
      </w:r>
      <w:bookmarkEnd w:id="24"/>
    </w:p>
    <w:p w14:paraId="564ED384" w14:textId="77777777" w:rsidR="00B007D1" w:rsidRPr="00CC6EEA" w:rsidRDefault="00B007D1" w:rsidP="00B007D1">
      <w:pPr>
        <w:pStyle w:val="Textkrper"/>
        <w:rPr>
          <w:b/>
          <w:i/>
          <w:sz w:val="28"/>
          <w:lang w:val="en-GB"/>
        </w:rPr>
      </w:pPr>
      <w:r w:rsidRPr="00CC6EEA">
        <w:rPr>
          <w:b/>
          <w:i/>
          <w:sz w:val="28"/>
          <w:lang w:val="en-GB"/>
        </w:rPr>
        <w:t>a) Short recapitulation of the indicator</w:t>
      </w:r>
    </w:p>
    <w:p w14:paraId="71ED5F8A" w14:textId="77777777" w:rsidR="006058D9" w:rsidRPr="001424F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sidRPr="001424F9">
        <w:rPr>
          <w:sz w:val="22"/>
          <w:szCs w:val="22"/>
        </w:rPr>
        <w:t>Description:</w:t>
      </w:r>
    </w:p>
    <w:p w14:paraId="3A77257F" w14:textId="77777777" w:rsidR="006058D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sidRPr="001424F9">
        <w:rPr>
          <w:sz w:val="22"/>
          <w:szCs w:val="22"/>
        </w:rPr>
        <w:t>Contribution of the following to change in inco</w:t>
      </w:r>
      <w:r>
        <w:rPr>
          <w:sz w:val="22"/>
          <w:szCs w:val="22"/>
        </w:rPr>
        <w:t>me due to bioenergy production:</w:t>
      </w:r>
    </w:p>
    <w:p w14:paraId="07E6566D" w14:textId="77777777" w:rsidR="006058D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sidRPr="001424F9">
        <w:rPr>
          <w:sz w:val="22"/>
          <w:szCs w:val="22"/>
        </w:rPr>
        <w:t>(11.1) wages paid for employment in the bioenergy sector in</w:t>
      </w:r>
      <w:r>
        <w:rPr>
          <w:sz w:val="22"/>
          <w:szCs w:val="22"/>
        </w:rPr>
        <w:t xml:space="preserve"> relation to comparable sectors</w:t>
      </w:r>
    </w:p>
    <w:p w14:paraId="2A8E4C8B" w14:textId="77777777" w:rsidR="006058D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sidRPr="001424F9">
        <w:rPr>
          <w:sz w:val="22"/>
          <w:szCs w:val="22"/>
        </w:rPr>
        <w:t>(11.2) net income from the sale, barter and/or own-consumption of bioenergy products, including feedstocks, by self-</w:t>
      </w:r>
      <w:r>
        <w:rPr>
          <w:sz w:val="22"/>
          <w:szCs w:val="22"/>
        </w:rPr>
        <w:t>employed households/individuals</w:t>
      </w:r>
    </w:p>
    <w:p w14:paraId="301B4C22" w14:textId="77777777" w:rsidR="006058D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Pr>
          <w:sz w:val="22"/>
          <w:szCs w:val="22"/>
        </w:rPr>
        <w:t>Measurement unit(s):</w:t>
      </w:r>
    </w:p>
    <w:p w14:paraId="224493D0" w14:textId="77777777" w:rsidR="006058D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sidRPr="001424F9">
        <w:rPr>
          <w:sz w:val="22"/>
          <w:szCs w:val="22"/>
        </w:rPr>
        <w:lastRenderedPageBreak/>
        <w:t xml:space="preserve">(11.1) local currency units per household/individual per year, and percentages (for share or change </w:t>
      </w:r>
      <w:r>
        <w:rPr>
          <w:sz w:val="22"/>
          <w:szCs w:val="22"/>
        </w:rPr>
        <w:t>in total income and comparison)</w:t>
      </w:r>
    </w:p>
    <w:p w14:paraId="3BE755C6" w14:textId="77777777" w:rsidR="006058D9" w:rsidRPr="001424F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sidRPr="001424F9">
        <w:rPr>
          <w:sz w:val="22"/>
          <w:szCs w:val="22"/>
        </w:rPr>
        <w:t>(11.2) local currency units per household/individual per year, and percentage (for share or change in total income)</w:t>
      </w:r>
    </w:p>
    <w:p w14:paraId="326250BA" w14:textId="77777777" w:rsidR="00B007D1" w:rsidRDefault="00B007D1" w:rsidP="00B007D1">
      <w:pPr>
        <w:pStyle w:val="Textkrper"/>
        <w:rPr>
          <w:sz w:val="28"/>
          <w:lang w:val="en-GB"/>
        </w:rPr>
      </w:pPr>
    </w:p>
    <w:p w14:paraId="00BFC1C5" w14:textId="77777777" w:rsidR="00B007D1" w:rsidRPr="00CC6EEA" w:rsidRDefault="00B007D1" w:rsidP="00B007D1">
      <w:pPr>
        <w:pStyle w:val="Textkrper"/>
        <w:rPr>
          <w:b/>
          <w:i/>
          <w:sz w:val="28"/>
          <w:lang w:val="en-GB"/>
        </w:rPr>
      </w:pPr>
      <w:r w:rsidRPr="00CC6EEA">
        <w:rPr>
          <w:b/>
          <w:i/>
          <w:sz w:val="28"/>
          <w:lang w:val="en-GB"/>
        </w:rPr>
        <w:t>b) Attribution challenges during implementation</w:t>
      </w:r>
    </w:p>
    <w:p w14:paraId="74D82E54" w14:textId="77777777" w:rsidR="006058D9" w:rsidRDefault="006058D9" w:rsidP="006058D9">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6058D9" w:rsidRPr="00AC31C4" w14:paraId="1CB846D4" w14:textId="77777777" w:rsidTr="00F80440">
        <w:tc>
          <w:tcPr>
            <w:tcW w:w="669" w:type="pct"/>
          </w:tcPr>
          <w:p w14:paraId="24763544" w14:textId="77777777" w:rsidR="006058D9" w:rsidRPr="00AC31C4" w:rsidRDefault="006058D9" w:rsidP="00F80440">
            <w:pPr>
              <w:pStyle w:val="Textkrper"/>
              <w:rPr>
                <w:b/>
                <w:lang w:val="en-GB"/>
              </w:rPr>
            </w:pPr>
            <w:r w:rsidRPr="00AC31C4">
              <w:rPr>
                <w:b/>
                <w:lang w:val="en-GB"/>
              </w:rPr>
              <w:t>Country</w:t>
            </w:r>
          </w:p>
        </w:tc>
        <w:tc>
          <w:tcPr>
            <w:tcW w:w="1831" w:type="pct"/>
          </w:tcPr>
          <w:p w14:paraId="65E64924" w14:textId="77777777" w:rsidR="006058D9" w:rsidRPr="00AC31C4" w:rsidRDefault="006058D9" w:rsidP="00F80440">
            <w:pPr>
              <w:pStyle w:val="Textkrper"/>
              <w:rPr>
                <w:b/>
                <w:lang w:val="en-GB"/>
              </w:rPr>
            </w:pPr>
            <w:r w:rsidRPr="00AC31C4">
              <w:rPr>
                <w:b/>
                <w:lang w:val="en-GB"/>
              </w:rPr>
              <w:t>Attribution issue</w:t>
            </w:r>
          </w:p>
        </w:tc>
        <w:tc>
          <w:tcPr>
            <w:tcW w:w="1831" w:type="pct"/>
          </w:tcPr>
          <w:p w14:paraId="4E90E94E" w14:textId="77777777" w:rsidR="006058D9" w:rsidRPr="00AC31C4" w:rsidRDefault="006058D9" w:rsidP="00F80440">
            <w:pPr>
              <w:pStyle w:val="Textkrper"/>
              <w:rPr>
                <w:b/>
                <w:lang w:val="en-GB"/>
              </w:rPr>
            </w:pPr>
            <w:r w:rsidRPr="00AC31C4">
              <w:rPr>
                <w:b/>
                <w:lang w:val="en-GB"/>
              </w:rPr>
              <w:t>Used approach</w:t>
            </w:r>
          </w:p>
        </w:tc>
        <w:tc>
          <w:tcPr>
            <w:tcW w:w="669" w:type="pct"/>
          </w:tcPr>
          <w:p w14:paraId="28533F83" w14:textId="77777777" w:rsidR="006058D9" w:rsidRPr="00AC31C4" w:rsidRDefault="006058D9" w:rsidP="00F80440">
            <w:pPr>
              <w:pStyle w:val="Textkrper"/>
              <w:rPr>
                <w:b/>
                <w:lang w:val="en-GB"/>
              </w:rPr>
            </w:pPr>
            <w:r w:rsidRPr="00AC31C4">
              <w:rPr>
                <w:b/>
                <w:lang w:val="en-GB"/>
              </w:rPr>
              <w:t>Reference</w:t>
            </w:r>
          </w:p>
        </w:tc>
      </w:tr>
      <w:tr w:rsidR="006058D9" w:rsidRPr="001C509F" w14:paraId="6053D54F" w14:textId="77777777" w:rsidTr="00F80440">
        <w:tc>
          <w:tcPr>
            <w:tcW w:w="669" w:type="pct"/>
          </w:tcPr>
          <w:p w14:paraId="6481FC5E" w14:textId="6FE770A5" w:rsidR="006058D9" w:rsidRPr="001C509F" w:rsidRDefault="001C509F" w:rsidP="00F80440">
            <w:pPr>
              <w:pStyle w:val="Textkrper"/>
              <w:jc w:val="left"/>
              <w:rPr>
                <w:sz w:val="22"/>
                <w:szCs w:val="22"/>
                <w:lang w:val="en-GB"/>
              </w:rPr>
            </w:pPr>
            <w:r w:rsidRPr="001C509F">
              <w:rPr>
                <w:sz w:val="22"/>
                <w:szCs w:val="22"/>
                <w:lang w:val="en-GB"/>
              </w:rPr>
              <w:t>Columbia</w:t>
            </w:r>
          </w:p>
        </w:tc>
        <w:tc>
          <w:tcPr>
            <w:tcW w:w="1831" w:type="pct"/>
          </w:tcPr>
          <w:p w14:paraId="69BB9BAE" w14:textId="5DD24FDC" w:rsidR="006058D9" w:rsidRPr="001C509F" w:rsidRDefault="00997D16" w:rsidP="00997D16">
            <w:pPr>
              <w:pStyle w:val="Textkrper"/>
              <w:jc w:val="left"/>
              <w:rPr>
                <w:sz w:val="22"/>
                <w:szCs w:val="22"/>
                <w:lang w:val="en-GB"/>
              </w:rPr>
            </w:pPr>
            <w:r w:rsidRPr="00997D16">
              <w:rPr>
                <w:sz w:val="22"/>
                <w:szCs w:val="22"/>
                <w:lang w:val="en-GB"/>
              </w:rPr>
              <w:t>For the testing of this indicator, o</w:t>
            </w:r>
            <w:r w:rsidRPr="00997D16">
              <w:rPr>
                <w:sz w:val="22"/>
                <w:szCs w:val="22"/>
                <w:lang w:val="en-GB"/>
              </w:rPr>
              <w:t>n</w:t>
            </w:r>
            <w:r w:rsidRPr="00997D16">
              <w:rPr>
                <w:sz w:val="22"/>
                <w:szCs w:val="22"/>
                <w:lang w:val="en-GB"/>
              </w:rPr>
              <w:t>ly partial data could be found in li</w:t>
            </w:r>
            <w:r w:rsidRPr="00997D16">
              <w:rPr>
                <w:sz w:val="22"/>
                <w:szCs w:val="22"/>
                <w:lang w:val="en-GB"/>
              </w:rPr>
              <w:t>t</w:t>
            </w:r>
            <w:r>
              <w:rPr>
                <w:sz w:val="22"/>
                <w:szCs w:val="22"/>
                <w:lang w:val="en-GB"/>
              </w:rPr>
              <w:t xml:space="preserve">erature on wages in </w:t>
            </w:r>
            <w:r w:rsidRPr="00997D16">
              <w:rPr>
                <w:sz w:val="22"/>
                <w:szCs w:val="22"/>
                <w:lang w:val="en-GB"/>
              </w:rPr>
              <w:t>bioenergy feedstock production and pr</w:t>
            </w:r>
            <w:r w:rsidRPr="00997D16">
              <w:rPr>
                <w:sz w:val="22"/>
                <w:szCs w:val="22"/>
                <w:lang w:val="en-GB"/>
              </w:rPr>
              <w:t>o</w:t>
            </w:r>
            <w:r w:rsidRPr="00997D16">
              <w:rPr>
                <w:sz w:val="22"/>
                <w:szCs w:val="22"/>
                <w:lang w:val="en-GB"/>
              </w:rPr>
              <w:t>cessing, on the pri</w:t>
            </w:r>
            <w:r>
              <w:rPr>
                <w:sz w:val="22"/>
                <w:szCs w:val="22"/>
                <w:lang w:val="en-GB"/>
              </w:rPr>
              <w:t xml:space="preserve">ce paid to sugar producers, and </w:t>
            </w:r>
            <w:r w:rsidRPr="00997D16">
              <w:rPr>
                <w:sz w:val="22"/>
                <w:szCs w:val="22"/>
                <w:lang w:val="en-GB"/>
              </w:rPr>
              <w:t>on the prices paid to ethanol and biodiesel producers, which are set by l</w:t>
            </w:r>
            <w:r>
              <w:rPr>
                <w:sz w:val="22"/>
                <w:szCs w:val="22"/>
                <w:lang w:val="en-GB"/>
              </w:rPr>
              <w:t xml:space="preserve">aw. Information </w:t>
            </w:r>
            <w:r w:rsidRPr="00997D16">
              <w:rPr>
                <w:sz w:val="22"/>
                <w:szCs w:val="22"/>
                <w:lang w:val="en-GB"/>
              </w:rPr>
              <w:t>was particularly sparse for the palm oi</w:t>
            </w:r>
            <w:r>
              <w:rPr>
                <w:sz w:val="22"/>
                <w:szCs w:val="22"/>
                <w:lang w:val="en-GB"/>
              </w:rPr>
              <w:t>l-based biodiesel supply chain.</w:t>
            </w:r>
          </w:p>
        </w:tc>
        <w:tc>
          <w:tcPr>
            <w:tcW w:w="1831" w:type="pct"/>
          </w:tcPr>
          <w:p w14:paraId="5D5053E0" w14:textId="0415F42C" w:rsidR="006058D9" w:rsidRPr="001C509F" w:rsidRDefault="00997D16" w:rsidP="00997D16">
            <w:pPr>
              <w:pStyle w:val="Textkrper"/>
              <w:jc w:val="left"/>
              <w:rPr>
                <w:sz w:val="22"/>
                <w:szCs w:val="22"/>
                <w:lang w:val="en-GB"/>
              </w:rPr>
            </w:pPr>
            <w:r w:rsidRPr="00997D16">
              <w:rPr>
                <w:sz w:val="22"/>
                <w:szCs w:val="22"/>
                <w:lang w:val="en-GB"/>
              </w:rPr>
              <w:t>Given the limited data availability, a quantitative assessm</w:t>
            </w:r>
            <w:r>
              <w:rPr>
                <w:sz w:val="22"/>
                <w:szCs w:val="22"/>
                <w:lang w:val="en-GB"/>
              </w:rPr>
              <w:t xml:space="preserve">ent of the two components under </w:t>
            </w:r>
            <w:r w:rsidRPr="00997D16">
              <w:rPr>
                <w:sz w:val="22"/>
                <w:szCs w:val="22"/>
                <w:lang w:val="en-GB"/>
              </w:rPr>
              <w:t>this indic</w:t>
            </w:r>
            <w:r w:rsidRPr="00997D16">
              <w:rPr>
                <w:sz w:val="22"/>
                <w:szCs w:val="22"/>
                <w:lang w:val="en-GB"/>
              </w:rPr>
              <w:t>a</w:t>
            </w:r>
            <w:r w:rsidRPr="00997D16">
              <w:rPr>
                <w:sz w:val="22"/>
                <w:szCs w:val="22"/>
                <w:lang w:val="en-GB"/>
              </w:rPr>
              <w:t>tor was not possible.</w:t>
            </w:r>
          </w:p>
        </w:tc>
        <w:tc>
          <w:tcPr>
            <w:tcW w:w="669" w:type="pct"/>
          </w:tcPr>
          <w:p w14:paraId="6DAEA744" w14:textId="5944F454" w:rsidR="006058D9" w:rsidRPr="001C509F" w:rsidRDefault="00997D16" w:rsidP="00F80440">
            <w:pPr>
              <w:pStyle w:val="Textkrper"/>
              <w:jc w:val="left"/>
              <w:rPr>
                <w:sz w:val="22"/>
                <w:szCs w:val="22"/>
                <w:lang w:val="en-GB"/>
              </w:rPr>
            </w:pPr>
            <w:r>
              <w:rPr>
                <w:sz w:val="22"/>
                <w:szCs w:val="22"/>
                <w:lang w:val="en-GB"/>
              </w:rPr>
              <w:t>p. 124</w:t>
            </w:r>
          </w:p>
        </w:tc>
      </w:tr>
      <w:tr w:rsidR="006058D9" w:rsidRPr="00997D16" w14:paraId="23A6C264" w14:textId="77777777" w:rsidTr="00F80440">
        <w:tc>
          <w:tcPr>
            <w:tcW w:w="669" w:type="pct"/>
          </w:tcPr>
          <w:p w14:paraId="0B2B306A" w14:textId="455E2B22" w:rsidR="006058D9" w:rsidRPr="00997D16" w:rsidRDefault="00997D16" w:rsidP="00F80440">
            <w:pPr>
              <w:pStyle w:val="Textkrper"/>
              <w:jc w:val="left"/>
              <w:rPr>
                <w:sz w:val="22"/>
                <w:szCs w:val="22"/>
                <w:lang w:val="en-GB"/>
              </w:rPr>
            </w:pPr>
            <w:r w:rsidRPr="00997D16">
              <w:rPr>
                <w:sz w:val="22"/>
                <w:szCs w:val="22"/>
                <w:lang w:val="en-GB"/>
              </w:rPr>
              <w:t>Germany</w:t>
            </w:r>
          </w:p>
        </w:tc>
        <w:tc>
          <w:tcPr>
            <w:tcW w:w="1831" w:type="pct"/>
          </w:tcPr>
          <w:p w14:paraId="12ECF787" w14:textId="7EEDD079" w:rsidR="006058D9" w:rsidRPr="00997D16" w:rsidRDefault="00997D16" w:rsidP="00F80440">
            <w:pPr>
              <w:pStyle w:val="Textkrper"/>
              <w:jc w:val="left"/>
              <w:rPr>
                <w:sz w:val="22"/>
                <w:szCs w:val="22"/>
                <w:lang w:val="en-GB"/>
              </w:rPr>
            </w:pPr>
            <w:r w:rsidRPr="00997D16">
              <w:rPr>
                <w:sz w:val="22"/>
                <w:szCs w:val="22"/>
                <w:lang w:val="en-GB"/>
              </w:rPr>
              <w:t>Even though there is data on wa</w:t>
            </w:r>
            <w:r w:rsidRPr="00997D16">
              <w:rPr>
                <w:sz w:val="22"/>
                <w:szCs w:val="22"/>
                <w:lang w:val="en-GB"/>
              </w:rPr>
              <w:t>g</w:t>
            </w:r>
            <w:r w:rsidRPr="00997D16">
              <w:rPr>
                <w:sz w:val="22"/>
                <w:szCs w:val="22"/>
                <w:lang w:val="en-GB"/>
              </w:rPr>
              <w:t>es in Germany these data do not differentiate between bioenergy and other activities (e.g. agricultu</w:t>
            </w:r>
            <w:r w:rsidRPr="00997D16">
              <w:rPr>
                <w:sz w:val="22"/>
                <w:szCs w:val="22"/>
                <w:lang w:val="en-GB"/>
              </w:rPr>
              <w:t>r</w:t>
            </w:r>
            <w:r w:rsidRPr="00997D16">
              <w:rPr>
                <w:sz w:val="22"/>
                <w:szCs w:val="22"/>
                <w:lang w:val="en-GB"/>
              </w:rPr>
              <w:t>al and forest workers). Similarly, there is no reliable data on sub-indicator 11.2</w:t>
            </w:r>
            <w:r>
              <w:rPr>
                <w:sz w:val="22"/>
                <w:szCs w:val="22"/>
                <w:lang w:val="en-GB"/>
              </w:rPr>
              <w:t>.</w:t>
            </w:r>
          </w:p>
        </w:tc>
        <w:tc>
          <w:tcPr>
            <w:tcW w:w="1831" w:type="pct"/>
          </w:tcPr>
          <w:p w14:paraId="27E09F2E" w14:textId="342CA62F" w:rsidR="006058D9" w:rsidRPr="00997D16" w:rsidRDefault="00997D16" w:rsidP="00F80440">
            <w:pPr>
              <w:pStyle w:val="Textkrper"/>
              <w:jc w:val="left"/>
              <w:rPr>
                <w:sz w:val="22"/>
                <w:szCs w:val="22"/>
                <w:lang w:val="en-GB"/>
              </w:rPr>
            </w:pPr>
            <w:r>
              <w:rPr>
                <w:sz w:val="22"/>
                <w:szCs w:val="22"/>
                <w:lang w:val="en-GB"/>
              </w:rPr>
              <w:t>I</w:t>
            </w:r>
            <w:r w:rsidRPr="00997D16">
              <w:rPr>
                <w:sz w:val="22"/>
                <w:szCs w:val="22"/>
                <w:lang w:val="en-GB"/>
              </w:rPr>
              <w:t>ndicator 11 has not been assessed</w:t>
            </w:r>
            <w:r>
              <w:rPr>
                <w:sz w:val="22"/>
                <w:szCs w:val="22"/>
                <w:lang w:val="en-GB"/>
              </w:rPr>
              <w:t>.</w:t>
            </w:r>
          </w:p>
        </w:tc>
        <w:tc>
          <w:tcPr>
            <w:tcW w:w="669" w:type="pct"/>
          </w:tcPr>
          <w:p w14:paraId="6F4776D5" w14:textId="0154372D" w:rsidR="006058D9" w:rsidRPr="00997D16" w:rsidRDefault="008C690F" w:rsidP="00F80440">
            <w:pPr>
              <w:pStyle w:val="Textkrper"/>
              <w:jc w:val="left"/>
              <w:rPr>
                <w:sz w:val="22"/>
                <w:szCs w:val="22"/>
                <w:lang w:val="en-GB"/>
              </w:rPr>
            </w:pPr>
            <w:r>
              <w:rPr>
                <w:sz w:val="22"/>
                <w:szCs w:val="22"/>
                <w:lang w:val="en-GB"/>
              </w:rPr>
              <w:t>p. 71</w:t>
            </w:r>
          </w:p>
        </w:tc>
      </w:tr>
      <w:tr w:rsidR="006058D9" w:rsidRPr="008C690F" w14:paraId="135EA02C" w14:textId="77777777" w:rsidTr="00F80440">
        <w:tc>
          <w:tcPr>
            <w:tcW w:w="669" w:type="pct"/>
          </w:tcPr>
          <w:p w14:paraId="4F7C374A" w14:textId="2E22BF5A" w:rsidR="006058D9" w:rsidRPr="008C690F" w:rsidRDefault="008C690F" w:rsidP="00F80440">
            <w:pPr>
              <w:pStyle w:val="Textkrper"/>
              <w:jc w:val="left"/>
              <w:rPr>
                <w:sz w:val="22"/>
                <w:szCs w:val="22"/>
                <w:lang w:val="en-GB"/>
              </w:rPr>
            </w:pPr>
            <w:r w:rsidRPr="008C690F">
              <w:rPr>
                <w:sz w:val="22"/>
                <w:szCs w:val="22"/>
                <w:lang w:val="en-GB"/>
              </w:rPr>
              <w:t>Indonesia</w:t>
            </w:r>
          </w:p>
        </w:tc>
        <w:tc>
          <w:tcPr>
            <w:tcW w:w="1831" w:type="pct"/>
          </w:tcPr>
          <w:p w14:paraId="6B61FE3A" w14:textId="0EE1A3C3" w:rsidR="006058D9" w:rsidRPr="008C690F" w:rsidRDefault="008C690F" w:rsidP="008C690F">
            <w:pPr>
              <w:pStyle w:val="Textkrper"/>
              <w:jc w:val="left"/>
              <w:rPr>
                <w:sz w:val="22"/>
                <w:szCs w:val="22"/>
                <w:lang w:val="en-GB"/>
              </w:rPr>
            </w:pPr>
            <w:r w:rsidRPr="008C690F">
              <w:rPr>
                <w:sz w:val="22"/>
                <w:szCs w:val="22"/>
                <w:lang w:val="en-GB"/>
              </w:rPr>
              <w:t>Disaggregated data on wages in b</w:t>
            </w:r>
            <w:r w:rsidRPr="008C690F">
              <w:rPr>
                <w:sz w:val="22"/>
                <w:szCs w:val="22"/>
                <w:lang w:val="en-GB"/>
              </w:rPr>
              <w:t>i</w:t>
            </w:r>
            <w:r w:rsidRPr="008C690F">
              <w:rPr>
                <w:sz w:val="22"/>
                <w:szCs w:val="22"/>
                <w:lang w:val="en-GB"/>
              </w:rPr>
              <w:t>oenergy feedstock production</w:t>
            </w:r>
            <w:r>
              <w:rPr>
                <w:sz w:val="22"/>
                <w:szCs w:val="22"/>
                <w:lang w:val="en-GB"/>
              </w:rPr>
              <w:t xml:space="preserve"> and processing were found </w:t>
            </w:r>
            <w:r w:rsidRPr="008C690F">
              <w:rPr>
                <w:sz w:val="22"/>
                <w:szCs w:val="22"/>
                <w:lang w:val="en-GB"/>
              </w:rPr>
              <w:t>in literature and were cross-checked with up-to-date sur</w:t>
            </w:r>
            <w:r>
              <w:rPr>
                <w:sz w:val="22"/>
                <w:szCs w:val="22"/>
                <w:lang w:val="en-GB"/>
              </w:rPr>
              <w:t xml:space="preserve">veys performed in two locations </w:t>
            </w:r>
            <w:r w:rsidRPr="008C690F">
              <w:rPr>
                <w:sz w:val="22"/>
                <w:szCs w:val="22"/>
                <w:lang w:val="en-GB"/>
              </w:rPr>
              <w:t>in North Sumatra, one of the main bioenergy feedstock pr</w:t>
            </w:r>
            <w:r w:rsidRPr="008C690F">
              <w:rPr>
                <w:sz w:val="22"/>
                <w:szCs w:val="22"/>
                <w:lang w:val="en-GB"/>
              </w:rPr>
              <w:t>o</w:t>
            </w:r>
            <w:r w:rsidRPr="008C690F">
              <w:rPr>
                <w:sz w:val="22"/>
                <w:szCs w:val="22"/>
                <w:lang w:val="en-GB"/>
              </w:rPr>
              <w:t>duction areas in Indonesia</w:t>
            </w:r>
          </w:p>
        </w:tc>
        <w:tc>
          <w:tcPr>
            <w:tcW w:w="1831" w:type="pct"/>
          </w:tcPr>
          <w:p w14:paraId="2962E9F0" w14:textId="4A2DE211" w:rsidR="008C690F" w:rsidRPr="008C690F" w:rsidRDefault="008C690F" w:rsidP="008C690F">
            <w:pPr>
              <w:pStyle w:val="Textkrper"/>
              <w:jc w:val="left"/>
              <w:rPr>
                <w:sz w:val="22"/>
                <w:szCs w:val="22"/>
                <w:lang w:val="en-GB"/>
              </w:rPr>
            </w:pPr>
            <w:r>
              <w:rPr>
                <w:sz w:val="22"/>
                <w:szCs w:val="22"/>
                <w:lang w:val="en-GB"/>
              </w:rPr>
              <w:t xml:space="preserve">Literature and </w:t>
            </w:r>
            <w:r w:rsidRPr="008C690F">
              <w:rPr>
                <w:sz w:val="22"/>
                <w:szCs w:val="22"/>
                <w:lang w:val="en-GB"/>
              </w:rPr>
              <w:t>cross-checked with up-to-date surveys performed in two locations</w:t>
            </w:r>
            <w:r>
              <w:rPr>
                <w:sz w:val="22"/>
                <w:szCs w:val="22"/>
                <w:lang w:val="en-GB"/>
              </w:rPr>
              <w:t xml:space="preserve">. However, </w:t>
            </w:r>
            <w:r w:rsidRPr="008C690F">
              <w:rPr>
                <w:sz w:val="22"/>
                <w:szCs w:val="22"/>
                <w:lang w:val="en-GB"/>
              </w:rPr>
              <w:t>info</w:t>
            </w:r>
            <w:r w:rsidRPr="008C690F">
              <w:rPr>
                <w:sz w:val="22"/>
                <w:szCs w:val="22"/>
                <w:lang w:val="en-GB"/>
              </w:rPr>
              <w:t>r</w:t>
            </w:r>
            <w:r w:rsidRPr="008C690F">
              <w:rPr>
                <w:sz w:val="22"/>
                <w:szCs w:val="22"/>
                <w:lang w:val="en-GB"/>
              </w:rPr>
              <w:t>mation concerning the numbe</w:t>
            </w:r>
            <w:r>
              <w:rPr>
                <w:sz w:val="22"/>
                <w:szCs w:val="22"/>
                <w:lang w:val="en-GB"/>
              </w:rPr>
              <w:t xml:space="preserve">r of hours worked daily, hourly </w:t>
            </w:r>
            <w:r w:rsidRPr="008C690F">
              <w:rPr>
                <w:sz w:val="22"/>
                <w:szCs w:val="22"/>
                <w:lang w:val="en-GB"/>
              </w:rPr>
              <w:t>wages and the incidence of overtime hours and days was not thor</w:t>
            </w:r>
            <w:r>
              <w:rPr>
                <w:sz w:val="22"/>
                <w:szCs w:val="22"/>
                <w:lang w:val="en-GB"/>
              </w:rPr>
              <w:t xml:space="preserve">oughly and consistently </w:t>
            </w:r>
            <w:r w:rsidRPr="008C690F">
              <w:rPr>
                <w:sz w:val="22"/>
                <w:szCs w:val="22"/>
                <w:lang w:val="en-GB"/>
              </w:rPr>
              <w:t>reported by the participants during the survey</w:t>
            </w:r>
            <w:r>
              <w:rPr>
                <w:sz w:val="22"/>
                <w:szCs w:val="22"/>
                <w:lang w:val="en-GB"/>
              </w:rPr>
              <w:t>.</w:t>
            </w:r>
          </w:p>
        </w:tc>
        <w:tc>
          <w:tcPr>
            <w:tcW w:w="669" w:type="pct"/>
          </w:tcPr>
          <w:p w14:paraId="52B56132" w14:textId="16D569D4" w:rsidR="006058D9" w:rsidRPr="008C690F" w:rsidRDefault="008C690F" w:rsidP="00F80440">
            <w:pPr>
              <w:pStyle w:val="Textkrper"/>
              <w:jc w:val="left"/>
              <w:rPr>
                <w:sz w:val="22"/>
                <w:szCs w:val="22"/>
                <w:lang w:val="en-GB"/>
              </w:rPr>
            </w:pPr>
            <w:r>
              <w:rPr>
                <w:sz w:val="22"/>
                <w:szCs w:val="22"/>
                <w:lang w:val="en-GB"/>
              </w:rPr>
              <w:t>p. 135</w:t>
            </w:r>
          </w:p>
        </w:tc>
      </w:tr>
      <w:tr w:rsidR="008C690F" w:rsidRPr="00552189" w14:paraId="5C366BEB" w14:textId="77777777" w:rsidTr="00F80440">
        <w:tc>
          <w:tcPr>
            <w:tcW w:w="669" w:type="pct"/>
          </w:tcPr>
          <w:p w14:paraId="03F2D340" w14:textId="35798BD3" w:rsidR="008C690F" w:rsidRPr="00552189" w:rsidRDefault="00552189" w:rsidP="00F80440">
            <w:pPr>
              <w:pStyle w:val="Textkrper"/>
              <w:jc w:val="left"/>
              <w:rPr>
                <w:sz w:val="22"/>
                <w:szCs w:val="22"/>
                <w:lang w:val="en-GB"/>
              </w:rPr>
            </w:pPr>
            <w:r w:rsidRPr="00552189">
              <w:rPr>
                <w:sz w:val="22"/>
                <w:szCs w:val="22"/>
                <w:lang w:val="en-GB"/>
              </w:rPr>
              <w:t>Paraguay</w:t>
            </w:r>
          </w:p>
        </w:tc>
        <w:tc>
          <w:tcPr>
            <w:tcW w:w="1831" w:type="pct"/>
          </w:tcPr>
          <w:p w14:paraId="159EEEA8" w14:textId="6253D4A6" w:rsidR="008C690F" w:rsidRPr="00C0398E" w:rsidRDefault="00654E38" w:rsidP="00552189">
            <w:pPr>
              <w:pStyle w:val="Textkrper"/>
              <w:jc w:val="left"/>
              <w:rPr>
                <w:sz w:val="22"/>
                <w:szCs w:val="22"/>
                <w:lang w:val="en-GB"/>
              </w:rPr>
            </w:pPr>
            <w:r w:rsidRPr="00654E38">
              <w:rPr>
                <w:sz w:val="22"/>
                <w:szCs w:val="22"/>
                <w:lang w:val="en-GB"/>
              </w:rPr>
              <w:t>Information about the average i</w:t>
            </w:r>
            <w:r w:rsidRPr="00654E38">
              <w:rPr>
                <w:sz w:val="22"/>
                <w:szCs w:val="22"/>
                <w:lang w:val="en-GB"/>
              </w:rPr>
              <w:t>n</w:t>
            </w:r>
            <w:r w:rsidR="00C0398E">
              <w:rPr>
                <w:sz w:val="22"/>
                <w:szCs w:val="22"/>
                <w:lang w:val="en-GB"/>
              </w:rPr>
              <w:t>come of the</w:t>
            </w:r>
            <w:r w:rsidRPr="00654E38">
              <w:rPr>
                <w:sz w:val="22"/>
                <w:szCs w:val="22"/>
                <w:lang w:val="en-GB"/>
              </w:rPr>
              <w:t xml:space="preserve"> agrar</w:t>
            </w:r>
            <w:r>
              <w:rPr>
                <w:sz w:val="22"/>
                <w:szCs w:val="22"/>
                <w:lang w:val="en-GB"/>
              </w:rPr>
              <w:t xml:space="preserve">ian, </w:t>
            </w:r>
            <w:r w:rsidR="00C0398E">
              <w:rPr>
                <w:sz w:val="22"/>
                <w:szCs w:val="22"/>
                <w:lang w:val="en-GB"/>
              </w:rPr>
              <w:t>forest and related manufacturing sectors were taken from the Permanent Survey of Homes (</w:t>
            </w:r>
            <w:proofErr w:type="spellStart"/>
            <w:r w:rsidR="00C0398E">
              <w:rPr>
                <w:sz w:val="22"/>
                <w:szCs w:val="22"/>
                <w:lang w:val="en-GB"/>
              </w:rPr>
              <w:t>Encuesta</w:t>
            </w:r>
            <w:proofErr w:type="spellEnd"/>
            <w:r w:rsidR="00C0398E">
              <w:rPr>
                <w:sz w:val="22"/>
                <w:szCs w:val="22"/>
                <w:lang w:val="en-GB"/>
              </w:rPr>
              <w:t xml:space="preserve"> Perm</w:t>
            </w:r>
            <w:r w:rsidR="00C0398E">
              <w:rPr>
                <w:sz w:val="22"/>
                <w:szCs w:val="22"/>
                <w:lang w:val="en-GB"/>
              </w:rPr>
              <w:t>a</w:t>
            </w:r>
            <w:r w:rsidR="00C0398E">
              <w:rPr>
                <w:sz w:val="22"/>
                <w:szCs w:val="22"/>
                <w:lang w:val="en-GB"/>
              </w:rPr>
              <w:t xml:space="preserve">nente de </w:t>
            </w:r>
            <w:proofErr w:type="spellStart"/>
            <w:r w:rsidR="00C0398E">
              <w:rPr>
                <w:sz w:val="22"/>
                <w:szCs w:val="22"/>
                <w:lang w:val="en-GB"/>
              </w:rPr>
              <w:t>Hogares</w:t>
            </w:r>
            <w:proofErr w:type="spellEnd"/>
            <w:r w:rsidR="00C0398E">
              <w:rPr>
                <w:sz w:val="22"/>
                <w:szCs w:val="22"/>
                <w:lang w:val="en-GB"/>
              </w:rPr>
              <w:t xml:space="preserve"> - EPH) of the year 2015.</w:t>
            </w:r>
          </w:p>
        </w:tc>
        <w:tc>
          <w:tcPr>
            <w:tcW w:w="1831" w:type="pct"/>
          </w:tcPr>
          <w:p w14:paraId="0D36638C" w14:textId="437BBBCC" w:rsidR="008C690F" w:rsidRPr="00C0398E" w:rsidRDefault="00C0398E" w:rsidP="00552189">
            <w:pPr>
              <w:pStyle w:val="Textkrper"/>
              <w:jc w:val="left"/>
              <w:rPr>
                <w:sz w:val="22"/>
                <w:szCs w:val="22"/>
                <w:lang w:val="en-GB"/>
              </w:rPr>
            </w:pPr>
            <w:r>
              <w:rPr>
                <w:sz w:val="22"/>
                <w:szCs w:val="22"/>
                <w:lang w:val="en-GB"/>
              </w:rPr>
              <w:t>The information for this indicator was collected during the visits at the main producers of ethanol – mainly from one state enterprise that has salaries above private i</w:t>
            </w:r>
            <w:r>
              <w:rPr>
                <w:sz w:val="22"/>
                <w:szCs w:val="22"/>
                <w:lang w:val="en-GB"/>
              </w:rPr>
              <w:t>n</w:t>
            </w:r>
            <w:r>
              <w:rPr>
                <w:sz w:val="22"/>
                <w:szCs w:val="22"/>
                <w:lang w:val="en-GB"/>
              </w:rPr>
              <w:t>dustries.</w:t>
            </w:r>
          </w:p>
        </w:tc>
        <w:tc>
          <w:tcPr>
            <w:tcW w:w="669" w:type="pct"/>
          </w:tcPr>
          <w:p w14:paraId="7A95B464" w14:textId="230B95B4" w:rsidR="008C690F" w:rsidRPr="00552189" w:rsidRDefault="00552189" w:rsidP="00F80440">
            <w:pPr>
              <w:pStyle w:val="Textkrper"/>
              <w:jc w:val="left"/>
              <w:rPr>
                <w:sz w:val="22"/>
                <w:szCs w:val="22"/>
                <w:lang w:val="en-GB"/>
              </w:rPr>
            </w:pPr>
            <w:r>
              <w:rPr>
                <w:sz w:val="22"/>
                <w:szCs w:val="22"/>
                <w:lang w:val="en-GB"/>
              </w:rPr>
              <w:t>p. 188</w:t>
            </w:r>
          </w:p>
        </w:tc>
      </w:tr>
      <w:tr w:rsidR="006058D9" w:rsidRPr="00A20480" w14:paraId="6C8B93FD" w14:textId="77777777" w:rsidTr="00F80440">
        <w:tc>
          <w:tcPr>
            <w:tcW w:w="669" w:type="pct"/>
          </w:tcPr>
          <w:p w14:paraId="303365C4" w14:textId="53699A37" w:rsidR="006058D9" w:rsidRPr="00A20480" w:rsidRDefault="00A20480" w:rsidP="00F80440">
            <w:pPr>
              <w:pStyle w:val="Textkrper"/>
              <w:jc w:val="left"/>
              <w:rPr>
                <w:sz w:val="22"/>
                <w:szCs w:val="22"/>
                <w:lang w:val="en-GB"/>
              </w:rPr>
            </w:pPr>
            <w:r w:rsidRPr="00A20480">
              <w:rPr>
                <w:sz w:val="22"/>
                <w:szCs w:val="22"/>
                <w:lang w:val="en-GB"/>
              </w:rPr>
              <w:t>Vietnam</w:t>
            </w:r>
          </w:p>
        </w:tc>
        <w:tc>
          <w:tcPr>
            <w:tcW w:w="1831" w:type="pct"/>
          </w:tcPr>
          <w:p w14:paraId="3ED3E95E" w14:textId="2B9E929F" w:rsidR="006058D9" w:rsidRPr="00A20480" w:rsidRDefault="00A20480" w:rsidP="00A20480">
            <w:pPr>
              <w:pStyle w:val="Textkrper"/>
              <w:jc w:val="left"/>
              <w:rPr>
                <w:sz w:val="22"/>
                <w:szCs w:val="22"/>
                <w:lang w:val="en-GB"/>
              </w:rPr>
            </w:pPr>
            <w:r w:rsidRPr="00A20480">
              <w:rPr>
                <w:sz w:val="22"/>
                <w:szCs w:val="22"/>
                <w:lang w:val="en-GB"/>
              </w:rPr>
              <w:t>For both the Cassava-based eth</w:t>
            </w:r>
            <w:r w:rsidRPr="00A20480">
              <w:rPr>
                <w:sz w:val="22"/>
                <w:szCs w:val="22"/>
                <w:lang w:val="en-GB"/>
              </w:rPr>
              <w:t>a</w:t>
            </w:r>
            <w:r w:rsidRPr="00A20480">
              <w:rPr>
                <w:sz w:val="22"/>
                <w:szCs w:val="22"/>
                <w:lang w:val="en-GB"/>
              </w:rPr>
              <w:lastRenderedPageBreak/>
              <w:t>nol and biogas value chains, se</w:t>
            </w:r>
            <w:r w:rsidRPr="00A20480">
              <w:rPr>
                <w:sz w:val="22"/>
                <w:szCs w:val="22"/>
                <w:lang w:val="en-GB"/>
              </w:rPr>
              <w:t>c</w:t>
            </w:r>
            <w:r w:rsidRPr="00A20480">
              <w:rPr>
                <w:sz w:val="22"/>
                <w:szCs w:val="22"/>
                <w:lang w:val="en-GB"/>
              </w:rPr>
              <w:t>ondary data on income per e</w:t>
            </w:r>
            <w:r w:rsidRPr="00A20480">
              <w:rPr>
                <w:sz w:val="22"/>
                <w:szCs w:val="22"/>
                <w:lang w:val="en-GB"/>
              </w:rPr>
              <w:t>m</w:t>
            </w:r>
            <w:r w:rsidRPr="00A20480">
              <w:rPr>
                <w:sz w:val="22"/>
                <w:szCs w:val="22"/>
                <w:lang w:val="en-GB"/>
              </w:rPr>
              <w:t>ployee and household in the bi</w:t>
            </w:r>
            <w:r w:rsidRPr="00A20480">
              <w:rPr>
                <w:sz w:val="22"/>
                <w:szCs w:val="22"/>
                <w:lang w:val="en-GB"/>
              </w:rPr>
              <w:t>o</w:t>
            </w:r>
            <w:r w:rsidRPr="00A20480">
              <w:rPr>
                <w:sz w:val="22"/>
                <w:szCs w:val="22"/>
                <w:lang w:val="en-GB"/>
              </w:rPr>
              <w:t>energy value chain were found and used.</w:t>
            </w:r>
          </w:p>
        </w:tc>
        <w:tc>
          <w:tcPr>
            <w:tcW w:w="1831" w:type="pct"/>
          </w:tcPr>
          <w:p w14:paraId="62AC9AD4" w14:textId="48931B94" w:rsidR="006058D9" w:rsidRPr="00A20480" w:rsidRDefault="00A20480" w:rsidP="00A20480">
            <w:pPr>
              <w:pStyle w:val="Textkrper"/>
              <w:jc w:val="left"/>
              <w:rPr>
                <w:sz w:val="22"/>
                <w:szCs w:val="22"/>
                <w:lang w:val="en-GB"/>
              </w:rPr>
            </w:pPr>
            <w:r>
              <w:rPr>
                <w:sz w:val="22"/>
                <w:szCs w:val="22"/>
                <w:lang w:val="en-GB"/>
              </w:rPr>
              <w:lastRenderedPageBreak/>
              <w:t xml:space="preserve">These data were </w:t>
            </w:r>
            <w:r w:rsidRPr="00A20480">
              <w:rPr>
                <w:sz w:val="22"/>
                <w:szCs w:val="22"/>
                <w:lang w:val="en-GB"/>
              </w:rPr>
              <w:t xml:space="preserve">validated and </w:t>
            </w:r>
            <w:r w:rsidRPr="00A20480">
              <w:rPr>
                <w:sz w:val="22"/>
                <w:szCs w:val="22"/>
                <w:lang w:val="en-GB"/>
              </w:rPr>
              <w:lastRenderedPageBreak/>
              <w:t>complemented through a sur</w:t>
            </w:r>
            <w:r>
              <w:rPr>
                <w:sz w:val="22"/>
                <w:szCs w:val="22"/>
                <w:lang w:val="en-GB"/>
              </w:rPr>
              <w:t xml:space="preserve">vey </w:t>
            </w:r>
            <w:r w:rsidRPr="00A20480">
              <w:rPr>
                <w:sz w:val="22"/>
                <w:szCs w:val="22"/>
                <w:lang w:val="en-GB"/>
              </w:rPr>
              <w:t>that was carried out in two pro</w:t>
            </w:r>
            <w:r w:rsidRPr="00A20480">
              <w:rPr>
                <w:sz w:val="22"/>
                <w:szCs w:val="22"/>
                <w:lang w:val="en-GB"/>
              </w:rPr>
              <w:t>v</w:t>
            </w:r>
            <w:r>
              <w:rPr>
                <w:sz w:val="22"/>
                <w:szCs w:val="22"/>
                <w:lang w:val="en-GB"/>
              </w:rPr>
              <w:t xml:space="preserve">inces of Viet </w:t>
            </w:r>
            <w:r w:rsidRPr="00A20480">
              <w:rPr>
                <w:sz w:val="22"/>
                <w:szCs w:val="22"/>
                <w:lang w:val="en-GB"/>
              </w:rPr>
              <w:t>Nam:</w:t>
            </w:r>
          </w:p>
        </w:tc>
        <w:tc>
          <w:tcPr>
            <w:tcW w:w="669" w:type="pct"/>
          </w:tcPr>
          <w:p w14:paraId="12BCB57F" w14:textId="7D6BB2A7" w:rsidR="006058D9" w:rsidRPr="00A20480" w:rsidRDefault="00A20480" w:rsidP="00F80440">
            <w:pPr>
              <w:pStyle w:val="Textkrper"/>
              <w:jc w:val="left"/>
              <w:rPr>
                <w:sz w:val="22"/>
                <w:szCs w:val="22"/>
                <w:lang w:val="en-GB"/>
              </w:rPr>
            </w:pPr>
            <w:r>
              <w:rPr>
                <w:sz w:val="22"/>
                <w:szCs w:val="22"/>
                <w:lang w:val="en-GB"/>
              </w:rPr>
              <w:lastRenderedPageBreak/>
              <w:t>p. 155</w:t>
            </w:r>
          </w:p>
        </w:tc>
      </w:tr>
    </w:tbl>
    <w:p w14:paraId="66650477" w14:textId="77777777" w:rsidR="00B007D1" w:rsidRPr="00A20480" w:rsidRDefault="00B007D1" w:rsidP="00B007D1">
      <w:pPr>
        <w:pStyle w:val="Textkrper"/>
        <w:rPr>
          <w:sz w:val="28"/>
          <w:lang w:val="en-GB"/>
        </w:rPr>
      </w:pPr>
    </w:p>
    <w:p w14:paraId="4C69496F" w14:textId="14EE9BC3" w:rsidR="00B007D1" w:rsidRPr="00CC6EEA" w:rsidRDefault="006058D9" w:rsidP="00B007D1">
      <w:pPr>
        <w:pStyle w:val="Textkrper"/>
        <w:rPr>
          <w:b/>
          <w:i/>
          <w:sz w:val="28"/>
          <w:lang w:val="en-GB"/>
        </w:rPr>
      </w:pPr>
      <w:r>
        <w:rPr>
          <w:b/>
          <w:i/>
          <w:sz w:val="28"/>
          <w:lang w:val="en-GB"/>
        </w:rPr>
        <w:t>c) I</w:t>
      </w:r>
      <w:r w:rsidR="00B007D1" w:rsidRPr="00CC6EEA">
        <w:rPr>
          <w:b/>
          <w:i/>
          <w:sz w:val="28"/>
          <w:lang w:val="en-GB"/>
        </w:rPr>
        <w:t>ssues highlighted by the TFS sub-group</w:t>
      </w:r>
    </w:p>
    <w:p w14:paraId="3D7AEB2E" w14:textId="77777777" w:rsidR="00B007D1" w:rsidRPr="00832C3F" w:rsidRDefault="00B007D1" w:rsidP="00B007D1">
      <w:pPr>
        <w:pStyle w:val="Textkrper"/>
        <w:rPr>
          <w:sz w:val="28"/>
          <w:lang w:val="en-GB"/>
        </w:rPr>
      </w:pPr>
      <w:r>
        <w:rPr>
          <w:sz w:val="28"/>
          <w:lang w:val="en-GB"/>
        </w:rPr>
        <w:t>The sub-group identified</w:t>
      </w:r>
      <w:r w:rsidRPr="00832C3F">
        <w:rPr>
          <w:sz w:val="28"/>
          <w:lang w:val="en-GB"/>
        </w:rPr>
        <w:t xml:space="preserve"> two main attribution issues:</w:t>
      </w:r>
    </w:p>
    <w:p w14:paraId="2F9D233F" w14:textId="5B43D0BA" w:rsidR="00B007D1" w:rsidRPr="00832C3F" w:rsidRDefault="001C509F" w:rsidP="00760744">
      <w:pPr>
        <w:pStyle w:val="Textkrper"/>
        <w:numPr>
          <w:ilvl w:val="0"/>
          <w:numId w:val="17"/>
        </w:numPr>
        <w:rPr>
          <w:sz w:val="28"/>
          <w:lang w:val="en-GB"/>
        </w:rPr>
      </w:pPr>
      <w:r>
        <w:rPr>
          <w:sz w:val="28"/>
          <w:lang w:val="en-GB"/>
        </w:rPr>
        <w:t>The first</w:t>
      </w:r>
      <w:r w:rsidR="00B007D1" w:rsidRPr="00832C3F">
        <w:rPr>
          <w:sz w:val="28"/>
          <w:lang w:val="en-GB"/>
        </w:rPr>
        <w:t xml:space="preserve"> is that disaggregated data for the bioenergy sector is often not available. Therefore, for sub-indicator 11.1 (wages paid for employment in the bioenergy sector in relation to comparable sectors), the wages in the bioenergy sector are subsumed by other sectors, making comparison difficult or impossible.</w:t>
      </w:r>
    </w:p>
    <w:p w14:paraId="3A5DF211" w14:textId="77777777" w:rsidR="00B007D1" w:rsidRDefault="00B007D1" w:rsidP="00760744">
      <w:pPr>
        <w:pStyle w:val="Textkrper"/>
        <w:numPr>
          <w:ilvl w:val="0"/>
          <w:numId w:val="17"/>
        </w:numPr>
        <w:rPr>
          <w:sz w:val="28"/>
          <w:lang w:val="en-GB"/>
        </w:rPr>
      </w:pPr>
      <w:r w:rsidRPr="00832C3F">
        <w:rPr>
          <w:sz w:val="28"/>
          <w:lang w:val="en-GB"/>
        </w:rPr>
        <w:t>The second issue arises where there are multiple co-products within one value chain. The income should be attributable to bioenergy and distinct from other non-bioenergy-related income. Especially for complementary products of the same value chain, it is difficult to attribute changes in i</w:t>
      </w:r>
      <w:r w:rsidRPr="00832C3F">
        <w:rPr>
          <w:sz w:val="28"/>
          <w:lang w:val="en-GB"/>
        </w:rPr>
        <w:t>n</w:t>
      </w:r>
      <w:r w:rsidRPr="00832C3F">
        <w:rPr>
          <w:sz w:val="28"/>
          <w:lang w:val="en-GB"/>
        </w:rPr>
        <w:t>come to the bioenergy pathway.</w:t>
      </w:r>
    </w:p>
    <w:p w14:paraId="04872808" w14:textId="77777777" w:rsidR="00B007D1" w:rsidRDefault="00B007D1" w:rsidP="00B007D1">
      <w:pPr>
        <w:pStyle w:val="Textkrper"/>
        <w:rPr>
          <w:sz w:val="28"/>
          <w:lang w:val="en-GB"/>
        </w:rPr>
      </w:pPr>
    </w:p>
    <w:p w14:paraId="501762D8" w14:textId="77777777" w:rsidR="00B007D1" w:rsidRPr="00CC6EEA" w:rsidRDefault="00B007D1" w:rsidP="00B007D1">
      <w:pPr>
        <w:pStyle w:val="Textkrper"/>
        <w:rPr>
          <w:b/>
          <w:i/>
          <w:sz w:val="28"/>
          <w:lang w:val="en-GB"/>
        </w:rPr>
      </w:pPr>
      <w:r w:rsidRPr="00CC6EEA">
        <w:rPr>
          <w:b/>
          <w:i/>
          <w:sz w:val="28"/>
          <w:lang w:val="en-GB"/>
        </w:rPr>
        <w:t>d) Specific guidance</w:t>
      </w:r>
    </w:p>
    <w:p w14:paraId="2C37CB31" w14:textId="62BD098B" w:rsidR="00B007D1" w:rsidRDefault="009E007D" w:rsidP="00B007D1">
      <w:pPr>
        <w:pStyle w:val="Textkrper"/>
        <w:rPr>
          <w:sz w:val="28"/>
          <w:lang w:val="en-GB"/>
        </w:rPr>
      </w:pPr>
      <w:r>
        <w:rPr>
          <w:sz w:val="28"/>
          <w:lang w:val="en-GB"/>
        </w:rPr>
        <w:t>The two attribution issues from the TFS sub-group may be approached as fo</w:t>
      </w:r>
      <w:r>
        <w:rPr>
          <w:sz w:val="28"/>
          <w:lang w:val="en-GB"/>
        </w:rPr>
        <w:t>l</w:t>
      </w:r>
      <w:r>
        <w:rPr>
          <w:sz w:val="28"/>
          <w:lang w:val="en-GB"/>
        </w:rPr>
        <w:t>lows:</w:t>
      </w:r>
    </w:p>
    <w:p w14:paraId="049A70CE" w14:textId="6229C1AA" w:rsidR="001C509F" w:rsidRPr="00981BB3" w:rsidRDefault="00981BB3" w:rsidP="00760744">
      <w:pPr>
        <w:pStyle w:val="Textkrper"/>
        <w:numPr>
          <w:ilvl w:val="0"/>
          <w:numId w:val="34"/>
        </w:numPr>
        <w:tabs>
          <w:tab w:val="left" w:pos="1035"/>
        </w:tabs>
        <w:rPr>
          <w:i/>
          <w:sz w:val="28"/>
        </w:rPr>
      </w:pPr>
      <w:r w:rsidRPr="00981BB3">
        <w:rPr>
          <w:sz w:val="28"/>
        </w:rPr>
        <w:t>The first</w:t>
      </w:r>
      <w:r>
        <w:rPr>
          <w:i/>
          <w:sz w:val="28"/>
        </w:rPr>
        <w:t xml:space="preserve"> </w:t>
      </w:r>
      <w:r>
        <w:rPr>
          <w:sz w:val="28"/>
          <w:lang w:val="en-GB"/>
        </w:rPr>
        <w:t xml:space="preserve">question is not an attribution issue </w:t>
      </w:r>
      <w:r w:rsidRPr="00981BB3">
        <w:rPr>
          <w:i/>
          <w:sz w:val="28"/>
          <w:lang w:val="en-GB"/>
        </w:rPr>
        <w:t>per se</w:t>
      </w:r>
      <w:r>
        <w:rPr>
          <w:sz w:val="28"/>
          <w:lang w:val="en-GB"/>
        </w:rPr>
        <w:t xml:space="preserve"> but a matter of lack of sufficient data, i.e. </w:t>
      </w:r>
      <w:r w:rsidR="001C509F" w:rsidRPr="00981BB3">
        <w:rPr>
          <w:i/>
          <w:sz w:val="28"/>
        </w:rPr>
        <w:t>How can wages paid for employment in the bioenergy sector be assessed in relation to comparable sectors?</w:t>
      </w:r>
    </w:p>
    <w:p w14:paraId="07BC7EF3" w14:textId="1D5B910F" w:rsidR="001C509F" w:rsidRDefault="001C509F" w:rsidP="00760744">
      <w:pPr>
        <w:pStyle w:val="Textkrper"/>
        <w:numPr>
          <w:ilvl w:val="0"/>
          <w:numId w:val="6"/>
        </w:numPr>
        <w:tabs>
          <w:tab w:val="left" w:pos="1035"/>
        </w:tabs>
        <w:rPr>
          <w:sz w:val="28"/>
        </w:rPr>
      </w:pPr>
      <w:r>
        <w:rPr>
          <w:sz w:val="28"/>
        </w:rPr>
        <w:t xml:space="preserve">TIER 1: </w:t>
      </w:r>
      <w:proofErr w:type="gramStart"/>
      <w:r w:rsidR="00996675">
        <w:rPr>
          <w:sz w:val="28"/>
        </w:rPr>
        <w:t>An estimation</w:t>
      </w:r>
      <w:proofErr w:type="gramEnd"/>
      <w:r w:rsidR="00996675">
        <w:rPr>
          <w:sz w:val="28"/>
        </w:rPr>
        <w:t xml:space="preserve"> could be done by analyzing market prices for</w:t>
      </w:r>
      <w:r w:rsidR="00981BB3">
        <w:rPr>
          <w:sz w:val="28"/>
        </w:rPr>
        <w:t xml:space="preserve"> other agricultural goods (</w:t>
      </w:r>
      <w:r w:rsidR="00996675">
        <w:rPr>
          <w:sz w:val="28"/>
        </w:rPr>
        <w:t>e.g. foodstuff</w:t>
      </w:r>
      <w:r w:rsidR="00981BB3">
        <w:rPr>
          <w:sz w:val="28"/>
        </w:rPr>
        <w:t>)</w:t>
      </w:r>
      <w:r w:rsidR="00996675">
        <w:rPr>
          <w:sz w:val="28"/>
        </w:rPr>
        <w:t xml:space="preserve"> in comparison to bioenergy products based on typical annual yields of farms.</w:t>
      </w:r>
    </w:p>
    <w:p w14:paraId="03AA9C6B" w14:textId="46980A78" w:rsidR="001C509F" w:rsidRDefault="001C509F" w:rsidP="00760744">
      <w:pPr>
        <w:pStyle w:val="Textkrper"/>
        <w:numPr>
          <w:ilvl w:val="0"/>
          <w:numId w:val="6"/>
        </w:numPr>
        <w:tabs>
          <w:tab w:val="left" w:pos="1035"/>
        </w:tabs>
        <w:rPr>
          <w:sz w:val="28"/>
        </w:rPr>
      </w:pPr>
      <w:r>
        <w:rPr>
          <w:sz w:val="28"/>
        </w:rPr>
        <w:t xml:space="preserve">TIER 2: </w:t>
      </w:r>
      <w:r w:rsidR="00996675">
        <w:rPr>
          <w:sz w:val="28"/>
        </w:rPr>
        <w:t>If information exists for the agricultural sector in total</w:t>
      </w:r>
      <w:r w:rsidR="00981BB3">
        <w:rPr>
          <w:sz w:val="28"/>
        </w:rPr>
        <w:t>,</w:t>
      </w:r>
      <w:r w:rsidR="00996675">
        <w:rPr>
          <w:sz w:val="28"/>
        </w:rPr>
        <w:t xml:space="preserve"> a sp</w:t>
      </w:r>
      <w:r w:rsidR="00996675">
        <w:rPr>
          <w:sz w:val="28"/>
        </w:rPr>
        <w:t>e</w:t>
      </w:r>
      <w:r w:rsidR="00996675">
        <w:rPr>
          <w:sz w:val="28"/>
        </w:rPr>
        <w:t>cial (representative) survey could be launched for bioenergy produ</w:t>
      </w:r>
      <w:r w:rsidR="00996675">
        <w:rPr>
          <w:sz w:val="28"/>
        </w:rPr>
        <w:t>c</w:t>
      </w:r>
      <w:r w:rsidR="00996675">
        <w:rPr>
          <w:sz w:val="28"/>
        </w:rPr>
        <w:t>tion only and compared to the entire agricultural sector.</w:t>
      </w:r>
    </w:p>
    <w:p w14:paraId="7472FA67" w14:textId="7F04372D" w:rsidR="001C509F" w:rsidRDefault="001C509F" w:rsidP="00760744">
      <w:pPr>
        <w:pStyle w:val="Textkrper"/>
        <w:numPr>
          <w:ilvl w:val="0"/>
          <w:numId w:val="6"/>
        </w:numPr>
        <w:tabs>
          <w:tab w:val="left" w:pos="1035"/>
        </w:tabs>
        <w:rPr>
          <w:sz w:val="28"/>
        </w:rPr>
      </w:pPr>
      <w:r>
        <w:rPr>
          <w:sz w:val="28"/>
        </w:rPr>
        <w:t xml:space="preserve">TIER 3: </w:t>
      </w:r>
      <w:r w:rsidR="00996675">
        <w:rPr>
          <w:sz w:val="28"/>
        </w:rPr>
        <w:t>Established statistical data is available and collected frequently with a specific survey about employment in bioenergy.</w:t>
      </w:r>
    </w:p>
    <w:p w14:paraId="1635054E" w14:textId="732FAB60" w:rsidR="009E007D" w:rsidRPr="00981BB3" w:rsidRDefault="009E007D" w:rsidP="00760744">
      <w:pPr>
        <w:pStyle w:val="Textkrper"/>
        <w:numPr>
          <w:ilvl w:val="0"/>
          <w:numId w:val="34"/>
        </w:numPr>
        <w:tabs>
          <w:tab w:val="left" w:pos="1035"/>
        </w:tabs>
        <w:rPr>
          <w:i/>
          <w:sz w:val="28"/>
        </w:rPr>
      </w:pPr>
      <w:r w:rsidRPr="00981BB3">
        <w:rPr>
          <w:i/>
          <w:sz w:val="28"/>
        </w:rPr>
        <w:t>How should the income from multiple co-products be attributed to bioenergy a</w:t>
      </w:r>
      <w:r w:rsidR="00981BB3" w:rsidRPr="00981BB3">
        <w:rPr>
          <w:i/>
          <w:sz w:val="28"/>
        </w:rPr>
        <w:t>nd non-bioenergy related income</w:t>
      </w:r>
      <w:r w:rsidRPr="00981BB3">
        <w:rPr>
          <w:i/>
          <w:sz w:val="28"/>
        </w:rPr>
        <w:t>? Especially how can complementary products of the same value chain be attrib</w:t>
      </w:r>
      <w:r w:rsidR="00981BB3" w:rsidRPr="00981BB3">
        <w:rPr>
          <w:i/>
          <w:sz w:val="28"/>
        </w:rPr>
        <w:t>uted to different income levels</w:t>
      </w:r>
      <w:r w:rsidRPr="00981BB3">
        <w:rPr>
          <w:i/>
          <w:sz w:val="28"/>
        </w:rPr>
        <w:t>?</w:t>
      </w:r>
    </w:p>
    <w:p w14:paraId="5FF854CB" w14:textId="0A6793E3" w:rsidR="009E007D" w:rsidRPr="009E007D" w:rsidRDefault="009E007D" w:rsidP="00760744">
      <w:pPr>
        <w:pStyle w:val="Textkrper"/>
        <w:numPr>
          <w:ilvl w:val="0"/>
          <w:numId w:val="6"/>
        </w:numPr>
        <w:tabs>
          <w:tab w:val="left" w:pos="1035"/>
        </w:tabs>
        <w:rPr>
          <w:sz w:val="28"/>
        </w:rPr>
      </w:pPr>
      <w:r>
        <w:rPr>
          <w:sz w:val="28"/>
        </w:rPr>
        <w:t>TIER 1:</w:t>
      </w:r>
      <w:r w:rsidRPr="009E007D">
        <w:t xml:space="preserve"> </w:t>
      </w:r>
      <w:proofErr w:type="gramStart"/>
      <w:r w:rsidR="00997D16">
        <w:rPr>
          <w:sz w:val="28"/>
        </w:rPr>
        <w:t>An e</w:t>
      </w:r>
      <w:r w:rsidR="00997D16" w:rsidRPr="009E007D">
        <w:rPr>
          <w:sz w:val="28"/>
        </w:rPr>
        <w:t>stimation</w:t>
      </w:r>
      <w:proofErr w:type="gramEnd"/>
      <w:r>
        <w:rPr>
          <w:sz w:val="28"/>
        </w:rPr>
        <w:t xml:space="preserve"> could be done by comparing</w:t>
      </w:r>
      <w:r w:rsidRPr="009E007D">
        <w:rPr>
          <w:sz w:val="28"/>
        </w:rPr>
        <w:t xml:space="preserve"> market prices for </w:t>
      </w:r>
      <w:r>
        <w:rPr>
          <w:sz w:val="28"/>
        </w:rPr>
        <w:t xml:space="preserve">products for bioenergy uses to market prices for non-bioenergy uses. </w:t>
      </w:r>
      <w:r>
        <w:rPr>
          <w:sz w:val="28"/>
        </w:rPr>
        <w:lastRenderedPageBreak/>
        <w:t>This could be a first indication also for the income situation of people working in the sector.</w:t>
      </w:r>
    </w:p>
    <w:p w14:paraId="54D9D6C6" w14:textId="338B0838" w:rsidR="009E007D" w:rsidRDefault="009E007D" w:rsidP="00760744">
      <w:pPr>
        <w:pStyle w:val="Textkrper"/>
        <w:numPr>
          <w:ilvl w:val="0"/>
          <w:numId w:val="6"/>
        </w:numPr>
        <w:tabs>
          <w:tab w:val="left" w:pos="1035"/>
        </w:tabs>
        <w:rPr>
          <w:sz w:val="28"/>
        </w:rPr>
      </w:pPr>
      <w:r>
        <w:rPr>
          <w:sz w:val="28"/>
        </w:rPr>
        <w:t>TIER 2:</w:t>
      </w:r>
    </w:p>
    <w:p w14:paraId="44113A67" w14:textId="20EB3DBE" w:rsidR="009E007D" w:rsidRDefault="009E007D" w:rsidP="00760744">
      <w:pPr>
        <w:pStyle w:val="Textkrper"/>
        <w:numPr>
          <w:ilvl w:val="0"/>
          <w:numId w:val="6"/>
        </w:numPr>
        <w:tabs>
          <w:tab w:val="left" w:pos="1035"/>
        </w:tabs>
        <w:rPr>
          <w:sz w:val="28"/>
        </w:rPr>
      </w:pPr>
      <w:r>
        <w:rPr>
          <w:sz w:val="28"/>
        </w:rPr>
        <w:t>TIER 3:</w:t>
      </w:r>
      <w:r w:rsidR="00981BB3">
        <w:rPr>
          <w:sz w:val="28"/>
        </w:rPr>
        <w:t xml:space="preserve"> </w:t>
      </w:r>
      <w:r>
        <w:rPr>
          <w:sz w:val="28"/>
        </w:rPr>
        <w:t xml:space="preserve">A representative survey </w:t>
      </w:r>
      <w:r w:rsidR="00997D16">
        <w:rPr>
          <w:sz w:val="28"/>
        </w:rPr>
        <w:t xml:space="preserve">about the income of employees from respective farms and industries </w:t>
      </w:r>
      <w:r w:rsidR="00981BB3">
        <w:rPr>
          <w:sz w:val="28"/>
        </w:rPr>
        <w:t>could</w:t>
      </w:r>
      <w:r w:rsidR="00997D16">
        <w:rPr>
          <w:sz w:val="28"/>
        </w:rPr>
        <w:t xml:space="preserve"> be conducted with different share of bioenergy and non-bioenergy products.</w:t>
      </w:r>
    </w:p>
    <w:p w14:paraId="1796E09E" w14:textId="73923400" w:rsidR="001C509F" w:rsidRPr="009E007D" w:rsidRDefault="00997D16" w:rsidP="00B007D1">
      <w:pPr>
        <w:pStyle w:val="Textkrper"/>
        <w:rPr>
          <w:sz w:val="28"/>
        </w:rPr>
      </w:pPr>
      <w:r>
        <w:rPr>
          <w:sz w:val="28"/>
        </w:rPr>
        <w:t>This is a very specific question which is more related to research activities. It will be difficult to observe the incomes based on different crops/feedstocks or even the same crops/feedstocks for bioenergy and non-bioenergy on a regular basis.</w:t>
      </w:r>
    </w:p>
    <w:p w14:paraId="597C94CF" w14:textId="77777777" w:rsidR="00B007D1" w:rsidRDefault="00B007D1" w:rsidP="00B007D1">
      <w:pPr>
        <w:pStyle w:val="Textkrper"/>
        <w:rPr>
          <w:sz w:val="28"/>
          <w:lang w:val="en-GB"/>
        </w:rPr>
      </w:pPr>
    </w:p>
    <w:p w14:paraId="1B65C056" w14:textId="14DCEE21" w:rsidR="00B007D1" w:rsidRPr="00B007D1" w:rsidRDefault="00B007D1" w:rsidP="000479F1">
      <w:pPr>
        <w:pStyle w:val="berschrift2"/>
        <w:rPr>
          <w:lang w:val="en-GB"/>
        </w:rPr>
      </w:pPr>
      <w:bookmarkStart w:id="25" w:name="_Toc535852049"/>
      <w:r w:rsidRPr="00B007D1">
        <w:rPr>
          <w:lang w:val="en-GB"/>
        </w:rPr>
        <w:t xml:space="preserve">Indicator </w:t>
      </w:r>
      <w:r>
        <w:rPr>
          <w:lang w:val="en-GB"/>
        </w:rPr>
        <w:t>12:</w:t>
      </w:r>
      <w:r w:rsidR="000479F1">
        <w:rPr>
          <w:lang w:val="en-GB"/>
        </w:rPr>
        <w:t xml:space="preserve"> </w:t>
      </w:r>
      <w:r w:rsidR="000479F1" w:rsidRPr="000479F1">
        <w:rPr>
          <w:lang w:val="en-GB"/>
        </w:rPr>
        <w:t>Jobs in the bioenergy sector</w:t>
      </w:r>
      <w:bookmarkEnd w:id="25"/>
    </w:p>
    <w:p w14:paraId="299075BD" w14:textId="77777777" w:rsidR="00B007D1" w:rsidRPr="00CC6EEA" w:rsidRDefault="00B007D1" w:rsidP="00B007D1">
      <w:pPr>
        <w:pStyle w:val="Textkrper"/>
        <w:rPr>
          <w:b/>
          <w:i/>
          <w:sz w:val="28"/>
          <w:lang w:val="en-GB"/>
        </w:rPr>
      </w:pPr>
      <w:r w:rsidRPr="00CC6EEA">
        <w:rPr>
          <w:b/>
          <w:i/>
          <w:sz w:val="28"/>
          <w:lang w:val="en-GB"/>
        </w:rPr>
        <w:t>a) Short recapitulation of the indicator</w:t>
      </w:r>
    </w:p>
    <w:p w14:paraId="1346EBC1"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Description:</w:t>
      </w:r>
    </w:p>
    <w:p w14:paraId="22CF18E4"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Net job creation as a result of bioenergy production and use,</w:t>
      </w:r>
    </w:p>
    <w:p w14:paraId="7DFAAB21"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(12.1) total and disaggregated (if possible) as follows:</w:t>
      </w:r>
    </w:p>
    <w:p w14:paraId="14841C0F"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(12.2) skilled/unskilled</w:t>
      </w:r>
    </w:p>
    <w:p w14:paraId="2B3523B9"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proofErr w:type="gramStart"/>
      <w:r w:rsidRPr="00F27BE5">
        <w:rPr>
          <w:sz w:val="22"/>
          <w:szCs w:val="22"/>
          <w:lang w:val="en-GB"/>
        </w:rPr>
        <w:t>(12.3) indefinite/temporary.</w:t>
      </w:r>
      <w:proofErr w:type="gramEnd"/>
    </w:p>
    <w:p w14:paraId="30A8337E"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 xml:space="preserve">(12.4) </w:t>
      </w:r>
      <w:proofErr w:type="gramStart"/>
      <w:r w:rsidRPr="00F27BE5">
        <w:rPr>
          <w:sz w:val="22"/>
          <w:szCs w:val="22"/>
          <w:lang w:val="en-GB"/>
        </w:rPr>
        <w:t>Total</w:t>
      </w:r>
      <w:proofErr w:type="gramEnd"/>
      <w:r w:rsidRPr="00F27BE5">
        <w:rPr>
          <w:sz w:val="22"/>
          <w:szCs w:val="22"/>
          <w:lang w:val="en-GB"/>
        </w:rPr>
        <w:t xml:space="preserve"> number of jobs in the bioenergy sector; and percentage adhering to nationally reco</w:t>
      </w:r>
      <w:r w:rsidRPr="00F27BE5">
        <w:rPr>
          <w:sz w:val="22"/>
          <w:szCs w:val="22"/>
          <w:lang w:val="en-GB"/>
        </w:rPr>
        <w:t>g</w:t>
      </w:r>
      <w:r w:rsidRPr="00F27BE5">
        <w:rPr>
          <w:sz w:val="22"/>
          <w:szCs w:val="22"/>
          <w:lang w:val="en-GB"/>
        </w:rPr>
        <w:t>nized labour standards consistent with the principles enumerated in the ILO Declaration on Fund</w:t>
      </w:r>
      <w:r w:rsidRPr="00F27BE5">
        <w:rPr>
          <w:sz w:val="22"/>
          <w:szCs w:val="22"/>
          <w:lang w:val="en-GB"/>
        </w:rPr>
        <w:t>a</w:t>
      </w:r>
      <w:r w:rsidRPr="00F27BE5">
        <w:rPr>
          <w:sz w:val="22"/>
          <w:szCs w:val="22"/>
          <w:lang w:val="en-GB"/>
        </w:rPr>
        <w:t>mental Principles and Rights at Work, in relation to comparable sectors (12.5)</w:t>
      </w:r>
    </w:p>
    <w:p w14:paraId="3FCC46F5"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Measurement unit(s):</w:t>
      </w:r>
    </w:p>
    <w:p w14:paraId="1ACB0B35"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(12.1) number and number per MJ or MW</w:t>
      </w:r>
    </w:p>
    <w:p w14:paraId="7A79C0CC"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(12.2) number, number per MJ or MW, and percentage</w:t>
      </w:r>
    </w:p>
    <w:p w14:paraId="2BE65C6E"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(12.3) number, number per MJ or MW, and percentage</w:t>
      </w:r>
    </w:p>
    <w:p w14:paraId="3F74A76D"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(12.4) number and as a percentage of (working-age) population</w:t>
      </w:r>
    </w:p>
    <w:p w14:paraId="7947D4AA"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(12.5) percentages</w:t>
      </w:r>
    </w:p>
    <w:p w14:paraId="2955BA14" w14:textId="77777777" w:rsidR="00B007D1" w:rsidRDefault="00B007D1" w:rsidP="00B007D1">
      <w:pPr>
        <w:pStyle w:val="Textkrper"/>
        <w:rPr>
          <w:sz w:val="28"/>
          <w:lang w:val="en-GB"/>
        </w:rPr>
      </w:pPr>
    </w:p>
    <w:p w14:paraId="58D06123" w14:textId="77777777" w:rsidR="00B007D1" w:rsidRPr="00CC6EEA" w:rsidRDefault="00B007D1" w:rsidP="00B007D1">
      <w:pPr>
        <w:pStyle w:val="Textkrper"/>
        <w:rPr>
          <w:b/>
          <w:i/>
          <w:sz w:val="28"/>
          <w:lang w:val="en-GB"/>
        </w:rPr>
      </w:pPr>
      <w:r w:rsidRPr="00CC6EEA">
        <w:rPr>
          <w:b/>
          <w:i/>
          <w:sz w:val="28"/>
          <w:lang w:val="en-GB"/>
        </w:rPr>
        <w:t>b) Attribution challenges during implementation</w:t>
      </w:r>
    </w:p>
    <w:p w14:paraId="4D2B6DAE" w14:textId="77777777" w:rsidR="00B007D1" w:rsidRDefault="00B007D1" w:rsidP="00B007D1">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530339" w:rsidRPr="00AC31C4" w14:paraId="7C83A4EF" w14:textId="77777777" w:rsidTr="00F80440">
        <w:tc>
          <w:tcPr>
            <w:tcW w:w="669" w:type="pct"/>
          </w:tcPr>
          <w:p w14:paraId="6C48B9E4" w14:textId="77777777" w:rsidR="00530339" w:rsidRPr="00AC31C4" w:rsidRDefault="00530339" w:rsidP="00F80440">
            <w:pPr>
              <w:pStyle w:val="Textkrper"/>
              <w:rPr>
                <w:b/>
                <w:lang w:val="en-GB"/>
              </w:rPr>
            </w:pPr>
            <w:r w:rsidRPr="00AC31C4">
              <w:rPr>
                <w:b/>
                <w:lang w:val="en-GB"/>
              </w:rPr>
              <w:t>Country</w:t>
            </w:r>
          </w:p>
        </w:tc>
        <w:tc>
          <w:tcPr>
            <w:tcW w:w="1831" w:type="pct"/>
          </w:tcPr>
          <w:p w14:paraId="3D104A60" w14:textId="77777777" w:rsidR="00530339" w:rsidRPr="00AC31C4" w:rsidRDefault="00530339" w:rsidP="00F80440">
            <w:pPr>
              <w:pStyle w:val="Textkrper"/>
              <w:rPr>
                <w:b/>
                <w:lang w:val="en-GB"/>
              </w:rPr>
            </w:pPr>
            <w:r w:rsidRPr="00AC31C4">
              <w:rPr>
                <w:b/>
                <w:lang w:val="en-GB"/>
              </w:rPr>
              <w:t>Attribution issue</w:t>
            </w:r>
          </w:p>
        </w:tc>
        <w:tc>
          <w:tcPr>
            <w:tcW w:w="1831" w:type="pct"/>
          </w:tcPr>
          <w:p w14:paraId="35022A1B" w14:textId="77777777" w:rsidR="00530339" w:rsidRPr="00AC31C4" w:rsidRDefault="00530339" w:rsidP="00F80440">
            <w:pPr>
              <w:pStyle w:val="Textkrper"/>
              <w:rPr>
                <w:b/>
                <w:lang w:val="en-GB"/>
              </w:rPr>
            </w:pPr>
            <w:r w:rsidRPr="00AC31C4">
              <w:rPr>
                <w:b/>
                <w:lang w:val="en-GB"/>
              </w:rPr>
              <w:t>Used approach</w:t>
            </w:r>
          </w:p>
        </w:tc>
        <w:tc>
          <w:tcPr>
            <w:tcW w:w="669" w:type="pct"/>
          </w:tcPr>
          <w:p w14:paraId="2F16107F" w14:textId="77777777" w:rsidR="00530339" w:rsidRPr="00AC31C4" w:rsidRDefault="00530339" w:rsidP="00F80440">
            <w:pPr>
              <w:pStyle w:val="Textkrper"/>
              <w:rPr>
                <w:b/>
                <w:lang w:val="en-GB"/>
              </w:rPr>
            </w:pPr>
            <w:r w:rsidRPr="00AC31C4">
              <w:rPr>
                <w:b/>
                <w:lang w:val="en-GB"/>
              </w:rPr>
              <w:t>Reference</w:t>
            </w:r>
          </w:p>
        </w:tc>
      </w:tr>
      <w:tr w:rsidR="00530339" w:rsidRPr="00A20480" w14:paraId="1665D7BB" w14:textId="77777777" w:rsidTr="00F80440">
        <w:tc>
          <w:tcPr>
            <w:tcW w:w="669" w:type="pct"/>
          </w:tcPr>
          <w:p w14:paraId="615B6BFE" w14:textId="27B1A928" w:rsidR="00530339" w:rsidRPr="00A20480" w:rsidRDefault="00A20480" w:rsidP="00F80440">
            <w:pPr>
              <w:pStyle w:val="Textkrper"/>
              <w:jc w:val="left"/>
              <w:rPr>
                <w:sz w:val="22"/>
                <w:szCs w:val="22"/>
                <w:lang w:val="en-GB"/>
              </w:rPr>
            </w:pPr>
            <w:r w:rsidRPr="00A20480">
              <w:rPr>
                <w:sz w:val="22"/>
                <w:szCs w:val="22"/>
                <w:lang w:val="en-GB"/>
              </w:rPr>
              <w:t>Columbia</w:t>
            </w:r>
          </w:p>
        </w:tc>
        <w:tc>
          <w:tcPr>
            <w:tcW w:w="1831" w:type="pct"/>
          </w:tcPr>
          <w:p w14:paraId="0B4AE331" w14:textId="77777777" w:rsidR="00530339" w:rsidRPr="00A20480" w:rsidRDefault="00530339" w:rsidP="00F80440">
            <w:pPr>
              <w:pStyle w:val="Textkrper"/>
              <w:jc w:val="left"/>
              <w:rPr>
                <w:sz w:val="22"/>
                <w:szCs w:val="22"/>
                <w:lang w:val="en-GB"/>
              </w:rPr>
            </w:pPr>
          </w:p>
        </w:tc>
        <w:tc>
          <w:tcPr>
            <w:tcW w:w="1831" w:type="pct"/>
          </w:tcPr>
          <w:p w14:paraId="52FA8233" w14:textId="57FFADBB" w:rsidR="00530339" w:rsidRPr="00A20480" w:rsidRDefault="003E03B1" w:rsidP="003E03B1">
            <w:pPr>
              <w:pStyle w:val="Textkrper"/>
              <w:jc w:val="left"/>
              <w:rPr>
                <w:sz w:val="22"/>
                <w:szCs w:val="22"/>
                <w:lang w:val="en-GB"/>
              </w:rPr>
            </w:pPr>
            <w:r>
              <w:rPr>
                <w:sz w:val="22"/>
                <w:szCs w:val="22"/>
                <w:lang w:val="en-GB"/>
              </w:rPr>
              <w:t>R</w:t>
            </w:r>
            <w:r w:rsidRPr="003E03B1">
              <w:rPr>
                <w:sz w:val="22"/>
                <w:szCs w:val="22"/>
                <w:lang w:val="en-GB"/>
              </w:rPr>
              <w:t>elatively detailed information was found in the litera</w:t>
            </w:r>
            <w:r>
              <w:rPr>
                <w:sz w:val="22"/>
                <w:szCs w:val="22"/>
                <w:lang w:val="en-GB"/>
              </w:rPr>
              <w:t xml:space="preserve">ture </w:t>
            </w:r>
            <w:r w:rsidRPr="003E03B1">
              <w:rPr>
                <w:sz w:val="22"/>
                <w:szCs w:val="22"/>
                <w:lang w:val="en-GB"/>
              </w:rPr>
              <w:t>on the number of direct, indirect and i</w:t>
            </w:r>
            <w:r w:rsidRPr="003E03B1">
              <w:rPr>
                <w:sz w:val="22"/>
                <w:szCs w:val="22"/>
                <w:lang w:val="en-GB"/>
              </w:rPr>
              <w:t>n</w:t>
            </w:r>
            <w:r w:rsidRPr="003E03B1">
              <w:rPr>
                <w:sz w:val="22"/>
                <w:szCs w:val="22"/>
                <w:lang w:val="en-GB"/>
              </w:rPr>
              <w:t>duced jobs associa</w:t>
            </w:r>
            <w:r>
              <w:rPr>
                <w:sz w:val="22"/>
                <w:szCs w:val="22"/>
                <w:lang w:val="en-GB"/>
              </w:rPr>
              <w:t xml:space="preserve">ted with the sugarcane and palm </w:t>
            </w:r>
            <w:r w:rsidRPr="003E03B1">
              <w:rPr>
                <w:sz w:val="22"/>
                <w:szCs w:val="22"/>
                <w:lang w:val="en-GB"/>
              </w:rPr>
              <w:t>oil supply chains. For direct jobs, the figures found refer to feedstock produ</w:t>
            </w:r>
            <w:r w:rsidRPr="003E03B1">
              <w:rPr>
                <w:sz w:val="22"/>
                <w:szCs w:val="22"/>
                <w:lang w:val="en-GB"/>
              </w:rPr>
              <w:t>c</w:t>
            </w:r>
            <w:r>
              <w:rPr>
                <w:sz w:val="22"/>
                <w:szCs w:val="22"/>
                <w:lang w:val="en-GB"/>
              </w:rPr>
              <w:lastRenderedPageBreak/>
              <w:t xml:space="preserve">tion and to </w:t>
            </w:r>
            <w:r w:rsidRPr="003E03B1">
              <w:rPr>
                <w:sz w:val="22"/>
                <w:szCs w:val="22"/>
                <w:lang w:val="en-GB"/>
              </w:rPr>
              <w:t>the processing stage. The share of jobs associated with the</w:t>
            </w:r>
            <w:r>
              <w:rPr>
                <w:sz w:val="22"/>
                <w:szCs w:val="22"/>
                <w:lang w:val="en-GB"/>
              </w:rPr>
              <w:t xml:space="preserve"> former and attributable to the </w:t>
            </w:r>
            <w:r w:rsidRPr="003E03B1">
              <w:rPr>
                <w:sz w:val="22"/>
                <w:szCs w:val="22"/>
                <w:lang w:val="en-GB"/>
              </w:rPr>
              <w:t>production of ethanol and bi</w:t>
            </w:r>
            <w:r w:rsidRPr="003E03B1">
              <w:rPr>
                <w:sz w:val="22"/>
                <w:szCs w:val="22"/>
                <w:lang w:val="en-GB"/>
              </w:rPr>
              <w:t>o</w:t>
            </w:r>
            <w:r w:rsidRPr="003E03B1">
              <w:rPr>
                <w:sz w:val="22"/>
                <w:szCs w:val="22"/>
                <w:lang w:val="en-GB"/>
              </w:rPr>
              <w:t>diesel was estimated.</w:t>
            </w:r>
          </w:p>
        </w:tc>
        <w:tc>
          <w:tcPr>
            <w:tcW w:w="669" w:type="pct"/>
          </w:tcPr>
          <w:p w14:paraId="6F61CF97" w14:textId="06B8CA9C" w:rsidR="00530339" w:rsidRPr="00A20480" w:rsidRDefault="003E03B1" w:rsidP="00F80440">
            <w:pPr>
              <w:pStyle w:val="Textkrper"/>
              <w:jc w:val="left"/>
              <w:rPr>
                <w:sz w:val="22"/>
                <w:szCs w:val="22"/>
                <w:lang w:val="en-GB"/>
              </w:rPr>
            </w:pPr>
            <w:r>
              <w:rPr>
                <w:sz w:val="22"/>
                <w:szCs w:val="22"/>
                <w:lang w:val="en-GB"/>
              </w:rPr>
              <w:lastRenderedPageBreak/>
              <w:t>p. 129</w:t>
            </w:r>
          </w:p>
        </w:tc>
      </w:tr>
      <w:tr w:rsidR="00530339" w:rsidRPr="00A53E70" w14:paraId="2E21194F" w14:textId="77777777" w:rsidTr="00F80440">
        <w:tc>
          <w:tcPr>
            <w:tcW w:w="669" w:type="pct"/>
          </w:tcPr>
          <w:p w14:paraId="5C11EEC8" w14:textId="42A9C812" w:rsidR="00530339" w:rsidRPr="00A53E70" w:rsidRDefault="00A53E70" w:rsidP="00F80440">
            <w:pPr>
              <w:pStyle w:val="Textkrper"/>
              <w:jc w:val="left"/>
              <w:rPr>
                <w:sz w:val="22"/>
                <w:szCs w:val="22"/>
                <w:lang w:val="en-GB"/>
              </w:rPr>
            </w:pPr>
            <w:r w:rsidRPr="00A53E70">
              <w:rPr>
                <w:sz w:val="22"/>
                <w:szCs w:val="22"/>
                <w:lang w:val="en-GB"/>
              </w:rPr>
              <w:lastRenderedPageBreak/>
              <w:t>Germany</w:t>
            </w:r>
          </w:p>
        </w:tc>
        <w:tc>
          <w:tcPr>
            <w:tcW w:w="1831" w:type="pct"/>
          </w:tcPr>
          <w:p w14:paraId="3702644B" w14:textId="540A9E79" w:rsidR="00530339" w:rsidRPr="00A53E70" w:rsidRDefault="00530339" w:rsidP="00F80440">
            <w:pPr>
              <w:pStyle w:val="Textkrper"/>
              <w:jc w:val="left"/>
              <w:rPr>
                <w:sz w:val="22"/>
                <w:szCs w:val="22"/>
                <w:lang w:val="en-GB"/>
              </w:rPr>
            </w:pPr>
          </w:p>
        </w:tc>
        <w:tc>
          <w:tcPr>
            <w:tcW w:w="1831" w:type="pct"/>
          </w:tcPr>
          <w:p w14:paraId="71CE71D3" w14:textId="684D904B" w:rsidR="00530339" w:rsidRPr="00A53E70" w:rsidRDefault="00A53E70" w:rsidP="00F80440">
            <w:pPr>
              <w:pStyle w:val="Textkrper"/>
              <w:jc w:val="left"/>
              <w:rPr>
                <w:sz w:val="22"/>
                <w:szCs w:val="22"/>
                <w:lang w:val="en-GB"/>
              </w:rPr>
            </w:pPr>
            <w:r w:rsidRPr="00A53E70">
              <w:rPr>
                <w:sz w:val="22"/>
                <w:szCs w:val="22"/>
                <w:lang w:val="en-GB"/>
              </w:rPr>
              <w:t>The Federal Ministry for the Env</w:t>
            </w:r>
            <w:r w:rsidRPr="00A53E70">
              <w:rPr>
                <w:sz w:val="22"/>
                <w:szCs w:val="22"/>
                <w:lang w:val="en-GB"/>
              </w:rPr>
              <w:t>i</w:t>
            </w:r>
            <w:r w:rsidRPr="00A53E70">
              <w:rPr>
                <w:sz w:val="22"/>
                <w:szCs w:val="22"/>
                <w:lang w:val="en-GB"/>
              </w:rPr>
              <w:t>ronment, Nature Conservation, Building and Nuclear Safety (BMUB) sponsored several studies on employment effects of renew</w:t>
            </w:r>
            <w:r w:rsidRPr="00A53E70">
              <w:rPr>
                <w:sz w:val="22"/>
                <w:szCs w:val="22"/>
                <w:lang w:val="en-GB"/>
              </w:rPr>
              <w:t>a</w:t>
            </w:r>
            <w:r w:rsidRPr="00A53E70">
              <w:rPr>
                <w:sz w:val="22"/>
                <w:szCs w:val="22"/>
                <w:lang w:val="en-GB"/>
              </w:rPr>
              <w:t>ble energies since 2005 which use statistics published by the Federal Statistical Office. The results are regularly reported by AGEE-Stat and BMUB.</w:t>
            </w:r>
          </w:p>
        </w:tc>
        <w:tc>
          <w:tcPr>
            <w:tcW w:w="669" w:type="pct"/>
          </w:tcPr>
          <w:p w14:paraId="17F1B107" w14:textId="0EDA369E" w:rsidR="00530339" w:rsidRPr="00A53E70" w:rsidRDefault="00A53E70" w:rsidP="00F80440">
            <w:pPr>
              <w:pStyle w:val="Textkrper"/>
              <w:jc w:val="left"/>
              <w:rPr>
                <w:sz w:val="22"/>
                <w:szCs w:val="22"/>
                <w:lang w:val="en-GB"/>
              </w:rPr>
            </w:pPr>
            <w:r w:rsidRPr="00A53E70">
              <w:rPr>
                <w:sz w:val="22"/>
                <w:szCs w:val="22"/>
                <w:lang w:val="en-GB"/>
              </w:rPr>
              <w:t>p. 72</w:t>
            </w:r>
          </w:p>
        </w:tc>
      </w:tr>
      <w:tr w:rsidR="00A53E70" w:rsidRPr="00A53E70" w14:paraId="229F3598" w14:textId="77777777" w:rsidTr="00F80440">
        <w:tc>
          <w:tcPr>
            <w:tcW w:w="669" w:type="pct"/>
          </w:tcPr>
          <w:p w14:paraId="4425BEEC" w14:textId="019FA775" w:rsidR="00A53E70" w:rsidRPr="00A53E70" w:rsidRDefault="00A53E70" w:rsidP="00F80440">
            <w:pPr>
              <w:pStyle w:val="Textkrper"/>
              <w:jc w:val="left"/>
              <w:rPr>
                <w:sz w:val="22"/>
                <w:szCs w:val="22"/>
                <w:lang w:val="en-GB"/>
              </w:rPr>
            </w:pPr>
            <w:r w:rsidRPr="00A53E70">
              <w:rPr>
                <w:sz w:val="22"/>
                <w:szCs w:val="22"/>
                <w:lang w:val="en-GB"/>
              </w:rPr>
              <w:t>Indonesia</w:t>
            </w:r>
          </w:p>
        </w:tc>
        <w:tc>
          <w:tcPr>
            <w:tcW w:w="1831" w:type="pct"/>
          </w:tcPr>
          <w:p w14:paraId="771A2B23" w14:textId="5661D11A" w:rsidR="00A53E70" w:rsidRPr="00A53E70" w:rsidRDefault="00A53E70" w:rsidP="00A53E70">
            <w:pPr>
              <w:pStyle w:val="Textkrper"/>
              <w:jc w:val="left"/>
              <w:rPr>
                <w:sz w:val="22"/>
                <w:szCs w:val="22"/>
                <w:lang w:val="en-GB"/>
              </w:rPr>
            </w:pPr>
            <w:r w:rsidRPr="00A53E70">
              <w:rPr>
                <w:sz w:val="22"/>
                <w:szCs w:val="22"/>
                <w:lang w:val="en-GB"/>
              </w:rPr>
              <w:t>To date, no official data on e</w:t>
            </w:r>
            <w:r w:rsidRPr="00A53E70">
              <w:rPr>
                <w:sz w:val="22"/>
                <w:szCs w:val="22"/>
                <w:lang w:val="en-GB"/>
              </w:rPr>
              <w:t>m</w:t>
            </w:r>
            <w:r w:rsidRPr="00A53E70">
              <w:rPr>
                <w:sz w:val="22"/>
                <w:szCs w:val="22"/>
                <w:lang w:val="en-GB"/>
              </w:rPr>
              <w:t>ployment in the bioenergy sector specifically is readily available for Indonesia and it is difficult to est</w:t>
            </w:r>
            <w:r w:rsidRPr="00A53E70">
              <w:rPr>
                <w:sz w:val="22"/>
                <w:szCs w:val="22"/>
                <w:lang w:val="en-GB"/>
              </w:rPr>
              <w:t>i</w:t>
            </w:r>
            <w:r w:rsidRPr="00A53E70">
              <w:rPr>
                <w:sz w:val="22"/>
                <w:szCs w:val="22"/>
                <w:lang w:val="en-GB"/>
              </w:rPr>
              <w:t>mate with accuracy the actual size of the workforce involved in the sector.</w:t>
            </w:r>
          </w:p>
        </w:tc>
        <w:tc>
          <w:tcPr>
            <w:tcW w:w="1831" w:type="pct"/>
          </w:tcPr>
          <w:p w14:paraId="41F5E1E3" w14:textId="676C5413" w:rsidR="00A53E70" w:rsidRPr="00A53E70" w:rsidRDefault="00A53E70" w:rsidP="00A53E70">
            <w:pPr>
              <w:pStyle w:val="Textkrper"/>
              <w:jc w:val="left"/>
              <w:rPr>
                <w:sz w:val="22"/>
                <w:szCs w:val="22"/>
                <w:lang w:val="en-GB"/>
              </w:rPr>
            </w:pPr>
            <w:r>
              <w:rPr>
                <w:sz w:val="22"/>
                <w:szCs w:val="22"/>
                <w:lang w:val="en-GB"/>
              </w:rPr>
              <w:t xml:space="preserve">The </w:t>
            </w:r>
            <w:r w:rsidRPr="00A53E70">
              <w:rPr>
                <w:sz w:val="22"/>
                <w:szCs w:val="22"/>
                <w:lang w:val="en-GB"/>
              </w:rPr>
              <w:t>National Labour Survey, which is carried out annually and</w:t>
            </w:r>
            <w:r>
              <w:rPr>
                <w:sz w:val="22"/>
                <w:szCs w:val="22"/>
                <w:lang w:val="en-GB"/>
              </w:rPr>
              <w:t xml:space="preserve"> is also the key source of data </w:t>
            </w:r>
            <w:r w:rsidRPr="00A53E70">
              <w:rPr>
                <w:sz w:val="22"/>
                <w:szCs w:val="22"/>
                <w:lang w:val="en-GB"/>
              </w:rPr>
              <w:t>on emplo</w:t>
            </w:r>
            <w:r w:rsidRPr="00A53E70">
              <w:rPr>
                <w:sz w:val="22"/>
                <w:szCs w:val="22"/>
                <w:lang w:val="en-GB"/>
              </w:rPr>
              <w:t>y</w:t>
            </w:r>
            <w:r w:rsidRPr="00A53E70">
              <w:rPr>
                <w:sz w:val="22"/>
                <w:szCs w:val="22"/>
                <w:lang w:val="en-GB"/>
              </w:rPr>
              <w:t>ment status and employment by sector, there is no standalone fi</w:t>
            </w:r>
            <w:r w:rsidRPr="00A53E70">
              <w:rPr>
                <w:sz w:val="22"/>
                <w:szCs w:val="22"/>
                <w:lang w:val="en-GB"/>
              </w:rPr>
              <w:t>g</w:t>
            </w:r>
            <w:r>
              <w:rPr>
                <w:sz w:val="22"/>
                <w:szCs w:val="22"/>
                <w:lang w:val="en-GB"/>
              </w:rPr>
              <w:t xml:space="preserve">ure available </w:t>
            </w:r>
            <w:r w:rsidRPr="00A53E70">
              <w:rPr>
                <w:sz w:val="22"/>
                <w:szCs w:val="22"/>
                <w:lang w:val="en-GB"/>
              </w:rPr>
              <w:t>for employment in agriculture.</w:t>
            </w:r>
            <w:r>
              <w:rPr>
                <w:sz w:val="22"/>
                <w:szCs w:val="22"/>
                <w:lang w:val="en-GB"/>
              </w:rPr>
              <w:t xml:space="preserve"> D</w:t>
            </w:r>
            <w:r w:rsidRPr="00A53E70">
              <w:rPr>
                <w:sz w:val="22"/>
                <w:szCs w:val="22"/>
                <w:lang w:val="en-GB"/>
              </w:rPr>
              <w:t>ifferent au</w:t>
            </w:r>
            <w:r>
              <w:rPr>
                <w:sz w:val="22"/>
                <w:szCs w:val="22"/>
                <w:lang w:val="en-GB"/>
              </w:rPr>
              <w:t>thors</w:t>
            </w:r>
            <w:r w:rsidRPr="00A53E70">
              <w:rPr>
                <w:sz w:val="22"/>
                <w:szCs w:val="22"/>
                <w:lang w:val="en-GB"/>
              </w:rPr>
              <w:t xml:space="preserve"> a</w:t>
            </w:r>
            <w:r w:rsidRPr="00A53E70">
              <w:rPr>
                <w:sz w:val="22"/>
                <w:szCs w:val="22"/>
                <w:lang w:val="en-GB"/>
              </w:rPr>
              <w:t>t</w:t>
            </w:r>
            <w:r w:rsidRPr="00A53E70">
              <w:rPr>
                <w:sz w:val="22"/>
                <w:szCs w:val="22"/>
                <w:lang w:val="en-GB"/>
              </w:rPr>
              <w:t>tempt</w:t>
            </w:r>
            <w:r>
              <w:rPr>
                <w:sz w:val="22"/>
                <w:szCs w:val="22"/>
                <w:lang w:val="en-GB"/>
              </w:rPr>
              <w:t xml:space="preserve">ed </w:t>
            </w:r>
            <w:r w:rsidRPr="00A53E70">
              <w:rPr>
                <w:sz w:val="22"/>
                <w:szCs w:val="22"/>
                <w:lang w:val="en-GB"/>
              </w:rPr>
              <w:t>estimating the workforce attributable to bioenergy alone</w:t>
            </w:r>
            <w:r>
              <w:rPr>
                <w:sz w:val="22"/>
                <w:szCs w:val="22"/>
                <w:lang w:val="en-GB"/>
              </w:rPr>
              <w:t xml:space="preserve">. In </w:t>
            </w:r>
            <w:r w:rsidRPr="00A53E70">
              <w:rPr>
                <w:sz w:val="22"/>
                <w:szCs w:val="22"/>
                <w:lang w:val="en-GB"/>
              </w:rPr>
              <w:t>addition, a survey approach was taken also for the measurement of indicator 12</w:t>
            </w:r>
            <w:r>
              <w:rPr>
                <w:sz w:val="22"/>
                <w:szCs w:val="22"/>
                <w:lang w:val="en-GB"/>
              </w:rPr>
              <w:t>.</w:t>
            </w:r>
          </w:p>
        </w:tc>
        <w:tc>
          <w:tcPr>
            <w:tcW w:w="669" w:type="pct"/>
          </w:tcPr>
          <w:p w14:paraId="10E7AB31" w14:textId="41E24654" w:rsidR="00A53E70" w:rsidRPr="00A53E70" w:rsidRDefault="00A53E70" w:rsidP="00F80440">
            <w:pPr>
              <w:pStyle w:val="Textkrper"/>
              <w:jc w:val="left"/>
              <w:rPr>
                <w:sz w:val="22"/>
                <w:szCs w:val="22"/>
                <w:lang w:val="en-GB"/>
              </w:rPr>
            </w:pPr>
            <w:r>
              <w:rPr>
                <w:sz w:val="22"/>
                <w:szCs w:val="22"/>
                <w:lang w:val="en-GB"/>
              </w:rPr>
              <w:t>p. 141</w:t>
            </w:r>
          </w:p>
        </w:tc>
      </w:tr>
      <w:tr w:rsidR="00530339" w:rsidRPr="00A53E70" w14:paraId="576D8B4A" w14:textId="77777777" w:rsidTr="00F80440">
        <w:tc>
          <w:tcPr>
            <w:tcW w:w="669" w:type="pct"/>
          </w:tcPr>
          <w:p w14:paraId="46D4B547" w14:textId="20B0CDCC" w:rsidR="00530339" w:rsidRPr="00A53E70" w:rsidRDefault="00A53E70" w:rsidP="00F80440">
            <w:pPr>
              <w:pStyle w:val="Textkrper"/>
              <w:jc w:val="left"/>
              <w:rPr>
                <w:sz w:val="22"/>
                <w:szCs w:val="22"/>
                <w:lang w:val="en-GB"/>
              </w:rPr>
            </w:pPr>
            <w:r w:rsidRPr="00A53E70">
              <w:rPr>
                <w:sz w:val="22"/>
                <w:szCs w:val="22"/>
                <w:lang w:val="en-GB"/>
              </w:rPr>
              <w:t>Paraguay</w:t>
            </w:r>
          </w:p>
        </w:tc>
        <w:tc>
          <w:tcPr>
            <w:tcW w:w="1831" w:type="pct"/>
          </w:tcPr>
          <w:p w14:paraId="693B4CDE" w14:textId="3352A1A9" w:rsidR="00530339" w:rsidRPr="00A53E70" w:rsidRDefault="00530339" w:rsidP="00A53E70">
            <w:pPr>
              <w:pStyle w:val="Textkrper"/>
              <w:jc w:val="left"/>
              <w:rPr>
                <w:sz w:val="22"/>
                <w:szCs w:val="22"/>
                <w:lang w:val="es-ES"/>
              </w:rPr>
            </w:pPr>
          </w:p>
        </w:tc>
        <w:tc>
          <w:tcPr>
            <w:tcW w:w="1831" w:type="pct"/>
          </w:tcPr>
          <w:p w14:paraId="2300C5F4" w14:textId="337DE073" w:rsidR="00530339" w:rsidRPr="00C0398E" w:rsidRDefault="00C0398E" w:rsidP="00F80440">
            <w:pPr>
              <w:pStyle w:val="Textkrper"/>
              <w:jc w:val="left"/>
              <w:rPr>
                <w:sz w:val="22"/>
                <w:szCs w:val="22"/>
                <w:lang w:val="en-GB"/>
              </w:rPr>
            </w:pPr>
            <w:r>
              <w:rPr>
                <w:sz w:val="22"/>
                <w:szCs w:val="22"/>
                <w:lang w:val="en-GB"/>
              </w:rPr>
              <w:t>Besides primary data</w:t>
            </w:r>
            <w:r w:rsidRPr="00C0398E">
              <w:rPr>
                <w:sz w:val="22"/>
                <w:szCs w:val="22"/>
                <w:lang w:val="en-GB"/>
              </w:rPr>
              <w:t xml:space="preserve"> provided d</w:t>
            </w:r>
            <w:r w:rsidRPr="00C0398E">
              <w:rPr>
                <w:sz w:val="22"/>
                <w:szCs w:val="22"/>
                <w:lang w:val="en-GB"/>
              </w:rPr>
              <w:t>i</w:t>
            </w:r>
            <w:r>
              <w:rPr>
                <w:sz w:val="22"/>
                <w:szCs w:val="22"/>
                <w:lang w:val="en-GB"/>
              </w:rPr>
              <w:t>rectly by</w:t>
            </w:r>
            <w:r w:rsidRPr="00C0398E">
              <w:rPr>
                <w:sz w:val="22"/>
                <w:szCs w:val="22"/>
                <w:lang w:val="en-GB"/>
              </w:rPr>
              <w:t xml:space="preserve"> </w:t>
            </w:r>
            <w:r>
              <w:rPr>
                <w:sz w:val="22"/>
                <w:szCs w:val="22"/>
                <w:lang w:val="en-GB"/>
              </w:rPr>
              <w:t>enterprises</w:t>
            </w:r>
            <w:r w:rsidRPr="00C0398E">
              <w:rPr>
                <w:sz w:val="22"/>
                <w:szCs w:val="22"/>
                <w:lang w:val="en-GB"/>
              </w:rPr>
              <w:t xml:space="preserve"> also secon</w:t>
            </w:r>
            <w:r w:rsidRPr="00C0398E">
              <w:rPr>
                <w:sz w:val="22"/>
                <w:szCs w:val="22"/>
                <w:lang w:val="en-GB"/>
              </w:rPr>
              <w:t>d</w:t>
            </w:r>
            <w:r w:rsidRPr="00C0398E">
              <w:rPr>
                <w:sz w:val="22"/>
                <w:szCs w:val="22"/>
                <w:lang w:val="en-GB"/>
              </w:rPr>
              <w:t xml:space="preserve">ary data </w:t>
            </w:r>
            <w:r>
              <w:rPr>
                <w:sz w:val="22"/>
                <w:szCs w:val="22"/>
                <w:lang w:val="en-GB"/>
              </w:rPr>
              <w:t>were used from various reports.</w:t>
            </w:r>
          </w:p>
        </w:tc>
        <w:tc>
          <w:tcPr>
            <w:tcW w:w="669" w:type="pct"/>
          </w:tcPr>
          <w:p w14:paraId="6FB6EB4B" w14:textId="43E606FC" w:rsidR="00530339" w:rsidRPr="00A53E70" w:rsidRDefault="00E92938" w:rsidP="00F80440">
            <w:pPr>
              <w:pStyle w:val="Textkrper"/>
              <w:jc w:val="left"/>
              <w:rPr>
                <w:sz w:val="22"/>
                <w:szCs w:val="22"/>
                <w:lang w:val="es-ES"/>
              </w:rPr>
            </w:pPr>
            <w:r>
              <w:rPr>
                <w:sz w:val="22"/>
                <w:szCs w:val="22"/>
                <w:lang w:val="es-ES"/>
              </w:rPr>
              <w:t>p. 195</w:t>
            </w:r>
          </w:p>
        </w:tc>
      </w:tr>
      <w:tr w:rsidR="00530339" w:rsidRPr="00E92938" w14:paraId="1FAC14A3" w14:textId="77777777" w:rsidTr="00F80440">
        <w:tc>
          <w:tcPr>
            <w:tcW w:w="669" w:type="pct"/>
          </w:tcPr>
          <w:p w14:paraId="20857738" w14:textId="6AA6BBA6" w:rsidR="00530339" w:rsidRPr="00E92938" w:rsidRDefault="00E92938" w:rsidP="00F80440">
            <w:pPr>
              <w:pStyle w:val="Textkrper"/>
              <w:jc w:val="left"/>
              <w:rPr>
                <w:sz w:val="22"/>
                <w:szCs w:val="22"/>
                <w:lang w:val="en-GB"/>
              </w:rPr>
            </w:pPr>
            <w:r w:rsidRPr="00E92938">
              <w:rPr>
                <w:sz w:val="22"/>
                <w:szCs w:val="22"/>
                <w:lang w:val="en-GB"/>
              </w:rPr>
              <w:t>Vietnam</w:t>
            </w:r>
          </w:p>
        </w:tc>
        <w:tc>
          <w:tcPr>
            <w:tcW w:w="1831" w:type="pct"/>
          </w:tcPr>
          <w:p w14:paraId="3B3B50F2" w14:textId="7DF186F6" w:rsidR="00530339" w:rsidRPr="00E92938" w:rsidRDefault="00E92938" w:rsidP="00E92938">
            <w:pPr>
              <w:pStyle w:val="Textkrper"/>
              <w:jc w:val="left"/>
              <w:rPr>
                <w:sz w:val="22"/>
                <w:szCs w:val="22"/>
                <w:lang w:val="en-GB"/>
              </w:rPr>
            </w:pPr>
            <w:r w:rsidRPr="00E92938">
              <w:rPr>
                <w:sz w:val="22"/>
                <w:szCs w:val="22"/>
                <w:lang w:val="en-GB"/>
              </w:rPr>
              <w:t>Yearly statistical data on emplo</w:t>
            </w:r>
            <w:r w:rsidRPr="00E92938">
              <w:rPr>
                <w:sz w:val="22"/>
                <w:szCs w:val="22"/>
                <w:lang w:val="en-GB"/>
              </w:rPr>
              <w:t>y</w:t>
            </w:r>
            <w:r w:rsidRPr="00E92938">
              <w:rPr>
                <w:sz w:val="22"/>
                <w:szCs w:val="22"/>
                <w:lang w:val="en-GB"/>
              </w:rPr>
              <w:t>ment for Vie</w:t>
            </w:r>
            <w:r>
              <w:rPr>
                <w:sz w:val="22"/>
                <w:szCs w:val="22"/>
                <w:lang w:val="en-GB"/>
              </w:rPr>
              <w:t xml:space="preserve">t </w:t>
            </w:r>
            <w:r w:rsidRPr="00E92938">
              <w:rPr>
                <w:sz w:val="22"/>
                <w:szCs w:val="22"/>
                <w:lang w:val="en-GB"/>
              </w:rPr>
              <w:t>Nam is categorized in</w:t>
            </w:r>
            <w:r>
              <w:rPr>
                <w:sz w:val="22"/>
                <w:szCs w:val="22"/>
                <w:lang w:val="en-GB"/>
              </w:rPr>
              <w:t xml:space="preserve">to three main economic </w:t>
            </w:r>
            <w:r w:rsidRPr="00E92938">
              <w:rPr>
                <w:sz w:val="22"/>
                <w:szCs w:val="22"/>
                <w:lang w:val="en-GB"/>
              </w:rPr>
              <w:t>mega-sec</w:t>
            </w:r>
            <w:r>
              <w:rPr>
                <w:sz w:val="22"/>
                <w:szCs w:val="22"/>
                <w:lang w:val="en-GB"/>
              </w:rPr>
              <w:t xml:space="preserve">tors: service, construction and </w:t>
            </w:r>
            <w:r w:rsidRPr="00E92938">
              <w:rPr>
                <w:sz w:val="22"/>
                <w:szCs w:val="22"/>
                <w:lang w:val="en-GB"/>
              </w:rPr>
              <w:t>industry; agricul</w:t>
            </w:r>
            <w:r>
              <w:rPr>
                <w:sz w:val="22"/>
                <w:szCs w:val="22"/>
                <w:lang w:val="en-GB"/>
              </w:rPr>
              <w:t xml:space="preserve">ture, forestry and fishing; and </w:t>
            </w:r>
            <w:r w:rsidRPr="00E92938">
              <w:rPr>
                <w:sz w:val="22"/>
                <w:szCs w:val="22"/>
                <w:lang w:val="en-GB"/>
              </w:rPr>
              <w:t>special occupatio</w:t>
            </w:r>
            <w:r>
              <w:rPr>
                <w:sz w:val="22"/>
                <w:szCs w:val="22"/>
                <w:lang w:val="en-GB"/>
              </w:rPr>
              <w:t>n.</w:t>
            </w:r>
          </w:p>
        </w:tc>
        <w:tc>
          <w:tcPr>
            <w:tcW w:w="1831" w:type="pct"/>
          </w:tcPr>
          <w:p w14:paraId="6D9D3731" w14:textId="43B6F1F3" w:rsidR="00530339" w:rsidRPr="00E92938" w:rsidRDefault="00E92938" w:rsidP="00E92938">
            <w:pPr>
              <w:pStyle w:val="Textkrper"/>
              <w:jc w:val="left"/>
              <w:rPr>
                <w:sz w:val="22"/>
                <w:szCs w:val="22"/>
                <w:lang w:val="en-GB"/>
              </w:rPr>
            </w:pPr>
            <w:r w:rsidRPr="00E92938">
              <w:rPr>
                <w:sz w:val="22"/>
                <w:szCs w:val="22"/>
                <w:lang w:val="en-GB"/>
              </w:rPr>
              <w:t>At pr</w:t>
            </w:r>
            <w:r>
              <w:rPr>
                <w:sz w:val="22"/>
                <w:szCs w:val="22"/>
                <w:lang w:val="en-GB"/>
              </w:rPr>
              <w:t xml:space="preserve">esent, no official </w:t>
            </w:r>
            <w:r w:rsidRPr="00E92938">
              <w:rPr>
                <w:sz w:val="22"/>
                <w:szCs w:val="22"/>
                <w:lang w:val="en-GB"/>
              </w:rPr>
              <w:t>data on e</w:t>
            </w:r>
            <w:r w:rsidRPr="00E92938">
              <w:rPr>
                <w:sz w:val="22"/>
                <w:szCs w:val="22"/>
                <w:lang w:val="en-GB"/>
              </w:rPr>
              <w:t>m</w:t>
            </w:r>
            <w:r w:rsidRPr="00E92938">
              <w:rPr>
                <w:sz w:val="22"/>
                <w:szCs w:val="22"/>
                <w:lang w:val="en-GB"/>
              </w:rPr>
              <w:t>ployment in the bioen</w:t>
            </w:r>
            <w:r>
              <w:rPr>
                <w:sz w:val="22"/>
                <w:szCs w:val="22"/>
                <w:lang w:val="en-GB"/>
              </w:rPr>
              <w:t xml:space="preserve">ergy sector </w:t>
            </w:r>
            <w:r w:rsidRPr="00E92938">
              <w:rPr>
                <w:sz w:val="22"/>
                <w:szCs w:val="22"/>
                <w:lang w:val="en-GB"/>
              </w:rPr>
              <w:t>are available and it is difficult to e</w:t>
            </w:r>
            <w:r w:rsidRPr="00E92938">
              <w:rPr>
                <w:sz w:val="22"/>
                <w:szCs w:val="22"/>
                <w:lang w:val="en-GB"/>
              </w:rPr>
              <w:t>s</w:t>
            </w:r>
            <w:r>
              <w:rPr>
                <w:sz w:val="22"/>
                <w:szCs w:val="22"/>
                <w:lang w:val="en-GB"/>
              </w:rPr>
              <w:t xml:space="preserve">timate with </w:t>
            </w:r>
            <w:r w:rsidRPr="00E92938">
              <w:rPr>
                <w:sz w:val="22"/>
                <w:szCs w:val="22"/>
                <w:lang w:val="en-GB"/>
              </w:rPr>
              <w:t>accuracy the actual</w:t>
            </w:r>
            <w:r>
              <w:rPr>
                <w:sz w:val="22"/>
                <w:szCs w:val="22"/>
                <w:lang w:val="en-GB"/>
              </w:rPr>
              <w:t xml:space="preserve"> size of the workforce involved </w:t>
            </w:r>
            <w:r w:rsidRPr="00E92938">
              <w:rPr>
                <w:sz w:val="22"/>
                <w:szCs w:val="22"/>
                <w:lang w:val="en-GB"/>
              </w:rPr>
              <w:t>in the sector.</w:t>
            </w:r>
            <w:r>
              <w:rPr>
                <w:sz w:val="22"/>
                <w:szCs w:val="22"/>
                <w:lang w:val="en-GB"/>
              </w:rPr>
              <w:t xml:space="preserve"> </w:t>
            </w:r>
            <w:r w:rsidRPr="00E92938">
              <w:rPr>
                <w:sz w:val="22"/>
                <w:szCs w:val="22"/>
                <w:lang w:val="en-GB"/>
              </w:rPr>
              <w:t>The direct</w:t>
            </w:r>
            <w:r>
              <w:rPr>
                <w:sz w:val="22"/>
                <w:szCs w:val="22"/>
                <w:lang w:val="en-GB"/>
              </w:rPr>
              <w:t xml:space="preserve"> employment associated with the </w:t>
            </w:r>
            <w:r w:rsidRPr="00E92938">
              <w:rPr>
                <w:sz w:val="22"/>
                <w:szCs w:val="22"/>
                <w:lang w:val="en-GB"/>
              </w:rPr>
              <w:t>supply chai</w:t>
            </w:r>
            <w:r>
              <w:rPr>
                <w:sz w:val="22"/>
                <w:szCs w:val="22"/>
                <w:lang w:val="en-GB"/>
              </w:rPr>
              <w:t xml:space="preserve">ns of Cassava-based ethanol and </w:t>
            </w:r>
            <w:r w:rsidRPr="00E92938">
              <w:rPr>
                <w:sz w:val="22"/>
                <w:szCs w:val="22"/>
                <w:lang w:val="en-GB"/>
              </w:rPr>
              <w:t>household level biogas was est</w:t>
            </w:r>
            <w:r w:rsidRPr="00E92938">
              <w:rPr>
                <w:sz w:val="22"/>
                <w:szCs w:val="22"/>
                <w:lang w:val="en-GB"/>
              </w:rPr>
              <w:t>i</w:t>
            </w:r>
            <w:r w:rsidRPr="00E92938">
              <w:rPr>
                <w:sz w:val="22"/>
                <w:szCs w:val="22"/>
                <w:lang w:val="en-GB"/>
              </w:rPr>
              <w:t>mated</w:t>
            </w:r>
            <w:r>
              <w:rPr>
                <w:sz w:val="22"/>
                <w:szCs w:val="22"/>
                <w:lang w:val="en-GB"/>
              </w:rPr>
              <w:t xml:space="preserve">, based </w:t>
            </w:r>
            <w:r w:rsidRPr="00E92938">
              <w:rPr>
                <w:sz w:val="22"/>
                <w:szCs w:val="22"/>
                <w:lang w:val="en-GB"/>
              </w:rPr>
              <w:t>on data and info</w:t>
            </w:r>
            <w:r w:rsidRPr="00E92938">
              <w:rPr>
                <w:sz w:val="22"/>
                <w:szCs w:val="22"/>
                <w:lang w:val="en-GB"/>
              </w:rPr>
              <w:t>r</w:t>
            </w:r>
            <w:r w:rsidRPr="00E92938">
              <w:rPr>
                <w:sz w:val="22"/>
                <w:szCs w:val="22"/>
                <w:lang w:val="en-GB"/>
              </w:rPr>
              <w:t>mation from official statistics</w:t>
            </w:r>
            <w:r>
              <w:rPr>
                <w:sz w:val="22"/>
                <w:szCs w:val="22"/>
                <w:lang w:val="en-GB"/>
              </w:rPr>
              <w:t xml:space="preserve"> and reports.</w:t>
            </w:r>
          </w:p>
        </w:tc>
        <w:tc>
          <w:tcPr>
            <w:tcW w:w="669" w:type="pct"/>
          </w:tcPr>
          <w:p w14:paraId="435B467D" w14:textId="5C6CD815" w:rsidR="00530339" w:rsidRPr="00E92938" w:rsidRDefault="00E92938" w:rsidP="00F80440">
            <w:pPr>
              <w:pStyle w:val="Textkrper"/>
              <w:jc w:val="left"/>
              <w:rPr>
                <w:sz w:val="22"/>
                <w:szCs w:val="22"/>
                <w:lang w:val="en-GB"/>
              </w:rPr>
            </w:pPr>
            <w:r>
              <w:rPr>
                <w:sz w:val="22"/>
                <w:szCs w:val="22"/>
                <w:lang w:val="en-GB"/>
              </w:rPr>
              <w:t>p. 163</w:t>
            </w:r>
          </w:p>
        </w:tc>
      </w:tr>
    </w:tbl>
    <w:p w14:paraId="7E642E1C" w14:textId="77777777" w:rsidR="00A20480" w:rsidRPr="00E92938" w:rsidRDefault="00A20480" w:rsidP="00B007D1">
      <w:pPr>
        <w:pStyle w:val="Textkrper"/>
        <w:rPr>
          <w:sz w:val="28"/>
          <w:lang w:val="en-GB"/>
        </w:rPr>
      </w:pPr>
    </w:p>
    <w:p w14:paraId="3A87C029" w14:textId="198EBD3B" w:rsidR="00B007D1" w:rsidRPr="00CC6EEA" w:rsidRDefault="0026012E" w:rsidP="00B007D1">
      <w:pPr>
        <w:pStyle w:val="Textkrper"/>
        <w:rPr>
          <w:b/>
          <w:i/>
          <w:sz w:val="28"/>
          <w:lang w:val="en-GB"/>
        </w:rPr>
      </w:pPr>
      <w:r>
        <w:rPr>
          <w:b/>
          <w:i/>
          <w:sz w:val="28"/>
          <w:lang w:val="en-GB"/>
        </w:rPr>
        <w:lastRenderedPageBreak/>
        <w:t>c) I</w:t>
      </w:r>
      <w:r w:rsidR="00B007D1" w:rsidRPr="00CC6EEA">
        <w:rPr>
          <w:b/>
          <w:i/>
          <w:sz w:val="28"/>
          <w:lang w:val="en-GB"/>
        </w:rPr>
        <w:t>ssues highlighted by the TFS sub-group</w:t>
      </w:r>
    </w:p>
    <w:p w14:paraId="619AEC1D" w14:textId="7BAC5FB0" w:rsidR="00446E51" w:rsidRDefault="00446E51" w:rsidP="00446E51">
      <w:pPr>
        <w:pStyle w:val="Textkrper"/>
        <w:rPr>
          <w:sz w:val="28"/>
          <w:lang w:val="en-GB"/>
        </w:rPr>
      </w:pPr>
      <w:r>
        <w:rPr>
          <w:sz w:val="28"/>
          <w:lang w:val="en-GB"/>
        </w:rPr>
        <w:t xml:space="preserve">The attribution challenge </w:t>
      </w:r>
      <w:r w:rsidR="00981BB3">
        <w:rPr>
          <w:sz w:val="28"/>
          <w:lang w:val="en-GB"/>
        </w:rPr>
        <w:t>is</w:t>
      </w:r>
      <w:r>
        <w:rPr>
          <w:sz w:val="28"/>
          <w:lang w:val="en-GB"/>
        </w:rPr>
        <w:t xml:space="preserve"> that it </w:t>
      </w:r>
      <w:r w:rsidRPr="00832C3F">
        <w:rPr>
          <w:sz w:val="28"/>
          <w:lang w:val="en-GB"/>
        </w:rPr>
        <w:t>may be difficult to determine the exact number of jobs created and lost/displaced as a result of bioenergy production and use (to give net job creation figure).</w:t>
      </w:r>
    </w:p>
    <w:p w14:paraId="2F302E72" w14:textId="77777777" w:rsidR="00B007D1" w:rsidRDefault="00B007D1" w:rsidP="00B007D1">
      <w:pPr>
        <w:pStyle w:val="Textkrper"/>
        <w:rPr>
          <w:sz w:val="28"/>
          <w:lang w:val="en-GB"/>
        </w:rPr>
      </w:pPr>
    </w:p>
    <w:p w14:paraId="66729956" w14:textId="77777777" w:rsidR="00B007D1" w:rsidRPr="00CC6EEA" w:rsidRDefault="00B007D1" w:rsidP="00B007D1">
      <w:pPr>
        <w:pStyle w:val="Textkrper"/>
        <w:rPr>
          <w:b/>
          <w:i/>
          <w:sz w:val="28"/>
          <w:lang w:val="en-GB"/>
        </w:rPr>
      </w:pPr>
      <w:r w:rsidRPr="00CC6EEA">
        <w:rPr>
          <w:b/>
          <w:i/>
          <w:sz w:val="28"/>
          <w:lang w:val="en-GB"/>
        </w:rPr>
        <w:t>d) Specific guidance</w:t>
      </w:r>
    </w:p>
    <w:p w14:paraId="7C9C854A" w14:textId="02A587D5" w:rsidR="00B007D1" w:rsidRDefault="00A20480" w:rsidP="00B007D1">
      <w:pPr>
        <w:pStyle w:val="Textkrper"/>
        <w:rPr>
          <w:sz w:val="28"/>
          <w:lang w:val="en-GB"/>
        </w:rPr>
      </w:pPr>
      <w:r>
        <w:rPr>
          <w:sz w:val="28"/>
          <w:lang w:val="en-GB"/>
        </w:rPr>
        <w:t>This attribution issue</w:t>
      </w:r>
      <w:r w:rsidR="003E03B1">
        <w:rPr>
          <w:sz w:val="28"/>
          <w:lang w:val="en-GB"/>
        </w:rPr>
        <w:t xml:space="preserve"> again is a matter of existing</w:t>
      </w:r>
      <w:r>
        <w:rPr>
          <w:sz w:val="28"/>
          <w:lang w:val="en-GB"/>
        </w:rPr>
        <w:t xml:space="preserve"> statistical</w:t>
      </w:r>
      <w:r w:rsidR="003E03B1">
        <w:rPr>
          <w:sz w:val="28"/>
          <w:lang w:val="en-GB"/>
        </w:rPr>
        <w:t xml:space="preserve"> figures.</w:t>
      </w:r>
    </w:p>
    <w:p w14:paraId="383E5889" w14:textId="1EDFCF96" w:rsidR="003E03B1" w:rsidRPr="003B4266" w:rsidRDefault="00A20480" w:rsidP="00760744">
      <w:pPr>
        <w:pStyle w:val="Textkrper"/>
        <w:numPr>
          <w:ilvl w:val="0"/>
          <w:numId w:val="35"/>
        </w:numPr>
        <w:tabs>
          <w:tab w:val="left" w:pos="1035"/>
        </w:tabs>
        <w:rPr>
          <w:i/>
          <w:sz w:val="28"/>
        </w:rPr>
      </w:pPr>
      <w:r w:rsidRPr="003B4266">
        <w:rPr>
          <w:i/>
          <w:sz w:val="28"/>
        </w:rPr>
        <w:t xml:space="preserve">What is the exact </w:t>
      </w:r>
      <w:r w:rsidR="003E03B1" w:rsidRPr="003B4266">
        <w:rPr>
          <w:i/>
          <w:sz w:val="28"/>
        </w:rPr>
        <w:t>number of jobs created and lost/displaced as a result of bioenergy production and use?</w:t>
      </w:r>
    </w:p>
    <w:p w14:paraId="23B7D4FD" w14:textId="0EA8A6BF" w:rsidR="00A20480" w:rsidRDefault="00A20480" w:rsidP="00760744">
      <w:pPr>
        <w:pStyle w:val="Textkrper"/>
        <w:numPr>
          <w:ilvl w:val="0"/>
          <w:numId w:val="16"/>
        </w:numPr>
        <w:rPr>
          <w:sz w:val="28"/>
          <w:lang w:val="en-GB"/>
        </w:rPr>
      </w:pPr>
      <w:r>
        <w:rPr>
          <w:sz w:val="28"/>
          <w:lang w:val="en-GB"/>
        </w:rPr>
        <w:t>TIER 1:</w:t>
      </w:r>
      <w:r w:rsidR="003E03B1">
        <w:rPr>
          <w:sz w:val="28"/>
          <w:lang w:val="en-GB"/>
        </w:rPr>
        <w:t xml:space="preserve"> Estimations can be made by observing the number of total jobs in the agricultural sector compared to the production figures of conve</w:t>
      </w:r>
      <w:r w:rsidR="003E03B1">
        <w:rPr>
          <w:sz w:val="28"/>
          <w:lang w:val="en-GB"/>
        </w:rPr>
        <w:t>n</w:t>
      </w:r>
      <w:r w:rsidR="003E03B1">
        <w:rPr>
          <w:sz w:val="28"/>
          <w:lang w:val="en-GB"/>
        </w:rPr>
        <w:t>tional products and bioenergy products. (This does not include the whole value chain.)</w:t>
      </w:r>
    </w:p>
    <w:p w14:paraId="5E72A295" w14:textId="3283242A" w:rsidR="00A20480" w:rsidRDefault="00A20480" w:rsidP="00760744">
      <w:pPr>
        <w:pStyle w:val="Textkrper"/>
        <w:numPr>
          <w:ilvl w:val="0"/>
          <w:numId w:val="16"/>
        </w:numPr>
        <w:rPr>
          <w:sz w:val="28"/>
          <w:lang w:val="en-GB"/>
        </w:rPr>
      </w:pPr>
      <w:r>
        <w:rPr>
          <w:sz w:val="28"/>
          <w:lang w:val="en-GB"/>
        </w:rPr>
        <w:t>TIER 2:</w:t>
      </w:r>
      <w:r w:rsidR="003E03B1">
        <w:rPr>
          <w:sz w:val="28"/>
          <w:lang w:val="en-GB"/>
        </w:rPr>
        <w:t xml:space="preserve"> Surveys about the job creation in bioenergy can be made on an individual basis for research purposes.</w:t>
      </w:r>
    </w:p>
    <w:p w14:paraId="6ED42291" w14:textId="16A0B9E6" w:rsidR="00A20480" w:rsidRDefault="00A20480" w:rsidP="00760744">
      <w:pPr>
        <w:pStyle w:val="Textkrper"/>
        <w:numPr>
          <w:ilvl w:val="0"/>
          <w:numId w:val="16"/>
        </w:numPr>
        <w:rPr>
          <w:sz w:val="28"/>
          <w:lang w:val="en-GB"/>
        </w:rPr>
      </w:pPr>
      <w:r>
        <w:rPr>
          <w:sz w:val="28"/>
          <w:lang w:val="en-GB"/>
        </w:rPr>
        <w:t>TIER 3:</w:t>
      </w:r>
      <w:r w:rsidR="003E03B1" w:rsidRPr="003E03B1">
        <w:t xml:space="preserve"> </w:t>
      </w:r>
      <w:r w:rsidR="003E03B1" w:rsidRPr="003E03B1">
        <w:rPr>
          <w:sz w:val="28"/>
          <w:lang w:val="en-GB"/>
        </w:rPr>
        <w:t xml:space="preserve">Established statistical data </w:t>
      </w:r>
      <w:r w:rsidR="003E03B1">
        <w:rPr>
          <w:sz w:val="28"/>
          <w:lang w:val="en-GB"/>
        </w:rPr>
        <w:t xml:space="preserve">about jobs in the bioenergy sector </w:t>
      </w:r>
      <w:r w:rsidR="003E03B1" w:rsidRPr="003E03B1">
        <w:rPr>
          <w:sz w:val="28"/>
          <w:lang w:val="en-GB"/>
        </w:rPr>
        <w:t>is available and collect</w:t>
      </w:r>
      <w:r w:rsidR="003E03B1">
        <w:rPr>
          <w:sz w:val="28"/>
          <w:lang w:val="en-GB"/>
        </w:rPr>
        <w:t>ed on a regular basis.</w:t>
      </w:r>
    </w:p>
    <w:p w14:paraId="3C427ED5" w14:textId="77777777" w:rsidR="00B007D1" w:rsidRDefault="00B007D1" w:rsidP="00B007D1">
      <w:pPr>
        <w:pStyle w:val="Textkrper"/>
        <w:rPr>
          <w:sz w:val="28"/>
          <w:lang w:val="en-GB"/>
        </w:rPr>
      </w:pPr>
    </w:p>
    <w:p w14:paraId="5E088AD7" w14:textId="0CBBCBCA" w:rsidR="00B007D1" w:rsidRPr="00B007D1" w:rsidRDefault="00B007D1" w:rsidP="000479F1">
      <w:pPr>
        <w:pStyle w:val="berschrift2"/>
        <w:rPr>
          <w:lang w:val="en-GB"/>
        </w:rPr>
      </w:pPr>
      <w:bookmarkStart w:id="26" w:name="_Toc535852050"/>
      <w:r w:rsidRPr="00B007D1">
        <w:rPr>
          <w:lang w:val="en-GB"/>
        </w:rPr>
        <w:t xml:space="preserve">Indicator </w:t>
      </w:r>
      <w:r w:rsidR="000479F1">
        <w:rPr>
          <w:lang w:val="en-GB"/>
        </w:rPr>
        <w:t>1</w:t>
      </w:r>
      <w:r>
        <w:rPr>
          <w:lang w:val="en-GB"/>
        </w:rPr>
        <w:t>4:</w:t>
      </w:r>
      <w:r w:rsidR="000479F1">
        <w:rPr>
          <w:lang w:val="en-GB"/>
        </w:rPr>
        <w:t xml:space="preserve"> </w:t>
      </w:r>
      <w:r w:rsidR="000479F1" w:rsidRPr="000479F1">
        <w:rPr>
          <w:lang w:val="en-GB"/>
        </w:rPr>
        <w:t>Bioenergy used to expand access to modern ene</w:t>
      </w:r>
      <w:r w:rsidR="000479F1" w:rsidRPr="000479F1">
        <w:rPr>
          <w:lang w:val="en-GB"/>
        </w:rPr>
        <w:t>r</w:t>
      </w:r>
      <w:r w:rsidR="000479F1" w:rsidRPr="000479F1">
        <w:rPr>
          <w:lang w:val="en-GB"/>
        </w:rPr>
        <w:t>gy services</w:t>
      </w:r>
      <w:bookmarkEnd w:id="26"/>
    </w:p>
    <w:p w14:paraId="08C355AA" w14:textId="77777777" w:rsidR="00B007D1" w:rsidRPr="00CC6EEA" w:rsidRDefault="00B007D1" w:rsidP="00B007D1">
      <w:pPr>
        <w:pStyle w:val="Textkrper"/>
        <w:rPr>
          <w:b/>
          <w:i/>
          <w:sz w:val="28"/>
          <w:lang w:val="en-GB"/>
        </w:rPr>
      </w:pPr>
      <w:r w:rsidRPr="00CC6EEA">
        <w:rPr>
          <w:b/>
          <w:i/>
          <w:sz w:val="28"/>
          <w:lang w:val="en-GB"/>
        </w:rPr>
        <w:t>a) Short recapitulation of the indicator</w:t>
      </w:r>
    </w:p>
    <w:p w14:paraId="72CFAEFC" w14:textId="77777777" w:rsidR="00693F5F" w:rsidRPr="00F27BE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Description:</w:t>
      </w:r>
    </w:p>
    <w:p w14:paraId="3138DC26"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(14.1) Total amount and percentage of increased access to modern energy services gained through modern bioenergy (disaggregated by bioenerg</w:t>
      </w:r>
      <w:r w:rsidR="00942065">
        <w:rPr>
          <w:sz w:val="22"/>
          <w:szCs w:val="22"/>
          <w:lang w:val="en-GB"/>
        </w:rPr>
        <w:t>y type), measured in terms of</w:t>
      </w:r>
    </w:p>
    <w:p w14:paraId="4102E21E" w14:textId="77777777" w:rsidR="00942065" w:rsidRDefault="00942065"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(14.1a) energy and</w:t>
      </w:r>
    </w:p>
    <w:p w14:paraId="6BA0C867" w14:textId="26A97C55"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(14.1b) numbe</w:t>
      </w:r>
      <w:r w:rsidR="00942065">
        <w:rPr>
          <w:sz w:val="22"/>
          <w:szCs w:val="22"/>
          <w:lang w:val="en-GB"/>
        </w:rPr>
        <w:t>rs of households and businesses</w:t>
      </w:r>
    </w:p>
    <w:p w14:paraId="2478E140" w14:textId="1235159A" w:rsidR="00693F5F" w:rsidRPr="00F27BE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(14.2) Total number and percentage of households and businesses using bioenergy, disaggregated i</w:t>
      </w:r>
      <w:r w:rsidRPr="00F27BE5">
        <w:rPr>
          <w:sz w:val="22"/>
          <w:szCs w:val="22"/>
          <w:lang w:val="en-GB"/>
        </w:rPr>
        <w:t>n</w:t>
      </w:r>
      <w:r w:rsidRPr="00F27BE5">
        <w:rPr>
          <w:sz w:val="22"/>
          <w:szCs w:val="22"/>
          <w:lang w:val="en-GB"/>
        </w:rPr>
        <w:t>to modern bioenergy and traditional use of biomass</w:t>
      </w:r>
    </w:p>
    <w:p w14:paraId="4C6616B6" w14:textId="77777777" w:rsidR="00693F5F" w:rsidRPr="00F27BE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Measurement unit(s):</w:t>
      </w:r>
    </w:p>
    <w:p w14:paraId="7ED7E16E"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(14.1a) Modern energy services can take the form of liquid fuels, gaseous fuels, solid fuels, heating, cooling and electricity. A change in access to each of these forms of modern energy can be measured in MJ per year and this is preferable in order to allow comparison of different forms of energy se</w:t>
      </w:r>
      <w:r w:rsidRPr="00F27BE5">
        <w:rPr>
          <w:sz w:val="22"/>
          <w:szCs w:val="22"/>
          <w:lang w:val="en-GB"/>
        </w:rPr>
        <w:t>r</w:t>
      </w:r>
      <w:r w:rsidRPr="00F27BE5">
        <w:rPr>
          <w:sz w:val="22"/>
          <w:szCs w:val="22"/>
          <w:lang w:val="en-GB"/>
        </w:rPr>
        <w:t>vice, but each may also be measured in appropriate units of volume or mass per year, which may sometimes be more convenient, leading to the following possible units for this indicator component:</w:t>
      </w:r>
    </w:p>
    <w:p w14:paraId="062E4CDB"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Liquid fuels: litres/yea</w:t>
      </w:r>
      <w:r w:rsidR="00942065">
        <w:rPr>
          <w:sz w:val="22"/>
          <w:szCs w:val="22"/>
          <w:lang w:val="en-GB"/>
        </w:rPr>
        <w:t>r or MJ/year and percentage (1)</w:t>
      </w:r>
    </w:p>
    <w:p w14:paraId="44561984"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Gaseous fuels: cubic metres</w:t>
      </w:r>
      <w:r w:rsidR="00942065">
        <w:rPr>
          <w:sz w:val="22"/>
          <w:szCs w:val="22"/>
          <w:lang w:val="en-GB"/>
        </w:rPr>
        <w:t>/year or MJ/year and percentage</w:t>
      </w:r>
    </w:p>
    <w:p w14:paraId="5ACA9F0E"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Solid fuels: tonnes</w:t>
      </w:r>
      <w:r w:rsidR="00942065">
        <w:rPr>
          <w:sz w:val="22"/>
          <w:szCs w:val="22"/>
          <w:lang w:val="en-GB"/>
        </w:rPr>
        <w:t>/year or MJ/year and percentage</w:t>
      </w:r>
    </w:p>
    <w:p w14:paraId="527CD698"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 xml:space="preserve">Heating and </w:t>
      </w:r>
      <w:r w:rsidR="00942065">
        <w:rPr>
          <w:sz w:val="22"/>
          <w:szCs w:val="22"/>
          <w:lang w:val="en-GB"/>
        </w:rPr>
        <w:t>cooling: MJ/year and percentage</w:t>
      </w:r>
    </w:p>
    <w:p w14:paraId="654AEDAD"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lastRenderedPageBreak/>
        <w:t>Electricity: MWh/year or MJ/year (for electricity used), MW/year (if only electricity generation capa</w:t>
      </w:r>
      <w:r w:rsidRPr="00F27BE5">
        <w:rPr>
          <w:sz w:val="22"/>
          <w:szCs w:val="22"/>
          <w:lang w:val="en-GB"/>
        </w:rPr>
        <w:t>c</w:t>
      </w:r>
      <w:r w:rsidRPr="00F27BE5">
        <w:rPr>
          <w:sz w:val="22"/>
          <w:szCs w:val="22"/>
          <w:lang w:val="en-GB"/>
        </w:rPr>
        <w:t>ity to which new access is deemed to have been gained can be measured), hours/year (for the time either for which electricity is used or for which there is access to a functioning electricity supply) and percentag</w:t>
      </w:r>
      <w:r w:rsidR="00942065">
        <w:rPr>
          <w:sz w:val="22"/>
          <w:szCs w:val="22"/>
          <w:lang w:val="en-GB"/>
        </w:rPr>
        <w:t>e</w:t>
      </w:r>
    </w:p>
    <w:p w14:paraId="3C856B93" w14:textId="068CE6BC" w:rsidR="00942065" w:rsidRDefault="00942065"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(14.1b) number and percentage</w:t>
      </w:r>
    </w:p>
    <w:p w14:paraId="59C48D19" w14:textId="77777777" w:rsidR="00942065" w:rsidRDefault="00942065"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(14.2) number and percentage</w:t>
      </w:r>
    </w:p>
    <w:p w14:paraId="03822262" w14:textId="6465D212" w:rsidR="00693F5F" w:rsidRPr="00F27BE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 When converting between litres/year and MJ/year for liquid fuels the Lower Heating Value (LHV) for the given liquid fuel should be used. For example, the energy content (LHV) of anhydrous ethanol is 21.1 MJ/litre. Furthermore, the difference in energy content per litre should be taken into account when comparing different liquid fuels.</w:t>
      </w:r>
    </w:p>
    <w:p w14:paraId="27C622AF" w14:textId="77777777" w:rsidR="00B007D1" w:rsidRDefault="00B007D1" w:rsidP="00B007D1">
      <w:pPr>
        <w:pStyle w:val="Textkrper"/>
        <w:rPr>
          <w:sz w:val="28"/>
          <w:lang w:val="en-GB"/>
        </w:rPr>
      </w:pPr>
    </w:p>
    <w:p w14:paraId="772D4A92" w14:textId="77777777" w:rsidR="00B007D1" w:rsidRPr="00CC6EEA" w:rsidRDefault="00B007D1" w:rsidP="00B007D1">
      <w:pPr>
        <w:pStyle w:val="Textkrper"/>
        <w:rPr>
          <w:b/>
          <w:i/>
          <w:sz w:val="28"/>
          <w:lang w:val="en-GB"/>
        </w:rPr>
      </w:pPr>
      <w:r w:rsidRPr="00CC6EEA">
        <w:rPr>
          <w:b/>
          <w:i/>
          <w:sz w:val="28"/>
          <w:lang w:val="en-GB"/>
        </w:rPr>
        <w:t>b) Attribution challenges during implementation</w:t>
      </w:r>
    </w:p>
    <w:p w14:paraId="1F92A952" w14:textId="77777777" w:rsidR="00B007D1" w:rsidRDefault="00B007D1" w:rsidP="00B007D1">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530339" w:rsidRPr="00AC31C4" w14:paraId="0E7F67A0" w14:textId="77777777" w:rsidTr="00F80440">
        <w:tc>
          <w:tcPr>
            <w:tcW w:w="669" w:type="pct"/>
          </w:tcPr>
          <w:p w14:paraId="142A998E" w14:textId="77777777" w:rsidR="00530339" w:rsidRPr="00AC31C4" w:rsidRDefault="00530339" w:rsidP="00F80440">
            <w:pPr>
              <w:pStyle w:val="Textkrper"/>
              <w:rPr>
                <w:b/>
                <w:lang w:val="en-GB"/>
              </w:rPr>
            </w:pPr>
            <w:r w:rsidRPr="00AC31C4">
              <w:rPr>
                <w:b/>
                <w:lang w:val="en-GB"/>
              </w:rPr>
              <w:t>Country</w:t>
            </w:r>
          </w:p>
        </w:tc>
        <w:tc>
          <w:tcPr>
            <w:tcW w:w="1831" w:type="pct"/>
          </w:tcPr>
          <w:p w14:paraId="41519455" w14:textId="77777777" w:rsidR="00530339" w:rsidRPr="00AC31C4" w:rsidRDefault="00530339" w:rsidP="00F80440">
            <w:pPr>
              <w:pStyle w:val="Textkrper"/>
              <w:rPr>
                <w:b/>
                <w:lang w:val="en-GB"/>
              </w:rPr>
            </w:pPr>
            <w:r w:rsidRPr="00AC31C4">
              <w:rPr>
                <w:b/>
                <w:lang w:val="en-GB"/>
              </w:rPr>
              <w:t>Attribution issue</w:t>
            </w:r>
          </w:p>
        </w:tc>
        <w:tc>
          <w:tcPr>
            <w:tcW w:w="1831" w:type="pct"/>
          </w:tcPr>
          <w:p w14:paraId="71B4601C" w14:textId="77777777" w:rsidR="00530339" w:rsidRPr="00AC31C4" w:rsidRDefault="00530339" w:rsidP="00F80440">
            <w:pPr>
              <w:pStyle w:val="Textkrper"/>
              <w:rPr>
                <w:b/>
                <w:lang w:val="en-GB"/>
              </w:rPr>
            </w:pPr>
            <w:r w:rsidRPr="00AC31C4">
              <w:rPr>
                <w:b/>
                <w:lang w:val="en-GB"/>
              </w:rPr>
              <w:t>Used approach</w:t>
            </w:r>
          </w:p>
        </w:tc>
        <w:tc>
          <w:tcPr>
            <w:tcW w:w="669" w:type="pct"/>
          </w:tcPr>
          <w:p w14:paraId="2FD80D35" w14:textId="77777777" w:rsidR="00530339" w:rsidRPr="00AC31C4" w:rsidRDefault="00530339" w:rsidP="00F80440">
            <w:pPr>
              <w:pStyle w:val="Textkrper"/>
              <w:rPr>
                <w:b/>
                <w:lang w:val="en-GB"/>
              </w:rPr>
            </w:pPr>
            <w:r w:rsidRPr="00AC31C4">
              <w:rPr>
                <w:b/>
                <w:lang w:val="en-GB"/>
              </w:rPr>
              <w:t>Reference</w:t>
            </w:r>
          </w:p>
        </w:tc>
      </w:tr>
      <w:tr w:rsidR="00530339" w:rsidRPr="00942065" w14:paraId="56EF8EC6" w14:textId="77777777" w:rsidTr="00F80440">
        <w:tc>
          <w:tcPr>
            <w:tcW w:w="669" w:type="pct"/>
          </w:tcPr>
          <w:p w14:paraId="48B70F89" w14:textId="4F137DC7" w:rsidR="00530339" w:rsidRPr="00942065" w:rsidRDefault="00942065" w:rsidP="00F80440">
            <w:pPr>
              <w:pStyle w:val="Textkrper"/>
              <w:jc w:val="left"/>
              <w:rPr>
                <w:sz w:val="22"/>
                <w:szCs w:val="22"/>
                <w:lang w:val="en-GB"/>
              </w:rPr>
            </w:pPr>
            <w:r w:rsidRPr="00942065">
              <w:rPr>
                <w:sz w:val="22"/>
                <w:szCs w:val="22"/>
                <w:lang w:val="en-GB"/>
              </w:rPr>
              <w:t>Columbia</w:t>
            </w:r>
          </w:p>
        </w:tc>
        <w:tc>
          <w:tcPr>
            <w:tcW w:w="1831" w:type="pct"/>
          </w:tcPr>
          <w:p w14:paraId="31DBCD44" w14:textId="25686CAA" w:rsidR="00530339" w:rsidRPr="00942065" w:rsidRDefault="00942065" w:rsidP="00942065">
            <w:pPr>
              <w:pStyle w:val="Textkrper"/>
              <w:jc w:val="left"/>
              <w:rPr>
                <w:sz w:val="22"/>
                <w:szCs w:val="22"/>
                <w:lang w:val="en-GB"/>
              </w:rPr>
            </w:pPr>
            <w:r w:rsidRPr="00942065">
              <w:rPr>
                <w:sz w:val="22"/>
                <w:szCs w:val="22"/>
                <w:lang w:val="en-GB"/>
              </w:rPr>
              <w:t>Modern bioenergy did not have any role in this increase in access to modern energy services that was recorded in Colombia during the past decade.</w:t>
            </w:r>
          </w:p>
        </w:tc>
        <w:tc>
          <w:tcPr>
            <w:tcW w:w="1831" w:type="pct"/>
          </w:tcPr>
          <w:p w14:paraId="585E8304" w14:textId="4D7FA5D0" w:rsidR="00530339" w:rsidRPr="00942065" w:rsidRDefault="00942065" w:rsidP="00942065">
            <w:pPr>
              <w:pStyle w:val="Textkrper"/>
              <w:jc w:val="left"/>
              <w:rPr>
                <w:sz w:val="22"/>
                <w:szCs w:val="22"/>
                <w:lang w:val="en-GB"/>
              </w:rPr>
            </w:pPr>
            <w:r w:rsidRPr="00942065">
              <w:rPr>
                <w:sz w:val="22"/>
                <w:szCs w:val="22"/>
                <w:lang w:val="en-GB"/>
              </w:rPr>
              <w:t>Hence, this indicator is not relevant for the current Colombian context</w:t>
            </w:r>
          </w:p>
        </w:tc>
        <w:tc>
          <w:tcPr>
            <w:tcW w:w="669" w:type="pct"/>
          </w:tcPr>
          <w:p w14:paraId="3CD51E13" w14:textId="165AFD1B" w:rsidR="00530339" w:rsidRPr="00942065" w:rsidRDefault="00942065" w:rsidP="00F80440">
            <w:pPr>
              <w:pStyle w:val="Textkrper"/>
              <w:jc w:val="left"/>
              <w:rPr>
                <w:sz w:val="22"/>
                <w:szCs w:val="22"/>
                <w:lang w:val="en-GB"/>
              </w:rPr>
            </w:pPr>
            <w:r w:rsidRPr="00942065">
              <w:rPr>
                <w:sz w:val="22"/>
                <w:szCs w:val="22"/>
                <w:lang w:val="en-GB"/>
              </w:rPr>
              <w:t>p. 137</w:t>
            </w:r>
          </w:p>
        </w:tc>
      </w:tr>
      <w:tr w:rsidR="00530339" w:rsidRPr="00942065" w14:paraId="3F5B2259" w14:textId="77777777" w:rsidTr="00F80440">
        <w:tc>
          <w:tcPr>
            <w:tcW w:w="669" w:type="pct"/>
          </w:tcPr>
          <w:p w14:paraId="3F4533E5" w14:textId="08D116D6" w:rsidR="00530339" w:rsidRPr="00942065" w:rsidRDefault="00942065" w:rsidP="00F80440">
            <w:pPr>
              <w:pStyle w:val="Textkrper"/>
              <w:jc w:val="left"/>
              <w:rPr>
                <w:sz w:val="22"/>
                <w:szCs w:val="22"/>
                <w:lang w:val="en-GB"/>
              </w:rPr>
            </w:pPr>
            <w:r w:rsidRPr="00942065">
              <w:rPr>
                <w:sz w:val="22"/>
                <w:szCs w:val="22"/>
                <w:lang w:val="en-GB"/>
              </w:rPr>
              <w:t>Germany</w:t>
            </w:r>
          </w:p>
        </w:tc>
        <w:tc>
          <w:tcPr>
            <w:tcW w:w="1831" w:type="pct"/>
          </w:tcPr>
          <w:p w14:paraId="5CE4BC98" w14:textId="74349D1F" w:rsidR="00530339" w:rsidRPr="00942065" w:rsidRDefault="008373DF" w:rsidP="008373DF">
            <w:pPr>
              <w:pStyle w:val="Textkrper"/>
              <w:jc w:val="left"/>
              <w:rPr>
                <w:sz w:val="22"/>
                <w:szCs w:val="22"/>
                <w:lang w:val="en-GB"/>
              </w:rPr>
            </w:pPr>
            <w:r w:rsidRPr="008373DF">
              <w:rPr>
                <w:sz w:val="22"/>
                <w:szCs w:val="22"/>
                <w:lang w:val="en-GB"/>
              </w:rPr>
              <w:t>Energy services are covering all r</w:t>
            </w:r>
            <w:r w:rsidRPr="008373DF">
              <w:rPr>
                <w:sz w:val="22"/>
                <w:szCs w:val="22"/>
                <w:lang w:val="en-GB"/>
              </w:rPr>
              <w:t>e</w:t>
            </w:r>
            <w:r w:rsidRPr="008373DF">
              <w:rPr>
                <w:sz w:val="22"/>
                <w:szCs w:val="22"/>
                <w:lang w:val="en-GB"/>
              </w:rPr>
              <w:t>gions of Germany; access is avail</w:t>
            </w:r>
            <w:r w:rsidRPr="008373DF">
              <w:rPr>
                <w:sz w:val="22"/>
                <w:szCs w:val="22"/>
                <w:lang w:val="en-GB"/>
              </w:rPr>
              <w:t>a</w:t>
            </w:r>
            <w:r w:rsidRPr="008373DF">
              <w:rPr>
                <w:sz w:val="22"/>
                <w:szCs w:val="22"/>
                <w:lang w:val="en-GB"/>
              </w:rPr>
              <w:t>ble by everybody</w:t>
            </w:r>
            <w:r>
              <w:rPr>
                <w:sz w:val="22"/>
                <w:szCs w:val="22"/>
                <w:lang w:val="en-GB"/>
              </w:rPr>
              <w:t>.</w:t>
            </w:r>
          </w:p>
        </w:tc>
        <w:tc>
          <w:tcPr>
            <w:tcW w:w="1831" w:type="pct"/>
          </w:tcPr>
          <w:p w14:paraId="4E23FC58" w14:textId="39BE6575" w:rsidR="00530339" w:rsidRPr="00942065" w:rsidRDefault="008373DF" w:rsidP="00F80440">
            <w:pPr>
              <w:pStyle w:val="Textkrper"/>
              <w:jc w:val="left"/>
              <w:rPr>
                <w:sz w:val="22"/>
                <w:szCs w:val="22"/>
                <w:lang w:val="en-GB"/>
              </w:rPr>
            </w:pPr>
            <w:r w:rsidRPr="00942065">
              <w:rPr>
                <w:sz w:val="22"/>
                <w:szCs w:val="22"/>
                <w:lang w:val="en-GB"/>
              </w:rPr>
              <w:t>This indicator is considered as not relevant in the German context.</w:t>
            </w:r>
          </w:p>
        </w:tc>
        <w:tc>
          <w:tcPr>
            <w:tcW w:w="669" w:type="pct"/>
          </w:tcPr>
          <w:p w14:paraId="55948FBD" w14:textId="35806D29" w:rsidR="00530339" w:rsidRPr="00942065" w:rsidRDefault="00942065" w:rsidP="00F80440">
            <w:pPr>
              <w:pStyle w:val="Textkrper"/>
              <w:jc w:val="left"/>
              <w:rPr>
                <w:sz w:val="22"/>
                <w:szCs w:val="22"/>
                <w:lang w:val="en-GB"/>
              </w:rPr>
            </w:pPr>
            <w:r>
              <w:rPr>
                <w:sz w:val="22"/>
                <w:szCs w:val="22"/>
                <w:lang w:val="en-GB"/>
              </w:rPr>
              <w:t>p. 74</w:t>
            </w:r>
          </w:p>
        </w:tc>
      </w:tr>
      <w:tr w:rsidR="00942065" w:rsidRPr="008373DF" w14:paraId="44943037" w14:textId="77777777" w:rsidTr="00F80440">
        <w:tc>
          <w:tcPr>
            <w:tcW w:w="669" w:type="pct"/>
          </w:tcPr>
          <w:p w14:paraId="4588409D" w14:textId="70D71F1A" w:rsidR="00942065" w:rsidRPr="008373DF" w:rsidRDefault="008373DF" w:rsidP="00F80440">
            <w:pPr>
              <w:pStyle w:val="Textkrper"/>
              <w:jc w:val="left"/>
              <w:rPr>
                <w:sz w:val="22"/>
                <w:szCs w:val="22"/>
                <w:lang w:val="en-GB"/>
              </w:rPr>
            </w:pPr>
            <w:r w:rsidRPr="008373DF">
              <w:rPr>
                <w:sz w:val="22"/>
                <w:szCs w:val="22"/>
                <w:lang w:val="en-GB"/>
              </w:rPr>
              <w:t>Indonesia</w:t>
            </w:r>
          </w:p>
        </w:tc>
        <w:tc>
          <w:tcPr>
            <w:tcW w:w="1831" w:type="pct"/>
          </w:tcPr>
          <w:p w14:paraId="1723ACCA" w14:textId="697E50E1" w:rsidR="00942065" w:rsidRPr="008373DF" w:rsidRDefault="008373DF" w:rsidP="00F80440">
            <w:pPr>
              <w:pStyle w:val="Textkrper"/>
              <w:jc w:val="left"/>
              <w:rPr>
                <w:sz w:val="22"/>
                <w:szCs w:val="22"/>
                <w:lang w:val="en-GB"/>
              </w:rPr>
            </w:pPr>
            <w:r w:rsidRPr="008373DF">
              <w:rPr>
                <w:sz w:val="22"/>
                <w:szCs w:val="22"/>
                <w:lang w:val="en-GB"/>
              </w:rPr>
              <w:t>During the past decade, access to modern energy services increased in Indonesia.</w:t>
            </w:r>
          </w:p>
        </w:tc>
        <w:tc>
          <w:tcPr>
            <w:tcW w:w="1831" w:type="pct"/>
          </w:tcPr>
          <w:p w14:paraId="4EA88E7C" w14:textId="448EDE48" w:rsidR="00942065" w:rsidRPr="008373DF" w:rsidRDefault="008373DF" w:rsidP="00F80440">
            <w:pPr>
              <w:pStyle w:val="Textkrper"/>
              <w:jc w:val="left"/>
              <w:rPr>
                <w:sz w:val="22"/>
                <w:szCs w:val="22"/>
                <w:lang w:val="en-GB"/>
              </w:rPr>
            </w:pPr>
            <w:r w:rsidRPr="008373DF">
              <w:rPr>
                <w:sz w:val="22"/>
                <w:szCs w:val="22"/>
                <w:lang w:val="en-GB"/>
              </w:rPr>
              <w:t>Modern bioenergy did not have any role in the increase in access to modern energy services</w:t>
            </w:r>
          </w:p>
        </w:tc>
        <w:tc>
          <w:tcPr>
            <w:tcW w:w="669" w:type="pct"/>
          </w:tcPr>
          <w:p w14:paraId="336F015E" w14:textId="1A078412" w:rsidR="00942065" w:rsidRPr="008373DF" w:rsidRDefault="008373DF" w:rsidP="00F80440">
            <w:pPr>
              <w:pStyle w:val="Textkrper"/>
              <w:jc w:val="left"/>
              <w:rPr>
                <w:sz w:val="22"/>
                <w:szCs w:val="22"/>
                <w:lang w:val="en-GB"/>
              </w:rPr>
            </w:pPr>
            <w:r>
              <w:rPr>
                <w:sz w:val="22"/>
                <w:szCs w:val="22"/>
                <w:lang w:val="en-GB"/>
              </w:rPr>
              <w:t>p. 152</w:t>
            </w:r>
          </w:p>
        </w:tc>
      </w:tr>
      <w:tr w:rsidR="00942065" w:rsidRPr="008373DF" w14:paraId="3AC2AB28" w14:textId="77777777" w:rsidTr="00F80440">
        <w:tc>
          <w:tcPr>
            <w:tcW w:w="669" w:type="pct"/>
          </w:tcPr>
          <w:p w14:paraId="040A893F" w14:textId="2AADAAC0" w:rsidR="00942065" w:rsidRPr="00E81E0C" w:rsidRDefault="008373DF" w:rsidP="00F80440">
            <w:pPr>
              <w:pStyle w:val="Textkrper"/>
              <w:jc w:val="left"/>
              <w:rPr>
                <w:sz w:val="22"/>
                <w:szCs w:val="22"/>
                <w:lang w:val="en-GB"/>
              </w:rPr>
            </w:pPr>
            <w:r w:rsidRPr="00E81E0C">
              <w:rPr>
                <w:sz w:val="22"/>
                <w:szCs w:val="22"/>
                <w:lang w:val="en-GB"/>
              </w:rPr>
              <w:t>Paraguay</w:t>
            </w:r>
          </w:p>
        </w:tc>
        <w:tc>
          <w:tcPr>
            <w:tcW w:w="1831" w:type="pct"/>
          </w:tcPr>
          <w:p w14:paraId="233FF281" w14:textId="526103A8" w:rsidR="00942065" w:rsidRPr="00E81E0C" w:rsidRDefault="00131E9A" w:rsidP="008373DF">
            <w:pPr>
              <w:pStyle w:val="Textkrper"/>
              <w:jc w:val="left"/>
              <w:rPr>
                <w:sz w:val="22"/>
                <w:szCs w:val="22"/>
                <w:lang w:val="en-GB"/>
              </w:rPr>
            </w:pPr>
            <w:r w:rsidRPr="00E81E0C">
              <w:rPr>
                <w:sz w:val="22"/>
                <w:szCs w:val="22"/>
                <w:lang w:val="en-GB"/>
              </w:rPr>
              <w:t>Bioenergy does no</w:t>
            </w:r>
            <w:r w:rsidR="0023008B" w:rsidRPr="00E81E0C">
              <w:rPr>
                <w:sz w:val="22"/>
                <w:szCs w:val="22"/>
                <w:lang w:val="en-GB"/>
              </w:rPr>
              <w:t>t</w:t>
            </w:r>
            <w:r w:rsidRPr="00E81E0C">
              <w:rPr>
                <w:sz w:val="22"/>
                <w:szCs w:val="22"/>
                <w:lang w:val="en-GB"/>
              </w:rPr>
              <w:t xml:space="preserve"> play a major role in facilitating or expanding a</w:t>
            </w:r>
            <w:r w:rsidRPr="00E81E0C">
              <w:rPr>
                <w:sz w:val="22"/>
                <w:szCs w:val="22"/>
                <w:lang w:val="en-GB"/>
              </w:rPr>
              <w:t>c</w:t>
            </w:r>
            <w:r w:rsidRPr="00E81E0C">
              <w:rPr>
                <w:sz w:val="22"/>
                <w:szCs w:val="22"/>
                <w:lang w:val="en-GB"/>
              </w:rPr>
              <w:t>cess to modern energy services b</w:t>
            </w:r>
            <w:r w:rsidRPr="00E81E0C">
              <w:rPr>
                <w:sz w:val="22"/>
                <w:szCs w:val="22"/>
                <w:lang w:val="en-GB"/>
              </w:rPr>
              <w:t>e</w:t>
            </w:r>
            <w:r w:rsidRPr="00E81E0C">
              <w:rPr>
                <w:sz w:val="22"/>
                <w:szCs w:val="22"/>
                <w:lang w:val="en-GB"/>
              </w:rPr>
              <w:t>cause of ignoring its importance as an economic source.</w:t>
            </w:r>
          </w:p>
        </w:tc>
        <w:tc>
          <w:tcPr>
            <w:tcW w:w="1831" w:type="pct"/>
          </w:tcPr>
          <w:p w14:paraId="674716AD" w14:textId="2ADDA7C0" w:rsidR="00942065" w:rsidRPr="00E81E0C" w:rsidRDefault="0023008B" w:rsidP="008373DF">
            <w:pPr>
              <w:pStyle w:val="Textkrper"/>
              <w:jc w:val="left"/>
              <w:rPr>
                <w:sz w:val="22"/>
                <w:szCs w:val="22"/>
                <w:lang w:val="en-GB"/>
              </w:rPr>
            </w:pPr>
            <w:r w:rsidRPr="00E81E0C">
              <w:rPr>
                <w:sz w:val="22"/>
                <w:szCs w:val="22"/>
                <w:lang w:val="en-GB"/>
              </w:rPr>
              <w:t>M</w:t>
            </w:r>
            <w:r w:rsidR="00131E9A" w:rsidRPr="00E81E0C">
              <w:rPr>
                <w:sz w:val="22"/>
                <w:szCs w:val="22"/>
                <w:lang w:val="en-GB"/>
              </w:rPr>
              <w:t>issing</w:t>
            </w:r>
            <w:r w:rsidRPr="00E81E0C">
              <w:rPr>
                <w:sz w:val="22"/>
                <w:szCs w:val="22"/>
                <w:lang w:val="en-GB"/>
              </w:rPr>
              <w:t xml:space="preserve"> or out-</w:t>
            </w:r>
            <w:r w:rsidR="00131E9A" w:rsidRPr="00E81E0C">
              <w:rPr>
                <w:sz w:val="22"/>
                <w:szCs w:val="22"/>
                <w:lang w:val="en-GB"/>
              </w:rPr>
              <w:t>dated data re</w:t>
            </w:r>
            <w:r w:rsidRPr="00E81E0C">
              <w:rPr>
                <w:sz w:val="22"/>
                <w:szCs w:val="22"/>
                <w:lang w:val="en-GB"/>
              </w:rPr>
              <w:t>flect</w:t>
            </w:r>
            <w:r w:rsidR="00131E9A" w:rsidRPr="00E81E0C">
              <w:rPr>
                <w:sz w:val="22"/>
                <w:szCs w:val="22"/>
                <w:lang w:val="en-GB"/>
              </w:rPr>
              <w:t xml:space="preserve"> the absence of information in the biomass sector </w:t>
            </w:r>
            <w:r w:rsidRPr="00E81E0C">
              <w:rPr>
                <w:sz w:val="22"/>
                <w:szCs w:val="22"/>
                <w:lang w:val="en-GB"/>
              </w:rPr>
              <w:t xml:space="preserve">which is </w:t>
            </w:r>
            <w:r w:rsidR="00131E9A" w:rsidRPr="00E81E0C">
              <w:rPr>
                <w:sz w:val="22"/>
                <w:szCs w:val="22"/>
                <w:lang w:val="en-GB"/>
              </w:rPr>
              <w:t xml:space="preserve">mainly </w:t>
            </w:r>
            <w:r w:rsidRPr="00E81E0C">
              <w:rPr>
                <w:sz w:val="22"/>
                <w:szCs w:val="22"/>
                <w:lang w:val="en-GB"/>
              </w:rPr>
              <w:t>due to</w:t>
            </w:r>
            <w:r w:rsidR="00131E9A" w:rsidRPr="00E81E0C">
              <w:rPr>
                <w:sz w:val="22"/>
                <w:szCs w:val="22"/>
                <w:lang w:val="en-GB"/>
              </w:rPr>
              <w:t xml:space="preserve"> </w:t>
            </w:r>
            <w:proofErr w:type="gramStart"/>
            <w:r w:rsidR="00131E9A" w:rsidRPr="00E81E0C">
              <w:rPr>
                <w:sz w:val="22"/>
                <w:szCs w:val="22"/>
                <w:lang w:val="en-GB"/>
              </w:rPr>
              <w:t xml:space="preserve">the </w:t>
            </w:r>
            <w:r w:rsidR="008C4664" w:rsidRPr="00E81E0C">
              <w:rPr>
                <w:sz w:val="22"/>
                <w:szCs w:val="22"/>
                <w:lang w:val="en-GB"/>
              </w:rPr>
              <w:t>disperse</w:t>
            </w:r>
            <w:proofErr w:type="gramEnd"/>
            <w:r w:rsidRPr="00E81E0C">
              <w:rPr>
                <w:sz w:val="22"/>
                <w:szCs w:val="22"/>
                <w:lang w:val="en-GB"/>
              </w:rPr>
              <w:t xml:space="preserve"> and informal use of this kind of energy</w:t>
            </w:r>
            <w:r w:rsidR="00131E9A" w:rsidRPr="00E81E0C">
              <w:rPr>
                <w:sz w:val="22"/>
                <w:szCs w:val="22"/>
                <w:lang w:val="en-GB"/>
              </w:rPr>
              <w:t>.</w:t>
            </w:r>
          </w:p>
        </w:tc>
        <w:tc>
          <w:tcPr>
            <w:tcW w:w="669" w:type="pct"/>
          </w:tcPr>
          <w:p w14:paraId="2D3DE68E" w14:textId="547C962A" w:rsidR="00942065" w:rsidRPr="008373DF" w:rsidRDefault="008373DF" w:rsidP="00F80440">
            <w:pPr>
              <w:pStyle w:val="Textkrper"/>
              <w:jc w:val="left"/>
              <w:rPr>
                <w:sz w:val="22"/>
                <w:szCs w:val="22"/>
                <w:lang w:val="en-GB"/>
              </w:rPr>
            </w:pPr>
            <w:r w:rsidRPr="00E81E0C">
              <w:rPr>
                <w:sz w:val="22"/>
                <w:szCs w:val="22"/>
                <w:lang w:val="en-GB"/>
              </w:rPr>
              <w:t>p. 206</w:t>
            </w:r>
          </w:p>
        </w:tc>
      </w:tr>
      <w:tr w:rsidR="00530339" w:rsidRPr="00EC19FF" w14:paraId="18080CF4" w14:textId="77777777" w:rsidTr="00F80440">
        <w:tc>
          <w:tcPr>
            <w:tcW w:w="669" w:type="pct"/>
          </w:tcPr>
          <w:p w14:paraId="26417E42" w14:textId="3D869C21" w:rsidR="00530339" w:rsidRPr="00EC19FF" w:rsidRDefault="008373DF" w:rsidP="00F80440">
            <w:pPr>
              <w:pStyle w:val="Textkrper"/>
              <w:jc w:val="left"/>
              <w:rPr>
                <w:sz w:val="22"/>
                <w:szCs w:val="22"/>
                <w:lang w:val="en-GB"/>
              </w:rPr>
            </w:pPr>
            <w:r w:rsidRPr="00EC19FF">
              <w:rPr>
                <w:sz w:val="22"/>
                <w:szCs w:val="22"/>
                <w:lang w:val="en-GB"/>
              </w:rPr>
              <w:t>Vietnam</w:t>
            </w:r>
          </w:p>
        </w:tc>
        <w:tc>
          <w:tcPr>
            <w:tcW w:w="1831" w:type="pct"/>
          </w:tcPr>
          <w:p w14:paraId="39958038" w14:textId="5B743A45" w:rsidR="00530339" w:rsidRPr="00EC19FF" w:rsidRDefault="00EC19FF" w:rsidP="008373DF">
            <w:pPr>
              <w:pStyle w:val="Textkrper"/>
              <w:jc w:val="left"/>
              <w:rPr>
                <w:sz w:val="22"/>
                <w:szCs w:val="22"/>
                <w:lang w:val="en-GB"/>
              </w:rPr>
            </w:pPr>
            <w:r w:rsidRPr="00EC19FF">
              <w:rPr>
                <w:sz w:val="22"/>
                <w:szCs w:val="22"/>
                <w:lang w:val="en-GB"/>
              </w:rPr>
              <w:t xml:space="preserve">Data needed for </w:t>
            </w:r>
            <w:r w:rsidR="008373DF" w:rsidRPr="00EC19FF">
              <w:rPr>
                <w:sz w:val="22"/>
                <w:szCs w:val="22"/>
                <w:lang w:val="en-GB"/>
              </w:rPr>
              <w:t>calculating the amount of mo</w:t>
            </w:r>
            <w:r w:rsidRPr="00EC19FF">
              <w:rPr>
                <w:sz w:val="22"/>
                <w:szCs w:val="22"/>
                <w:lang w:val="en-GB"/>
              </w:rPr>
              <w:t xml:space="preserve">dern energy </w:t>
            </w:r>
            <w:r w:rsidR="008373DF" w:rsidRPr="00EC19FF">
              <w:rPr>
                <w:sz w:val="22"/>
                <w:szCs w:val="22"/>
                <w:lang w:val="en-GB"/>
              </w:rPr>
              <w:t>co</w:t>
            </w:r>
            <w:r w:rsidR="008373DF" w:rsidRPr="00EC19FF">
              <w:rPr>
                <w:sz w:val="22"/>
                <w:szCs w:val="22"/>
                <w:lang w:val="en-GB"/>
              </w:rPr>
              <w:t>n</w:t>
            </w:r>
            <w:r w:rsidR="008373DF" w:rsidRPr="00EC19FF">
              <w:rPr>
                <w:sz w:val="22"/>
                <w:szCs w:val="22"/>
                <w:lang w:val="en-GB"/>
              </w:rPr>
              <w:t xml:space="preserve">sumed by </w:t>
            </w:r>
            <w:r w:rsidRPr="00EC19FF">
              <w:rPr>
                <w:sz w:val="22"/>
                <w:szCs w:val="22"/>
                <w:lang w:val="en-GB"/>
              </w:rPr>
              <w:t xml:space="preserve">the household sector are: total </w:t>
            </w:r>
            <w:r w:rsidR="008373DF" w:rsidRPr="00EC19FF">
              <w:rPr>
                <w:sz w:val="22"/>
                <w:szCs w:val="22"/>
                <w:lang w:val="en-GB"/>
              </w:rPr>
              <w:t>final energy consump</w:t>
            </w:r>
            <w:r w:rsidRPr="00EC19FF">
              <w:rPr>
                <w:sz w:val="22"/>
                <w:szCs w:val="22"/>
                <w:lang w:val="en-GB"/>
              </w:rPr>
              <w:t>tion by the household sector</w:t>
            </w:r>
            <w:r w:rsidR="008373DF" w:rsidRPr="00EC19FF">
              <w:rPr>
                <w:sz w:val="22"/>
                <w:szCs w:val="22"/>
                <w:lang w:val="en-GB"/>
              </w:rPr>
              <w:t>; share of households us</w:t>
            </w:r>
            <w:r w:rsidRPr="00EC19FF">
              <w:rPr>
                <w:sz w:val="22"/>
                <w:szCs w:val="22"/>
                <w:lang w:val="en-GB"/>
              </w:rPr>
              <w:t xml:space="preserve">ing </w:t>
            </w:r>
            <w:r w:rsidR="008373DF" w:rsidRPr="00EC19FF">
              <w:rPr>
                <w:sz w:val="22"/>
                <w:szCs w:val="22"/>
                <w:lang w:val="en-GB"/>
              </w:rPr>
              <w:t>kerosene for cooking and light</w:t>
            </w:r>
            <w:r w:rsidRPr="00EC19FF">
              <w:rPr>
                <w:sz w:val="22"/>
                <w:szCs w:val="22"/>
                <w:lang w:val="en-GB"/>
              </w:rPr>
              <w:t xml:space="preserve">ing; share of </w:t>
            </w:r>
            <w:r w:rsidR="008373DF" w:rsidRPr="00EC19FF">
              <w:rPr>
                <w:sz w:val="22"/>
                <w:szCs w:val="22"/>
                <w:lang w:val="en-GB"/>
              </w:rPr>
              <w:t xml:space="preserve">households using improved </w:t>
            </w:r>
            <w:proofErr w:type="spellStart"/>
            <w:r w:rsidR="008373DF" w:rsidRPr="00EC19FF">
              <w:rPr>
                <w:sz w:val="22"/>
                <w:szCs w:val="22"/>
                <w:lang w:val="en-GB"/>
              </w:rPr>
              <w:t>co</w:t>
            </w:r>
            <w:r w:rsidRPr="00EC19FF">
              <w:rPr>
                <w:sz w:val="22"/>
                <w:szCs w:val="22"/>
                <w:lang w:val="en-GB"/>
              </w:rPr>
              <w:t>okstoves</w:t>
            </w:r>
            <w:proofErr w:type="spellEnd"/>
            <w:r w:rsidRPr="00EC19FF">
              <w:rPr>
                <w:sz w:val="22"/>
                <w:szCs w:val="22"/>
                <w:lang w:val="en-GB"/>
              </w:rPr>
              <w:t xml:space="preserve"> to burn </w:t>
            </w:r>
            <w:r w:rsidR="008373DF" w:rsidRPr="00EC19FF">
              <w:rPr>
                <w:sz w:val="22"/>
                <w:szCs w:val="22"/>
                <w:lang w:val="en-GB"/>
              </w:rPr>
              <w:t>biomass f</w:t>
            </w:r>
            <w:r w:rsidRPr="00EC19FF">
              <w:rPr>
                <w:sz w:val="22"/>
                <w:szCs w:val="22"/>
                <w:lang w:val="en-GB"/>
              </w:rPr>
              <w:t xml:space="preserve">or cooking; </w:t>
            </w:r>
            <w:r w:rsidR="008373DF" w:rsidRPr="00EC19FF">
              <w:rPr>
                <w:sz w:val="22"/>
                <w:szCs w:val="22"/>
                <w:lang w:val="en-GB"/>
              </w:rPr>
              <w:t xml:space="preserve">share of households using electricity </w:t>
            </w:r>
            <w:r w:rsidRPr="00EC19FF">
              <w:rPr>
                <w:sz w:val="22"/>
                <w:szCs w:val="22"/>
                <w:lang w:val="en-GB"/>
              </w:rPr>
              <w:t xml:space="preserve">generated </w:t>
            </w:r>
            <w:r w:rsidR="008373DF" w:rsidRPr="00EC19FF">
              <w:rPr>
                <w:sz w:val="22"/>
                <w:szCs w:val="22"/>
                <w:lang w:val="en-GB"/>
              </w:rPr>
              <w:t>from biomas</w:t>
            </w:r>
            <w:r w:rsidRPr="00EC19FF">
              <w:rPr>
                <w:sz w:val="22"/>
                <w:szCs w:val="22"/>
                <w:lang w:val="en-GB"/>
              </w:rPr>
              <w:t>s and biofuels</w:t>
            </w:r>
            <w:r w:rsidR="008373DF" w:rsidRPr="00EC19FF">
              <w:rPr>
                <w:sz w:val="22"/>
                <w:szCs w:val="22"/>
                <w:lang w:val="en-GB"/>
              </w:rPr>
              <w:t>; and share of hous</w:t>
            </w:r>
            <w:r w:rsidR="008373DF" w:rsidRPr="00EC19FF">
              <w:rPr>
                <w:sz w:val="22"/>
                <w:szCs w:val="22"/>
                <w:lang w:val="en-GB"/>
              </w:rPr>
              <w:t>e</w:t>
            </w:r>
            <w:r w:rsidR="008373DF" w:rsidRPr="00EC19FF">
              <w:rPr>
                <w:sz w:val="22"/>
                <w:szCs w:val="22"/>
                <w:lang w:val="en-GB"/>
              </w:rPr>
              <w:lastRenderedPageBreak/>
              <w:t>holds using bio</w:t>
            </w:r>
            <w:r w:rsidRPr="00EC19FF">
              <w:rPr>
                <w:sz w:val="22"/>
                <w:szCs w:val="22"/>
                <w:lang w:val="en-GB"/>
              </w:rPr>
              <w:t xml:space="preserve">fuels for </w:t>
            </w:r>
            <w:r w:rsidR="008373DF" w:rsidRPr="00EC19FF">
              <w:rPr>
                <w:sz w:val="22"/>
                <w:szCs w:val="22"/>
                <w:lang w:val="en-GB"/>
              </w:rPr>
              <w:t>transport</w:t>
            </w:r>
            <w:r w:rsidR="008373DF" w:rsidRPr="00EC19FF">
              <w:rPr>
                <w:sz w:val="22"/>
                <w:szCs w:val="22"/>
                <w:lang w:val="en-GB"/>
              </w:rPr>
              <w:t>a</w:t>
            </w:r>
            <w:r w:rsidR="008373DF" w:rsidRPr="00EC19FF">
              <w:rPr>
                <w:sz w:val="22"/>
                <w:szCs w:val="22"/>
                <w:lang w:val="en-GB"/>
              </w:rPr>
              <w:t>tion and irrigation (data unavail</w:t>
            </w:r>
            <w:r w:rsidR="008373DF" w:rsidRPr="00EC19FF">
              <w:rPr>
                <w:sz w:val="22"/>
                <w:szCs w:val="22"/>
                <w:lang w:val="en-GB"/>
              </w:rPr>
              <w:t>a</w:t>
            </w:r>
            <w:r w:rsidR="008373DF" w:rsidRPr="00EC19FF">
              <w:rPr>
                <w:sz w:val="22"/>
                <w:szCs w:val="22"/>
                <w:lang w:val="en-GB"/>
              </w:rPr>
              <w:t>ble).</w:t>
            </w:r>
          </w:p>
        </w:tc>
        <w:tc>
          <w:tcPr>
            <w:tcW w:w="1831" w:type="pct"/>
          </w:tcPr>
          <w:p w14:paraId="3764C0CE" w14:textId="2F8F91E1" w:rsidR="00530339" w:rsidRPr="00EC19FF" w:rsidRDefault="00EC19FF" w:rsidP="00EC19FF">
            <w:pPr>
              <w:pStyle w:val="Textkrper"/>
              <w:jc w:val="left"/>
              <w:rPr>
                <w:sz w:val="22"/>
                <w:szCs w:val="22"/>
                <w:lang w:val="en-GB"/>
              </w:rPr>
            </w:pPr>
            <w:r w:rsidRPr="00EC19FF">
              <w:rPr>
                <w:sz w:val="22"/>
                <w:szCs w:val="22"/>
                <w:lang w:val="en-GB"/>
              </w:rPr>
              <w:lastRenderedPageBreak/>
              <w:t>The estimated</w:t>
            </w:r>
            <w:r>
              <w:rPr>
                <w:sz w:val="22"/>
                <w:szCs w:val="22"/>
                <w:lang w:val="en-GB"/>
              </w:rPr>
              <w:t xml:space="preserve"> value of number of households </w:t>
            </w:r>
            <w:r w:rsidRPr="00EC19FF">
              <w:rPr>
                <w:sz w:val="22"/>
                <w:szCs w:val="22"/>
                <w:lang w:val="en-GB"/>
              </w:rPr>
              <w:t>using modern bioene</w:t>
            </w:r>
            <w:r w:rsidRPr="00EC19FF">
              <w:rPr>
                <w:sz w:val="22"/>
                <w:szCs w:val="22"/>
                <w:lang w:val="en-GB"/>
              </w:rPr>
              <w:t>r</w:t>
            </w:r>
            <w:r w:rsidRPr="00EC19FF">
              <w:rPr>
                <w:sz w:val="22"/>
                <w:szCs w:val="22"/>
                <w:lang w:val="en-GB"/>
              </w:rPr>
              <w:t>gy was ob</w:t>
            </w:r>
            <w:r>
              <w:rPr>
                <w:sz w:val="22"/>
                <w:szCs w:val="22"/>
                <w:lang w:val="en-GB"/>
              </w:rPr>
              <w:t xml:space="preserve">tained by </w:t>
            </w:r>
            <w:r w:rsidRPr="00EC19FF">
              <w:rPr>
                <w:sz w:val="22"/>
                <w:szCs w:val="22"/>
                <w:lang w:val="en-GB"/>
              </w:rPr>
              <w:t>dividing the qu</w:t>
            </w:r>
            <w:r>
              <w:rPr>
                <w:sz w:val="22"/>
                <w:szCs w:val="22"/>
                <w:lang w:val="en-GB"/>
              </w:rPr>
              <w:t xml:space="preserve">antity of energy from bioenergy </w:t>
            </w:r>
            <w:r w:rsidRPr="00EC19FF">
              <w:rPr>
                <w:sz w:val="22"/>
                <w:szCs w:val="22"/>
                <w:lang w:val="en-GB"/>
              </w:rPr>
              <w:t>by the average the energy co</w:t>
            </w:r>
            <w:r w:rsidRPr="00EC19FF">
              <w:rPr>
                <w:sz w:val="22"/>
                <w:szCs w:val="22"/>
                <w:lang w:val="en-GB"/>
              </w:rPr>
              <w:t>n</w:t>
            </w:r>
            <w:r w:rsidRPr="00EC19FF">
              <w:rPr>
                <w:sz w:val="22"/>
                <w:szCs w:val="22"/>
                <w:lang w:val="en-GB"/>
              </w:rPr>
              <w:t>sump</w:t>
            </w:r>
            <w:r>
              <w:rPr>
                <w:sz w:val="22"/>
                <w:szCs w:val="22"/>
                <w:lang w:val="en-GB"/>
              </w:rPr>
              <w:t xml:space="preserve">tion per </w:t>
            </w:r>
            <w:r w:rsidRPr="00EC19FF">
              <w:rPr>
                <w:sz w:val="22"/>
                <w:szCs w:val="22"/>
                <w:lang w:val="en-GB"/>
              </w:rPr>
              <w:t>household. To di</w:t>
            </w:r>
            <w:r w:rsidRPr="00EC19FF">
              <w:rPr>
                <w:sz w:val="22"/>
                <w:szCs w:val="22"/>
                <w:lang w:val="en-GB"/>
              </w:rPr>
              <w:t>s</w:t>
            </w:r>
            <w:r>
              <w:rPr>
                <w:sz w:val="22"/>
                <w:szCs w:val="22"/>
                <w:lang w:val="en-GB"/>
              </w:rPr>
              <w:t xml:space="preserve">aggregate this figure into </w:t>
            </w:r>
            <w:r w:rsidRPr="00EC19FF">
              <w:rPr>
                <w:sz w:val="22"/>
                <w:szCs w:val="22"/>
                <w:lang w:val="en-GB"/>
              </w:rPr>
              <w:t>modern and traditional use of bio</w:t>
            </w:r>
            <w:r>
              <w:rPr>
                <w:sz w:val="22"/>
                <w:szCs w:val="22"/>
                <w:lang w:val="en-GB"/>
              </w:rPr>
              <w:t xml:space="preserve">mass, the share </w:t>
            </w:r>
            <w:r w:rsidRPr="00EC19FF">
              <w:rPr>
                <w:sz w:val="22"/>
                <w:szCs w:val="22"/>
                <w:lang w:val="en-GB"/>
              </w:rPr>
              <w:t>of households using trad</w:t>
            </w:r>
            <w:r w:rsidRPr="00EC19FF">
              <w:rPr>
                <w:sz w:val="22"/>
                <w:szCs w:val="22"/>
                <w:lang w:val="en-GB"/>
              </w:rPr>
              <w:t>i</w:t>
            </w:r>
            <w:r w:rsidRPr="00EC19FF">
              <w:rPr>
                <w:sz w:val="22"/>
                <w:szCs w:val="22"/>
                <w:lang w:val="en-GB"/>
              </w:rPr>
              <w:t>tional bi</w:t>
            </w:r>
            <w:r>
              <w:rPr>
                <w:sz w:val="22"/>
                <w:szCs w:val="22"/>
                <w:lang w:val="en-GB"/>
              </w:rPr>
              <w:t xml:space="preserve">omass and total </w:t>
            </w:r>
            <w:r w:rsidRPr="00EC19FF">
              <w:rPr>
                <w:sz w:val="22"/>
                <w:szCs w:val="22"/>
                <w:lang w:val="en-GB"/>
              </w:rPr>
              <w:t>number of Vietnamese households was co</w:t>
            </w:r>
            <w:r w:rsidRPr="00EC19FF">
              <w:rPr>
                <w:sz w:val="22"/>
                <w:szCs w:val="22"/>
                <w:lang w:val="en-GB"/>
              </w:rPr>
              <w:t>m</w:t>
            </w:r>
            <w:r w:rsidRPr="00EC19FF">
              <w:rPr>
                <w:sz w:val="22"/>
                <w:szCs w:val="22"/>
                <w:lang w:val="en-GB"/>
              </w:rPr>
              <w:t>pared.</w:t>
            </w:r>
          </w:p>
        </w:tc>
        <w:tc>
          <w:tcPr>
            <w:tcW w:w="669" w:type="pct"/>
          </w:tcPr>
          <w:p w14:paraId="2F457E39" w14:textId="31DC2926" w:rsidR="00530339" w:rsidRPr="00EC19FF" w:rsidRDefault="00EC19FF" w:rsidP="00F80440">
            <w:pPr>
              <w:pStyle w:val="Textkrper"/>
              <w:jc w:val="left"/>
              <w:rPr>
                <w:sz w:val="22"/>
                <w:szCs w:val="22"/>
                <w:lang w:val="en-GB"/>
              </w:rPr>
            </w:pPr>
            <w:r>
              <w:rPr>
                <w:sz w:val="22"/>
                <w:szCs w:val="22"/>
                <w:lang w:val="en-GB"/>
              </w:rPr>
              <w:t>p. 174</w:t>
            </w:r>
          </w:p>
        </w:tc>
      </w:tr>
    </w:tbl>
    <w:p w14:paraId="58766004" w14:textId="77777777" w:rsidR="00B007D1" w:rsidRPr="00EC19FF" w:rsidRDefault="00B007D1" w:rsidP="00B007D1">
      <w:pPr>
        <w:pStyle w:val="Textkrper"/>
        <w:rPr>
          <w:sz w:val="28"/>
          <w:lang w:val="en-GB"/>
        </w:rPr>
      </w:pPr>
    </w:p>
    <w:p w14:paraId="504E6041" w14:textId="77777777" w:rsidR="00B007D1" w:rsidRPr="00CC6EEA" w:rsidRDefault="00B007D1" w:rsidP="00B007D1">
      <w:pPr>
        <w:pStyle w:val="Textkrper"/>
        <w:rPr>
          <w:b/>
          <w:i/>
          <w:sz w:val="28"/>
          <w:lang w:val="en-GB"/>
        </w:rPr>
      </w:pPr>
      <w:r w:rsidRPr="00CC6EEA">
        <w:rPr>
          <w:b/>
          <w:i/>
          <w:sz w:val="28"/>
          <w:lang w:val="en-GB"/>
        </w:rPr>
        <w:t>c) Summary of main issues highlighted by the TFS sub-group</w:t>
      </w:r>
    </w:p>
    <w:p w14:paraId="4069B6E2" w14:textId="3E81A40E" w:rsidR="000479F1" w:rsidRDefault="00EC19FF" w:rsidP="000479F1">
      <w:pPr>
        <w:pStyle w:val="Textkrper"/>
        <w:rPr>
          <w:sz w:val="28"/>
          <w:lang w:val="en-GB"/>
        </w:rPr>
      </w:pPr>
      <w:r>
        <w:rPr>
          <w:sz w:val="28"/>
          <w:lang w:val="en-GB"/>
        </w:rPr>
        <w:t>The sub-group stated that</w:t>
      </w:r>
      <w:r w:rsidR="00981BB3">
        <w:rPr>
          <w:sz w:val="28"/>
          <w:lang w:val="en-GB"/>
        </w:rPr>
        <w:t>,</w:t>
      </w:r>
      <w:r>
        <w:rPr>
          <w:sz w:val="28"/>
          <w:lang w:val="en-GB"/>
        </w:rPr>
        <w:t xml:space="preserve"> e</w:t>
      </w:r>
      <w:r w:rsidR="000479F1" w:rsidRPr="00A45117">
        <w:rPr>
          <w:sz w:val="28"/>
          <w:lang w:val="en-GB"/>
        </w:rPr>
        <w:t>xcluding the case of decentralized energy produ</w:t>
      </w:r>
      <w:r w:rsidR="000479F1" w:rsidRPr="00A45117">
        <w:rPr>
          <w:sz w:val="28"/>
          <w:lang w:val="en-GB"/>
        </w:rPr>
        <w:t>c</w:t>
      </w:r>
      <w:r w:rsidR="000479F1" w:rsidRPr="00A45117">
        <w:rPr>
          <w:sz w:val="28"/>
          <w:lang w:val="en-GB"/>
        </w:rPr>
        <w:t>tion from biomass sources, in all other cases attributing an increase in access to modern energy services to bioenergy poses challenges both in terms of data requirements and methodology.</w:t>
      </w:r>
    </w:p>
    <w:p w14:paraId="5499FA3C" w14:textId="77777777" w:rsidR="000479F1" w:rsidRDefault="000479F1" w:rsidP="000479F1">
      <w:pPr>
        <w:pStyle w:val="Textkrper"/>
        <w:rPr>
          <w:sz w:val="28"/>
          <w:lang w:val="en-GB"/>
        </w:rPr>
      </w:pPr>
    </w:p>
    <w:p w14:paraId="7E2AA724" w14:textId="77777777" w:rsidR="00B007D1" w:rsidRPr="00CC6EEA" w:rsidRDefault="00B007D1" w:rsidP="00B007D1">
      <w:pPr>
        <w:pStyle w:val="Textkrper"/>
        <w:rPr>
          <w:b/>
          <w:i/>
          <w:sz w:val="28"/>
          <w:lang w:val="en-GB"/>
        </w:rPr>
      </w:pPr>
      <w:r w:rsidRPr="00CC6EEA">
        <w:rPr>
          <w:b/>
          <w:i/>
          <w:sz w:val="28"/>
          <w:lang w:val="en-GB"/>
        </w:rPr>
        <w:t>d) Specific guidance</w:t>
      </w:r>
    </w:p>
    <w:p w14:paraId="455B06C4" w14:textId="181299CD" w:rsidR="00B007D1" w:rsidRDefault="00DC1590" w:rsidP="00B007D1">
      <w:pPr>
        <w:pStyle w:val="Textkrper"/>
        <w:rPr>
          <w:sz w:val="28"/>
          <w:lang w:val="en-GB"/>
        </w:rPr>
      </w:pPr>
      <w:r>
        <w:rPr>
          <w:sz w:val="28"/>
          <w:lang w:val="en-GB"/>
        </w:rPr>
        <w:t>After revision of the reports</w:t>
      </w:r>
      <w:r w:rsidR="00981BB3">
        <w:rPr>
          <w:sz w:val="28"/>
          <w:lang w:val="en-GB"/>
        </w:rPr>
        <w:t>,</w:t>
      </w:r>
      <w:r>
        <w:rPr>
          <w:sz w:val="28"/>
          <w:lang w:val="en-GB"/>
        </w:rPr>
        <w:t xml:space="preserve"> o</w:t>
      </w:r>
      <w:r w:rsidR="00EC19FF">
        <w:rPr>
          <w:sz w:val="28"/>
          <w:lang w:val="en-GB"/>
        </w:rPr>
        <w:t xml:space="preserve">nly Vietnam provided extended thoughts and calculations for this indicator. </w:t>
      </w:r>
      <w:r>
        <w:rPr>
          <w:sz w:val="28"/>
          <w:lang w:val="en-GB"/>
        </w:rPr>
        <w:t>The case of Vietnam shows that specific info</w:t>
      </w:r>
      <w:r>
        <w:rPr>
          <w:sz w:val="28"/>
          <w:lang w:val="en-GB"/>
        </w:rPr>
        <w:t>r</w:t>
      </w:r>
      <w:r>
        <w:rPr>
          <w:sz w:val="28"/>
          <w:lang w:val="en-GB"/>
        </w:rPr>
        <w:t>mation is needed to make estimations for the measurement of the indicator.</w:t>
      </w:r>
    </w:p>
    <w:p w14:paraId="6F823C26" w14:textId="724A7769" w:rsidR="00DC1590" w:rsidRDefault="00DC1590" w:rsidP="00B007D1">
      <w:pPr>
        <w:pStyle w:val="Textkrper"/>
        <w:rPr>
          <w:sz w:val="28"/>
          <w:lang w:val="en-GB"/>
        </w:rPr>
      </w:pPr>
      <w:r>
        <w:rPr>
          <w:sz w:val="28"/>
          <w:lang w:val="en-GB"/>
        </w:rPr>
        <w:t>It can be concluded that the possible attribution issue can be addressed by conducting studies which use the basic information available in a country.</w:t>
      </w:r>
    </w:p>
    <w:p w14:paraId="62C1E805" w14:textId="77777777" w:rsidR="00B007D1" w:rsidRDefault="00B007D1" w:rsidP="00565257">
      <w:pPr>
        <w:pStyle w:val="Textkrper"/>
        <w:rPr>
          <w:sz w:val="28"/>
          <w:lang w:val="en-GB"/>
        </w:rPr>
      </w:pPr>
    </w:p>
    <w:p w14:paraId="253D61CB" w14:textId="470DBE7E" w:rsidR="00B007D1" w:rsidRPr="00B007D1" w:rsidRDefault="00B007D1" w:rsidP="000479F1">
      <w:pPr>
        <w:pStyle w:val="berschrift2"/>
        <w:rPr>
          <w:lang w:val="en-GB"/>
        </w:rPr>
      </w:pPr>
      <w:bookmarkStart w:id="27" w:name="_Toc535852051"/>
      <w:r w:rsidRPr="00B007D1">
        <w:rPr>
          <w:lang w:val="en-GB"/>
        </w:rPr>
        <w:t xml:space="preserve">Indicator </w:t>
      </w:r>
      <w:r>
        <w:rPr>
          <w:lang w:val="en-GB"/>
        </w:rPr>
        <w:t>15:</w:t>
      </w:r>
      <w:r w:rsidR="000479F1">
        <w:rPr>
          <w:lang w:val="en-GB"/>
        </w:rPr>
        <w:t xml:space="preserve"> </w:t>
      </w:r>
      <w:r w:rsidR="000479F1" w:rsidRPr="000479F1">
        <w:rPr>
          <w:lang w:val="en-GB"/>
        </w:rPr>
        <w:t>Change in mortality and burden of disease a</w:t>
      </w:r>
      <w:r w:rsidR="000479F1" w:rsidRPr="000479F1">
        <w:rPr>
          <w:lang w:val="en-GB"/>
        </w:rPr>
        <w:t>t</w:t>
      </w:r>
      <w:r w:rsidR="000479F1" w:rsidRPr="000479F1">
        <w:rPr>
          <w:lang w:val="en-GB"/>
        </w:rPr>
        <w:t>tributable to indoor smoke</w:t>
      </w:r>
      <w:bookmarkEnd w:id="27"/>
    </w:p>
    <w:p w14:paraId="3EDD7805" w14:textId="77777777" w:rsidR="00B007D1" w:rsidRPr="00CC6EEA" w:rsidRDefault="00B007D1" w:rsidP="00B007D1">
      <w:pPr>
        <w:pStyle w:val="Textkrper"/>
        <w:rPr>
          <w:b/>
          <w:i/>
          <w:sz w:val="28"/>
          <w:lang w:val="en-GB"/>
        </w:rPr>
      </w:pPr>
      <w:r w:rsidRPr="00CC6EEA">
        <w:rPr>
          <w:b/>
          <w:i/>
          <w:sz w:val="28"/>
          <w:lang w:val="en-GB"/>
        </w:rPr>
        <w:t>a) Short recapitulation of the indicator</w:t>
      </w:r>
    </w:p>
    <w:p w14:paraId="25EB6B59"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r w:rsidRPr="001D0C7A">
        <w:rPr>
          <w:sz w:val="22"/>
          <w:szCs w:val="22"/>
          <w:lang w:val="en-GB"/>
        </w:rPr>
        <w:t>Description:</w:t>
      </w:r>
    </w:p>
    <w:p w14:paraId="5381F312"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r w:rsidRPr="001D0C7A">
        <w:rPr>
          <w:sz w:val="22"/>
          <w:szCs w:val="22"/>
          <w:lang w:val="en-GB"/>
        </w:rPr>
        <w:t>(15.1) Change in mortality and burden of disease attributable to indoor smoke from solid fuel use.</w:t>
      </w:r>
    </w:p>
    <w:p w14:paraId="3B56ED27"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proofErr w:type="gramStart"/>
      <w:r w:rsidRPr="001D0C7A">
        <w:rPr>
          <w:sz w:val="22"/>
          <w:szCs w:val="22"/>
          <w:lang w:val="en-GB"/>
        </w:rPr>
        <w:t>(15.2) Changes in these as a result of the increased deployment of modern bioenergy services, i</w:t>
      </w:r>
      <w:r w:rsidRPr="001D0C7A">
        <w:rPr>
          <w:sz w:val="22"/>
          <w:szCs w:val="22"/>
          <w:lang w:val="en-GB"/>
        </w:rPr>
        <w:t>n</w:t>
      </w:r>
      <w:r w:rsidRPr="001D0C7A">
        <w:rPr>
          <w:sz w:val="22"/>
          <w:szCs w:val="22"/>
          <w:lang w:val="en-GB"/>
        </w:rPr>
        <w:t xml:space="preserve">cluding improved biomass-based </w:t>
      </w:r>
      <w:proofErr w:type="spellStart"/>
      <w:r w:rsidRPr="001D0C7A">
        <w:rPr>
          <w:sz w:val="22"/>
          <w:szCs w:val="22"/>
          <w:lang w:val="en-GB"/>
        </w:rPr>
        <w:t>cookstoves</w:t>
      </w:r>
      <w:proofErr w:type="spellEnd"/>
      <w:r w:rsidRPr="001D0C7A">
        <w:rPr>
          <w:sz w:val="22"/>
          <w:szCs w:val="22"/>
          <w:lang w:val="en-GB"/>
        </w:rPr>
        <w:t>.</w:t>
      </w:r>
      <w:proofErr w:type="gramEnd"/>
      <w:r w:rsidRPr="001D0C7A">
        <w:rPr>
          <w:sz w:val="22"/>
          <w:szCs w:val="22"/>
          <w:lang w:val="en-GB"/>
        </w:rPr>
        <w:t xml:space="preserve"> </w:t>
      </w:r>
    </w:p>
    <w:p w14:paraId="10D4D56D"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r w:rsidRPr="001D0C7A">
        <w:rPr>
          <w:sz w:val="22"/>
          <w:szCs w:val="22"/>
          <w:lang w:val="en-GB"/>
        </w:rPr>
        <w:t>Measurement unit(s): Percentages</w:t>
      </w:r>
    </w:p>
    <w:p w14:paraId="5A4A8010" w14:textId="77777777" w:rsidR="00B007D1" w:rsidRDefault="00B007D1" w:rsidP="00B007D1">
      <w:pPr>
        <w:pStyle w:val="Textkrper"/>
        <w:rPr>
          <w:sz w:val="28"/>
          <w:lang w:val="en-GB"/>
        </w:rPr>
      </w:pPr>
    </w:p>
    <w:p w14:paraId="771FCBF0" w14:textId="77777777" w:rsidR="00B007D1" w:rsidRPr="00CC6EEA" w:rsidRDefault="00B007D1" w:rsidP="00B007D1">
      <w:pPr>
        <w:pStyle w:val="Textkrper"/>
        <w:rPr>
          <w:b/>
          <w:i/>
          <w:sz w:val="28"/>
          <w:lang w:val="en-GB"/>
        </w:rPr>
      </w:pPr>
      <w:r w:rsidRPr="00CC6EEA">
        <w:rPr>
          <w:b/>
          <w:i/>
          <w:sz w:val="28"/>
          <w:lang w:val="en-GB"/>
        </w:rPr>
        <w:t>b) Attribution challenges during implementation</w:t>
      </w:r>
    </w:p>
    <w:p w14:paraId="19DFA622" w14:textId="77777777" w:rsidR="00B007D1" w:rsidRDefault="00B007D1" w:rsidP="00B007D1">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530339" w:rsidRPr="00AC31C4" w14:paraId="5EB6AC08" w14:textId="77777777" w:rsidTr="00F80440">
        <w:tc>
          <w:tcPr>
            <w:tcW w:w="669" w:type="pct"/>
          </w:tcPr>
          <w:p w14:paraId="16691455" w14:textId="77777777" w:rsidR="00530339" w:rsidRPr="00AC31C4" w:rsidRDefault="00530339" w:rsidP="00F80440">
            <w:pPr>
              <w:pStyle w:val="Textkrper"/>
              <w:rPr>
                <w:b/>
                <w:lang w:val="en-GB"/>
              </w:rPr>
            </w:pPr>
            <w:r w:rsidRPr="00AC31C4">
              <w:rPr>
                <w:b/>
                <w:lang w:val="en-GB"/>
              </w:rPr>
              <w:t>Country</w:t>
            </w:r>
          </w:p>
        </w:tc>
        <w:tc>
          <w:tcPr>
            <w:tcW w:w="1831" w:type="pct"/>
          </w:tcPr>
          <w:p w14:paraId="583DBB3F" w14:textId="77777777" w:rsidR="00530339" w:rsidRPr="00AC31C4" w:rsidRDefault="00530339" w:rsidP="00F80440">
            <w:pPr>
              <w:pStyle w:val="Textkrper"/>
              <w:rPr>
                <w:b/>
                <w:lang w:val="en-GB"/>
              </w:rPr>
            </w:pPr>
            <w:r w:rsidRPr="00AC31C4">
              <w:rPr>
                <w:b/>
                <w:lang w:val="en-GB"/>
              </w:rPr>
              <w:t>Attribution issue</w:t>
            </w:r>
          </w:p>
        </w:tc>
        <w:tc>
          <w:tcPr>
            <w:tcW w:w="1831" w:type="pct"/>
          </w:tcPr>
          <w:p w14:paraId="53454CD5" w14:textId="77777777" w:rsidR="00530339" w:rsidRPr="00AC31C4" w:rsidRDefault="00530339" w:rsidP="00F80440">
            <w:pPr>
              <w:pStyle w:val="Textkrper"/>
              <w:rPr>
                <w:b/>
                <w:lang w:val="en-GB"/>
              </w:rPr>
            </w:pPr>
            <w:r w:rsidRPr="00AC31C4">
              <w:rPr>
                <w:b/>
                <w:lang w:val="en-GB"/>
              </w:rPr>
              <w:t>Used approach</w:t>
            </w:r>
          </w:p>
        </w:tc>
        <w:tc>
          <w:tcPr>
            <w:tcW w:w="669" w:type="pct"/>
          </w:tcPr>
          <w:p w14:paraId="24A16544" w14:textId="77777777" w:rsidR="00530339" w:rsidRPr="00AC31C4" w:rsidRDefault="00530339" w:rsidP="00F80440">
            <w:pPr>
              <w:pStyle w:val="Textkrper"/>
              <w:rPr>
                <w:b/>
                <w:lang w:val="en-GB"/>
              </w:rPr>
            </w:pPr>
            <w:r w:rsidRPr="00AC31C4">
              <w:rPr>
                <w:b/>
                <w:lang w:val="en-GB"/>
              </w:rPr>
              <w:t>Reference</w:t>
            </w:r>
          </w:p>
        </w:tc>
      </w:tr>
      <w:tr w:rsidR="00530339" w:rsidRPr="00DC1590" w14:paraId="770B8F0D" w14:textId="77777777" w:rsidTr="00F80440">
        <w:tc>
          <w:tcPr>
            <w:tcW w:w="669" w:type="pct"/>
          </w:tcPr>
          <w:p w14:paraId="20F28FF1" w14:textId="2DD3EFDB" w:rsidR="00530339" w:rsidRPr="00DC1590" w:rsidRDefault="00DC1590" w:rsidP="00F80440">
            <w:pPr>
              <w:pStyle w:val="Textkrper"/>
              <w:jc w:val="left"/>
              <w:rPr>
                <w:sz w:val="22"/>
                <w:szCs w:val="22"/>
                <w:lang w:val="en-GB"/>
              </w:rPr>
            </w:pPr>
            <w:r w:rsidRPr="00DC1590">
              <w:rPr>
                <w:sz w:val="22"/>
                <w:szCs w:val="22"/>
                <w:lang w:val="en-GB"/>
              </w:rPr>
              <w:t>Columbia</w:t>
            </w:r>
          </w:p>
        </w:tc>
        <w:tc>
          <w:tcPr>
            <w:tcW w:w="1831" w:type="pct"/>
          </w:tcPr>
          <w:p w14:paraId="1488CCA5" w14:textId="400EE9ED" w:rsidR="00530339" w:rsidRPr="00DC1590" w:rsidRDefault="00DC1590" w:rsidP="00DC1590">
            <w:pPr>
              <w:pStyle w:val="Textkrper"/>
              <w:jc w:val="left"/>
              <w:rPr>
                <w:sz w:val="22"/>
                <w:szCs w:val="22"/>
                <w:lang w:val="en-GB"/>
              </w:rPr>
            </w:pPr>
            <w:r w:rsidRPr="00DC1590">
              <w:rPr>
                <w:sz w:val="22"/>
                <w:szCs w:val="22"/>
                <w:lang w:val="en-GB"/>
              </w:rPr>
              <w:t xml:space="preserve">A decrease in </w:t>
            </w:r>
            <w:r w:rsidR="00B517BD" w:rsidRPr="00DC1590">
              <w:rPr>
                <w:sz w:val="22"/>
                <w:szCs w:val="22"/>
                <w:lang w:val="en-GB"/>
              </w:rPr>
              <w:t>wood fuel</w:t>
            </w:r>
            <w:r w:rsidRPr="00DC1590">
              <w:rPr>
                <w:sz w:val="22"/>
                <w:szCs w:val="22"/>
                <w:lang w:val="en-GB"/>
              </w:rPr>
              <w:t xml:space="preserve"> consum</w:t>
            </w:r>
            <w:r w:rsidRPr="00DC1590">
              <w:rPr>
                <w:sz w:val="22"/>
                <w:szCs w:val="22"/>
                <w:lang w:val="en-GB"/>
              </w:rPr>
              <w:t>p</w:t>
            </w:r>
            <w:r>
              <w:rPr>
                <w:sz w:val="22"/>
                <w:szCs w:val="22"/>
                <w:lang w:val="en-GB"/>
              </w:rPr>
              <w:t xml:space="preserve">tion has been reported in </w:t>
            </w:r>
            <w:r w:rsidRPr="00DC1590">
              <w:rPr>
                <w:sz w:val="22"/>
                <w:szCs w:val="22"/>
                <w:lang w:val="en-GB"/>
              </w:rPr>
              <w:t>Colombia during the past decade. This a</w:t>
            </w:r>
            <w:r w:rsidRPr="00DC1590">
              <w:rPr>
                <w:sz w:val="22"/>
                <w:szCs w:val="22"/>
                <w:lang w:val="en-GB"/>
              </w:rPr>
              <w:t>p</w:t>
            </w:r>
            <w:r w:rsidRPr="00DC1590">
              <w:rPr>
                <w:sz w:val="22"/>
                <w:szCs w:val="22"/>
                <w:lang w:val="en-GB"/>
              </w:rPr>
              <w:t>pears to be linked mainly to the i</w:t>
            </w:r>
            <w:r w:rsidRPr="00DC1590">
              <w:rPr>
                <w:sz w:val="22"/>
                <w:szCs w:val="22"/>
                <w:lang w:val="en-GB"/>
              </w:rPr>
              <w:t>n</w:t>
            </w:r>
            <w:r>
              <w:rPr>
                <w:sz w:val="22"/>
                <w:szCs w:val="22"/>
                <w:lang w:val="en-GB"/>
              </w:rPr>
              <w:t xml:space="preserve">crease in access </w:t>
            </w:r>
            <w:r w:rsidRPr="00DC1590">
              <w:rPr>
                <w:sz w:val="22"/>
                <w:szCs w:val="22"/>
                <w:lang w:val="en-GB"/>
              </w:rPr>
              <w:t>to natural gas, while modern bioenergy technol</w:t>
            </w:r>
            <w:r w:rsidRPr="00DC1590">
              <w:rPr>
                <w:sz w:val="22"/>
                <w:szCs w:val="22"/>
                <w:lang w:val="en-GB"/>
              </w:rPr>
              <w:t>o</w:t>
            </w:r>
            <w:r w:rsidRPr="00DC1590">
              <w:rPr>
                <w:sz w:val="22"/>
                <w:szCs w:val="22"/>
                <w:lang w:val="en-GB"/>
              </w:rPr>
              <w:t>gies have not played a significant role</w:t>
            </w:r>
            <w:r>
              <w:rPr>
                <w:sz w:val="22"/>
                <w:szCs w:val="22"/>
                <w:lang w:val="en-GB"/>
              </w:rPr>
              <w:t>.</w:t>
            </w:r>
          </w:p>
        </w:tc>
        <w:tc>
          <w:tcPr>
            <w:tcW w:w="1831" w:type="pct"/>
          </w:tcPr>
          <w:p w14:paraId="5F1FA357" w14:textId="4E3943A2" w:rsidR="00B517BD" w:rsidRPr="00DC1590" w:rsidRDefault="00DC1590" w:rsidP="00B517BD">
            <w:pPr>
              <w:pStyle w:val="Textkrper"/>
              <w:jc w:val="left"/>
              <w:rPr>
                <w:sz w:val="22"/>
                <w:szCs w:val="22"/>
                <w:lang w:val="en-GB"/>
              </w:rPr>
            </w:pPr>
            <w:r w:rsidRPr="00DC1590">
              <w:rPr>
                <w:sz w:val="22"/>
                <w:szCs w:val="22"/>
                <w:lang w:val="en-GB"/>
              </w:rPr>
              <w:t>A number of studies include data related to the incidence o</w:t>
            </w:r>
            <w:r w:rsidR="00B517BD">
              <w:rPr>
                <w:sz w:val="22"/>
                <w:szCs w:val="22"/>
                <w:lang w:val="en-GB"/>
              </w:rPr>
              <w:t xml:space="preserve">f Chronic obstructive pulmonary </w:t>
            </w:r>
            <w:r w:rsidRPr="00DC1590">
              <w:rPr>
                <w:sz w:val="22"/>
                <w:szCs w:val="22"/>
                <w:lang w:val="en-GB"/>
              </w:rPr>
              <w:t>diseases (COPDs) in Colombia and their i</w:t>
            </w:r>
            <w:r w:rsidRPr="00DC1590">
              <w:rPr>
                <w:sz w:val="22"/>
                <w:szCs w:val="22"/>
                <w:lang w:val="en-GB"/>
              </w:rPr>
              <w:t>m</w:t>
            </w:r>
            <w:r w:rsidRPr="00DC1590">
              <w:rPr>
                <w:sz w:val="22"/>
                <w:szCs w:val="22"/>
                <w:lang w:val="en-GB"/>
              </w:rPr>
              <w:t>pact on mortality and burden of disease.</w:t>
            </w:r>
            <w:r w:rsidR="00B517BD">
              <w:rPr>
                <w:sz w:val="22"/>
                <w:szCs w:val="22"/>
                <w:lang w:val="en-GB"/>
              </w:rPr>
              <w:t xml:space="preserve"> </w:t>
            </w:r>
            <w:r w:rsidR="00B517BD" w:rsidRPr="00B517BD">
              <w:rPr>
                <w:sz w:val="22"/>
                <w:szCs w:val="22"/>
                <w:lang w:val="en-GB"/>
              </w:rPr>
              <w:t>In order to measure this indicator in the future, surveys and epidemi</w:t>
            </w:r>
            <w:r w:rsidR="00B517BD">
              <w:rPr>
                <w:sz w:val="22"/>
                <w:szCs w:val="22"/>
                <w:lang w:val="en-GB"/>
              </w:rPr>
              <w:t xml:space="preserve">ological studies </w:t>
            </w:r>
            <w:r w:rsidR="00B517BD" w:rsidRPr="00B517BD">
              <w:rPr>
                <w:sz w:val="22"/>
                <w:szCs w:val="22"/>
                <w:lang w:val="en-GB"/>
              </w:rPr>
              <w:t xml:space="preserve">on </w:t>
            </w:r>
            <w:proofErr w:type="spellStart"/>
            <w:r w:rsidR="00B517BD" w:rsidRPr="00B517BD">
              <w:rPr>
                <w:sz w:val="22"/>
                <w:szCs w:val="22"/>
                <w:lang w:val="en-GB"/>
              </w:rPr>
              <w:t>woo</w:t>
            </w:r>
            <w:r w:rsidR="00B517BD" w:rsidRPr="00B517BD">
              <w:rPr>
                <w:sz w:val="22"/>
                <w:szCs w:val="22"/>
                <w:lang w:val="en-GB"/>
              </w:rPr>
              <w:t>d</w:t>
            </w:r>
            <w:r w:rsidR="00B517BD" w:rsidRPr="00B517BD">
              <w:rPr>
                <w:sz w:val="22"/>
                <w:szCs w:val="22"/>
                <w:lang w:val="en-GB"/>
              </w:rPr>
              <w:t>fuel</w:t>
            </w:r>
            <w:proofErr w:type="spellEnd"/>
            <w:r w:rsidR="00B517BD" w:rsidRPr="00B517BD">
              <w:rPr>
                <w:sz w:val="22"/>
                <w:szCs w:val="22"/>
                <w:lang w:val="en-GB"/>
              </w:rPr>
              <w:t xml:space="preserve"> use and the incidence of </w:t>
            </w:r>
            <w:r w:rsidR="00B517BD" w:rsidRPr="00B517BD">
              <w:rPr>
                <w:sz w:val="22"/>
                <w:szCs w:val="22"/>
                <w:lang w:val="en-GB"/>
              </w:rPr>
              <w:lastRenderedPageBreak/>
              <w:t>COPDs should</w:t>
            </w:r>
            <w:r w:rsidR="00B517BD">
              <w:rPr>
                <w:sz w:val="22"/>
                <w:szCs w:val="22"/>
                <w:lang w:val="en-GB"/>
              </w:rPr>
              <w:t xml:space="preserve"> be conducted among a sample of </w:t>
            </w:r>
            <w:r w:rsidR="00B517BD" w:rsidRPr="00B517BD">
              <w:rPr>
                <w:sz w:val="22"/>
                <w:szCs w:val="22"/>
                <w:lang w:val="en-GB"/>
              </w:rPr>
              <w:t>households in different regions of the country.</w:t>
            </w:r>
          </w:p>
        </w:tc>
        <w:tc>
          <w:tcPr>
            <w:tcW w:w="669" w:type="pct"/>
          </w:tcPr>
          <w:p w14:paraId="5BCA32CB" w14:textId="33A0648A" w:rsidR="00530339" w:rsidRPr="00DC1590" w:rsidRDefault="00B517BD" w:rsidP="00F80440">
            <w:pPr>
              <w:pStyle w:val="Textkrper"/>
              <w:jc w:val="left"/>
              <w:rPr>
                <w:sz w:val="22"/>
                <w:szCs w:val="22"/>
                <w:lang w:val="en-GB"/>
              </w:rPr>
            </w:pPr>
            <w:r>
              <w:rPr>
                <w:sz w:val="22"/>
                <w:szCs w:val="22"/>
                <w:lang w:val="en-GB"/>
              </w:rPr>
              <w:lastRenderedPageBreak/>
              <w:t>p. 139</w:t>
            </w:r>
          </w:p>
        </w:tc>
      </w:tr>
      <w:tr w:rsidR="00B517BD" w:rsidRPr="00B517BD" w14:paraId="48D3393D" w14:textId="77777777" w:rsidTr="00F80440">
        <w:tc>
          <w:tcPr>
            <w:tcW w:w="669" w:type="pct"/>
          </w:tcPr>
          <w:p w14:paraId="2632D0C2" w14:textId="5CC87531" w:rsidR="00B517BD" w:rsidRPr="00B517BD" w:rsidRDefault="00B517BD" w:rsidP="00F80440">
            <w:pPr>
              <w:pStyle w:val="Textkrper"/>
              <w:jc w:val="left"/>
              <w:rPr>
                <w:sz w:val="22"/>
                <w:szCs w:val="22"/>
                <w:lang w:val="en-GB"/>
              </w:rPr>
            </w:pPr>
            <w:r w:rsidRPr="00B517BD">
              <w:rPr>
                <w:sz w:val="22"/>
                <w:szCs w:val="22"/>
                <w:lang w:val="en-GB"/>
              </w:rPr>
              <w:lastRenderedPageBreak/>
              <w:t>Germany</w:t>
            </w:r>
          </w:p>
        </w:tc>
        <w:tc>
          <w:tcPr>
            <w:tcW w:w="1831" w:type="pct"/>
          </w:tcPr>
          <w:p w14:paraId="067F6D8F" w14:textId="55296536" w:rsidR="00B517BD" w:rsidRPr="00B517BD" w:rsidRDefault="00B517BD" w:rsidP="00F80440">
            <w:pPr>
              <w:pStyle w:val="Textkrper"/>
              <w:jc w:val="left"/>
              <w:rPr>
                <w:sz w:val="22"/>
                <w:szCs w:val="22"/>
                <w:lang w:val="en-GB"/>
              </w:rPr>
            </w:pPr>
            <w:r w:rsidRPr="00B517BD">
              <w:rPr>
                <w:sz w:val="22"/>
                <w:szCs w:val="22"/>
                <w:lang w:val="en-GB"/>
              </w:rPr>
              <w:t>Even though there is again an i</w:t>
            </w:r>
            <w:r w:rsidRPr="00B517BD">
              <w:rPr>
                <w:sz w:val="22"/>
                <w:szCs w:val="22"/>
                <w:lang w:val="en-GB"/>
              </w:rPr>
              <w:t>n</w:t>
            </w:r>
            <w:r w:rsidRPr="00B517BD">
              <w:rPr>
                <w:sz w:val="22"/>
                <w:szCs w:val="22"/>
                <w:lang w:val="en-GB"/>
              </w:rPr>
              <w:t>crease of wood-stoves in Germany, these mostly pellet-fired systems do not cause indoor smoke at rel</w:t>
            </w:r>
            <w:r w:rsidRPr="00B517BD">
              <w:rPr>
                <w:sz w:val="22"/>
                <w:szCs w:val="22"/>
                <w:lang w:val="en-GB"/>
              </w:rPr>
              <w:t>e</w:t>
            </w:r>
            <w:r w:rsidRPr="00B517BD">
              <w:rPr>
                <w:sz w:val="22"/>
                <w:szCs w:val="22"/>
                <w:lang w:val="en-GB"/>
              </w:rPr>
              <w:t>vant levels.</w:t>
            </w:r>
          </w:p>
        </w:tc>
        <w:tc>
          <w:tcPr>
            <w:tcW w:w="1831" w:type="pct"/>
          </w:tcPr>
          <w:p w14:paraId="619ABA93" w14:textId="5F4F722A" w:rsidR="00B517BD" w:rsidRPr="00B517BD" w:rsidRDefault="00B517BD" w:rsidP="00F80440">
            <w:pPr>
              <w:pStyle w:val="Textkrper"/>
              <w:jc w:val="left"/>
              <w:rPr>
                <w:sz w:val="22"/>
                <w:szCs w:val="22"/>
                <w:lang w:val="en-GB"/>
              </w:rPr>
            </w:pPr>
            <w:r w:rsidRPr="00B517BD">
              <w:rPr>
                <w:sz w:val="22"/>
                <w:szCs w:val="22"/>
                <w:lang w:val="en-GB"/>
              </w:rPr>
              <w:t>Therefore, this indicator has not been assessed.</w:t>
            </w:r>
          </w:p>
        </w:tc>
        <w:tc>
          <w:tcPr>
            <w:tcW w:w="669" w:type="pct"/>
          </w:tcPr>
          <w:p w14:paraId="07F47904" w14:textId="05DB9698" w:rsidR="00B517BD" w:rsidRPr="00B517BD" w:rsidRDefault="00B517BD" w:rsidP="00F80440">
            <w:pPr>
              <w:pStyle w:val="Textkrper"/>
              <w:jc w:val="left"/>
              <w:rPr>
                <w:sz w:val="22"/>
                <w:szCs w:val="22"/>
                <w:lang w:val="en-GB"/>
              </w:rPr>
            </w:pPr>
            <w:r>
              <w:rPr>
                <w:sz w:val="22"/>
                <w:szCs w:val="22"/>
                <w:lang w:val="en-GB"/>
              </w:rPr>
              <w:t>p. 75</w:t>
            </w:r>
          </w:p>
        </w:tc>
      </w:tr>
      <w:tr w:rsidR="00530339" w:rsidRPr="00F30BB1" w14:paraId="3536CFFC" w14:textId="77777777" w:rsidTr="00F80440">
        <w:tc>
          <w:tcPr>
            <w:tcW w:w="669" w:type="pct"/>
          </w:tcPr>
          <w:p w14:paraId="117BE8DA" w14:textId="542CF6D2" w:rsidR="00530339" w:rsidRPr="00F30BB1" w:rsidRDefault="00B517BD" w:rsidP="00F80440">
            <w:pPr>
              <w:pStyle w:val="Textkrper"/>
              <w:jc w:val="left"/>
              <w:rPr>
                <w:sz w:val="22"/>
                <w:szCs w:val="22"/>
                <w:lang w:val="en-GB"/>
              </w:rPr>
            </w:pPr>
            <w:r w:rsidRPr="00F30BB1">
              <w:rPr>
                <w:sz w:val="22"/>
                <w:szCs w:val="22"/>
                <w:lang w:val="en-GB"/>
              </w:rPr>
              <w:t>Indonesia</w:t>
            </w:r>
          </w:p>
        </w:tc>
        <w:tc>
          <w:tcPr>
            <w:tcW w:w="1831" w:type="pct"/>
          </w:tcPr>
          <w:p w14:paraId="69440AB9" w14:textId="3F9D1EA1" w:rsidR="00F30BB1" w:rsidRDefault="00B517BD" w:rsidP="00B517BD">
            <w:pPr>
              <w:pStyle w:val="Textkrper"/>
              <w:jc w:val="left"/>
              <w:rPr>
                <w:sz w:val="22"/>
                <w:szCs w:val="22"/>
                <w:lang w:val="en-GB"/>
              </w:rPr>
            </w:pPr>
            <w:r w:rsidRPr="00F30BB1">
              <w:rPr>
                <w:sz w:val="22"/>
                <w:szCs w:val="22"/>
                <w:lang w:val="en-GB"/>
              </w:rPr>
              <w:t>Information from the limited n</w:t>
            </w:r>
            <w:r w:rsidRPr="00F30BB1">
              <w:rPr>
                <w:sz w:val="22"/>
                <w:szCs w:val="22"/>
                <w:lang w:val="en-GB"/>
              </w:rPr>
              <w:t>a</w:t>
            </w:r>
            <w:r w:rsidRPr="00F30BB1">
              <w:rPr>
                <w:sz w:val="22"/>
                <w:szCs w:val="22"/>
                <w:lang w:val="en-GB"/>
              </w:rPr>
              <w:t>tional as well as international r</w:t>
            </w:r>
            <w:r w:rsidRPr="00F30BB1">
              <w:rPr>
                <w:sz w:val="22"/>
                <w:szCs w:val="22"/>
                <w:lang w:val="en-GB"/>
              </w:rPr>
              <w:t>e</w:t>
            </w:r>
            <w:r w:rsidRPr="00F30BB1">
              <w:rPr>
                <w:sz w:val="22"/>
                <w:szCs w:val="22"/>
                <w:lang w:val="en-GB"/>
              </w:rPr>
              <w:t>ports on the matter has been r</w:t>
            </w:r>
            <w:r w:rsidRPr="00F30BB1">
              <w:rPr>
                <w:sz w:val="22"/>
                <w:szCs w:val="22"/>
                <w:lang w:val="en-GB"/>
              </w:rPr>
              <w:t>e</w:t>
            </w:r>
            <w:r w:rsidRPr="00F30BB1">
              <w:rPr>
                <w:sz w:val="22"/>
                <w:szCs w:val="22"/>
                <w:lang w:val="en-GB"/>
              </w:rPr>
              <w:t>viewed.</w:t>
            </w:r>
            <w:r w:rsidR="0022188B">
              <w:rPr>
                <w:sz w:val="22"/>
                <w:szCs w:val="22"/>
                <w:lang w:val="en-GB"/>
              </w:rPr>
              <w:t xml:space="preserve"> </w:t>
            </w:r>
            <w:r w:rsidR="00F30BB1" w:rsidRPr="00F30BB1">
              <w:rPr>
                <w:sz w:val="22"/>
                <w:szCs w:val="22"/>
                <w:lang w:val="en-GB"/>
              </w:rPr>
              <w:t>A field survey including 43 households was additionally ca</w:t>
            </w:r>
            <w:r w:rsidR="00F30BB1" w:rsidRPr="00F30BB1">
              <w:rPr>
                <w:sz w:val="22"/>
                <w:szCs w:val="22"/>
                <w:lang w:val="en-GB"/>
              </w:rPr>
              <w:t>r</w:t>
            </w:r>
            <w:r w:rsidR="00F30BB1" w:rsidRPr="00F30BB1">
              <w:rPr>
                <w:sz w:val="22"/>
                <w:szCs w:val="22"/>
                <w:lang w:val="en-GB"/>
              </w:rPr>
              <w:t>ried out during this project in order to complement the information obtained from the literature.</w:t>
            </w:r>
          </w:p>
          <w:p w14:paraId="59A0A1E0" w14:textId="49605A17" w:rsidR="0022188B" w:rsidRPr="00F30BB1" w:rsidRDefault="0022188B" w:rsidP="0022188B">
            <w:pPr>
              <w:pStyle w:val="Textkrper"/>
              <w:jc w:val="left"/>
              <w:rPr>
                <w:sz w:val="22"/>
                <w:szCs w:val="22"/>
                <w:lang w:val="en-GB"/>
              </w:rPr>
            </w:pPr>
            <w:r>
              <w:rPr>
                <w:sz w:val="22"/>
                <w:szCs w:val="22"/>
                <w:lang w:val="en-GB"/>
              </w:rPr>
              <w:t xml:space="preserve">The main energy source for </w:t>
            </w:r>
            <w:r w:rsidRPr="0022188B">
              <w:rPr>
                <w:sz w:val="22"/>
                <w:szCs w:val="22"/>
                <w:lang w:val="en-GB"/>
              </w:rPr>
              <w:t>coo</w:t>
            </w:r>
            <w:r w:rsidRPr="0022188B">
              <w:rPr>
                <w:sz w:val="22"/>
                <w:szCs w:val="22"/>
                <w:lang w:val="en-GB"/>
              </w:rPr>
              <w:t>k</w:t>
            </w:r>
            <w:r w:rsidRPr="0022188B">
              <w:rPr>
                <w:sz w:val="22"/>
                <w:szCs w:val="22"/>
                <w:lang w:val="en-GB"/>
              </w:rPr>
              <w:t xml:space="preserve">ing is still </w:t>
            </w:r>
            <w:proofErr w:type="gramStart"/>
            <w:r w:rsidRPr="0022188B">
              <w:rPr>
                <w:sz w:val="22"/>
                <w:szCs w:val="22"/>
                <w:lang w:val="en-GB"/>
              </w:rPr>
              <w:t>LPG,</w:t>
            </w:r>
            <w:proofErr w:type="gramEnd"/>
            <w:r w:rsidRPr="0022188B">
              <w:rPr>
                <w:sz w:val="22"/>
                <w:szCs w:val="22"/>
                <w:lang w:val="en-GB"/>
              </w:rPr>
              <w:t xml:space="preserve"> no change in burden of disease was </w:t>
            </w:r>
            <w:r>
              <w:rPr>
                <w:sz w:val="22"/>
                <w:szCs w:val="22"/>
                <w:lang w:val="en-GB"/>
              </w:rPr>
              <w:t xml:space="preserve">possible to attribute to modern </w:t>
            </w:r>
            <w:r w:rsidRPr="0022188B">
              <w:rPr>
                <w:sz w:val="22"/>
                <w:szCs w:val="22"/>
                <w:lang w:val="en-GB"/>
              </w:rPr>
              <w:t>bioenergy deployment</w:t>
            </w:r>
            <w:r>
              <w:rPr>
                <w:sz w:val="22"/>
                <w:szCs w:val="22"/>
                <w:lang w:val="en-GB"/>
              </w:rPr>
              <w:t>.</w:t>
            </w:r>
          </w:p>
        </w:tc>
        <w:tc>
          <w:tcPr>
            <w:tcW w:w="1831" w:type="pct"/>
          </w:tcPr>
          <w:p w14:paraId="026EEE70" w14:textId="4C561557" w:rsidR="00B517BD" w:rsidRPr="00F30BB1" w:rsidRDefault="00F30BB1" w:rsidP="00B517BD">
            <w:pPr>
              <w:pStyle w:val="Textkrper"/>
              <w:jc w:val="left"/>
              <w:rPr>
                <w:sz w:val="22"/>
                <w:szCs w:val="22"/>
                <w:lang w:val="en-GB"/>
              </w:rPr>
            </w:pPr>
            <w:r w:rsidRPr="00F30BB1">
              <w:rPr>
                <w:sz w:val="22"/>
                <w:szCs w:val="22"/>
                <w:lang w:val="en-GB"/>
              </w:rPr>
              <w:t>Within t</w:t>
            </w:r>
            <w:r w:rsidR="00B517BD" w:rsidRPr="00F30BB1">
              <w:rPr>
                <w:sz w:val="22"/>
                <w:szCs w:val="22"/>
                <w:lang w:val="en-GB"/>
              </w:rPr>
              <w:t>he 25 most important causes of burden, as measured by disability</w:t>
            </w:r>
            <w:r w:rsidRPr="00F30BB1">
              <w:rPr>
                <w:sz w:val="22"/>
                <w:szCs w:val="22"/>
                <w:lang w:val="en-GB"/>
              </w:rPr>
              <w:t xml:space="preserve"> adjusted </w:t>
            </w:r>
            <w:r w:rsidR="00B517BD" w:rsidRPr="00F30BB1">
              <w:rPr>
                <w:sz w:val="22"/>
                <w:szCs w:val="22"/>
                <w:lang w:val="en-GB"/>
              </w:rPr>
              <w:t>life years (DALYs), lower respiratory infe</w:t>
            </w:r>
            <w:r w:rsidR="00B517BD" w:rsidRPr="00F30BB1">
              <w:rPr>
                <w:sz w:val="22"/>
                <w:szCs w:val="22"/>
                <w:lang w:val="en-GB"/>
              </w:rPr>
              <w:t>c</w:t>
            </w:r>
            <w:r w:rsidR="00B517BD" w:rsidRPr="00F30BB1">
              <w:rPr>
                <w:sz w:val="22"/>
                <w:szCs w:val="22"/>
                <w:lang w:val="en-GB"/>
              </w:rPr>
              <w:t>tions showed the largest de</w:t>
            </w:r>
            <w:r w:rsidRPr="00F30BB1">
              <w:rPr>
                <w:sz w:val="22"/>
                <w:szCs w:val="22"/>
                <w:lang w:val="en-GB"/>
              </w:rPr>
              <w:t xml:space="preserve">crease. </w:t>
            </w:r>
            <w:r w:rsidR="00B517BD" w:rsidRPr="00F30BB1">
              <w:rPr>
                <w:sz w:val="22"/>
                <w:szCs w:val="22"/>
                <w:lang w:val="en-GB"/>
              </w:rPr>
              <w:t>Household air pollution was est</w:t>
            </w:r>
            <w:r w:rsidR="00B517BD" w:rsidRPr="00F30BB1">
              <w:rPr>
                <w:sz w:val="22"/>
                <w:szCs w:val="22"/>
                <w:lang w:val="en-GB"/>
              </w:rPr>
              <w:t>i</w:t>
            </w:r>
            <w:r w:rsidR="001B4FE2">
              <w:rPr>
                <w:sz w:val="22"/>
                <w:szCs w:val="22"/>
                <w:lang w:val="en-GB"/>
              </w:rPr>
              <w:t xml:space="preserve">mated to be the </w:t>
            </w:r>
            <w:r w:rsidR="00B517BD" w:rsidRPr="00F30BB1">
              <w:rPr>
                <w:sz w:val="22"/>
                <w:szCs w:val="22"/>
                <w:lang w:val="en-GB"/>
              </w:rPr>
              <w:t>fourth highest risk factor for disease burden i</w:t>
            </w:r>
            <w:r w:rsidRPr="00F30BB1">
              <w:rPr>
                <w:sz w:val="22"/>
                <w:szCs w:val="22"/>
                <w:lang w:val="en-GB"/>
              </w:rPr>
              <w:t>n Ind</w:t>
            </w:r>
            <w:r w:rsidRPr="00F30BB1">
              <w:rPr>
                <w:sz w:val="22"/>
                <w:szCs w:val="22"/>
                <w:lang w:val="en-GB"/>
              </w:rPr>
              <w:t>o</w:t>
            </w:r>
            <w:r w:rsidRPr="00F30BB1">
              <w:rPr>
                <w:sz w:val="22"/>
                <w:szCs w:val="22"/>
                <w:lang w:val="en-GB"/>
              </w:rPr>
              <w:t xml:space="preserve">nesia in 2010 with a </w:t>
            </w:r>
            <w:r w:rsidR="00B517BD" w:rsidRPr="00F30BB1">
              <w:rPr>
                <w:sz w:val="22"/>
                <w:szCs w:val="22"/>
                <w:lang w:val="en-GB"/>
              </w:rPr>
              <w:t>share of 6 pe</w:t>
            </w:r>
            <w:r w:rsidR="00B517BD" w:rsidRPr="00F30BB1">
              <w:rPr>
                <w:sz w:val="22"/>
                <w:szCs w:val="22"/>
                <w:lang w:val="en-GB"/>
              </w:rPr>
              <w:t>r</w:t>
            </w:r>
            <w:r w:rsidR="00B517BD" w:rsidRPr="00F30BB1">
              <w:rPr>
                <w:sz w:val="22"/>
                <w:szCs w:val="22"/>
                <w:lang w:val="en-GB"/>
              </w:rPr>
              <w:t>cent of the Indonesian DALYs lost.</w:t>
            </w:r>
          </w:p>
        </w:tc>
        <w:tc>
          <w:tcPr>
            <w:tcW w:w="669" w:type="pct"/>
          </w:tcPr>
          <w:p w14:paraId="74BDECEA" w14:textId="3A3213E0" w:rsidR="00530339" w:rsidRPr="00F30BB1" w:rsidRDefault="00F30BB1" w:rsidP="00F80440">
            <w:pPr>
              <w:pStyle w:val="Textkrper"/>
              <w:jc w:val="left"/>
              <w:rPr>
                <w:sz w:val="22"/>
                <w:szCs w:val="22"/>
                <w:lang w:val="en-GB"/>
              </w:rPr>
            </w:pPr>
            <w:r w:rsidRPr="00F30BB1">
              <w:rPr>
                <w:sz w:val="22"/>
                <w:szCs w:val="22"/>
                <w:lang w:val="en-GB"/>
              </w:rPr>
              <w:t>p. 154</w:t>
            </w:r>
          </w:p>
        </w:tc>
      </w:tr>
      <w:tr w:rsidR="00530339" w:rsidRPr="0022188B" w14:paraId="00CA6131" w14:textId="77777777" w:rsidTr="00F80440">
        <w:tc>
          <w:tcPr>
            <w:tcW w:w="669" w:type="pct"/>
          </w:tcPr>
          <w:p w14:paraId="12D5D496" w14:textId="46E9A39B" w:rsidR="00530339" w:rsidRPr="00F17A18" w:rsidRDefault="00F30BB1" w:rsidP="00F80440">
            <w:pPr>
              <w:pStyle w:val="Textkrper"/>
              <w:jc w:val="left"/>
              <w:rPr>
                <w:sz w:val="22"/>
                <w:szCs w:val="22"/>
                <w:lang w:val="en-GB"/>
              </w:rPr>
            </w:pPr>
            <w:r w:rsidRPr="00F17A18">
              <w:rPr>
                <w:sz w:val="22"/>
                <w:szCs w:val="22"/>
                <w:lang w:val="en-GB"/>
              </w:rPr>
              <w:t>Paraguay</w:t>
            </w:r>
          </w:p>
        </w:tc>
        <w:tc>
          <w:tcPr>
            <w:tcW w:w="1831" w:type="pct"/>
          </w:tcPr>
          <w:p w14:paraId="30493065" w14:textId="28E64B9E" w:rsidR="00530339" w:rsidRPr="00F17A18" w:rsidRDefault="00F17A18" w:rsidP="0022188B">
            <w:pPr>
              <w:pStyle w:val="Textkrper"/>
              <w:jc w:val="left"/>
              <w:rPr>
                <w:sz w:val="22"/>
                <w:szCs w:val="22"/>
                <w:lang w:val="en-GB"/>
              </w:rPr>
            </w:pPr>
            <w:r w:rsidRPr="00F17A18">
              <w:rPr>
                <w:sz w:val="22"/>
                <w:szCs w:val="22"/>
                <w:lang w:val="en-GB"/>
              </w:rPr>
              <w:t>In the context of this study visits were made to rural communities. Additionally various sources were consulted for secondary data.</w:t>
            </w:r>
          </w:p>
        </w:tc>
        <w:tc>
          <w:tcPr>
            <w:tcW w:w="1831" w:type="pct"/>
          </w:tcPr>
          <w:p w14:paraId="02D26B7C" w14:textId="3DA2BA26" w:rsidR="00530339" w:rsidRPr="00F17A18" w:rsidRDefault="00F17A18" w:rsidP="0022188B">
            <w:pPr>
              <w:pStyle w:val="Textkrper"/>
              <w:jc w:val="left"/>
              <w:rPr>
                <w:sz w:val="22"/>
                <w:szCs w:val="22"/>
                <w:lang w:val="en-GB"/>
              </w:rPr>
            </w:pPr>
            <w:r w:rsidRPr="00F17A18">
              <w:rPr>
                <w:sz w:val="22"/>
                <w:szCs w:val="22"/>
                <w:lang w:val="en-GB"/>
              </w:rPr>
              <w:t>At the Ministry for Public Health and Social Welfare (</w:t>
            </w:r>
            <w:proofErr w:type="spellStart"/>
            <w:r w:rsidR="0022188B" w:rsidRPr="00F17A18">
              <w:rPr>
                <w:sz w:val="22"/>
                <w:szCs w:val="22"/>
                <w:lang w:val="en-GB"/>
              </w:rPr>
              <w:t>Ministerio</w:t>
            </w:r>
            <w:proofErr w:type="spellEnd"/>
            <w:r w:rsidR="0022188B" w:rsidRPr="00F17A18">
              <w:rPr>
                <w:sz w:val="22"/>
                <w:szCs w:val="22"/>
                <w:lang w:val="en-GB"/>
              </w:rPr>
              <w:t xml:space="preserve"> de </w:t>
            </w:r>
            <w:proofErr w:type="spellStart"/>
            <w:r w:rsidR="0022188B" w:rsidRPr="00F17A18">
              <w:rPr>
                <w:sz w:val="22"/>
                <w:szCs w:val="22"/>
                <w:lang w:val="en-GB"/>
              </w:rPr>
              <w:t>Salud</w:t>
            </w:r>
            <w:proofErr w:type="spellEnd"/>
            <w:r w:rsidR="0022188B" w:rsidRPr="00F17A18">
              <w:rPr>
                <w:sz w:val="22"/>
                <w:szCs w:val="22"/>
                <w:lang w:val="en-GB"/>
              </w:rPr>
              <w:t xml:space="preserve"> </w:t>
            </w:r>
            <w:proofErr w:type="spellStart"/>
            <w:r w:rsidR="0022188B" w:rsidRPr="00F17A18">
              <w:rPr>
                <w:sz w:val="22"/>
                <w:szCs w:val="22"/>
                <w:lang w:val="en-GB"/>
              </w:rPr>
              <w:t>Pública</w:t>
            </w:r>
            <w:proofErr w:type="spellEnd"/>
            <w:r w:rsidR="0022188B" w:rsidRPr="00F17A18">
              <w:rPr>
                <w:sz w:val="22"/>
                <w:szCs w:val="22"/>
                <w:lang w:val="en-GB"/>
              </w:rPr>
              <w:t xml:space="preserve"> y </w:t>
            </w:r>
            <w:proofErr w:type="spellStart"/>
            <w:r w:rsidR="0022188B" w:rsidRPr="00F17A18">
              <w:rPr>
                <w:sz w:val="22"/>
                <w:szCs w:val="22"/>
                <w:lang w:val="en-GB"/>
              </w:rPr>
              <w:t>Bienestar</w:t>
            </w:r>
            <w:proofErr w:type="spellEnd"/>
            <w:r w:rsidR="0022188B" w:rsidRPr="00F17A18">
              <w:rPr>
                <w:sz w:val="22"/>
                <w:szCs w:val="22"/>
                <w:lang w:val="en-GB"/>
              </w:rPr>
              <w:t xml:space="preserve"> Social</w:t>
            </w:r>
            <w:r w:rsidRPr="00F17A18">
              <w:rPr>
                <w:sz w:val="22"/>
                <w:szCs w:val="22"/>
                <w:lang w:val="en-GB"/>
              </w:rPr>
              <w:t>) no statistical information is available at a level of disaggregation nece</w:t>
            </w:r>
            <w:r w:rsidRPr="00F17A18">
              <w:rPr>
                <w:sz w:val="22"/>
                <w:szCs w:val="22"/>
                <w:lang w:val="en-GB"/>
              </w:rPr>
              <w:t>s</w:t>
            </w:r>
            <w:r w:rsidRPr="00F17A18">
              <w:rPr>
                <w:sz w:val="22"/>
                <w:szCs w:val="22"/>
                <w:lang w:val="en-GB"/>
              </w:rPr>
              <w:t>sary to learn about casualties and diseases connected with inhaling contaminated air in homes. Info</w:t>
            </w:r>
            <w:r w:rsidRPr="00F17A18">
              <w:rPr>
                <w:sz w:val="22"/>
                <w:szCs w:val="22"/>
                <w:lang w:val="en-GB"/>
              </w:rPr>
              <w:t>r</w:t>
            </w:r>
            <w:r w:rsidRPr="00F17A18">
              <w:rPr>
                <w:sz w:val="22"/>
                <w:szCs w:val="22"/>
                <w:lang w:val="en-GB"/>
              </w:rPr>
              <w:t xml:space="preserve">mation about the annual death rate of air pollution in homes was retrieved from the 2016 report of the Global Alliance for Clean </w:t>
            </w:r>
            <w:proofErr w:type="spellStart"/>
            <w:r w:rsidRPr="00F17A18">
              <w:rPr>
                <w:sz w:val="22"/>
                <w:szCs w:val="22"/>
                <w:lang w:val="en-GB"/>
              </w:rPr>
              <w:t>Cookstoves</w:t>
            </w:r>
            <w:proofErr w:type="spellEnd"/>
            <w:r w:rsidRPr="00F17A18">
              <w:rPr>
                <w:sz w:val="22"/>
                <w:szCs w:val="22"/>
                <w:lang w:val="en-GB"/>
              </w:rPr>
              <w:t xml:space="preserve"> (GACC),</w:t>
            </w:r>
          </w:p>
        </w:tc>
        <w:tc>
          <w:tcPr>
            <w:tcW w:w="669" w:type="pct"/>
          </w:tcPr>
          <w:p w14:paraId="5D7230E3" w14:textId="538258C5" w:rsidR="00530339" w:rsidRPr="0022188B" w:rsidRDefault="0022188B" w:rsidP="00F80440">
            <w:pPr>
              <w:pStyle w:val="Textkrper"/>
              <w:jc w:val="left"/>
              <w:rPr>
                <w:sz w:val="22"/>
                <w:szCs w:val="22"/>
                <w:lang w:val="en-GB"/>
              </w:rPr>
            </w:pPr>
            <w:r w:rsidRPr="00F17A18">
              <w:rPr>
                <w:sz w:val="22"/>
                <w:szCs w:val="22"/>
                <w:lang w:val="en-GB"/>
              </w:rPr>
              <w:t>p. 213</w:t>
            </w:r>
          </w:p>
        </w:tc>
      </w:tr>
      <w:tr w:rsidR="00530339" w:rsidRPr="0022188B" w14:paraId="3F139115" w14:textId="77777777" w:rsidTr="00F80440">
        <w:tc>
          <w:tcPr>
            <w:tcW w:w="669" w:type="pct"/>
          </w:tcPr>
          <w:p w14:paraId="6EFF4E6B" w14:textId="1F5361B2" w:rsidR="00530339" w:rsidRPr="0022188B" w:rsidRDefault="0022188B" w:rsidP="00F80440">
            <w:pPr>
              <w:pStyle w:val="Textkrper"/>
              <w:jc w:val="left"/>
              <w:rPr>
                <w:sz w:val="22"/>
                <w:szCs w:val="22"/>
                <w:lang w:val="en-GB"/>
              </w:rPr>
            </w:pPr>
            <w:r w:rsidRPr="0022188B">
              <w:rPr>
                <w:sz w:val="22"/>
                <w:szCs w:val="22"/>
                <w:lang w:val="en-GB"/>
              </w:rPr>
              <w:t>Vietnam</w:t>
            </w:r>
          </w:p>
        </w:tc>
        <w:tc>
          <w:tcPr>
            <w:tcW w:w="1831" w:type="pct"/>
          </w:tcPr>
          <w:p w14:paraId="537052DC" w14:textId="2D00279E" w:rsidR="00530339" w:rsidRPr="0022188B" w:rsidRDefault="003D4BED" w:rsidP="003D4BED">
            <w:pPr>
              <w:pStyle w:val="Textkrper"/>
              <w:jc w:val="left"/>
              <w:rPr>
                <w:sz w:val="22"/>
                <w:szCs w:val="22"/>
                <w:lang w:val="en-GB"/>
              </w:rPr>
            </w:pPr>
            <w:r w:rsidRPr="003D4BED">
              <w:rPr>
                <w:sz w:val="22"/>
                <w:szCs w:val="22"/>
                <w:lang w:val="en-GB"/>
              </w:rPr>
              <w:t>Nationally</w:t>
            </w:r>
            <w:r>
              <w:rPr>
                <w:sz w:val="22"/>
                <w:szCs w:val="22"/>
                <w:lang w:val="en-GB"/>
              </w:rPr>
              <w:t xml:space="preserve"> representative data on health, </w:t>
            </w:r>
            <w:r w:rsidRPr="003D4BED">
              <w:rPr>
                <w:sz w:val="22"/>
                <w:szCs w:val="22"/>
                <w:lang w:val="en-GB"/>
              </w:rPr>
              <w:t>especially respiratory di</w:t>
            </w:r>
            <w:r w:rsidRPr="003D4BED">
              <w:rPr>
                <w:sz w:val="22"/>
                <w:szCs w:val="22"/>
                <w:lang w:val="en-GB"/>
              </w:rPr>
              <w:t>s</w:t>
            </w:r>
            <w:r w:rsidRPr="003D4BED">
              <w:rPr>
                <w:sz w:val="22"/>
                <w:szCs w:val="22"/>
                <w:lang w:val="en-GB"/>
              </w:rPr>
              <w:t>ease</w:t>
            </w:r>
            <w:r>
              <w:rPr>
                <w:sz w:val="22"/>
                <w:szCs w:val="22"/>
                <w:lang w:val="en-GB"/>
              </w:rPr>
              <w:t xml:space="preserve">s, are very limited </w:t>
            </w:r>
            <w:r w:rsidRPr="003D4BED">
              <w:rPr>
                <w:sz w:val="22"/>
                <w:szCs w:val="22"/>
                <w:lang w:val="en-GB"/>
              </w:rPr>
              <w:t>in Viet Nam. Collection of health data is costly.</w:t>
            </w:r>
          </w:p>
        </w:tc>
        <w:tc>
          <w:tcPr>
            <w:tcW w:w="1831" w:type="pct"/>
          </w:tcPr>
          <w:p w14:paraId="1EB8EF93" w14:textId="2E8BC100" w:rsidR="003D4BED" w:rsidRPr="003D4BED" w:rsidRDefault="003D4BED" w:rsidP="003D4BED">
            <w:pPr>
              <w:pStyle w:val="Textkrper"/>
              <w:jc w:val="left"/>
              <w:rPr>
                <w:sz w:val="22"/>
                <w:szCs w:val="22"/>
                <w:lang w:val="en-GB"/>
              </w:rPr>
            </w:pPr>
            <w:r>
              <w:rPr>
                <w:sz w:val="22"/>
                <w:szCs w:val="22"/>
                <w:lang w:val="en-GB"/>
              </w:rPr>
              <w:t xml:space="preserve">Detecting the causal </w:t>
            </w:r>
            <w:r w:rsidRPr="003D4BED">
              <w:rPr>
                <w:sz w:val="22"/>
                <w:szCs w:val="22"/>
                <w:lang w:val="en-GB"/>
              </w:rPr>
              <w:t>effect of smoke on health is almost imposs</w:t>
            </w:r>
            <w:r w:rsidRPr="003D4BED">
              <w:rPr>
                <w:sz w:val="22"/>
                <w:szCs w:val="22"/>
                <w:lang w:val="en-GB"/>
              </w:rPr>
              <w:t>i</w:t>
            </w:r>
            <w:r>
              <w:rPr>
                <w:sz w:val="22"/>
                <w:szCs w:val="22"/>
                <w:lang w:val="en-GB"/>
              </w:rPr>
              <w:t xml:space="preserve">ble. It </w:t>
            </w:r>
            <w:r w:rsidRPr="003D4BED">
              <w:rPr>
                <w:sz w:val="22"/>
                <w:szCs w:val="22"/>
                <w:lang w:val="en-GB"/>
              </w:rPr>
              <w:t>requires a randomized co</w:t>
            </w:r>
            <w:r w:rsidRPr="003D4BED">
              <w:rPr>
                <w:sz w:val="22"/>
                <w:szCs w:val="22"/>
                <w:lang w:val="en-GB"/>
              </w:rPr>
              <w:t>n</w:t>
            </w:r>
            <w:r>
              <w:rPr>
                <w:sz w:val="22"/>
                <w:szCs w:val="22"/>
                <w:lang w:val="en-GB"/>
              </w:rPr>
              <w:t xml:space="preserve">trol trial with </w:t>
            </w:r>
            <w:proofErr w:type="gramStart"/>
            <w:r>
              <w:rPr>
                <w:sz w:val="22"/>
                <w:szCs w:val="22"/>
                <w:lang w:val="en-GB"/>
              </w:rPr>
              <w:t>a long</w:t>
            </w:r>
            <w:proofErr w:type="gramEnd"/>
            <w:r>
              <w:rPr>
                <w:sz w:val="22"/>
                <w:szCs w:val="22"/>
                <w:lang w:val="en-GB"/>
              </w:rPr>
              <w:t xml:space="preserve"> </w:t>
            </w:r>
            <w:r w:rsidRPr="003D4BED">
              <w:rPr>
                <w:sz w:val="22"/>
                <w:szCs w:val="22"/>
                <w:lang w:val="en-GB"/>
              </w:rPr>
              <w:t>time duration. In thi</w:t>
            </w:r>
            <w:r>
              <w:rPr>
                <w:sz w:val="22"/>
                <w:szCs w:val="22"/>
                <w:lang w:val="en-GB"/>
              </w:rPr>
              <w:t xml:space="preserve">s project, a small field survey </w:t>
            </w:r>
            <w:r w:rsidRPr="003D4BED">
              <w:rPr>
                <w:sz w:val="22"/>
                <w:szCs w:val="22"/>
                <w:lang w:val="en-GB"/>
              </w:rPr>
              <w:t>was implemented to collect da</w:t>
            </w:r>
            <w:r>
              <w:rPr>
                <w:sz w:val="22"/>
                <w:szCs w:val="22"/>
                <w:lang w:val="en-GB"/>
              </w:rPr>
              <w:t xml:space="preserve">ta on health status </w:t>
            </w:r>
            <w:r w:rsidRPr="003D4BED">
              <w:rPr>
                <w:sz w:val="22"/>
                <w:szCs w:val="22"/>
                <w:lang w:val="en-GB"/>
              </w:rPr>
              <w:t>and respiratory diseases of households using</w:t>
            </w:r>
          </w:p>
          <w:p w14:paraId="1727AE32" w14:textId="37CB9CCA" w:rsidR="00530339" w:rsidRPr="0022188B" w:rsidRDefault="003D4BED" w:rsidP="003D4BED">
            <w:pPr>
              <w:pStyle w:val="Textkrper"/>
              <w:jc w:val="left"/>
              <w:rPr>
                <w:sz w:val="22"/>
                <w:szCs w:val="22"/>
                <w:lang w:val="en-GB"/>
              </w:rPr>
            </w:pPr>
            <w:proofErr w:type="gramStart"/>
            <w:r w:rsidRPr="003D4BED">
              <w:rPr>
                <w:sz w:val="22"/>
                <w:szCs w:val="22"/>
                <w:lang w:val="en-GB"/>
              </w:rPr>
              <w:t>biogas</w:t>
            </w:r>
            <w:proofErr w:type="gramEnd"/>
            <w:r w:rsidRPr="003D4BED">
              <w:rPr>
                <w:sz w:val="22"/>
                <w:szCs w:val="22"/>
                <w:lang w:val="en-GB"/>
              </w:rPr>
              <w:t>.</w:t>
            </w:r>
          </w:p>
        </w:tc>
        <w:tc>
          <w:tcPr>
            <w:tcW w:w="669" w:type="pct"/>
          </w:tcPr>
          <w:p w14:paraId="685279B2" w14:textId="0DC1593D" w:rsidR="00530339" w:rsidRPr="0022188B" w:rsidRDefault="003D4BED" w:rsidP="00F80440">
            <w:pPr>
              <w:pStyle w:val="Textkrper"/>
              <w:jc w:val="left"/>
              <w:rPr>
                <w:sz w:val="22"/>
                <w:szCs w:val="22"/>
                <w:lang w:val="en-GB"/>
              </w:rPr>
            </w:pPr>
            <w:r>
              <w:rPr>
                <w:sz w:val="22"/>
                <w:szCs w:val="22"/>
                <w:lang w:val="en-GB"/>
              </w:rPr>
              <w:t>p. 180</w:t>
            </w:r>
          </w:p>
        </w:tc>
      </w:tr>
    </w:tbl>
    <w:p w14:paraId="33F52837" w14:textId="77777777" w:rsidR="00B007D1" w:rsidRDefault="00B007D1" w:rsidP="00B007D1">
      <w:pPr>
        <w:pStyle w:val="Textkrper"/>
        <w:rPr>
          <w:sz w:val="28"/>
          <w:lang w:val="en-GB"/>
        </w:rPr>
      </w:pPr>
    </w:p>
    <w:p w14:paraId="532D781A" w14:textId="77777777" w:rsidR="001327D4" w:rsidRPr="0022188B" w:rsidRDefault="001327D4" w:rsidP="00B007D1">
      <w:pPr>
        <w:pStyle w:val="Textkrper"/>
        <w:rPr>
          <w:sz w:val="28"/>
          <w:lang w:val="en-GB"/>
        </w:rPr>
      </w:pPr>
    </w:p>
    <w:p w14:paraId="5F1492DB" w14:textId="60975331" w:rsidR="00B007D1" w:rsidRPr="0022188B" w:rsidRDefault="00530339" w:rsidP="00B007D1">
      <w:pPr>
        <w:pStyle w:val="Textkrper"/>
        <w:rPr>
          <w:b/>
          <w:i/>
          <w:sz w:val="28"/>
          <w:lang w:val="en-GB"/>
        </w:rPr>
      </w:pPr>
      <w:r w:rsidRPr="0022188B">
        <w:rPr>
          <w:b/>
          <w:i/>
          <w:sz w:val="28"/>
          <w:lang w:val="en-GB"/>
        </w:rPr>
        <w:lastRenderedPageBreak/>
        <w:t>c) I</w:t>
      </w:r>
      <w:r w:rsidR="00B007D1" w:rsidRPr="0022188B">
        <w:rPr>
          <w:b/>
          <w:i/>
          <w:sz w:val="28"/>
          <w:lang w:val="en-GB"/>
        </w:rPr>
        <w:t>ssues highlighted by the TFS sub-group</w:t>
      </w:r>
    </w:p>
    <w:p w14:paraId="098FB886" w14:textId="77777777" w:rsidR="000479F1" w:rsidRDefault="000479F1" w:rsidP="000479F1">
      <w:pPr>
        <w:pStyle w:val="Textkrper"/>
        <w:rPr>
          <w:sz w:val="28"/>
          <w:lang w:val="en-GB"/>
        </w:rPr>
      </w:pPr>
      <w:r w:rsidRPr="0022188B">
        <w:rPr>
          <w:sz w:val="28"/>
          <w:lang w:val="en-GB"/>
        </w:rPr>
        <w:t xml:space="preserve">The measurement of this Indicator has </w:t>
      </w:r>
      <w:r w:rsidRPr="00A45117">
        <w:rPr>
          <w:sz w:val="28"/>
          <w:lang w:val="en-GB"/>
        </w:rPr>
        <w:t>proved problematic during Implement</w:t>
      </w:r>
      <w:r w:rsidRPr="00A45117">
        <w:rPr>
          <w:sz w:val="28"/>
          <w:lang w:val="en-GB"/>
        </w:rPr>
        <w:t>a</w:t>
      </w:r>
      <w:r w:rsidRPr="00A45117">
        <w:rPr>
          <w:sz w:val="28"/>
          <w:lang w:val="en-GB"/>
        </w:rPr>
        <w:t>tion because of the difficulty of attributing health impacts to indoor smoke. It is very resource intensive to carry out interviews or studies to quantitatively measure this Indicator.</w:t>
      </w:r>
    </w:p>
    <w:p w14:paraId="091C83AD" w14:textId="77777777" w:rsidR="00B007D1" w:rsidRDefault="00B007D1" w:rsidP="00B007D1">
      <w:pPr>
        <w:pStyle w:val="Textkrper"/>
        <w:rPr>
          <w:sz w:val="28"/>
          <w:lang w:val="en-GB"/>
        </w:rPr>
      </w:pPr>
    </w:p>
    <w:p w14:paraId="25F437A0" w14:textId="77777777" w:rsidR="00B007D1" w:rsidRPr="00CC6EEA" w:rsidRDefault="00B007D1" w:rsidP="00B007D1">
      <w:pPr>
        <w:pStyle w:val="Textkrper"/>
        <w:rPr>
          <w:b/>
          <w:i/>
          <w:sz w:val="28"/>
          <w:lang w:val="en-GB"/>
        </w:rPr>
      </w:pPr>
      <w:r w:rsidRPr="00CC6EEA">
        <w:rPr>
          <w:b/>
          <w:i/>
          <w:sz w:val="28"/>
          <w:lang w:val="en-GB"/>
        </w:rPr>
        <w:t>d) Specific guidance</w:t>
      </w:r>
    </w:p>
    <w:p w14:paraId="2506BC4F" w14:textId="0B2B6FA8" w:rsidR="00B007D1" w:rsidRDefault="003D4BED" w:rsidP="00B007D1">
      <w:pPr>
        <w:pStyle w:val="Textkrper"/>
        <w:rPr>
          <w:sz w:val="28"/>
          <w:lang w:val="en-GB"/>
        </w:rPr>
      </w:pPr>
      <w:r>
        <w:rPr>
          <w:sz w:val="28"/>
          <w:lang w:val="en-GB"/>
        </w:rPr>
        <w:t xml:space="preserve">A look at the DPSIR indicator framework </w:t>
      </w:r>
      <w:r w:rsidR="00981BB3">
        <w:rPr>
          <w:sz w:val="28"/>
          <w:lang w:val="en-GB"/>
        </w:rPr>
        <w:t xml:space="preserve">(see Chapter 3.2) </w:t>
      </w:r>
      <w:r>
        <w:rPr>
          <w:sz w:val="28"/>
          <w:lang w:val="en-GB"/>
        </w:rPr>
        <w:t xml:space="preserve">reveals that “change in mortality </w:t>
      </w:r>
      <w:r w:rsidRPr="003D4BED">
        <w:rPr>
          <w:sz w:val="28"/>
          <w:lang w:val="en-GB"/>
        </w:rPr>
        <w:t>and burden of disease attributable to indoor smoke</w:t>
      </w:r>
      <w:r>
        <w:rPr>
          <w:sz w:val="28"/>
          <w:lang w:val="en-GB"/>
        </w:rPr>
        <w:t>” is an impact indicator. Impacts are at the very end of the cause-effect-chain which makes it difficult to link the final effect (change in mortality) to the driving force</w:t>
      </w:r>
      <w:r w:rsidR="00981BB3">
        <w:rPr>
          <w:sz w:val="28"/>
          <w:lang w:val="en-GB"/>
        </w:rPr>
        <w:t>,</w:t>
      </w:r>
      <w:r>
        <w:rPr>
          <w:sz w:val="28"/>
          <w:lang w:val="en-GB"/>
        </w:rPr>
        <w:t xml:space="preserve"> which is “decrease of indoor smoke by using </w:t>
      </w:r>
      <w:r w:rsidRPr="003D4BED">
        <w:rPr>
          <w:sz w:val="28"/>
          <w:lang w:val="en-GB"/>
        </w:rPr>
        <w:t>increased deployment of modern bioe</w:t>
      </w:r>
      <w:r w:rsidRPr="003D4BED">
        <w:rPr>
          <w:sz w:val="28"/>
          <w:lang w:val="en-GB"/>
        </w:rPr>
        <w:t>n</w:t>
      </w:r>
      <w:r w:rsidRPr="003D4BED">
        <w:rPr>
          <w:sz w:val="28"/>
          <w:lang w:val="en-GB"/>
        </w:rPr>
        <w:t>ergy services</w:t>
      </w:r>
      <w:r>
        <w:rPr>
          <w:sz w:val="28"/>
          <w:lang w:val="en-GB"/>
        </w:rPr>
        <w:t>”.</w:t>
      </w:r>
    </w:p>
    <w:p w14:paraId="2B1F39EA" w14:textId="0F6873F3" w:rsidR="001B4FE2" w:rsidRDefault="003D4BED" w:rsidP="00B007D1">
      <w:pPr>
        <w:pStyle w:val="Textkrper"/>
        <w:rPr>
          <w:sz w:val="28"/>
          <w:lang w:val="en-GB"/>
        </w:rPr>
      </w:pPr>
      <w:r>
        <w:rPr>
          <w:sz w:val="28"/>
          <w:lang w:val="en-GB"/>
        </w:rPr>
        <w:t>In the first place</w:t>
      </w:r>
      <w:r w:rsidR="001B4FE2">
        <w:rPr>
          <w:sz w:val="28"/>
          <w:lang w:val="en-GB"/>
        </w:rPr>
        <w:t>,</w:t>
      </w:r>
      <w:r>
        <w:rPr>
          <w:sz w:val="28"/>
          <w:lang w:val="en-GB"/>
        </w:rPr>
        <w:t xml:space="preserve"> change in mortality and burden of disease have to be mea</w:t>
      </w:r>
      <w:r>
        <w:rPr>
          <w:sz w:val="28"/>
          <w:lang w:val="en-GB"/>
        </w:rPr>
        <w:t>s</w:t>
      </w:r>
      <w:r>
        <w:rPr>
          <w:sz w:val="28"/>
          <w:lang w:val="en-GB"/>
        </w:rPr>
        <w:t>ured by statistics</w:t>
      </w:r>
      <w:r w:rsidR="00981BB3">
        <w:rPr>
          <w:sz w:val="28"/>
          <w:lang w:val="en-GB"/>
        </w:rPr>
        <w:t>,</w:t>
      </w:r>
      <w:r>
        <w:rPr>
          <w:sz w:val="28"/>
          <w:lang w:val="en-GB"/>
        </w:rPr>
        <w:t xml:space="preserve"> which </w:t>
      </w:r>
      <w:r w:rsidR="001B4FE2">
        <w:rPr>
          <w:sz w:val="28"/>
          <w:lang w:val="en-GB"/>
        </w:rPr>
        <w:t>might be available in most countries at a general level. Then only epidemiologic studies are able to relate overall mortality and disease figures to single reasons like indoor smoke. Concepts exist like the measur</w:t>
      </w:r>
      <w:r w:rsidR="001B4FE2">
        <w:rPr>
          <w:sz w:val="28"/>
          <w:lang w:val="en-GB"/>
        </w:rPr>
        <w:t>e</w:t>
      </w:r>
      <w:r w:rsidR="001B4FE2">
        <w:rPr>
          <w:sz w:val="28"/>
          <w:lang w:val="en-GB"/>
        </w:rPr>
        <w:t xml:space="preserve">ment of </w:t>
      </w:r>
      <w:r w:rsidR="001B4FE2" w:rsidRPr="001B4FE2">
        <w:rPr>
          <w:sz w:val="28"/>
          <w:lang w:val="en-GB"/>
        </w:rPr>
        <w:t>disability adjusted life years (DALYs)</w:t>
      </w:r>
      <w:r w:rsidR="00981BB3">
        <w:rPr>
          <w:sz w:val="28"/>
          <w:lang w:val="en-GB"/>
        </w:rPr>
        <w:t>,</w:t>
      </w:r>
      <w:r w:rsidR="001B4FE2">
        <w:rPr>
          <w:sz w:val="28"/>
          <w:lang w:val="en-GB"/>
        </w:rPr>
        <w:t xml:space="preserve"> as mentioned by the Indonesian implementation report. The challenge is to separate health risks of individuals to gain conclusions for a population and a specific risk which is made with the help of epidemiological studies.</w:t>
      </w:r>
    </w:p>
    <w:p w14:paraId="682B6A4E" w14:textId="406BDA2A" w:rsidR="001B4FE2" w:rsidRDefault="00981BB3" w:rsidP="00B007D1">
      <w:pPr>
        <w:pStyle w:val="Textkrper"/>
        <w:rPr>
          <w:sz w:val="28"/>
          <w:lang w:val="en-GB"/>
        </w:rPr>
      </w:pPr>
      <w:r>
        <w:rPr>
          <w:sz w:val="28"/>
          <w:lang w:val="en-GB"/>
        </w:rPr>
        <w:t xml:space="preserve">Further to this, </w:t>
      </w:r>
      <w:r w:rsidR="001B4FE2">
        <w:rPr>
          <w:sz w:val="28"/>
          <w:lang w:val="en-GB"/>
        </w:rPr>
        <w:t>statistical data is needed about what has changed in hous</w:t>
      </w:r>
      <w:r w:rsidR="001B4FE2">
        <w:rPr>
          <w:sz w:val="28"/>
          <w:lang w:val="en-GB"/>
        </w:rPr>
        <w:t>e</w:t>
      </w:r>
      <w:r w:rsidR="001B4FE2">
        <w:rPr>
          <w:sz w:val="28"/>
          <w:lang w:val="en-GB"/>
        </w:rPr>
        <w:t>holds and to wh</w:t>
      </w:r>
      <w:r>
        <w:rPr>
          <w:sz w:val="28"/>
          <w:lang w:val="en-GB"/>
        </w:rPr>
        <w:t>at</w:t>
      </w:r>
      <w:r w:rsidR="001B4FE2">
        <w:rPr>
          <w:sz w:val="28"/>
          <w:lang w:val="en-GB"/>
        </w:rPr>
        <w:t xml:space="preserve"> extent. The deployment of modern bioenergy services is one </w:t>
      </w:r>
      <w:r w:rsidR="00214F5E">
        <w:rPr>
          <w:sz w:val="28"/>
          <w:lang w:val="en-GB"/>
        </w:rPr>
        <w:t>factor of many.</w:t>
      </w:r>
    </w:p>
    <w:p w14:paraId="1F557564" w14:textId="5829F1ED" w:rsidR="00214F5E" w:rsidRDefault="00214F5E" w:rsidP="00B007D1">
      <w:pPr>
        <w:pStyle w:val="Textkrper"/>
        <w:rPr>
          <w:sz w:val="28"/>
          <w:lang w:val="en-GB"/>
        </w:rPr>
      </w:pPr>
      <w:r>
        <w:rPr>
          <w:sz w:val="28"/>
          <w:lang w:val="en-GB"/>
        </w:rPr>
        <w:t>It is possible to implement a measurement of this indicator with the help of primary statistics and supporting scientific knowledge as it was done in some implementation reports. The attribution issue is mixture of having access to statistics and applying scientific evidence to the cause-effect-chain.</w:t>
      </w:r>
    </w:p>
    <w:p w14:paraId="7756CE01" w14:textId="74E84B31" w:rsidR="00214F5E" w:rsidRPr="003B4266" w:rsidRDefault="00214F5E" w:rsidP="00B007D1">
      <w:pPr>
        <w:pStyle w:val="Textkrper"/>
        <w:rPr>
          <w:sz w:val="28"/>
        </w:rPr>
      </w:pPr>
      <w:r>
        <w:rPr>
          <w:sz w:val="28"/>
          <w:lang w:val="en-GB"/>
        </w:rPr>
        <w:t>Instead of proposing a TIER approach it should be considered if the content of this indicator could be addresse</w:t>
      </w:r>
      <w:r w:rsidR="00FE71BC">
        <w:rPr>
          <w:sz w:val="28"/>
          <w:lang w:val="en-GB"/>
        </w:rPr>
        <w:t>d by a</w:t>
      </w:r>
      <w:r>
        <w:rPr>
          <w:sz w:val="28"/>
          <w:lang w:val="en-GB"/>
        </w:rPr>
        <w:t xml:space="preserve"> </w:t>
      </w:r>
      <w:r w:rsidR="009125FD">
        <w:rPr>
          <w:sz w:val="28"/>
          <w:lang w:val="en-GB"/>
        </w:rPr>
        <w:t xml:space="preserve">proxy </w:t>
      </w:r>
      <w:r>
        <w:rPr>
          <w:sz w:val="28"/>
          <w:lang w:val="en-GB"/>
        </w:rPr>
        <w:t>indicator, e.g. “number of hous</w:t>
      </w:r>
      <w:r>
        <w:rPr>
          <w:sz w:val="28"/>
          <w:lang w:val="en-GB"/>
        </w:rPr>
        <w:t>e</w:t>
      </w:r>
      <w:r>
        <w:rPr>
          <w:sz w:val="28"/>
          <w:lang w:val="en-GB"/>
        </w:rPr>
        <w:t>holds with indoor cooking stoves” or “change in number of households with i</w:t>
      </w:r>
      <w:r>
        <w:rPr>
          <w:sz w:val="28"/>
          <w:lang w:val="en-GB"/>
        </w:rPr>
        <w:t>n</w:t>
      </w:r>
      <w:r>
        <w:rPr>
          <w:sz w:val="28"/>
          <w:lang w:val="en-GB"/>
        </w:rPr>
        <w:t>door cooking stoves”.</w:t>
      </w:r>
    </w:p>
    <w:p w14:paraId="05EA7087" w14:textId="77777777" w:rsidR="001B4FE2" w:rsidRDefault="001B4FE2" w:rsidP="00B007D1">
      <w:pPr>
        <w:pStyle w:val="Textkrper"/>
        <w:rPr>
          <w:sz w:val="28"/>
          <w:lang w:val="en-GB"/>
        </w:rPr>
      </w:pPr>
    </w:p>
    <w:p w14:paraId="1265727D" w14:textId="77777777" w:rsidR="001327D4" w:rsidRDefault="001327D4" w:rsidP="00B007D1">
      <w:pPr>
        <w:pStyle w:val="Textkrper"/>
        <w:rPr>
          <w:sz w:val="28"/>
          <w:lang w:val="en-GB"/>
        </w:rPr>
      </w:pPr>
    </w:p>
    <w:p w14:paraId="58E5CE3F" w14:textId="77777777" w:rsidR="001327D4" w:rsidRDefault="001327D4" w:rsidP="00B007D1">
      <w:pPr>
        <w:pStyle w:val="Textkrper"/>
        <w:rPr>
          <w:sz w:val="28"/>
          <w:lang w:val="en-GB"/>
        </w:rPr>
      </w:pPr>
    </w:p>
    <w:p w14:paraId="03262081" w14:textId="77777777" w:rsidR="001327D4" w:rsidRDefault="001327D4" w:rsidP="00B007D1">
      <w:pPr>
        <w:pStyle w:val="Textkrper"/>
        <w:rPr>
          <w:sz w:val="28"/>
          <w:lang w:val="en-GB"/>
        </w:rPr>
      </w:pPr>
    </w:p>
    <w:p w14:paraId="3D6CEF0A" w14:textId="351E0DF3" w:rsidR="00B007D1" w:rsidRPr="00B007D1" w:rsidRDefault="00B007D1" w:rsidP="000479F1">
      <w:pPr>
        <w:pStyle w:val="berschrift2"/>
        <w:rPr>
          <w:lang w:val="en-GB"/>
        </w:rPr>
      </w:pPr>
      <w:bookmarkStart w:id="28" w:name="_Toc535852052"/>
      <w:r w:rsidRPr="00B007D1">
        <w:rPr>
          <w:lang w:val="en-GB"/>
        </w:rPr>
        <w:lastRenderedPageBreak/>
        <w:t xml:space="preserve">Indicator </w:t>
      </w:r>
      <w:r>
        <w:rPr>
          <w:lang w:val="en-GB"/>
        </w:rPr>
        <w:t>16:</w:t>
      </w:r>
      <w:r w:rsidR="000479F1">
        <w:rPr>
          <w:lang w:val="en-GB"/>
        </w:rPr>
        <w:t xml:space="preserve"> </w:t>
      </w:r>
      <w:r w:rsidR="000479F1" w:rsidRPr="000479F1">
        <w:rPr>
          <w:lang w:val="en-GB"/>
        </w:rPr>
        <w:t>Incidence of occupational injury, illness and fatal</w:t>
      </w:r>
      <w:r w:rsidR="000479F1" w:rsidRPr="000479F1">
        <w:rPr>
          <w:lang w:val="en-GB"/>
        </w:rPr>
        <w:t>i</w:t>
      </w:r>
      <w:r w:rsidR="000479F1" w:rsidRPr="000479F1">
        <w:rPr>
          <w:lang w:val="en-GB"/>
        </w:rPr>
        <w:t>ties</w:t>
      </w:r>
      <w:bookmarkEnd w:id="28"/>
    </w:p>
    <w:p w14:paraId="171B2CC6" w14:textId="77777777" w:rsidR="00B007D1" w:rsidRPr="00CC6EEA" w:rsidRDefault="00B007D1" w:rsidP="00B007D1">
      <w:pPr>
        <w:pStyle w:val="Textkrper"/>
        <w:rPr>
          <w:b/>
          <w:i/>
          <w:sz w:val="28"/>
          <w:lang w:val="en-GB"/>
        </w:rPr>
      </w:pPr>
      <w:r w:rsidRPr="00CC6EEA">
        <w:rPr>
          <w:b/>
          <w:i/>
          <w:sz w:val="28"/>
          <w:lang w:val="en-GB"/>
        </w:rPr>
        <w:t>a) Short recapitulation of the indicator</w:t>
      </w:r>
    </w:p>
    <w:p w14:paraId="15203548"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r w:rsidRPr="001D0C7A">
        <w:rPr>
          <w:sz w:val="22"/>
          <w:szCs w:val="22"/>
          <w:lang w:val="en-GB"/>
        </w:rPr>
        <w:t>Description:</w:t>
      </w:r>
    </w:p>
    <w:p w14:paraId="0FA8D51D"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proofErr w:type="gramStart"/>
      <w:r w:rsidRPr="001D0C7A">
        <w:rPr>
          <w:sz w:val="22"/>
          <w:szCs w:val="22"/>
          <w:lang w:val="en-GB"/>
        </w:rPr>
        <w:t>Incidences of occupational injury, illness and fatalities in the production of bioenergy in relation to comparable sectors.</w:t>
      </w:r>
      <w:proofErr w:type="gramEnd"/>
    </w:p>
    <w:p w14:paraId="5B0477B9"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r w:rsidRPr="001D0C7A">
        <w:rPr>
          <w:sz w:val="22"/>
          <w:szCs w:val="22"/>
          <w:lang w:val="en-GB"/>
        </w:rPr>
        <w:t>Measurement unit(s):</w:t>
      </w:r>
    </w:p>
    <w:p w14:paraId="5571EB44"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proofErr w:type="gramStart"/>
      <w:r w:rsidRPr="001D0C7A">
        <w:rPr>
          <w:sz w:val="22"/>
          <w:szCs w:val="22"/>
          <w:lang w:val="en-GB"/>
        </w:rPr>
        <w:t>Number/ha (for comparison with other agricultural activities) or number/MJ or MW (for comparison with alternative energy sources).</w:t>
      </w:r>
      <w:proofErr w:type="gramEnd"/>
    </w:p>
    <w:p w14:paraId="4E607471" w14:textId="77777777" w:rsidR="00B007D1" w:rsidRDefault="00B007D1" w:rsidP="00B007D1">
      <w:pPr>
        <w:pStyle w:val="Textkrper"/>
        <w:rPr>
          <w:sz w:val="28"/>
          <w:lang w:val="en-GB"/>
        </w:rPr>
      </w:pPr>
    </w:p>
    <w:p w14:paraId="655FE2C6" w14:textId="77777777" w:rsidR="00B007D1" w:rsidRPr="00CC6EEA" w:rsidRDefault="00B007D1" w:rsidP="00B007D1">
      <w:pPr>
        <w:pStyle w:val="Textkrper"/>
        <w:rPr>
          <w:b/>
          <w:i/>
          <w:sz w:val="28"/>
          <w:lang w:val="en-GB"/>
        </w:rPr>
      </w:pPr>
      <w:r w:rsidRPr="00CC6EEA">
        <w:rPr>
          <w:b/>
          <w:i/>
          <w:sz w:val="28"/>
          <w:lang w:val="en-GB"/>
        </w:rPr>
        <w:t>b) Attribution challenges during implementation</w:t>
      </w:r>
    </w:p>
    <w:p w14:paraId="2A8BA9F6" w14:textId="77777777" w:rsidR="00B007D1" w:rsidRDefault="00B007D1" w:rsidP="00B007D1">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530339" w:rsidRPr="00AC31C4" w14:paraId="6EB5CF69" w14:textId="77777777" w:rsidTr="00F80440">
        <w:tc>
          <w:tcPr>
            <w:tcW w:w="669" w:type="pct"/>
          </w:tcPr>
          <w:p w14:paraId="5738A797" w14:textId="77777777" w:rsidR="00530339" w:rsidRPr="00AC31C4" w:rsidRDefault="00530339" w:rsidP="00F80440">
            <w:pPr>
              <w:pStyle w:val="Textkrper"/>
              <w:rPr>
                <w:b/>
                <w:lang w:val="en-GB"/>
              </w:rPr>
            </w:pPr>
            <w:r w:rsidRPr="00AC31C4">
              <w:rPr>
                <w:b/>
                <w:lang w:val="en-GB"/>
              </w:rPr>
              <w:t>Country</w:t>
            </w:r>
          </w:p>
        </w:tc>
        <w:tc>
          <w:tcPr>
            <w:tcW w:w="1831" w:type="pct"/>
          </w:tcPr>
          <w:p w14:paraId="3382343B" w14:textId="77777777" w:rsidR="00530339" w:rsidRPr="00AC31C4" w:rsidRDefault="00530339" w:rsidP="00F80440">
            <w:pPr>
              <w:pStyle w:val="Textkrper"/>
              <w:rPr>
                <w:b/>
                <w:lang w:val="en-GB"/>
              </w:rPr>
            </w:pPr>
            <w:r w:rsidRPr="00AC31C4">
              <w:rPr>
                <w:b/>
                <w:lang w:val="en-GB"/>
              </w:rPr>
              <w:t>Attribution issue</w:t>
            </w:r>
          </w:p>
        </w:tc>
        <w:tc>
          <w:tcPr>
            <w:tcW w:w="1831" w:type="pct"/>
          </w:tcPr>
          <w:p w14:paraId="251A9640" w14:textId="77777777" w:rsidR="00530339" w:rsidRPr="00AC31C4" w:rsidRDefault="00530339" w:rsidP="00F80440">
            <w:pPr>
              <w:pStyle w:val="Textkrper"/>
              <w:rPr>
                <w:b/>
                <w:lang w:val="en-GB"/>
              </w:rPr>
            </w:pPr>
            <w:r w:rsidRPr="00AC31C4">
              <w:rPr>
                <w:b/>
                <w:lang w:val="en-GB"/>
              </w:rPr>
              <w:t>Used approach</w:t>
            </w:r>
          </w:p>
        </w:tc>
        <w:tc>
          <w:tcPr>
            <w:tcW w:w="669" w:type="pct"/>
          </w:tcPr>
          <w:p w14:paraId="0802CE6D" w14:textId="77777777" w:rsidR="00530339" w:rsidRPr="00AC31C4" w:rsidRDefault="00530339" w:rsidP="00F80440">
            <w:pPr>
              <w:pStyle w:val="Textkrper"/>
              <w:rPr>
                <w:b/>
                <w:lang w:val="en-GB"/>
              </w:rPr>
            </w:pPr>
            <w:r w:rsidRPr="00AC31C4">
              <w:rPr>
                <w:b/>
                <w:lang w:val="en-GB"/>
              </w:rPr>
              <w:t>Reference</w:t>
            </w:r>
          </w:p>
        </w:tc>
      </w:tr>
      <w:tr w:rsidR="00530339" w:rsidRPr="00214F5E" w14:paraId="45471E5A" w14:textId="77777777" w:rsidTr="00F80440">
        <w:tc>
          <w:tcPr>
            <w:tcW w:w="669" w:type="pct"/>
          </w:tcPr>
          <w:p w14:paraId="4FE2E89A" w14:textId="50F05B53" w:rsidR="00530339" w:rsidRPr="00214F5E" w:rsidRDefault="00214F5E" w:rsidP="00F80440">
            <w:pPr>
              <w:pStyle w:val="Textkrper"/>
              <w:jc w:val="left"/>
              <w:rPr>
                <w:sz w:val="22"/>
                <w:szCs w:val="22"/>
                <w:lang w:val="en-GB"/>
              </w:rPr>
            </w:pPr>
            <w:r w:rsidRPr="00214F5E">
              <w:rPr>
                <w:sz w:val="22"/>
                <w:szCs w:val="22"/>
                <w:lang w:val="en-GB"/>
              </w:rPr>
              <w:t>Columbia</w:t>
            </w:r>
          </w:p>
        </w:tc>
        <w:tc>
          <w:tcPr>
            <w:tcW w:w="1831" w:type="pct"/>
          </w:tcPr>
          <w:p w14:paraId="4F0246B8" w14:textId="0DE9049A" w:rsidR="00530339" w:rsidRPr="00214F5E" w:rsidRDefault="00214F5E" w:rsidP="00214F5E">
            <w:pPr>
              <w:pStyle w:val="Textkrper"/>
              <w:jc w:val="left"/>
              <w:rPr>
                <w:sz w:val="22"/>
                <w:szCs w:val="22"/>
                <w:lang w:val="en-GB"/>
              </w:rPr>
            </w:pPr>
            <w:r>
              <w:rPr>
                <w:sz w:val="22"/>
                <w:szCs w:val="22"/>
                <w:lang w:val="en-GB"/>
              </w:rPr>
              <w:t xml:space="preserve">Very </w:t>
            </w:r>
            <w:r w:rsidRPr="00214F5E">
              <w:rPr>
                <w:sz w:val="22"/>
                <w:szCs w:val="22"/>
                <w:lang w:val="en-GB"/>
              </w:rPr>
              <w:t>limited information could be found on the incidence of occup</w:t>
            </w:r>
            <w:r w:rsidRPr="00214F5E">
              <w:rPr>
                <w:sz w:val="22"/>
                <w:szCs w:val="22"/>
                <w:lang w:val="en-GB"/>
              </w:rPr>
              <w:t>a</w:t>
            </w:r>
            <w:r w:rsidRPr="00214F5E">
              <w:rPr>
                <w:sz w:val="22"/>
                <w:szCs w:val="22"/>
                <w:lang w:val="en-GB"/>
              </w:rPr>
              <w:t>tional in</w:t>
            </w:r>
            <w:r>
              <w:rPr>
                <w:sz w:val="22"/>
                <w:szCs w:val="22"/>
                <w:lang w:val="en-GB"/>
              </w:rPr>
              <w:t xml:space="preserve">jury, illness and </w:t>
            </w:r>
            <w:r w:rsidRPr="00214F5E">
              <w:rPr>
                <w:sz w:val="22"/>
                <w:szCs w:val="22"/>
                <w:lang w:val="en-GB"/>
              </w:rPr>
              <w:t>fatalities in the domestic bioenergy sector.</w:t>
            </w:r>
          </w:p>
        </w:tc>
        <w:tc>
          <w:tcPr>
            <w:tcW w:w="1831" w:type="pct"/>
          </w:tcPr>
          <w:p w14:paraId="255FD477" w14:textId="6BC0BC27" w:rsidR="00530339" w:rsidRPr="00214F5E" w:rsidRDefault="00DD0C9C" w:rsidP="00DD0C9C">
            <w:pPr>
              <w:pStyle w:val="Textkrper"/>
              <w:jc w:val="left"/>
              <w:rPr>
                <w:sz w:val="22"/>
                <w:szCs w:val="22"/>
                <w:lang w:val="en-GB"/>
              </w:rPr>
            </w:pPr>
            <w:r>
              <w:rPr>
                <w:sz w:val="22"/>
                <w:szCs w:val="22"/>
                <w:lang w:val="en-GB"/>
              </w:rPr>
              <w:t>T</w:t>
            </w:r>
            <w:r w:rsidRPr="00DD0C9C">
              <w:rPr>
                <w:sz w:val="22"/>
                <w:szCs w:val="22"/>
                <w:lang w:val="en-GB"/>
              </w:rPr>
              <w:t>he</w:t>
            </w:r>
            <w:r>
              <w:rPr>
                <w:sz w:val="22"/>
                <w:szCs w:val="22"/>
                <w:lang w:val="en-GB"/>
              </w:rPr>
              <w:t xml:space="preserve"> statistics from the federation </w:t>
            </w:r>
            <w:r w:rsidRPr="00DD0C9C">
              <w:rPr>
                <w:sz w:val="22"/>
                <w:szCs w:val="22"/>
                <w:lang w:val="en-GB"/>
              </w:rPr>
              <w:t>of Colombian insurance companies (</w:t>
            </w:r>
            <w:proofErr w:type="spellStart"/>
            <w:r w:rsidRPr="00DD0C9C">
              <w:rPr>
                <w:sz w:val="22"/>
                <w:szCs w:val="22"/>
                <w:lang w:val="en-GB"/>
              </w:rPr>
              <w:t>Fasecolda</w:t>
            </w:r>
            <w:proofErr w:type="spellEnd"/>
            <w:r w:rsidRPr="00DD0C9C">
              <w:rPr>
                <w:sz w:val="22"/>
                <w:szCs w:val="22"/>
                <w:lang w:val="en-GB"/>
              </w:rPr>
              <w:t>) elucida</w:t>
            </w:r>
            <w:r>
              <w:rPr>
                <w:sz w:val="22"/>
                <w:szCs w:val="22"/>
                <w:lang w:val="en-GB"/>
              </w:rPr>
              <w:t xml:space="preserve">ted information on the two main </w:t>
            </w:r>
            <w:r w:rsidRPr="00DD0C9C">
              <w:rPr>
                <w:sz w:val="22"/>
                <w:szCs w:val="22"/>
                <w:lang w:val="en-GB"/>
              </w:rPr>
              <w:t>bioenergy fee</w:t>
            </w:r>
            <w:r w:rsidRPr="00DD0C9C">
              <w:rPr>
                <w:sz w:val="22"/>
                <w:szCs w:val="22"/>
                <w:lang w:val="en-GB"/>
              </w:rPr>
              <w:t>d</w:t>
            </w:r>
            <w:r w:rsidRPr="00DD0C9C">
              <w:rPr>
                <w:sz w:val="22"/>
                <w:szCs w:val="22"/>
                <w:lang w:val="en-GB"/>
              </w:rPr>
              <w:t>stocks used in the country, i.e. su</w:t>
            </w:r>
            <w:r w:rsidRPr="00DD0C9C">
              <w:rPr>
                <w:sz w:val="22"/>
                <w:szCs w:val="22"/>
                <w:lang w:val="en-GB"/>
              </w:rPr>
              <w:t>g</w:t>
            </w:r>
            <w:r w:rsidRPr="00DD0C9C">
              <w:rPr>
                <w:sz w:val="22"/>
                <w:szCs w:val="22"/>
                <w:lang w:val="en-GB"/>
              </w:rPr>
              <w:t>arcane and palm oil.</w:t>
            </w:r>
          </w:p>
        </w:tc>
        <w:tc>
          <w:tcPr>
            <w:tcW w:w="669" w:type="pct"/>
          </w:tcPr>
          <w:p w14:paraId="6866A7FA" w14:textId="5BFF2425" w:rsidR="00530339" w:rsidRPr="00214F5E" w:rsidRDefault="00DD0C9C" w:rsidP="00F80440">
            <w:pPr>
              <w:pStyle w:val="Textkrper"/>
              <w:jc w:val="left"/>
              <w:rPr>
                <w:sz w:val="22"/>
                <w:szCs w:val="22"/>
                <w:lang w:val="en-GB"/>
              </w:rPr>
            </w:pPr>
            <w:r>
              <w:rPr>
                <w:sz w:val="22"/>
                <w:szCs w:val="22"/>
                <w:lang w:val="en-GB"/>
              </w:rPr>
              <w:t>p. 140</w:t>
            </w:r>
          </w:p>
        </w:tc>
      </w:tr>
      <w:tr w:rsidR="00530339" w:rsidRPr="00DD0C9C" w14:paraId="07B40E4C" w14:textId="77777777" w:rsidTr="00F80440">
        <w:tc>
          <w:tcPr>
            <w:tcW w:w="669" w:type="pct"/>
          </w:tcPr>
          <w:p w14:paraId="54643830" w14:textId="661A8292" w:rsidR="00530339" w:rsidRPr="00DD0C9C" w:rsidRDefault="00DD0C9C" w:rsidP="00F80440">
            <w:pPr>
              <w:pStyle w:val="Textkrper"/>
              <w:jc w:val="left"/>
              <w:rPr>
                <w:sz w:val="22"/>
                <w:szCs w:val="22"/>
                <w:lang w:val="en-GB"/>
              </w:rPr>
            </w:pPr>
            <w:r w:rsidRPr="00DD0C9C">
              <w:rPr>
                <w:sz w:val="22"/>
                <w:szCs w:val="22"/>
                <w:lang w:val="en-GB"/>
              </w:rPr>
              <w:t>Germany</w:t>
            </w:r>
          </w:p>
        </w:tc>
        <w:tc>
          <w:tcPr>
            <w:tcW w:w="1831" w:type="pct"/>
          </w:tcPr>
          <w:p w14:paraId="23CC6CF2" w14:textId="74EA526A" w:rsidR="00530339" w:rsidRPr="00DD0C9C" w:rsidRDefault="00DD0C9C" w:rsidP="00F80440">
            <w:pPr>
              <w:pStyle w:val="Textkrper"/>
              <w:jc w:val="left"/>
              <w:rPr>
                <w:sz w:val="22"/>
                <w:szCs w:val="22"/>
                <w:lang w:val="en-GB"/>
              </w:rPr>
            </w:pPr>
            <w:r w:rsidRPr="00DD0C9C">
              <w:rPr>
                <w:sz w:val="22"/>
                <w:szCs w:val="22"/>
                <w:lang w:val="en-GB"/>
              </w:rPr>
              <w:t>Even though there is data on occ</w:t>
            </w:r>
            <w:r w:rsidRPr="00DD0C9C">
              <w:rPr>
                <w:sz w:val="22"/>
                <w:szCs w:val="22"/>
                <w:lang w:val="en-GB"/>
              </w:rPr>
              <w:t>u</w:t>
            </w:r>
            <w:r w:rsidRPr="00DD0C9C">
              <w:rPr>
                <w:sz w:val="22"/>
                <w:szCs w:val="22"/>
                <w:lang w:val="en-GB"/>
              </w:rPr>
              <w:t>pational on injuries, illness and f</w:t>
            </w:r>
            <w:r w:rsidRPr="00DD0C9C">
              <w:rPr>
                <w:sz w:val="22"/>
                <w:szCs w:val="22"/>
                <w:lang w:val="en-GB"/>
              </w:rPr>
              <w:t>a</w:t>
            </w:r>
            <w:r w:rsidRPr="00DD0C9C">
              <w:rPr>
                <w:sz w:val="22"/>
                <w:szCs w:val="22"/>
                <w:lang w:val="en-GB"/>
              </w:rPr>
              <w:t>talities in Germany these data do not differentiate between bioene</w:t>
            </w:r>
            <w:r w:rsidRPr="00DD0C9C">
              <w:rPr>
                <w:sz w:val="22"/>
                <w:szCs w:val="22"/>
                <w:lang w:val="en-GB"/>
              </w:rPr>
              <w:t>r</w:t>
            </w:r>
            <w:r w:rsidRPr="00DD0C9C">
              <w:rPr>
                <w:sz w:val="22"/>
                <w:szCs w:val="22"/>
                <w:lang w:val="en-GB"/>
              </w:rPr>
              <w:t>gy and other activities (e.g. agricu</w:t>
            </w:r>
            <w:r w:rsidRPr="00DD0C9C">
              <w:rPr>
                <w:sz w:val="22"/>
                <w:szCs w:val="22"/>
                <w:lang w:val="en-GB"/>
              </w:rPr>
              <w:t>l</w:t>
            </w:r>
            <w:r w:rsidRPr="00DD0C9C">
              <w:rPr>
                <w:sz w:val="22"/>
                <w:szCs w:val="22"/>
                <w:lang w:val="en-GB"/>
              </w:rPr>
              <w:t>tural and forest workers). Furthe</w:t>
            </w:r>
            <w:r w:rsidRPr="00DD0C9C">
              <w:rPr>
                <w:sz w:val="22"/>
                <w:szCs w:val="22"/>
                <w:lang w:val="en-GB"/>
              </w:rPr>
              <w:t>r</w:t>
            </w:r>
            <w:r w:rsidRPr="00DD0C9C">
              <w:rPr>
                <w:sz w:val="22"/>
                <w:szCs w:val="22"/>
                <w:lang w:val="en-GB"/>
              </w:rPr>
              <w:t>more, potential occupational health impacts can occur in other countries due to bioenergy imports (especially biofuels) to Germany, but there is no reliable information available on the impacts in expor</w:t>
            </w:r>
            <w:r w:rsidRPr="00DD0C9C">
              <w:rPr>
                <w:sz w:val="22"/>
                <w:szCs w:val="22"/>
                <w:lang w:val="en-GB"/>
              </w:rPr>
              <w:t>t</w:t>
            </w:r>
            <w:r w:rsidRPr="00DD0C9C">
              <w:rPr>
                <w:sz w:val="22"/>
                <w:szCs w:val="22"/>
                <w:lang w:val="en-GB"/>
              </w:rPr>
              <w:t>ing countries.</w:t>
            </w:r>
          </w:p>
        </w:tc>
        <w:tc>
          <w:tcPr>
            <w:tcW w:w="1831" w:type="pct"/>
          </w:tcPr>
          <w:p w14:paraId="747C3BC7" w14:textId="50EE8560" w:rsidR="00530339" w:rsidRPr="00DD0C9C" w:rsidRDefault="00DD0C9C" w:rsidP="00F80440">
            <w:pPr>
              <w:pStyle w:val="Textkrper"/>
              <w:jc w:val="left"/>
              <w:rPr>
                <w:sz w:val="22"/>
                <w:szCs w:val="22"/>
                <w:lang w:val="en-GB"/>
              </w:rPr>
            </w:pPr>
            <w:r>
              <w:rPr>
                <w:sz w:val="22"/>
                <w:szCs w:val="22"/>
                <w:lang w:val="en-GB"/>
              </w:rPr>
              <w:t>T</w:t>
            </w:r>
            <w:r w:rsidRPr="00DD0C9C">
              <w:rPr>
                <w:sz w:val="22"/>
                <w:szCs w:val="22"/>
                <w:lang w:val="en-GB"/>
              </w:rPr>
              <w:t>his indicator has not been a</w:t>
            </w:r>
            <w:r w:rsidRPr="00DD0C9C">
              <w:rPr>
                <w:sz w:val="22"/>
                <w:szCs w:val="22"/>
                <w:lang w:val="en-GB"/>
              </w:rPr>
              <w:t>s</w:t>
            </w:r>
            <w:r w:rsidRPr="00DD0C9C">
              <w:rPr>
                <w:sz w:val="22"/>
                <w:szCs w:val="22"/>
                <w:lang w:val="en-GB"/>
              </w:rPr>
              <w:t>sessed.</w:t>
            </w:r>
          </w:p>
        </w:tc>
        <w:tc>
          <w:tcPr>
            <w:tcW w:w="669" w:type="pct"/>
          </w:tcPr>
          <w:p w14:paraId="5D0E4684" w14:textId="697F9EB6" w:rsidR="00530339" w:rsidRPr="00DD0C9C" w:rsidRDefault="00DD0C9C" w:rsidP="00F80440">
            <w:pPr>
              <w:pStyle w:val="Textkrper"/>
              <w:jc w:val="left"/>
              <w:rPr>
                <w:sz w:val="22"/>
                <w:szCs w:val="22"/>
                <w:lang w:val="en-GB"/>
              </w:rPr>
            </w:pPr>
            <w:r>
              <w:rPr>
                <w:sz w:val="22"/>
                <w:szCs w:val="22"/>
                <w:lang w:val="en-GB"/>
              </w:rPr>
              <w:t>p. 75</w:t>
            </w:r>
          </w:p>
        </w:tc>
      </w:tr>
      <w:tr w:rsidR="00DD0C9C" w:rsidRPr="00DD0C9C" w14:paraId="5A3E2F27" w14:textId="77777777" w:rsidTr="00F80440">
        <w:tc>
          <w:tcPr>
            <w:tcW w:w="669" w:type="pct"/>
          </w:tcPr>
          <w:p w14:paraId="1D678523" w14:textId="695D0111" w:rsidR="00DD0C9C" w:rsidRPr="00DD0C9C" w:rsidRDefault="00DD0C9C" w:rsidP="00F80440">
            <w:pPr>
              <w:pStyle w:val="Textkrper"/>
              <w:jc w:val="left"/>
              <w:rPr>
                <w:sz w:val="22"/>
                <w:szCs w:val="22"/>
                <w:lang w:val="en-GB"/>
              </w:rPr>
            </w:pPr>
            <w:r w:rsidRPr="00DD0C9C">
              <w:rPr>
                <w:sz w:val="22"/>
                <w:szCs w:val="22"/>
                <w:lang w:val="en-GB"/>
              </w:rPr>
              <w:t>Indonesia</w:t>
            </w:r>
          </w:p>
        </w:tc>
        <w:tc>
          <w:tcPr>
            <w:tcW w:w="1831" w:type="pct"/>
          </w:tcPr>
          <w:p w14:paraId="276B534D" w14:textId="6FC675D8" w:rsidR="00DD0C9C" w:rsidRPr="00DD0C9C" w:rsidRDefault="00DD0C9C" w:rsidP="00DD0C9C">
            <w:pPr>
              <w:pStyle w:val="Textkrper"/>
              <w:jc w:val="left"/>
              <w:rPr>
                <w:sz w:val="22"/>
                <w:szCs w:val="22"/>
                <w:lang w:val="en-GB"/>
              </w:rPr>
            </w:pPr>
            <w:r w:rsidRPr="00DD0C9C">
              <w:rPr>
                <w:sz w:val="22"/>
                <w:szCs w:val="22"/>
                <w:lang w:val="en-GB"/>
              </w:rPr>
              <w:t>Very limited information could be retrieved on the incidence of occ</w:t>
            </w:r>
            <w:r w:rsidRPr="00DD0C9C">
              <w:rPr>
                <w:sz w:val="22"/>
                <w:szCs w:val="22"/>
                <w:lang w:val="en-GB"/>
              </w:rPr>
              <w:t>u</w:t>
            </w:r>
            <w:r w:rsidRPr="00DD0C9C">
              <w:rPr>
                <w:sz w:val="22"/>
                <w:szCs w:val="22"/>
                <w:lang w:val="en-GB"/>
              </w:rPr>
              <w:t>pationa</w:t>
            </w:r>
            <w:r>
              <w:rPr>
                <w:sz w:val="22"/>
                <w:szCs w:val="22"/>
                <w:lang w:val="en-GB"/>
              </w:rPr>
              <w:t xml:space="preserve">l injury, illness </w:t>
            </w:r>
            <w:r w:rsidRPr="00DD0C9C">
              <w:rPr>
                <w:sz w:val="22"/>
                <w:szCs w:val="22"/>
                <w:lang w:val="en-GB"/>
              </w:rPr>
              <w:t>and fatalities in the domestic bioenergy sector in Indonesia.</w:t>
            </w:r>
          </w:p>
        </w:tc>
        <w:tc>
          <w:tcPr>
            <w:tcW w:w="1831" w:type="pct"/>
          </w:tcPr>
          <w:p w14:paraId="5B6784AB" w14:textId="293CDB0C" w:rsidR="00DD0C9C" w:rsidRPr="00DD0C9C" w:rsidRDefault="00DD0C9C" w:rsidP="00DD0C9C">
            <w:pPr>
              <w:pStyle w:val="Textkrper"/>
              <w:jc w:val="left"/>
              <w:rPr>
                <w:sz w:val="22"/>
                <w:szCs w:val="22"/>
                <w:lang w:val="en-GB"/>
              </w:rPr>
            </w:pPr>
            <w:r w:rsidRPr="00DD0C9C">
              <w:rPr>
                <w:sz w:val="22"/>
                <w:szCs w:val="22"/>
                <w:lang w:val="en-GB"/>
              </w:rPr>
              <w:t>There is little if any official data concerning occupational injury, il</w:t>
            </w:r>
            <w:r w:rsidRPr="00DD0C9C">
              <w:rPr>
                <w:sz w:val="22"/>
                <w:szCs w:val="22"/>
                <w:lang w:val="en-GB"/>
              </w:rPr>
              <w:t>l</w:t>
            </w:r>
            <w:r>
              <w:rPr>
                <w:sz w:val="22"/>
                <w:szCs w:val="22"/>
                <w:lang w:val="en-GB"/>
              </w:rPr>
              <w:t xml:space="preserve">ness and fatalities </w:t>
            </w:r>
            <w:r w:rsidRPr="00DD0C9C">
              <w:rPr>
                <w:sz w:val="22"/>
                <w:szCs w:val="22"/>
                <w:lang w:val="en-GB"/>
              </w:rPr>
              <w:t>that relate d</w:t>
            </w:r>
            <w:r w:rsidRPr="00DD0C9C">
              <w:rPr>
                <w:sz w:val="22"/>
                <w:szCs w:val="22"/>
                <w:lang w:val="en-GB"/>
              </w:rPr>
              <w:t>i</w:t>
            </w:r>
            <w:r w:rsidRPr="00DD0C9C">
              <w:rPr>
                <w:sz w:val="22"/>
                <w:szCs w:val="22"/>
                <w:lang w:val="en-GB"/>
              </w:rPr>
              <w:t>rectly to the bioenergy sector in Indonesia, as any relevant data is no</w:t>
            </w:r>
            <w:r>
              <w:rPr>
                <w:sz w:val="22"/>
                <w:szCs w:val="22"/>
                <w:lang w:val="en-GB"/>
              </w:rPr>
              <w:t xml:space="preserve">t </w:t>
            </w:r>
            <w:r w:rsidRPr="00DD0C9C">
              <w:rPr>
                <w:sz w:val="22"/>
                <w:szCs w:val="22"/>
                <w:lang w:val="en-GB"/>
              </w:rPr>
              <w:t>disaggregated from other se</w:t>
            </w:r>
            <w:r w:rsidRPr="00DD0C9C">
              <w:rPr>
                <w:sz w:val="22"/>
                <w:szCs w:val="22"/>
                <w:lang w:val="en-GB"/>
              </w:rPr>
              <w:t>c</w:t>
            </w:r>
            <w:r w:rsidRPr="00DD0C9C">
              <w:rPr>
                <w:sz w:val="22"/>
                <w:szCs w:val="22"/>
                <w:lang w:val="en-GB"/>
              </w:rPr>
              <w:t>tors.</w:t>
            </w:r>
          </w:p>
        </w:tc>
        <w:tc>
          <w:tcPr>
            <w:tcW w:w="669" w:type="pct"/>
          </w:tcPr>
          <w:p w14:paraId="2D5969D7" w14:textId="1EAC138F" w:rsidR="00DD0C9C" w:rsidRPr="00DD0C9C" w:rsidRDefault="00DD0C9C" w:rsidP="00F80440">
            <w:pPr>
              <w:pStyle w:val="Textkrper"/>
              <w:jc w:val="left"/>
              <w:rPr>
                <w:sz w:val="22"/>
                <w:szCs w:val="22"/>
                <w:lang w:val="en-GB"/>
              </w:rPr>
            </w:pPr>
            <w:r>
              <w:rPr>
                <w:sz w:val="22"/>
                <w:szCs w:val="22"/>
                <w:lang w:val="en-GB"/>
              </w:rPr>
              <w:t>p. 158</w:t>
            </w:r>
          </w:p>
        </w:tc>
      </w:tr>
      <w:tr w:rsidR="00530339" w:rsidRPr="00DD0C9C" w14:paraId="59A46DE2" w14:textId="77777777" w:rsidTr="00F80440">
        <w:tc>
          <w:tcPr>
            <w:tcW w:w="669" w:type="pct"/>
          </w:tcPr>
          <w:p w14:paraId="21953302" w14:textId="4A771144" w:rsidR="00530339" w:rsidRPr="004D1E8D" w:rsidRDefault="00DD0C9C" w:rsidP="00F80440">
            <w:pPr>
              <w:pStyle w:val="Textkrper"/>
              <w:jc w:val="left"/>
              <w:rPr>
                <w:sz w:val="22"/>
                <w:szCs w:val="22"/>
                <w:lang w:val="en-GB"/>
              </w:rPr>
            </w:pPr>
            <w:r w:rsidRPr="004D1E8D">
              <w:rPr>
                <w:sz w:val="22"/>
                <w:szCs w:val="22"/>
                <w:lang w:val="en-GB"/>
              </w:rPr>
              <w:t>Paraguay</w:t>
            </w:r>
          </w:p>
        </w:tc>
        <w:tc>
          <w:tcPr>
            <w:tcW w:w="1831" w:type="pct"/>
          </w:tcPr>
          <w:p w14:paraId="73D28C72" w14:textId="1A754C29" w:rsidR="00530339" w:rsidRPr="004D1E8D" w:rsidRDefault="00E81E0C" w:rsidP="00DD0C9C">
            <w:pPr>
              <w:pStyle w:val="Textkrper"/>
              <w:jc w:val="left"/>
              <w:rPr>
                <w:sz w:val="22"/>
                <w:szCs w:val="22"/>
                <w:lang w:val="en-GB"/>
              </w:rPr>
            </w:pPr>
            <w:r w:rsidRPr="004D1E8D">
              <w:rPr>
                <w:sz w:val="22"/>
                <w:szCs w:val="22"/>
                <w:lang w:val="en-GB"/>
              </w:rPr>
              <w:t xml:space="preserve">Statistics about </w:t>
            </w:r>
            <w:r w:rsidR="004D1E8D" w:rsidRPr="004D1E8D">
              <w:rPr>
                <w:sz w:val="22"/>
                <w:szCs w:val="22"/>
                <w:lang w:val="en-GB"/>
              </w:rPr>
              <w:t xml:space="preserve">work </w:t>
            </w:r>
            <w:r w:rsidRPr="004D1E8D">
              <w:rPr>
                <w:sz w:val="22"/>
                <w:szCs w:val="22"/>
                <w:lang w:val="en-GB"/>
              </w:rPr>
              <w:t xml:space="preserve">accidents </w:t>
            </w:r>
            <w:r w:rsidR="004D1E8D" w:rsidRPr="004D1E8D">
              <w:rPr>
                <w:sz w:val="22"/>
                <w:szCs w:val="22"/>
                <w:lang w:val="en-GB"/>
              </w:rPr>
              <w:t>and deaths could not be found on a n</w:t>
            </w:r>
            <w:r w:rsidR="004D1E8D" w:rsidRPr="004D1E8D">
              <w:rPr>
                <w:sz w:val="22"/>
                <w:szCs w:val="22"/>
                <w:lang w:val="en-GB"/>
              </w:rPr>
              <w:t>a</w:t>
            </w:r>
            <w:r w:rsidR="004D1E8D" w:rsidRPr="004D1E8D">
              <w:rPr>
                <w:sz w:val="22"/>
                <w:szCs w:val="22"/>
                <w:lang w:val="en-GB"/>
              </w:rPr>
              <w:lastRenderedPageBreak/>
              <w:t>tional level and disaggregated into production sectors.</w:t>
            </w:r>
          </w:p>
        </w:tc>
        <w:tc>
          <w:tcPr>
            <w:tcW w:w="1831" w:type="pct"/>
          </w:tcPr>
          <w:p w14:paraId="6F62DE82" w14:textId="4D81D51D" w:rsidR="00530339" w:rsidRPr="004D1E8D" w:rsidRDefault="004D1E8D" w:rsidP="004D1E8D">
            <w:pPr>
              <w:pStyle w:val="Textkrper"/>
              <w:jc w:val="left"/>
              <w:rPr>
                <w:sz w:val="22"/>
                <w:szCs w:val="22"/>
                <w:lang w:val="en-GB"/>
              </w:rPr>
            </w:pPr>
            <w:r w:rsidRPr="004D1E8D">
              <w:rPr>
                <w:sz w:val="22"/>
                <w:szCs w:val="22"/>
                <w:lang w:val="en-GB"/>
              </w:rPr>
              <w:lastRenderedPageBreak/>
              <w:t xml:space="preserve">An obligation has been established to communicate work accidents via </w:t>
            </w:r>
            <w:r w:rsidRPr="004D1E8D">
              <w:rPr>
                <w:sz w:val="22"/>
                <w:szCs w:val="22"/>
                <w:lang w:val="en-GB"/>
              </w:rPr>
              <w:lastRenderedPageBreak/>
              <w:t>web with the resolution 835/16 of MTESS with the objective to deve</w:t>
            </w:r>
            <w:r w:rsidRPr="004D1E8D">
              <w:rPr>
                <w:sz w:val="22"/>
                <w:szCs w:val="22"/>
                <w:lang w:val="en-GB"/>
              </w:rPr>
              <w:t>l</w:t>
            </w:r>
            <w:r w:rsidRPr="004D1E8D">
              <w:rPr>
                <w:sz w:val="22"/>
                <w:szCs w:val="22"/>
                <w:lang w:val="en-GB"/>
              </w:rPr>
              <w:t>op politics and strategies to pr</w:t>
            </w:r>
            <w:r w:rsidRPr="004D1E8D">
              <w:rPr>
                <w:sz w:val="22"/>
                <w:szCs w:val="22"/>
                <w:lang w:val="en-GB"/>
              </w:rPr>
              <w:t>e</w:t>
            </w:r>
            <w:r w:rsidRPr="004D1E8D">
              <w:rPr>
                <w:sz w:val="22"/>
                <w:szCs w:val="22"/>
                <w:lang w:val="en-GB"/>
              </w:rPr>
              <w:t>vent work accidents and diseases. But it was not possible to get a</w:t>
            </w:r>
            <w:r w:rsidRPr="004D1E8D">
              <w:rPr>
                <w:sz w:val="22"/>
                <w:szCs w:val="22"/>
                <w:lang w:val="en-GB"/>
              </w:rPr>
              <w:t>c</w:t>
            </w:r>
            <w:r w:rsidRPr="004D1E8D">
              <w:rPr>
                <w:sz w:val="22"/>
                <w:szCs w:val="22"/>
                <w:lang w:val="en-GB"/>
              </w:rPr>
              <w:t>cess to documents in those regi</w:t>
            </w:r>
            <w:r w:rsidRPr="004D1E8D">
              <w:rPr>
                <w:sz w:val="22"/>
                <w:szCs w:val="22"/>
                <w:lang w:val="en-GB"/>
              </w:rPr>
              <w:t>s</w:t>
            </w:r>
            <w:r w:rsidRPr="004D1E8D">
              <w:rPr>
                <w:sz w:val="22"/>
                <w:szCs w:val="22"/>
                <w:lang w:val="en-GB"/>
              </w:rPr>
              <w:t>ters.</w:t>
            </w:r>
          </w:p>
        </w:tc>
        <w:tc>
          <w:tcPr>
            <w:tcW w:w="669" w:type="pct"/>
          </w:tcPr>
          <w:p w14:paraId="3EFF0D0C" w14:textId="7CD0D2EB" w:rsidR="00530339" w:rsidRPr="00DD0C9C" w:rsidRDefault="006A2E75" w:rsidP="00F80440">
            <w:pPr>
              <w:pStyle w:val="Textkrper"/>
              <w:jc w:val="left"/>
              <w:rPr>
                <w:sz w:val="22"/>
                <w:szCs w:val="22"/>
                <w:lang w:val="es-ES"/>
              </w:rPr>
            </w:pPr>
            <w:r w:rsidRPr="004D1E8D">
              <w:rPr>
                <w:sz w:val="22"/>
                <w:szCs w:val="22"/>
                <w:lang w:val="es-ES"/>
              </w:rPr>
              <w:lastRenderedPageBreak/>
              <w:t>p. 218</w:t>
            </w:r>
          </w:p>
        </w:tc>
      </w:tr>
      <w:tr w:rsidR="00530339" w:rsidRPr="006A2E75" w14:paraId="2666C4E2" w14:textId="77777777" w:rsidTr="00F80440">
        <w:tc>
          <w:tcPr>
            <w:tcW w:w="669" w:type="pct"/>
          </w:tcPr>
          <w:p w14:paraId="14185FDB" w14:textId="27EE547C" w:rsidR="00530339" w:rsidRPr="006A2E75" w:rsidRDefault="00DD0C9C" w:rsidP="00F80440">
            <w:pPr>
              <w:pStyle w:val="Textkrper"/>
              <w:jc w:val="left"/>
              <w:rPr>
                <w:sz w:val="22"/>
                <w:szCs w:val="22"/>
                <w:lang w:val="en-GB"/>
              </w:rPr>
            </w:pPr>
            <w:r w:rsidRPr="006A2E75">
              <w:rPr>
                <w:sz w:val="22"/>
                <w:szCs w:val="22"/>
                <w:lang w:val="en-GB"/>
              </w:rPr>
              <w:lastRenderedPageBreak/>
              <w:t>Vietnam</w:t>
            </w:r>
          </w:p>
        </w:tc>
        <w:tc>
          <w:tcPr>
            <w:tcW w:w="1831" w:type="pct"/>
          </w:tcPr>
          <w:p w14:paraId="0622057E" w14:textId="285EEFFA" w:rsidR="00530339" w:rsidRPr="006A2E75" w:rsidRDefault="006A2E75" w:rsidP="006A2E75">
            <w:pPr>
              <w:pStyle w:val="Textkrper"/>
              <w:jc w:val="left"/>
              <w:rPr>
                <w:sz w:val="22"/>
                <w:szCs w:val="22"/>
                <w:lang w:val="en-GB"/>
              </w:rPr>
            </w:pPr>
            <w:r>
              <w:rPr>
                <w:sz w:val="22"/>
                <w:szCs w:val="22"/>
                <w:lang w:val="en-GB"/>
              </w:rPr>
              <w:t>In Viet Nam, this indicato</w:t>
            </w:r>
            <w:ins w:id="29" w:author="Miller, Constance (CBC)" w:date="2018-10-10T17:14:00Z">
              <w:r w:rsidR="009125FD">
                <w:rPr>
                  <w:sz w:val="22"/>
                  <w:szCs w:val="22"/>
                  <w:lang w:val="en-GB"/>
                </w:rPr>
                <w:t>r</w:t>
              </w:r>
            </w:ins>
            <w:r w:rsidRPr="006A2E75">
              <w:rPr>
                <w:sz w:val="22"/>
                <w:szCs w:val="22"/>
                <w:lang w:val="en-GB"/>
              </w:rPr>
              <w:t xml:space="preserve"> was not deemed relevant for the biogas pathway. The analysis focused on the Cassava-based ethanol value chain. There is very limited info</w:t>
            </w:r>
            <w:r w:rsidRPr="006A2E75">
              <w:rPr>
                <w:sz w:val="22"/>
                <w:szCs w:val="22"/>
                <w:lang w:val="en-GB"/>
              </w:rPr>
              <w:t>r</w:t>
            </w:r>
            <w:r w:rsidRPr="006A2E75">
              <w:rPr>
                <w:sz w:val="22"/>
                <w:szCs w:val="22"/>
                <w:lang w:val="en-GB"/>
              </w:rPr>
              <w:t xml:space="preserve">mation available on the incidence of occupational injury, illness and fatalities along this value chain in Viet Nam, as well as for agriculture </w:t>
            </w:r>
            <w:proofErr w:type="gramStart"/>
            <w:r w:rsidRPr="006A2E75">
              <w:rPr>
                <w:sz w:val="22"/>
                <w:szCs w:val="22"/>
                <w:lang w:val="en-GB"/>
              </w:rPr>
              <w:t>as a whole and other economic sectors</w:t>
            </w:r>
            <w:proofErr w:type="gramEnd"/>
            <w:r w:rsidRPr="006A2E75">
              <w:rPr>
                <w:sz w:val="22"/>
                <w:szCs w:val="22"/>
                <w:lang w:val="en-GB"/>
              </w:rPr>
              <w:t>.</w:t>
            </w:r>
          </w:p>
        </w:tc>
        <w:tc>
          <w:tcPr>
            <w:tcW w:w="1831" w:type="pct"/>
          </w:tcPr>
          <w:p w14:paraId="62395756" w14:textId="06B95B43" w:rsidR="00530339" w:rsidRPr="006A2E75" w:rsidRDefault="006A2E75" w:rsidP="006A2E75">
            <w:pPr>
              <w:pStyle w:val="Textkrper"/>
              <w:jc w:val="left"/>
              <w:rPr>
                <w:sz w:val="22"/>
                <w:szCs w:val="22"/>
                <w:lang w:val="en-GB"/>
              </w:rPr>
            </w:pPr>
            <w:r>
              <w:rPr>
                <w:sz w:val="22"/>
                <w:szCs w:val="22"/>
                <w:lang w:val="en-GB"/>
              </w:rPr>
              <w:t xml:space="preserve">Based on available data and </w:t>
            </w:r>
            <w:r w:rsidRPr="006A2E75">
              <w:rPr>
                <w:sz w:val="22"/>
                <w:szCs w:val="22"/>
                <w:lang w:val="en-GB"/>
              </w:rPr>
              <w:t>stati</w:t>
            </w:r>
            <w:r w:rsidRPr="006A2E75">
              <w:rPr>
                <w:sz w:val="22"/>
                <w:szCs w:val="22"/>
                <w:lang w:val="en-GB"/>
              </w:rPr>
              <w:t>s</w:t>
            </w:r>
            <w:r w:rsidRPr="006A2E75">
              <w:rPr>
                <w:sz w:val="22"/>
                <w:szCs w:val="22"/>
                <w:lang w:val="en-GB"/>
              </w:rPr>
              <w:t>tics (e</w:t>
            </w:r>
            <w:r>
              <w:rPr>
                <w:sz w:val="22"/>
                <w:szCs w:val="22"/>
                <w:lang w:val="en-GB"/>
              </w:rPr>
              <w:t xml:space="preserve">.g. from the Viet Nam Household </w:t>
            </w:r>
            <w:r w:rsidRPr="006A2E75">
              <w:rPr>
                <w:sz w:val="22"/>
                <w:szCs w:val="22"/>
                <w:lang w:val="en-GB"/>
              </w:rPr>
              <w:t xml:space="preserve">Living Standard Survey (VHLSS) and the </w:t>
            </w:r>
            <w:r>
              <w:rPr>
                <w:sz w:val="22"/>
                <w:szCs w:val="22"/>
                <w:lang w:val="en-GB"/>
              </w:rPr>
              <w:t xml:space="preserve">Viet Nam </w:t>
            </w:r>
            <w:r w:rsidRPr="006A2E75">
              <w:rPr>
                <w:sz w:val="22"/>
                <w:szCs w:val="22"/>
                <w:lang w:val="en-GB"/>
              </w:rPr>
              <w:t>Ente</w:t>
            </w:r>
            <w:r w:rsidRPr="006A2E75">
              <w:rPr>
                <w:sz w:val="22"/>
                <w:szCs w:val="22"/>
                <w:lang w:val="en-GB"/>
              </w:rPr>
              <w:t>r</w:t>
            </w:r>
            <w:r w:rsidRPr="006A2E75">
              <w:rPr>
                <w:sz w:val="22"/>
                <w:szCs w:val="22"/>
                <w:lang w:val="en-GB"/>
              </w:rPr>
              <w:t>prise Cens</w:t>
            </w:r>
            <w:r>
              <w:rPr>
                <w:sz w:val="22"/>
                <w:szCs w:val="22"/>
                <w:lang w:val="en-GB"/>
              </w:rPr>
              <w:t xml:space="preserve">us), a few estimates were made. </w:t>
            </w:r>
            <w:r w:rsidRPr="006A2E75">
              <w:rPr>
                <w:sz w:val="22"/>
                <w:szCs w:val="22"/>
                <w:lang w:val="en-GB"/>
              </w:rPr>
              <w:t>Furthermore, a fie</w:t>
            </w:r>
            <w:r>
              <w:rPr>
                <w:sz w:val="22"/>
                <w:szCs w:val="22"/>
                <w:lang w:val="en-GB"/>
              </w:rPr>
              <w:t xml:space="preserve">ld survey was carried out, with </w:t>
            </w:r>
            <w:r w:rsidRPr="006A2E75">
              <w:rPr>
                <w:sz w:val="22"/>
                <w:szCs w:val="22"/>
                <w:lang w:val="en-GB"/>
              </w:rPr>
              <w:t>the aim to collect data on occupa</w:t>
            </w:r>
            <w:r>
              <w:rPr>
                <w:sz w:val="22"/>
                <w:szCs w:val="22"/>
                <w:lang w:val="en-GB"/>
              </w:rPr>
              <w:t xml:space="preserve">tional injury, </w:t>
            </w:r>
            <w:r w:rsidRPr="006A2E75">
              <w:rPr>
                <w:sz w:val="22"/>
                <w:szCs w:val="22"/>
                <w:lang w:val="en-GB"/>
              </w:rPr>
              <w:t>illness and fatalities among cassa</w:t>
            </w:r>
            <w:r>
              <w:rPr>
                <w:sz w:val="22"/>
                <w:szCs w:val="22"/>
                <w:lang w:val="en-GB"/>
              </w:rPr>
              <w:t xml:space="preserve">va-growing </w:t>
            </w:r>
            <w:r w:rsidRPr="006A2E75">
              <w:rPr>
                <w:sz w:val="22"/>
                <w:szCs w:val="22"/>
                <w:lang w:val="en-GB"/>
              </w:rPr>
              <w:t>households as well as ethanol firms.</w:t>
            </w:r>
          </w:p>
        </w:tc>
        <w:tc>
          <w:tcPr>
            <w:tcW w:w="669" w:type="pct"/>
          </w:tcPr>
          <w:p w14:paraId="4CD870A8" w14:textId="0FEED6C9" w:rsidR="00530339" w:rsidRPr="006A2E75" w:rsidRDefault="006A2E75" w:rsidP="00F80440">
            <w:pPr>
              <w:pStyle w:val="Textkrper"/>
              <w:jc w:val="left"/>
              <w:rPr>
                <w:sz w:val="22"/>
                <w:szCs w:val="22"/>
                <w:lang w:val="en-GB"/>
              </w:rPr>
            </w:pPr>
            <w:r>
              <w:rPr>
                <w:sz w:val="22"/>
                <w:szCs w:val="22"/>
                <w:lang w:val="en-GB"/>
              </w:rPr>
              <w:t>p. 184</w:t>
            </w:r>
          </w:p>
        </w:tc>
      </w:tr>
    </w:tbl>
    <w:p w14:paraId="4B0408A6" w14:textId="77777777" w:rsidR="00B007D1" w:rsidRDefault="00B007D1" w:rsidP="00B007D1">
      <w:pPr>
        <w:pStyle w:val="Textkrper"/>
        <w:rPr>
          <w:sz w:val="28"/>
          <w:lang w:val="en-GB"/>
        </w:rPr>
      </w:pPr>
    </w:p>
    <w:p w14:paraId="74CCB0AD" w14:textId="10EDFC8E" w:rsidR="00B007D1" w:rsidRPr="00CC6EEA" w:rsidRDefault="00530339" w:rsidP="00B007D1">
      <w:pPr>
        <w:pStyle w:val="Textkrper"/>
        <w:rPr>
          <w:b/>
          <w:i/>
          <w:sz w:val="28"/>
          <w:lang w:val="en-GB"/>
        </w:rPr>
      </w:pPr>
      <w:r>
        <w:rPr>
          <w:b/>
          <w:i/>
          <w:sz w:val="28"/>
          <w:lang w:val="en-GB"/>
        </w:rPr>
        <w:t>c) I</w:t>
      </w:r>
      <w:r w:rsidR="00B007D1" w:rsidRPr="00CC6EEA">
        <w:rPr>
          <w:b/>
          <w:i/>
          <w:sz w:val="28"/>
          <w:lang w:val="en-GB"/>
        </w:rPr>
        <w:t>ssues highlighted by the TFS sub-group</w:t>
      </w:r>
    </w:p>
    <w:p w14:paraId="0306FFD9" w14:textId="77777777" w:rsidR="000479F1" w:rsidRDefault="000479F1" w:rsidP="000479F1">
      <w:pPr>
        <w:pStyle w:val="Textkrper"/>
        <w:rPr>
          <w:sz w:val="28"/>
          <w:lang w:val="en-GB"/>
        </w:rPr>
      </w:pPr>
      <w:r>
        <w:rPr>
          <w:sz w:val="28"/>
          <w:lang w:val="en-GB"/>
        </w:rPr>
        <w:t>The sub-group states that b</w:t>
      </w:r>
      <w:r w:rsidRPr="00A45117">
        <w:rPr>
          <w:sz w:val="28"/>
          <w:lang w:val="en-GB"/>
        </w:rPr>
        <w:t xml:space="preserve">etter disaggregation of data </w:t>
      </w:r>
      <w:proofErr w:type="gramStart"/>
      <w:r w:rsidRPr="00A45117">
        <w:rPr>
          <w:sz w:val="28"/>
          <w:lang w:val="en-GB"/>
        </w:rPr>
        <w:t>is</w:t>
      </w:r>
      <w:proofErr w:type="gramEnd"/>
      <w:r w:rsidRPr="00A45117">
        <w:rPr>
          <w:sz w:val="28"/>
          <w:lang w:val="en-GB"/>
        </w:rPr>
        <w:t xml:space="preserve"> required to conduct this analysis specifically for the bioenergy sector.</w:t>
      </w:r>
    </w:p>
    <w:p w14:paraId="622C6BB6" w14:textId="77777777" w:rsidR="00B007D1" w:rsidRDefault="00B007D1" w:rsidP="00B007D1">
      <w:pPr>
        <w:pStyle w:val="Textkrper"/>
        <w:rPr>
          <w:sz w:val="28"/>
          <w:lang w:val="en-GB"/>
        </w:rPr>
      </w:pPr>
    </w:p>
    <w:p w14:paraId="5D2D15BC" w14:textId="77777777" w:rsidR="00B007D1" w:rsidRPr="00CC6EEA" w:rsidRDefault="00B007D1" w:rsidP="00B007D1">
      <w:pPr>
        <w:pStyle w:val="Textkrper"/>
        <w:rPr>
          <w:b/>
          <w:i/>
          <w:sz w:val="28"/>
          <w:lang w:val="en-GB"/>
        </w:rPr>
      </w:pPr>
      <w:r w:rsidRPr="00CC6EEA">
        <w:rPr>
          <w:b/>
          <w:i/>
          <w:sz w:val="28"/>
          <w:lang w:val="en-GB"/>
        </w:rPr>
        <w:t>d) Specific guidance</w:t>
      </w:r>
    </w:p>
    <w:p w14:paraId="25A7A75D" w14:textId="5E961442" w:rsidR="00B007D1" w:rsidRDefault="006A2E75" w:rsidP="00B007D1">
      <w:pPr>
        <w:pStyle w:val="Textkrper"/>
        <w:rPr>
          <w:sz w:val="28"/>
          <w:lang w:val="en-GB"/>
        </w:rPr>
      </w:pPr>
      <w:r>
        <w:rPr>
          <w:sz w:val="28"/>
          <w:lang w:val="en-GB"/>
        </w:rPr>
        <w:t>The availability of satisf</w:t>
      </w:r>
      <w:r w:rsidR="009125FD">
        <w:rPr>
          <w:sz w:val="28"/>
          <w:lang w:val="en-GB"/>
        </w:rPr>
        <w:t>actor</w:t>
      </w:r>
      <w:r>
        <w:rPr>
          <w:sz w:val="28"/>
          <w:lang w:val="en-GB"/>
        </w:rPr>
        <w:t>y statistical data is the main shortcoming concer</w:t>
      </w:r>
      <w:r>
        <w:rPr>
          <w:sz w:val="28"/>
          <w:lang w:val="en-GB"/>
        </w:rPr>
        <w:t>n</w:t>
      </w:r>
      <w:r>
        <w:rPr>
          <w:sz w:val="28"/>
          <w:lang w:val="en-GB"/>
        </w:rPr>
        <w:t xml:space="preserve">ing this indicator. Hence, the attribution issue is a secondary problem if data about </w:t>
      </w:r>
      <w:r w:rsidRPr="006A2E75">
        <w:rPr>
          <w:sz w:val="28"/>
          <w:lang w:val="en-GB"/>
        </w:rPr>
        <w:t>occupational injury, illness and fatalities</w:t>
      </w:r>
      <w:r>
        <w:rPr>
          <w:sz w:val="28"/>
          <w:lang w:val="en-GB"/>
        </w:rPr>
        <w:t xml:space="preserve"> are collected at a general level and have to be assigned to bioenergy activities.</w:t>
      </w:r>
    </w:p>
    <w:p w14:paraId="5FF89DC8" w14:textId="2CA8791D" w:rsidR="00DD0C9C" w:rsidRDefault="006A2E75" w:rsidP="00B007D1">
      <w:pPr>
        <w:pStyle w:val="Textkrper"/>
        <w:rPr>
          <w:sz w:val="28"/>
          <w:lang w:val="en-GB"/>
        </w:rPr>
      </w:pPr>
      <w:r>
        <w:rPr>
          <w:sz w:val="28"/>
          <w:lang w:val="en-GB"/>
        </w:rPr>
        <w:t xml:space="preserve">An interesting question was raised by the German implementation report. Germany is importing </w:t>
      </w:r>
      <w:r w:rsidR="00CF6D7D">
        <w:rPr>
          <w:sz w:val="28"/>
          <w:lang w:val="en-GB"/>
        </w:rPr>
        <w:t xml:space="preserve">large amounts of bioenergy feedstock. </w:t>
      </w:r>
      <w:r w:rsidR="009125FD">
        <w:rPr>
          <w:sz w:val="28"/>
          <w:lang w:val="en-GB"/>
        </w:rPr>
        <w:t>Therefore,</w:t>
      </w:r>
      <w:r w:rsidR="00CF6D7D">
        <w:rPr>
          <w:sz w:val="28"/>
          <w:lang w:val="en-GB"/>
        </w:rPr>
        <w:t xml:space="preserve"> the r</w:t>
      </w:r>
      <w:r w:rsidR="00CF6D7D">
        <w:rPr>
          <w:sz w:val="28"/>
          <w:lang w:val="en-GB"/>
        </w:rPr>
        <w:t>e</w:t>
      </w:r>
      <w:r w:rsidR="00CF6D7D">
        <w:rPr>
          <w:sz w:val="28"/>
          <w:lang w:val="en-GB"/>
        </w:rPr>
        <w:t xml:space="preserve">port </w:t>
      </w:r>
      <w:r w:rsidR="003B4266">
        <w:rPr>
          <w:sz w:val="28"/>
          <w:lang w:val="en-GB"/>
        </w:rPr>
        <w:t>considers</w:t>
      </w:r>
      <w:r w:rsidR="009125FD">
        <w:rPr>
          <w:sz w:val="28"/>
          <w:lang w:val="en-GB"/>
        </w:rPr>
        <w:t xml:space="preserve"> whether</w:t>
      </w:r>
      <w:r w:rsidR="00CF6D7D">
        <w:rPr>
          <w:sz w:val="28"/>
          <w:lang w:val="en-GB"/>
        </w:rPr>
        <w:t xml:space="preserve"> occupational diseases </w:t>
      </w:r>
      <w:r w:rsidR="009125FD">
        <w:rPr>
          <w:sz w:val="28"/>
          <w:lang w:val="en-GB"/>
        </w:rPr>
        <w:t xml:space="preserve">occurring in exporting countries </w:t>
      </w:r>
      <w:r w:rsidR="00CF6D7D">
        <w:rPr>
          <w:sz w:val="28"/>
          <w:lang w:val="en-GB"/>
        </w:rPr>
        <w:t>have to be regarded for Germany. It has to be decided if the territorial principle or the responsibility principle sh</w:t>
      </w:r>
      <w:r w:rsidR="009125FD">
        <w:rPr>
          <w:sz w:val="28"/>
          <w:lang w:val="en-GB"/>
        </w:rPr>
        <w:t>ould</w:t>
      </w:r>
      <w:r w:rsidR="00CF6D7D">
        <w:rPr>
          <w:sz w:val="28"/>
          <w:lang w:val="en-GB"/>
        </w:rPr>
        <w:t xml:space="preserve"> be applied.</w:t>
      </w:r>
    </w:p>
    <w:p w14:paraId="4136F5C0" w14:textId="77777777" w:rsidR="006A2E75" w:rsidRDefault="006A2E75" w:rsidP="00B007D1">
      <w:pPr>
        <w:pStyle w:val="Textkrper"/>
        <w:rPr>
          <w:sz w:val="28"/>
          <w:lang w:val="en-GB"/>
        </w:rPr>
      </w:pPr>
    </w:p>
    <w:p w14:paraId="66747DC8" w14:textId="563B079B" w:rsidR="00E92938" w:rsidRPr="003B4266" w:rsidRDefault="00CF6D7D" w:rsidP="00760744">
      <w:pPr>
        <w:pStyle w:val="Textkrper"/>
        <w:numPr>
          <w:ilvl w:val="0"/>
          <w:numId w:val="36"/>
        </w:numPr>
        <w:tabs>
          <w:tab w:val="left" w:pos="1035"/>
        </w:tabs>
        <w:rPr>
          <w:i/>
          <w:sz w:val="28"/>
        </w:rPr>
      </w:pPr>
      <w:r w:rsidRPr="003B4266">
        <w:rPr>
          <w:i/>
          <w:sz w:val="28"/>
        </w:rPr>
        <w:t>How can occupational injuries, illness and fatalities be assigned to the bi</w:t>
      </w:r>
      <w:r w:rsidRPr="003B4266">
        <w:rPr>
          <w:i/>
          <w:sz w:val="28"/>
        </w:rPr>
        <w:t>o</w:t>
      </w:r>
      <w:r w:rsidRPr="003B4266">
        <w:rPr>
          <w:i/>
          <w:sz w:val="28"/>
        </w:rPr>
        <w:t>energy sector?</w:t>
      </w:r>
    </w:p>
    <w:p w14:paraId="1E0A5C8B" w14:textId="2458FD24" w:rsidR="00E92938" w:rsidRDefault="00E92938" w:rsidP="00760744">
      <w:pPr>
        <w:pStyle w:val="Textkrper"/>
        <w:numPr>
          <w:ilvl w:val="0"/>
          <w:numId w:val="16"/>
        </w:numPr>
        <w:rPr>
          <w:sz w:val="28"/>
          <w:lang w:val="en-GB"/>
        </w:rPr>
      </w:pPr>
      <w:r>
        <w:rPr>
          <w:sz w:val="28"/>
          <w:lang w:val="en-GB"/>
        </w:rPr>
        <w:t>TIER 1:</w:t>
      </w:r>
      <w:r w:rsidR="00CF6D7D">
        <w:rPr>
          <w:sz w:val="28"/>
          <w:lang w:val="en-GB"/>
        </w:rPr>
        <w:t xml:space="preserve"> Use existing occupational health statistic and use given subdiv</w:t>
      </w:r>
      <w:r w:rsidR="00CF6D7D">
        <w:rPr>
          <w:sz w:val="28"/>
          <w:lang w:val="en-GB"/>
        </w:rPr>
        <w:t>i</w:t>
      </w:r>
      <w:r w:rsidR="00CF6D7D">
        <w:rPr>
          <w:sz w:val="28"/>
          <w:lang w:val="en-GB"/>
        </w:rPr>
        <w:t>sions such as agricultural operations, forestry, etc. for a first estimate for the bioenergy sector.</w:t>
      </w:r>
    </w:p>
    <w:p w14:paraId="0E8CEFC7" w14:textId="42EBE0CF" w:rsidR="00E92938" w:rsidRDefault="00E92938" w:rsidP="00760744">
      <w:pPr>
        <w:pStyle w:val="Textkrper"/>
        <w:numPr>
          <w:ilvl w:val="0"/>
          <w:numId w:val="16"/>
        </w:numPr>
        <w:rPr>
          <w:sz w:val="28"/>
          <w:lang w:val="en-GB"/>
        </w:rPr>
      </w:pPr>
      <w:r>
        <w:rPr>
          <w:sz w:val="28"/>
          <w:lang w:val="en-GB"/>
        </w:rPr>
        <w:t>TIER 2:</w:t>
      </w:r>
      <w:r w:rsidR="00CF6D7D">
        <w:rPr>
          <w:sz w:val="28"/>
          <w:lang w:val="en-GB"/>
        </w:rPr>
        <w:t xml:space="preserve"> </w:t>
      </w:r>
      <w:r w:rsidR="0032258C">
        <w:rPr>
          <w:sz w:val="28"/>
          <w:lang w:val="en-GB"/>
        </w:rPr>
        <w:t xml:space="preserve">A specific stand-alone survey will give a picture of the situation. It can be combined with the approach </w:t>
      </w:r>
      <w:r w:rsidR="00820C80">
        <w:rPr>
          <w:sz w:val="28"/>
          <w:lang w:val="en-GB"/>
        </w:rPr>
        <w:t>described in TIER 1.</w:t>
      </w:r>
    </w:p>
    <w:p w14:paraId="4FD7705F" w14:textId="341FB7AC" w:rsidR="00E92938" w:rsidRDefault="00E92938" w:rsidP="00760744">
      <w:pPr>
        <w:pStyle w:val="Textkrper"/>
        <w:numPr>
          <w:ilvl w:val="0"/>
          <w:numId w:val="16"/>
        </w:numPr>
        <w:rPr>
          <w:sz w:val="28"/>
          <w:lang w:val="en-GB"/>
        </w:rPr>
      </w:pPr>
      <w:r>
        <w:rPr>
          <w:sz w:val="28"/>
          <w:lang w:val="en-GB"/>
        </w:rPr>
        <w:lastRenderedPageBreak/>
        <w:t>TIER 3:</w:t>
      </w:r>
      <w:r w:rsidR="00CF6D7D">
        <w:rPr>
          <w:sz w:val="28"/>
          <w:lang w:val="en-GB"/>
        </w:rPr>
        <w:t xml:space="preserve"> Establish occupational health statistics with a subdivision for workers in the bioenergy sector and collect </w:t>
      </w:r>
      <w:r w:rsidR="0032258C">
        <w:rPr>
          <w:sz w:val="28"/>
          <w:lang w:val="en-GB"/>
        </w:rPr>
        <w:t>this information on a regular basis.</w:t>
      </w:r>
    </w:p>
    <w:p w14:paraId="1D601F96" w14:textId="77777777" w:rsidR="005C048B" w:rsidRDefault="005C048B" w:rsidP="00565257">
      <w:pPr>
        <w:pStyle w:val="Textkrper"/>
        <w:rPr>
          <w:sz w:val="28"/>
          <w:lang w:val="en-GB"/>
        </w:rPr>
      </w:pPr>
    </w:p>
    <w:p w14:paraId="397AF688" w14:textId="77777777" w:rsidR="000479F1" w:rsidRDefault="000479F1">
      <w:pPr>
        <w:widowControl/>
        <w:adjustRightInd/>
        <w:spacing w:before="0" w:after="160" w:line="259" w:lineRule="auto"/>
        <w:jc w:val="left"/>
        <w:textAlignment w:val="auto"/>
        <w:rPr>
          <w:rFonts w:asciiTheme="minorHAnsi" w:eastAsia="MS Mincho" w:hAnsiTheme="minorHAnsi"/>
          <w:b/>
          <w:sz w:val="36"/>
          <w:szCs w:val="20"/>
          <w:lang w:eastAsia="de-DE"/>
        </w:rPr>
      </w:pPr>
      <w:r>
        <w:rPr>
          <w:rFonts w:eastAsia="MS Mincho"/>
        </w:rPr>
        <w:br w:type="page"/>
      </w:r>
    </w:p>
    <w:p w14:paraId="77683F13" w14:textId="77777777" w:rsidR="00DE720A" w:rsidRDefault="00DE720A" w:rsidP="00DE720A">
      <w:pPr>
        <w:pStyle w:val="berschrift1"/>
        <w:rPr>
          <w:rFonts w:eastAsia="MS Mincho"/>
        </w:rPr>
      </w:pPr>
      <w:bookmarkStart w:id="30" w:name="_Toc535852053"/>
      <w:r>
        <w:rPr>
          <w:rFonts w:eastAsia="MS Mincho"/>
        </w:rPr>
        <w:lastRenderedPageBreak/>
        <w:t>Guidance for economic indicators</w:t>
      </w:r>
      <w:bookmarkEnd w:id="30"/>
    </w:p>
    <w:p w14:paraId="7548C17F" w14:textId="77777777" w:rsidR="00DE720A" w:rsidRPr="005C048B" w:rsidRDefault="00DE720A" w:rsidP="00DE720A">
      <w:pPr>
        <w:pStyle w:val="berschrift2"/>
        <w:rPr>
          <w:lang w:val="en-GB"/>
        </w:rPr>
      </w:pPr>
      <w:bookmarkStart w:id="31" w:name="_Toc535852054"/>
      <w:r w:rsidRPr="005C048B">
        <w:rPr>
          <w:lang w:val="en-GB"/>
        </w:rPr>
        <w:t>Overview of the att</w:t>
      </w:r>
      <w:r>
        <w:rPr>
          <w:lang w:val="en-GB"/>
        </w:rPr>
        <w:t>ribution issue for economic</w:t>
      </w:r>
      <w:r w:rsidRPr="005C048B">
        <w:rPr>
          <w:lang w:val="en-GB"/>
        </w:rPr>
        <w:t xml:space="preserve"> indicators</w:t>
      </w:r>
      <w:bookmarkEnd w:id="31"/>
    </w:p>
    <w:p w14:paraId="0334203F" w14:textId="77777777" w:rsidR="00DE720A" w:rsidRDefault="00DE720A" w:rsidP="00DE720A">
      <w:pPr>
        <w:pStyle w:val="Textkrper"/>
        <w:rPr>
          <w:sz w:val="28"/>
          <w:lang w:val="en-GB"/>
        </w:rPr>
      </w:pPr>
      <w:r>
        <w:rPr>
          <w:sz w:val="28"/>
          <w:lang w:val="en-GB"/>
        </w:rPr>
        <w:t>The economic indicators are the third group of GBEP sustainability indicators and are related to the economic performance of the bioenergy sector. The i</w:t>
      </w:r>
      <w:r>
        <w:rPr>
          <w:sz w:val="28"/>
          <w:lang w:val="en-GB"/>
        </w:rPr>
        <w:t>n</w:t>
      </w:r>
      <w:r>
        <w:rPr>
          <w:sz w:val="28"/>
          <w:lang w:val="en-GB"/>
        </w:rPr>
        <w:t>dicators include typical economic aspects like productivity or gross value added but also energy related items and consumption, training and logistics.</w:t>
      </w:r>
    </w:p>
    <w:p w14:paraId="01C5D527" w14:textId="77777777" w:rsidR="00DE720A" w:rsidRDefault="00DE720A" w:rsidP="00DE720A">
      <w:pPr>
        <w:pStyle w:val="Textkrper"/>
        <w:rPr>
          <w:sz w:val="28"/>
          <w:lang w:val="en-GB"/>
        </w:rPr>
      </w:pPr>
      <w:r>
        <w:rPr>
          <w:sz w:val="28"/>
          <w:lang w:val="en-GB"/>
        </w:rPr>
        <w:t>The TFS sub-group on economic indicators mentioned attribution issues for three indicators where they strive for guidance on how to address these issues:</w:t>
      </w:r>
    </w:p>
    <w:p w14:paraId="1D8ED87E" w14:textId="77777777" w:rsidR="00DE720A" w:rsidRDefault="00DE720A" w:rsidP="00760744">
      <w:pPr>
        <w:pStyle w:val="Textkrper"/>
        <w:numPr>
          <w:ilvl w:val="0"/>
          <w:numId w:val="14"/>
        </w:numPr>
        <w:rPr>
          <w:sz w:val="28"/>
          <w:lang w:val="en-GB"/>
        </w:rPr>
      </w:pPr>
      <w:r>
        <w:rPr>
          <w:sz w:val="28"/>
          <w:lang w:val="en-GB"/>
        </w:rPr>
        <w:t>Indicator 17 Productivity</w:t>
      </w:r>
    </w:p>
    <w:p w14:paraId="0C142167" w14:textId="77777777" w:rsidR="00DE720A" w:rsidRDefault="00DE720A" w:rsidP="00760744">
      <w:pPr>
        <w:pStyle w:val="Textkrper"/>
        <w:numPr>
          <w:ilvl w:val="0"/>
          <w:numId w:val="14"/>
        </w:numPr>
        <w:rPr>
          <w:sz w:val="28"/>
          <w:lang w:val="en-GB"/>
        </w:rPr>
      </w:pPr>
      <w:r w:rsidRPr="00220707">
        <w:rPr>
          <w:sz w:val="28"/>
          <w:lang w:val="en-GB"/>
        </w:rPr>
        <w:t>Indicator 19: Gross value added</w:t>
      </w:r>
    </w:p>
    <w:p w14:paraId="7B523120" w14:textId="77777777" w:rsidR="00DE720A" w:rsidRDefault="00DE720A" w:rsidP="00760744">
      <w:pPr>
        <w:pStyle w:val="Textkrper"/>
        <w:numPr>
          <w:ilvl w:val="0"/>
          <w:numId w:val="14"/>
        </w:numPr>
        <w:rPr>
          <w:sz w:val="28"/>
          <w:lang w:val="en-GB"/>
        </w:rPr>
      </w:pPr>
      <w:r w:rsidRPr="00220707">
        <w:rPr>
          <w:sz w:val="28"/>
          <w:lang w:val="en-GB"/>
        </w:rPr>
        <w:t>Indicator 20 Change in the consumption of fossil fuels and traditional use of biomass</w:t>
      </w:r>
    </w:p>
    <w:p w14:paraId="1B33881F" w14:textId="77777777" w:rsidR="00DE720A" w:rsidRDefault="00DE720A" w:rsidP="00DE720A">
      <w:pPr>
        <w:pStyle w:val="Textkrper"/>
        <w:rPr>
          <w:sz w:val="28"/>
          <w:lang w:val="en-GB"/>
        </w:rPr>
      </w:pPr>
    </w:p>
    <w:p w14:paraId="22F9CB87" w14:textId="77777777" w:rsidR="00DE720A" w:rsidRDefault="00DE720A" w:rsidP="00DE720A">
      <w:pPr>
        <w:pStyle w:val="Textkrper"/>
        <w:rPr>
          <w:sz w:val="28"/>
          <w:lang w:val="en-GB"/>
        </w:rPr>
      </w:pPr>
      <w:r>
        <w:rPr>
          <w:sz w:val="28"/>
          <w:lang w:val="en-GB"/>
        </w:rPr>
        <w:t>Indicators without attribution issues explicitly raised by the implementation r</w:t>
      </w:r>
      <w:r>
        <w:rPr>
          <w:sz w:val="28"/>
          <w:lang w:val="en-GB"/>
        </w:rPr>
        <w:t>e</w:t>
      </w:r>
      <w:r>
        <w:rPr>
          <w:sz w:val="28"/>
          <w:lang w:val="en-GB"/>
        </w:rPr>
        <w:t>ports and the TFS sub-group are:</w:t>
      </w:r>
    </w:p>
    <w:p w14:paraId="6401D1B5" w14:textId="77777777" w:rsidR="00DE720A" w:rsidRDefault="00DE720A" w:rsidP="00760744">
      <w:pPr>
        <w:pStyle w:val="Textkrper"/>
        <w:numPr>
          <w:ilvl w:val="0"/>
          <w:numId w:val="37"/>
        </w:numPr>
        <w:rPr>
          <w:sz w:val="28"/>
          <w:lang w:val="en-GB"/>
        </w:rPr>
      </w:pPr>
      <w:r w:rsidRPr="00EC2C0E">
        <w:rPr>
          <w:sz w:val="28"/>
          <w:lang w:val="en-GB"/>
        </w:rPr>
        <w:t>Indicator 18 Net energy balance</w:t>
      </w:r>
      <w:r>
        <w:rPr>
          <w:sz w:val="28"/>
          <w:lang w:val="en-GB"/>
        </w:rPr>
        <w:tab/>
      </w:r>
      <w:r>
        <w:rPr>
          <w:sz w:val="28"/>
          <w:lang w:val="en-GB"/>
        </w:rPr>
        <w:br/>
      </w:r>
      <w:proofErr w:type="gramStart"/>
      <w:r>
        <w:rPr>
          <w:sz w:val="28"/>
          <w:lang w:val="en-GB"/>
        </w:rPr>
        <w:t>The</w:t>
      </w:r>
      <w:proofErr w:type="gramEnd"/>
      <w:r>
        <w:rPr>
          <w:sz w:val="28"/>
          <w:lang w:val="en-GB"/>
        </w:rPr>
        <w:t xml:space="preserve"> indicator uses a similar approach as Indicator 17 Productivity. So guidance can be found there. LCA calculations are explicitly mentioned as one sub-indicator for energy efficiency. Hence, all LCA related guidance like for Indicator 1 GHG Balance provide helpful guidance.</w:t>
      </w:r>
    </w:p>
    <w:p w14:paraId="34D6FA86" w14:textId="5695F76D" w:rsidR="00DE720A" w:rsidRDefault="00DE720A" w:rsidP="00760744">
      <w:pPr>
        <w:pStyle w:val="Textkrper"/>
        <w:numPr>
          <w:ilvl w:val="0"/>
          <w:numId w:val="37"/>
        </w:numPr>
        <w:rPr>
          <w:sz w:val="28"/>
          <w:lang w:val="en-GB"/>
        </w:rPr>
      </w:pPr>
      <w:r w:rsidRPr="00EC2C0E">
        <w:rPr>
          <w:sz w:val="28"/>
          <w:lang w:val="en-GB"/>
        </w:rPr>
        <w:t>Indicator 21 Training and re-qualification of the work</w:t>
      </w:r>
      <w:r>
        <w:rPr>
          <w:sz w:val="28"/>
          <w:lang w:val="en-GB"/>
        </w:rPr>
        <w:t>force</w:t>
      </w:r>
      <w:r>
        <w:rPr>
          <w:sz w:val="28"/>
          <w:lang w:val="en-GB"/>
        </w:rPr>
        <w:tab/>
      </w:r>
      <w:r>
        <w:rPr>
          <w:sz w:val="28"/>
          <w:lang w:val="en-GB"/>
        </w:rPr>
        <w:br/>
      </w:r>
      <w:proofErr w:type="gramStart"/>
      <w:r>
        <w:rPr>
          <w:sz w:val="28"/>
          <w:lang w:val="en-GB"/>
        </w:rPr>
        <w:t>A</w:t>
      </w:r>
      <w:proofErr w:type="gramEnd"/>
      <w:r>
        <w:rPr>
          <w:sz w:val="28"/>
          <w:lang w:val="en-GB"/>
        </w:rPr>
        <w:t xml:space="preserve"> lack of information is the main constraint for the measurement of this indicator. So an attribution issue is a </w:t>
      </w:r>
      <w:r w:rsidR="0088626B">
        <w:rPr>
          <w:sz w:val="28"/>
          <w:lang w:val="en-GB"/>
        </w:rPr>
        <w:t>secondary question.</w:t>
      </w:r>
      <w:bookmarkStart w:id="32" w:name="_GoBack"/>
      <w:bookmarkEnd w:id="32"/>
    </w:p>
    <w:p w14:paraId="3655C47E" w14:textId="77777777" w:rsidR="00DE720A" w:rsidRDefault="00DE720A" w:rsidP="00760744">
      <w:pPr>
        <w:pStyle w:val="Textkrper"/>
        <w:numPr>
          <w:ilvl w:val="0"/>
          <w:numId w:val="37"/>
        </w:numPr>
        <w:rPr>
          <w:sz w:val="28"/>
          <w:lang w:val="en-GB"/>
        </w:rPr>
      </w:pPr>
      <w:r w:rsidRPr="00EC2C0E">
        <w:rPr>
          <w:sz w:val="28"/>
          <w:lang w:val="en-GB"/>
        </w:rPr>
        <w:t>Indicator 22 Energy diversity</w:t>
      </w:r>
      <w:r>
        <w:rPr>
          <w:sz w:val="28"/>
          <w:lang w:val="en-GB"/>
        </w:rPr>
        <w:tab/>
      </w:r>
      <w:r>
        <w:rPr>
          <w:sz w:val="28"/>
          <w:lang w:val="en-GB"/>
        </w:rPr>
        <w:br/>
        <w:t>No obvious attribution issue is related to this indicator.</w:t>
      </w:r>
    </w:p>
    <w:p w14:paraId="135FD923" w14:textId="77777777" w:rsidR="00DE720A" w:rsidRDefault="00DE720A" w:rsidP="00760744">
      <w:pPr>
        <w:pStyle w:val="Textkrper"/>
        <w:numPr>
          <w:ilvl w:val="0"/>
          <w:numId w:val="37"/>
        </w:numPr>
        <w:rPr>
          <w:sz w:val="28"/>
          <w:lang w:val="en-GB"/>
        </w:rPr>
      </w:pPr>
      <w:r w:rsidRPr="00EC2C0E">
        <w:rPr>
          <w:sz w:val="28"/>
          <w:lang w:val="en-GB"/>
        </w:rPr>
        <w:t>Indicator 23 Infrastructure and logistics for distribution of bioenergy</w:t>
      </w:r>
      <w:r>
        <w:rPr>
          <w:sz w:val="28"/>
          <w:lang w:val="en-GB"/>
        </w:rPr>
        <w:tab/>
      </w:r>
      <w:r>
        <w:rPr>
          <w:sz w:val="28"/>
          <w:lang w:val="en-GB"/>
        </w:rPr>
        <w:br/>
        <w:t>No obvious attribution issue is related to this indicator.</w:t>
      </w:r>
    </w:p>
    <w:p w14:paraId="5F19D281" w14:textId="77777777" w:rsidR="00DE720A" w:rsidRDefault="00DE720A" w:rsidP="00760744">
      <w:pPr>
        <w:pStyle w:val="Textkrper"/>
        <w:numPr>
          <w:ilvl w:val="0"/>
          <w:numId w:val="37"/>
        </w:numPr>
        <w:rPr>
          <w:sz w:val="28"/>
          <w:lang w:val="en-GB"/>
        </w:rPr>
      </w:pPr>
      <w:r w:rsidRPr="00EC2C0E">
        <w:rPr>
          <w:sz w:val="28"/>
          <w:lang w:val="en-GB"/>
        </w:rPr>
        <w:t>Indicator 24 Capacity and flexibility of use of bioenergy</w:t>
      </w:r>
      <w:r>
        <w:rPr>
          <w:sz w:val="28"/>
          <w:lang w:val="en-GB"/>
        </w:rPr>
        <w:tab/>
      </w:r>
      <w:r>
        <w:rPr>
          <w:sz w:val="28"/>
          <w:lang w:val="en-GB"/>
        </w:rPr>
        <w:br/>
      </w:r>
      <w:r w:rsidRPr="003B342B">
        <w:rPr>
          <w:sz w:val="28"/>
          <w:lang w:val="en-GB"/>
        </w:rPr>
        <w:t>No obvious attribution issue is related to this indicator.</w:t>
      </w:r>
    </w:p>
    <w:p w14:paraId="08E1A35C" w14:textId="77777777" w:rsidR="00DE720A" w:rsidRDefault="00DE720A" w:rsidP="00DE720A">
      <w:pPr>
        <w:pStyle w:val="Textkrper"/>
        <w:rPr>
          <w:sz w:val="28"/>
          <w:lang w:val="en-GB"/>
        </w:rPr>
      </w:pPr>
    </w:p>
    <w:p w14:paraId="5344A2D0" w14:textId="77777777" w:rsidR="00DE720A" w:rsidRPr="000479F1" w:rsidRDefault="00DE720A" w:rsidP="00DE720A">
      <w:pPr>
        <w:pStyle w:val="berschrift2"/>
        <w:rPr>
          <w:lang w:val="en-GB"/>
        </w:rPr>
      </w:pPr>
      <w:bookmarkStart w:id="33" w:name="_Toc535852055"/>
      <w:r w:rsidRPr="000479F1">
        <w:rPr>
          <w:lang w:val="en-GB"/>
        </w:rPr>
        <w:t>Indicator 17: Productivity</w:t>
      </w:r>
      <w:bookmarkEnd w:id="33"/>
    </w:p>
    <w:p w14:paraId="0B26EDB7" w14:textId="77777777" w:rsidR="00DE720A" w:rsidRPr="00CC6EEA" w:rsidRDefault="00DE720A" w:rsidP="00DE720A">
      <w:pPr>
        <w:pStyle w:val="Textkrper"/>
        <w:rPr>
          <w:b/>
          <w:i/>
          <w:sz w:val="28"/>
          <w:lang w:val="en-GB"/>
        </w:rPr>
      </w:pPr>
      <w:r w:rsidRPr="00CC6EEA">
        <w:rPr>
          <w:b/>
          <w:i/>
          <w:sz w:val="28"/>
          <w:lang w:val="en-GB"/>
        </w:rPr>
        <w:t>a) Short recapitulation of the indicator</w:t>
      </w:r>
    </w:p>
    <w:p w14:paraId="6F7A4B63" w14:textId="77777777" w:rsidR="00DE720A" w:rsidRPr="00FE6D77" w:rsidRDefault="00DE720A" w:rsidP="00DE720A">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Description:</w:t>
      </w:r>
    </w:p>
    <w:p w14:paraId="41AB00DD" w14:textId="77777777" w:rsidR="00DE720A" w:rsidRPr="00FE6D77" w:rsidRDefault="00DE720A" w:rsidP="00DE720A">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Pr>
          <w:sz w:val="22"/>
          <w:szCs w:val="22"/>
        </w:rPr>
        <w:t>(17.1)</w:t>
      </w:r>
      <w:r w:rsidRPr="00FE6D77">
        <w:rPr>
          <w:sz w:val="22"/>
          <w:szCs w:val="22"/>
        </w:rPr>
        <w:t>Productivity of bioenergy feedstocks by feedstock or by farm/plantation</w:t>
      </w:r>
      <w:r>
        <w:rPr>
          <w:sz w:val="22"/>
          <w:szCs w:val="22"/>
        </w:rPr>
        <w:tab/>
      </w:r>
      <w:r w:rsidRPr="00FE6D77">
        <w:rPr>
          <w:sz w:val="22"/>
          <w:szCs w:val="22"/>
        </w:rPr>
        <w:br/>
        <w:t>(17.2) Processing efficiencies by technology and feedstock</w:t>
      </w:r>
      <w:r w:rsidRPr="00FE6D77">
        <w:rPr>
          <w:sz w:val="22"/>
          <w:szCs w:val="22"/>
        </w:rPr>
        <w:tab/>
      </w:r>
      <w:r w:rsidRPr="00FE6D77">
        <w:rPr>
          <w:sz w:val="22"/>
          <w:szCs w:val="22"/>
        </w:rPr>
        <w:br/>
      </w:r>
      <w:r w:rsidRPr="00FE6D77">
        <w:rPr>
          <w:sz w:val="22"/>
          <w:szCs w:val="22"/>
        </w:rPr>
        <w:lastRenderedPageBreak/>
        <w:t>(17.3) Amount of bioenergy end product by mass, volume or energy content per hect</w:t>
      </w:r>
      <w:r>
        <w:rPr>
          <w:sz w:val="22"/>
          <w:szCs w:val="22"/>
        </w:rPr>
        <w:t xml:space="preserve">are per year </w:t>
      </w:r>
      <w:r w:rsidRPr="00FE6D77">
        <w:rPr>
          <w:sz w:val="22"/>
          <w:szCs w:val="22"/>
        </w:rPr>
        <w:t>(17.4) Production cost per unit of bioenergy</w:t>
      </w:r>
    </w:p>
    <w:p w14:paraId="584CE757" w14:textId="77777777" w:rsidR="00DE720A" w:rsidRPr="00FE6D77" w:rsidRDefault="00DE720A" w:rsidP="00DE720A">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p>
    <w:p w14:paraId="1953D245" w14:textId="77777777" w:rsidR="00DE720A" w:rsidRPr="00FE6D77" w:rsidRDefault="00DE720A" w:rsidP="00DE720A">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Measurement unit(s):</w:t>
      </w:r>
    </w:p>
    <w:p w14:paraId="3FB6567E" w14:textId="77777777" w:rsidR="00DE720A" w:rsidRPr="00FE6D77" w:rsidRDefault="00DE720A" w:rsidP="00DE720A">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 xml:space="preserve">(17.1) </w:t>
      </w:r>
      <w:proofErr w:type="spellStart"/>
      <w:r w:rsidRPr="00FE6D77">
        <w:rPr>
          <w:sz w:val="22"/>
          <w:szCs w:val="22"/>
        </w:rPr>
        <w:t>Tonnes</w:t>
      </w:r>
      <w:proofErr w:type="spellEnd"/>
      <w:r w:rsidRPr="00FE6D77">
        <w:rPr>
          <w:sz w:val="22"/>
          <w:szCs w:val="22"/>
        </w:rPr>
        <w:t>/ha per year</w:t>
      </w:r>
      <w:r w:rsidRPr="00FE6D77">
        <w:rPr>
          <w:sz w:val="22"/>
          <w:szCs w:val="22"/>
        </w:rPr>
        <w:tab/>
      </w:r>
      <w:r w:rsidRPr="00FE6D77">
        <w:rPr>
          <w:sz w:val="22"/>
          <w:szCs w:val="22"/>
        </w:rPr>
        <w:br/>
        <w:t>(17.2) MJ/</w:t>
      </w:r>
      <w:proofErr w:type="spellStart"/>
      <w:r w:rsidRPr="00FE6D77">
        <w:rPr>
          <w:sz w:val="22"/>
          <w:szCs w:val="22"/>
        </w:rPr>
        <w:t>tonne</w:t>
      </w:r>
      <w:proofErr w:type="spellEnd"/>
      <w:r w:rsidRPr="00FE6D77">
        <w:rPr>
          <w:sz w:val="22"/>
          <w:szCs w:val="22"/>
        </w:rPr>
        <w:tab/>
      </w:r>
      <w:r w:rsidRPr="00FE6D77">
        <w:rPr>
          <w:sz w:val="22"/>
          <w:szCs w:val="22"/>
        </w:rPr>
        <w:br/>
        <w:t xml:space="preserve">(17.3) </w:t>
      </w:r>
      <w:proofErr w:type="spellStart"/>
      <w:r w:rsidRPr="00FE6D77">
        <w:rPr>
          <w:sz w:val="22"/>
          <w:szCs w:val="22"/>
        </w:rPr>
        <w:t>Tonnes</w:t>
      </w:r>
      <w:proofErr w:type="spellEnd"/>
      <w:r w:rsidRPr="00FE6D77">
        <w:rPr>
          <w:sz w:val="22"/>
          <w:szCs w:val="22"/>
        </w:rPr>
        <w:t>/ha per year, m3/ha per year or MJ/ha per year</w:t>
      </w:r>
      <w:r w:rsidRPr="00FE6D77">
        <w:rPr>
          <w:sz w:val="22"/>
          <w:szCs w:val="22"/>
        </w:rPr>
        <w:tab/>
      </w:r>
      <w:r w:rsidRPr="00FE6D77">
        <w:rPr>
          <w:sz w:val="22"/>
          <w:szCs w:val="22"/>
        </w:rPr>
        <w:br/>
        <w:t>(17.4) USD/MJ</w:t>
      </w:r>
    </w:p>
    <w:p w14:paraId="765FDD72" w14:textId="77777777" w:rsidR="00E92938" w:rsidRPr="00DE720A" w:rsidRDefault="00E92938" w:rsidP="00E92938">
      <w:pPr>
        <w:pStyle w:val="Textkrper"/>
        <w:rPr>
          <w:sz w:val="28"/>
        </w:rPr>
      </w:pPr>
    </w:p>
    <w:p w14:paraId="60E0BE8B" w14:textId="77777777" w:rsidR="00121075" w:rsidRPr="00CC6EEA" w:rsidRDefault="00121075" w:rsidP="00121075">
      <w:pPr>
        <w:pStyle w:val="Textkrper"/>
        <w:rPr>
          <w:b/>
          <w:i/>
          <w:sz w:val="28"/>
          <w:lang w:val="en-GB"/>
        </w:rPr>
      </w:pPr>
      <w:r w:rsidRPr="00CC6EEA">
        <w:rPr>
          <w:b/>
          <w:i/>
          <w:sz w:val="28"/>
          <w:lang w:val="en-GB"/>
        </w:rPr>
        <w:t>b) Attribution challenges during implementation</w:t>
      </w:r>
    </w:p>
    <w:p w14:paraId="28FAC4D2" w14:textId="77777777" w:rsidR="00121075" w:rsidRDefault="00121075" w:rsidP="00121075">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121075" w:rsidRPr="00AC31C4" w14:paraId="0A39900B" w14:textId="77777777" w:rsidTr="00E869CF">
        <w:tc>
          <w:tcPr>
            <w:tcW w:w="669" w:type="pct"/>
          </w:tcPr>
          <w:p w14:paraId="375D7C77" w14:textId="77777777" w:rsidR="00121075" w:rsidRPr="00AC31C4" w:rsidRDefault="00121075" w:rsidP="00E869CF">
            <w:pPr>
              <w:pStyle w:val="Textkrper"/>
              <w:rPr>
                <w:b/>
                <w:lang w:val="en-GB"/>
              </w:rPr>
            </w:pPr>
            <w:r w:rsidRPr="00AC31C4">
              <w:rPr>
                <w:b/>
                <w:lang w:val="en-GB"/>
              </w:rPr>
              <w:t>Country</w:t>
            </w:r>
          </w:p>
        </w:tc>
        <w:tc>
          <w:tcPr>
            <w:tcW w:w="1831" w:type="pct"/>
          </w:tcPr>
          <w:p w14:paraId="187CA259" w14:textId="77777777" w:rsidR="00121075" w:rsidRPr="00AC31C4" w:rsidRDefault="00121075" w:rsidP="00E869CF">
            <w:pPr>
              <w:pStyle w:val="Textkrper"/>
              <w:rPr>
                <w:b/>
                <w:lang w:val="en-GB"/>
              </w:rPr>
            </w:pPr>
            <w:r w:rsidRPr="00AC31C4">
              <w:rPr>
                <w:b/>
                <w:lang w:val="en-GB"/>
              </w:rPr>
              <w:t>Attribution issue</w:t>
            </w:r>
          </w:p>
        </w:tc>
        <w:tc>
          <w:tcPr>
            <w:tcW w:w="1831" w:type="pct"/>
          </w:tcPr>
          <w:p w14:paraId="006CDDE5" w14:textId="77777777" w:rsidR="00121075" w:rsidRPr="00AC31C4" w:rsidRDefault="00121075" w:rsidP="00E869CF">
            <w:pPr>
              <w:pStyle w:val="Textkrper"/>
              <w:rPr>
                <w:b/>
                <w:lang w:val="en-GB"/>
              </w:rPr>
            </w:pPr>
            <w:r w:rsidRPr="00AC31C4">
              <w:rPr>
                <w:b/>
                <w:lang w:val="en-GB"/>
              </w:rPr>
              <w:t>Used approach</w:t>
            </w:r>
          </w:p>
        </w:tc>
        <w:tc>
          <w:tcPr>
            <w:tcW w:w="669" w:type="pct"/>
          </w:tcPr>
          <w:p w14:paraId="6B893816" w14:textId="77777777" w:rsidR="00121075" w:rsidRPr="00AC31C4" w:rsidRDefault="00121075" w:rsidP="00E869CF">
            <w:pPr>
              <w:pStyle w:val="Textkrper"/>
              <w:rPr>
                <w:b/>
                <w:lang w:val="en-GB"/>
              </w:rPr>
            </w:pPr>
            <w:r w:rsidRPr="00AC31C4">
              <w:rPr>
                <w:b/>
                <w:lang w:val="en-GB"/>
              </w:rPr>
              <w:t>Reference</w:t>
            </w:r>
          </w:p>
        </w:tc>
      </w:tr>
      <w:tr w:rsidR="00121075" w:rsidRPr="00DE6B10" w14:paraId="405BD6DA" w14:textId="77777777" w:rsidTr="00E869CF">
        <w:tc>
          <w:tcPr>
            <w:tcW w:w="669" w:type="pct"/>
          </w:tcPr>
          <w:p w14:paraId="5D57B229" w14:textId="77777777" w:rsidR="00121075" w:rsidRPr="00DE6B10" w:rsidRDefault="00121075" w:rsidP="00E869CF">
            <w:pPr>
              <w:pStyle w:val="Textkrper"/>
              <w:jc w:val="left"/>
              <w:rPr>
                <w:sz w:val="22"/>
                <w:szCs w:val="22"/>
                <w:lang w:val="en-GB"/>
              </w:rPr>
            </w:pPr>
            <w:r w:rsidRPr="00DE6B10">
              <w:rPr>
                <w:sz w:val="22"/>
                <w:szCs w:val="22"/>
                <w:lang w:val="en-GB"/>
              </w:rPr>
              <w:t>Columbia</w:t>
            </w:r>
          </w:p>
        </w:tc>
        <w:tc>
          <w:tcPr>
            <w:tcW w:w="1831" w:type="pct"/>
          </w:tcPr>
          <w:p w14:paraId="085AC9A1" w14:textId="77777777" w:rsidR="00121075" w:rsidRPr="00DE6B10" w:rsidRDefault="00121075" w:rsidP="00E869CF">
            <w:pPr>
              <w:pStyle w:val="Textkrper"/>
              <w:jc w:val="left"/>
              <w:rPr>
                <w:sz w:val="22"/>
                <w:szCs w:val="22"/>
                <w:lang w:val="en-GB"/>
              </w:rPr>
            </w:pPr>
            <w:r>
              <w:rPr>
                <w:sz w:val="22"/>
                <w:szCs w:val="22"/>
                <w:lang w:val="en-GB"/>
              </w:rPr>
              <w:t>It</w:t>
            </w:r>
            <w:r w:rsidRPr="00DE6B10">
              <w:rPr>
                <w:sz w:val="22"/>
                <w:szCs w:val="22"/>
                <w:lang w:val="en-GB"/>
              </w:rPr>
              <w:t xml:space="preserve"> should be considered that in C</w:t>
            </w:r>
            <w:r w:rsidRPr="00DE6B10">
              <w:rPr>
                <w:sz w:val="22"/>
                <w:szCs w:val="22"/>
                <w:lang w:val="en-GB"/>
              </w:rPr>
              <w:t>o</w:t>
            </w:r>
            <w:r>
              <w:rPr>
                <w:sz w:val="22"/>
                <w:szCs w:val="22"/>
                <w:lang w:val="en-GB"/>
              </w:rPr>
              <w:t xml:space="preserve">lombia ethanol is </w:t>
            </w:r>
            <w:r w:rsidRPr="00DE6B10">
              <w:rPr>
                <w:sz w:val="22"/>
                <w:szCs w:val="22"/>
                <w:lang w:val="en-GB"/>
              </w:rPr>
              <w:t>produced from molasses and is only one of many co-products obtained from suga</w:t>
            </w:r>
            <w:r w:rsidRPr="00DE6B10">
              <w:rPr>
                <w:sz w:val="22"/>
                <w:szCs w:val="22"/>
                <w:lang w:val="en-GB"/>
              </w:rPr>
              <w:t>r</w:t>
            </w:r>
            <w:r w:rsidRPr="00DE6B10">
              <w:rPr>
                <w:sz w:val="22"/>
                <w:szCs w:val="22"/>
                <w:lang w:val="en-GB"/>
              </w:rPr>
              <w:t>cane.</w:t>
            </w:r>
          </w:p>
        </w:tc>
        <w:tc>
          <w:tcPr>
            <w:tcW w:w="1831" w:type="pct"/>
          </w:tcPr>
          <w:p w14:paraId="1DF5ED32" w14:textId="77777777" w:rsidR="00121075" w:rsidRDefault="00121075" w:rsidP="00E869CF">
            <w:pPr>
              <w:pStyle w:val="Textkrper"/>
              <w:jc w:val="left"/>
              <w:rPr>
                <w:sz w:val="22"/>
                <w:szCs w:val="22"/>
                <w:lang w:val="en-GB"/>
              </w:rPr>
            </w:pPr>
            <w:r>
              <w:rPr>
                <w:sz w:val="22"/>
                <w:szCs w:val="22"/>
                <w:lang w:val="en-GB"/>
              </w:rPr>
              <w:t>No information was found about how attribution was performed. Maybe some attribution aspects for production costs are implicitly applied by using the</w:t>
            </w:r>
            <w:r w:rsidRPr="000216C4">
              <w:rPr>
                <w:sz w:val="22"/>
                <w:szCs w:val="22"/>
                <w:lang w:val="en-GB"/>
              </w:rPr>
              <w:t xml:space="preserve"> FAO’s Bioe</w:t>
            </w:r>
            <w:r w:rsidRPr="000216C4">
              <w:rPr>
                <w:sz w:val="22"/>
                <w:szCs w:val="22"/>
                <w:lang w:val="en-GB"/>
              </w:rPr>
              <w:t>n</w:t>
            </w:r>
            <w:r w:rsidRPr="000216C4">
              <w:rPr>
                <w:sz w:val="22"/>
                <w:szCs w:val="22"/>
                <w:lang w:val="en-GB"/>
              </w:rPr>
              <w:t>ergy and Food Security (BEFS) D</w:t>
            </w:r>
            <w:r w:rsidRPr="000216C4">
              <w:rPr>
                <w:sz w:val="22"/>
                <w:szCs w:val="22"/>
                <w:lang w:val="en-GB"/>
              </w:rPr>
              <w:t>e</w:t>
            </w:r>
            <w:r w:rsidRPr="000216C4">
              <w:rPr>
                <w:sz w:val="22"/>
                <w:szCs w:val="22"/>
                <w:lang w:val="en-GB"/>
              </w:rPr>
              <w:t>tailed Analysis</w:t>
            </w:r>
            <w:r>
              <w:rPr>
                <w:sz w:val="22"/>
                <w:szCs w:val="22"/>
                <w:lang w:val="en-GB"/>
              </w:rPr>
              <w:t>.</w:t>
            </w:r>
          </w:p>
          <w:p w14:paraId="7E996A7B" w14:textId="77777777" w:rsidR="00121075" w:rsidRPr="00DE6B10" w:rsidRDefault="00121075" w:rsidP="00E869CF">
            <w:pPr>
              <w:pStyle w:val="Textkrper"/>
              <w:jc w:val="left"/>
              <w:rPr>
                <w:sz w:val="22"/>
                <w:szCs w:val="22"/>
                <w:lang w:val="en-GB"/>
              </w:rPr>
            </w:pPr>
            <w:r>
              <w:rPr>
                <w:sz w:val="22"/>
                <w:szCs w:val="22"/>
                <w:lang w:val="en-GB"/>
              </w:rPr>
              <w:t>The implementation report states that further guidance for taking i</w:t>
            </w:r>
            <w:r>
              <w:rPr>
                <w:sz w:val="22"/>
                <w:szCs w:val="22"/>
                <w:lang w:val="en-GB"/>
              </w:rPr>
              <w:t>n</w:t>
            </w:r>
            <w:r>
              <w:rPr>
                <w:sz w:val="22"/>
                <w:szCs w:val="22"/>
                <w:lang w:val="en-GB"/>
              </w:rPr>
              <w:t>to account co-products and by-products would be useful without specifying for which issues.</w:t>
            </w:r>
          </w:p>
        </w:tc>
        <w:tc>
          <w:tcPr>
            <w:tcW w:w="669" w:type="pct"/>
          </w:tcPr>
          <w:p w14:paraId="5E96F049" w14:textId="77777777" w:rsidR="00121075" w:rsidRDefault="00121075" w:rsidP="00E869CF">
            <w:pPr>
              <w:pStyle w:val="Textkrper"/>
              <w:jc w:val="left"/>
              <w:rPr>
                <w:sz w:val="22"/>
                <w:szCs w:val="22"/>
                <w:lang w:val="en-GB"/>
              </w:rPr>
            </w:pPr>
            <w:r>
              <w:rPr>
                <w:sz w:val="22"/>
                <w:szCs w:val="22"/>
                <w:lang w:val="en-GB"/>
              </w:rPr>
              <w:t>p. 147</w:t>
            </w:r>
          </w:p>
          <w:p w14:paraId="5F8D073F" w14:textId="77777777" w:rsidR="00121075" w:rsidRPr="00DE6B10" w:rsidRDefault="00121075" w:rsidP="00E869CF">
            <w:pPr>
              <w:pStyle w:val="Textkrper"/>
              <w:jc w:val="left"/>
              <w:rPr>
                <w:sz w:val="22"/>
                <w:szCs w:val="22"/>
                <w:lang w:val="en-GB"/>
              </w:rPr>
            </w:pPr>
            <w:r>
              <w:rPr>
                <w:sz w:val="22"/>
                <w:szCs w:val="22"/>
                <w:lang w:val="en-GB"/>
              </w:rPr>
              <w:t>p. 152</w:t>
            </w:r>
          </w:p>
        </w:tc>
      </w:tr>
      <w:tr w:rsidR="00121075" w:rsidRPr="006B7C18" w14:paraId="1FBF55CD" w14:textId="77777777" w:rsidTr="00E869CF">
        <w:tc>
          <w:tcPr>
            <w:tcW w:w="669" w:type="pct"/>
          </w:tcPr>
          <w:p w14:paraId="1E4E304E" w14:textId="77777777" w:rsidR="00121075" w:rsidRPr="006B7C18" w:rsidRDefault="00121075" w:rsidP="00E869CF">
            <w:pPr>
              <w:pStyle w:val="Textkrper"/>
              <w:jc w:val="left"/>
              <w:rPr>
                <w:sz w:val="22"/>
                <w:szCs w:val="22"/>
                <w:lang w:val="en-GB"/>
              </w:rPr>
            </w:pPr>
            <w:r w:rsidRPr="006B7C18">
              <w:rPr>
                <w:sz w:val="22"/>
                <w:szCs w:val="22"/>
                <w:lang w:val="en-GB"/>
              </w:rPr>
              <w:t>Germany</w:t>
            </w:r>
          </w:p>
        </w:tc>
        <w:tc>
          <w:tcPr>
            <w:tcW w:w="1831" w:type="pct"/>
          </w:tcPr>
          <w:p w14:paraId="389FE246" w14:textId="77777777" w:rsidR="00121075" w:rsidRPr="006B7C18" w:rsidRDefault="00121075" w:rsidP="00E869CF">
            <w:pPr>
              <w:pStyle w:val="Textkrper"/>
              <w:jc w:val="left"/>
              <w:rPr>
                <w:sz w:val="22"/>
                <w:szCs w:val="22"/>
                <w:lang w:val="en-GB"/>
              </w:rPr>
            </w:pPr>
            <w:r w:rsidRPr="006B7C18">
              <w:rPr>
                <w:sz w:val="22"/>
                <w:szCs w:val="22"/>
                <w:lang w:val="en-GB"/>
              </w:rPr>
              <w:t>No attribution issue addressed</w:t>
            </w:r>
          </w:p>
        </w:tc>
        <w:tc>
          <w:tcPr>
            <w:tcW w:w="1831" w:type="pct"/>
          </w:tcPr>
          <w:p w14:paraId="68B86B46" w14:textId="77777777" w:rsidR="00121075" w:rsidRPr="006B7C18" w:rsidRDefault="00121075" w:rsidP="00E869CF">
            <w:pPr>
              <w:pStyle w:val="Textkrper"/>
              <w:jc w:val="left"/>
              <w:rPr>
                <w:sz w:val="22"/>
                <w:szCs w:val="22"/>
                <w:lang w:val="en-GB"/>
              </w:rPr>
            </w:pPr>
          </w:p>
        </w:tc>
        <w:tc>
          <w:tcPr>
            <w:tcW w:w="669" w:type="pct"/>
          </w:tcPr>
          <w:p w14:paraId="05F84017" w14:textId="77777777" w:rsidR="00121075" w:rsidRPr="006B7C18" w:rsidRDefault="00121075" w:rsidP="00E869CF">
            <w:pPr>
              <w:pStyle w:val="Textkrper"/>
              <w:jc w:val="left"/>
              <w:rPr>
                <w:sz w:val="22"/>
                <w:szCs w:val="22"/>
                <w:lang w:val="en-GB"/>
              </w:rPr>
            </w:pPr>
          </w:p>
        </w:tc>
      </w:tr>
      <w:tr w:rsidR="00121075" w:rsidRPr="00E07440" w14:paraId="169FB938" w14:textId="77777777" w:rsidTr="00E869CF">
        <w:tc>
          <w:tcPr>
            <w:tcW w:w="669" w:type="pct"/>
          </w:tcPr>
          <w:p w14:paraId="0A4B49BB" w14:textId="77777777" w:rsidR="00121075" w:rsidRPr="00E07440" w:rsidRDefault="00121075" w:rsidP="00E869CF">
            <w:pPr>
              <w:pStyle w:val="Textkrper"/>
              <w:jc w:val="left"/>
              <w:rPr>
                <w:sz w:val="22"/>
                <w:szCs w:val="22"/>
                <w:lang w:val="en-GB"/>
              </w:rPr>
            </w:pPr>
            <w:r w:rsidRPr="00E07440">
              <w:rPr>
                <w:sz w:val="22"/>
                <w:szCs w:val="22"/>
                <w:lang w:val="en-GB"/>
              </w:rPr>
              <w:t>Indonesia</w:t>
            </w:r>
          </w:p>
        </w:tc>
        <w:tc>
          <w:tcPr>
            <w:tcW w:w="1831" w:type="pct"/>
          </w:tcPr>
          <w:p w14:paraId="05583D84" w14:textId="77777777" w:rsidR="00121075" w:rsidRPr="00E07440" w:rsidRDefault="00121075" w:rsidP="00E869CF">
            <w:pPr>
              <w:pStyle w:val="Textkrper"/>
              <w:jc w:val="left"/>
              <w:rPr>
                <w:sz w:val="22"/>
                <w:szCs w:val="22"/>
                <w:lang w:val="en-GB"/>
              </w:rPr>
            </w:pPr>
            <w:r w:rsidRPr="00E07440">
              <w:rPr>
                <w:sz w:val="22"/>
                <w:szCs w:val="22"/>
                <w:lang w:val="en-GB"/>
              </w:rPr>
              <w:t>No attribution issue addressed</w:t>
            </w:r>
          </w:p>
        </w:tc>
        <w:tc>
          <w:tcPr>
            <w:tcW w:w="1831" w:type="pct"/>
          </w:tcPr>
          <w:p w14:paraId="253C955F" w14:textId="77777777" w:rsidR="00121075" w:rsidRPr="00E07440" w:rsidRDefault="00121075" w:rsidP="00E869CF">
            <w:pPr>
              <w:pStyle w:val="Textkrper"/>
              <w:jc w:val="left"/>
              <w:rPr>
                <w:sz w:val="22"/>
                <w:szCs w:val="22"/>
                <w:lang w:val="en-GB"/>
              </w:rPr>
            </w:pPr>
            <w:r>
              <w:rPr>
                <w:sz w:val="22"/>
                <w:szCs w:val="22"/>
                <w:lang w:val="en-GB"/>
              </w:rPr>
              <w:t>The implementation report states that further guidance for taking i</w:t>
            </w:r>
            <w:r>
              <w:rPr>
                <w:sz w:val="22"/>
                <w:szCs w:val="22"/>
                <w:lang w:val="en-GB"/>
              </w:rPr>
              <w:t>n</w:t>
            </w:r>
            <w:r>
              <w:rPr>
                <w:sz w:val="22"/>
                <w:szCs w:val="22"/>
                <w:lang w:val="en-GB"/>
              </w:rPr>
              <w:t>to account co-products and by-products would be useful without specifying for which issues.</w:t>
            </w:r>
          </w:p>
        </w:tc>
        <w:tc>
          <w:tcPr>
            <w:tcW w:w="669" w:type="pct"/>
          </w:tcPr>
          <w:p w14:paraId="203B1BA1" w14:textId="77777777" w:rsidR="00121075" w:rsidRPr="00E07440" w:rsidRDefault="00121075" w:rsidP="00E869CF">
            <w:pPr>
              <w:pStyle w:val="Textkrper"/>
              <w:jc w:val="left"/>
              <w:rPr>
                <w:sz w:val="22"/>
                <w:szCs w:val="22"/>
                <w:lang w:val="en-GB"/>
              </w:rPr>
            </w:pPr>
            <w:r>
              <w:rPr>
                <w:sz w:val="22"/>
                <w:szCs w:val="22"/>
                <w:lang w:val="en-GB"/>
              </w:rPr>
              <w:t>p. 165</w:t>
            </w:r>
          </w:p>
        </w:tc>
      </w:tr>
      <w:tr w:rsidR="00121075" w:rsidRPr="00E07440" w14:paraId="55B0C87A" w14:textId="77777777" w:rsidTr="00E869CF">
        <w:tc>
          <w:tcPr>
            <w:tcW w:w="669" w:type="pct"/>
          </w:tcPr>
          <w:p w14:paraId="089168FF" w14:textId="77777777" w:rsidR="00121075" w:rsidRPr="00737207" w:rsidRDefault="00121075" w:rsidP="00E869CF">
            <w:pPr>
              <w:pStyle w:val="Textkrper"/>
              <w:jc w:val="left"/>
              <w:rPr>
                <w:sz w:val="22"/>
                <w:szCs w:val="22"/>
                <w:lang w:val="en-GB"/>
              </w:rPr>
            </w:pPr>
            <w:r w:rsidRPr="00737207">
              <w:rPr>
                <w:sz w:val="22"/>
                <w:szCs w:val="22"/>
                <w:lang w:val="en-GB"/>
              </w:rPr>
              <w:t>Paraguay</w:t>
            </w:r>
          </w:p>
        </w:tc>
        <w:tc>
          <w:tcPr>
            <w:tcW w:w="1831" w:type="pct"/>
          </w:tcPr>
          <w:p w14:paraId="37BA6EA6" w14:textId="28D9369D" w:rsidR="00121075" w:rsidRPr="00737207" w:rsidRDefault="004D1E8D" w:rsidP="00E869CF">
            <w:pPr>
              <w:pStyle w:val="Textkrper"/>
              <w:jc w:val="left"/>
              <w:rPr>
                <w:sz w:val="22"/>
                <w:szCs w:val="22"/>
                <w:lang w:val="en-GB"/>
              </w:rPr>
            </w:pPr>
            <w:r w:rsidRPr="00737207">
              <w:rPr>
                <w:sz w:val="22"/>
                <w:szCs w:val="22"/>
                <w:lang w:val="en-GB"/>
              </w:rPr>
              <w:t>The calculations had been deve</w:t>
            </w:r>
            <w:r w:rsidRPr="00737207">
              <w:rPr>
                <w:sz w:val="22"/>
                <w:szCs w:val="22"/>
                <w:lang w:val="en-GB"/>
              </w:rPr>
              <w:t>l</w:t>
            </w:r>
            <w:r w:rsidRPr="00737207">
              <w:rPr>
                <w:sz w:val="22"/>
                <w:szCs w:val="22"/>
                <w:lang w:val="en-GB"/>
              </w:rPr>
              <w:t>oped based on the production of ethanol without regarding the ot</w:t>
            </w:r>
            <w:r w:rsidRPr="00737207">
              <w:rPr>
                <w:sz w:val="22"/>
                <w:szCs w:val="22"/>
                <w:lang w:val="en-GB"/>
              </w:rPr>
              <w:t>h</w:t>
            </w:r>
            <w:r w:rsidRPr="00737207">
              <w:rPr>
                <w:sz w:val="22"/>
                <w:szCs w:val="22"/>
                <w:lang w:val="en-GB"/>
              </w:rPr>
              <w:t xml:space="preserve">er outputs like </w:t>
            </w:r>
            <w:r w:rsidR="00737207">
              <w:rPr>
                <w:sz w:val="22"/>
                <w:szCs w:val="22"/>
                <w:lang w:val="en-GB"/>
              </w:rPr>
              <w:t>(</w:t>
            </w:r>
            <w:proofErr w:type="spellStart"/>
            <w:r w:rsidR="00737207">
              <w:rPr>
                <w:sz w:val="22"/>
                <w:szCs w:val="22"/>
                <w:lang w:val="en-GB"/>
              </w:rPr>
              <w:t>vinaza</w:t>
            </w:r>
            <w:proofErr w:type="spellEnd"/>
            <w:r w:rsidR="00737207">
              <w:rPr>
                <w:sz w:val="22"/>
                <w:szCs w:val="22"/>
                <w:lang w:val="en-GB"/>
              </w:rPr>
              <w:t xml:space="preserve">) and </w:t>
            </w:r>
            <w:r w:rsidRPr="00737207">
              <w:rPr>
                <w:sz w:val="22"/>
                <w:szCs w:val="22"/>
                <w:lang w:val="en-GB"/>
              </w:rPr>
              <w:t>b</w:t>
            </w:r>
            <w:r w:rsidRPr="00737207">
              <w:rPr>
                <w:sz w:val="22"/>
                <w:szCs w:val="22"/>
                <w:lang w:val="en-GB"/>
              </w:rPr>
              <w:t>a</w:t>
            </w:r>
            <w:r w:rsidRPr="00737207">
              <w:rPr>
                <w:sz w:val="22"/>
                <w:szCs w:val="22"/>
                <w:lang w:val="en-GB"/>
              </w:rPr>
              <w:t>gasse for sugarcane and DDGS and WDGS for corn.</w:t>
            </w:r>
          </w:p>
        </w:tc>
        <w:tc>
          <w:tcPr>
            <w:tcW w:w="1831" w:type="pct"/>
          </w:tcPr>
          <w:p w14:paraId="74BE5196" w14:textId="77777777" w:rsidR="00FD5FD3" w:rsidRPr="00737207" w:rsidRDefault="00FD5FD3" w:rsidP="00E869CF">
            <w:pPr>
              <w:pStyle w:val="Textkrper"/>
              <w:jc w:val="left"/>
              <w:rPr>
                <w:sz w:val="22"/>
                <w:szCs w:val="22"/>
                <w:lang w:val="en-GB"/>
              </w:rPr>
            </w:pPr>
            <w:r w:rsidRPr="00737207">
              <w:rPr>
                <w:sz w:val="22"/>
                <w:szCs w:val="22"/>
                <w:lang w:val="en-GB"/>
              </w:rPr>
              <w:t>If the production plant for ethanol is efficient about 20% to 25% of the bagasse could be used for coge</w:t>
            </w:r>
            <w:r w:rsidRPr="00737207">
              <w:rPr>
                <w:sz w:val="22"/>
                <w:szCs w:val="22"/>
                <w:lang w:val="en-GB"/>
              </w:rPr>
              <w:t>n</w:t>
            </w:r>
            <w:r w:rsidRPr="00737207">
              <w:rPr>
                <w:sz w:val="22"/>
                <w:szCs w:val="22"/>
                <w:lang w:val="en-GB"/>
              </w:rPr>
              <w:t>eration of electricity and sold to the national grid. But since this possibility is still not permitted in Paraguay the remaining bagasse is used for other purposes like the production of briquettes, etc.</w:t>
            </w:r>
          </w:p>
          <w:p w14:paraId="0D73836B" w14:textId="65BCA245" w:rsidR="00FD5FD3" w:rsidRPr="00737207" w:rsidRDefault="00FD5FD3" w:rsidP="00E869CF">
            <w:pPr>
              <w:pStyle w:val="Textkrper"/>
              <w:jc w:val="left"/>
              <w:rPr>
                <w:sz w:val="22"/>
                <w:szCs w:val="22"/>
                <w:lang w:val="en-GB"/>
              </w:rPr>
            </w:pPr>
            <w:r w:rsidRPr="00737207">
              <w:rPr>
                <w:sz w:val="22"/>
                <w:szCs w:val="22"/>
                <w:lang w:val="en-GB"/>
              </w:rPr>
              <w:t xml:space="preserve">The production costs of ethanol are assigned to the </w:t>
            </w:r>
            <w:r w:rsidR="001C4D3F" w:rsidRPr="00737207">
              <w:rPr>
                <w:sz w:val="22"/>
                <w:szCs w:val="22"/>
                <w:lang w:val="en-GB"/>
              </w:rPr>
              <w:t xml:space="preserve">expenditures of each product ethanol or sugar in </w:t>
            </w:r>
            <w:r w:rsidR="001C4D3F" w:rsidRPr="00737207">
              <w:rPr>
                <w:sz w:val="22"/>
                <w:szCs w:val="22"/>
                <w:lang w:val="en-GB"/>
              </w:rPr>
              <w:lastRenderedPageBreak/>
              <w:t>line with operation data.</w:t>
            </w:r>
          </w:p>
          <w:p w14:paraId="238546B0" w14:textId="165DD5A1" w:rsidR="00FD5FD3" w:rsidRPr="00737207" w:rsidRDefault="001C4D3F" w:rsidP="00E869CF">
            <w:pPr>
              <w:pStyle w:val="Textkrper"/>
              <w:jc w:val="left"/>
              <w:rPr>
                <w:sz w:val="22"/>
                <w:szCs w:val="22"/>
                <w:lang w:val="en-GB"/>
              </w:rPr>
            </w:pPr>
            <w:r w:rsidRPr="00737207">
              <w:rPr>
                <w:sz w:val="22"/>
                <w:szCs w:val="22"/>
                <w:lang w:val="en-GB"/>
              </w:rPr>
              <w:t xml:space="preserve">For </w:t>
            </w:r>
            <w:r w:rsidR="00737207" w:rsidRPr="00737207">
              <w:rPr>
                <w:sz w:val="22"/>
                <w:szCs w:val="22"/>
                <w:lang w:val="en-GB"/>
              </w:rPr>
              <w:t>(</w:t>
            </w:r>
            <w:proofErr w:type="spellStart"/>
            <w:r w:rsidR="00737207" w:rsidRPr="00737207">
              <w:rPr>
                <w:sz w:val="22"/>
                <w:szCs w:val="22"/>
                <w:lang w:val="en-GB"/>
              </w:rPr>
              <w:t>vinaza</w:t>
            </w:r>
            <w:proofErr w:type="spellEnd"/>
            <w:r w:rsidR="00737207" w:rsidRPr="00737207">
              <w:rPr>
                <w:sz w:val="22"/>
                <w:szCs w:val="22"/>
                <w:lang w:val="en-GB"/>
              </w:rPr>
              <w:t xml:space="preserve">) </w:t>
            </w:r>
            <w:r w:rsidRPr="00737207">
              <w:rPr>
                <w:sz w:val="22"/>
                <w:szCs w:val="22"/>
                <w:lang w:val="en-GB"/>
              </w:rPr>
              <w:t xml:space="preserve">which is another co-product </w:t>
            </w:r>
            <w:r w:rsidR="00737207" w:rsidRPr="00737207">
              <w:rPr>
                <w:sz w:val="22"/>
                <w:szCs w:val="22"/>
                <w:lang w:val="en-GB"/>
              </w:rPr>
              <w:t>the price for sale should be considered and hence the produ</w:t>
            </w:r>
            <w:r w:rsidR="00737207" w:rsidRPr="00737207">
              <w:rPr>
                <w:sz w:val="22"/>
                <w:szCs w:val="22"/>
                <w:lang w:val="en-GB"/>
              </w:rPr>
              <w:t>c</w:t>
            </w:r>
            <w:r w:rsidR="00737207" w:rsidRPr="00737207">
              <w:rPr>
                <w:sz w:val="22"/>
                <w:szCs w:val="22"/>
                <w:lang w:val="en-GB"/>
              </w:rPr>
              <w:t>tion cost of ethanol should be r</w:t>
            </w:r>
            <w:r w:rsidR="00737207" w:rsidRPr="00737207">
              <w:rPr>
                <w:sz w:val="22"/>
                <w:szCs w:val="22"/>
                <w:lang w:val="en-GB"/>
              </w:rPr>
              <w:t>e</w:t>
            </w:r>
            <w:r w:rsidR="00737207" w:rsidRPr="00737207">
              <w:rPr>
                <w:sz w:val="22"/>
                <w:szCs w:val="22"/>
                <w:lang w:val="en-GB"/>
              </w:rPr>
              <w:t>duced.</w:t>
            </w:r>
          </w:p>
          <w:p w14:paraId="180262D5" w14:textId="0816C746" w:rsidR="00121075" w:rsidRPr="00737207" w:rsidRDefault="00737207" w:rsidP="00E869CF">
            <w:pPr>
              <w:pStyle w:val="Textkrper"/>
              <w:jc w:val="left"/>
              <w:rPr>
                <w:sz w:val="22"/>
                <w:szCs w:val="22"/>
                <w:lang w:val="en-GB"/>
              </w:rPr>
            </w:pPr>
            <w:r w:rsidRPr="00737207">
              <w:rPr>
                <w:sz w:val="22"/>
                <w:szCs w:val="22"/>
                <w:lang w:val="en-GB"/>
              </w:rPr>
              <w:t xml:space="preserve">In many plants in Paraguay it is possible to process </w:t>
            </w:r>
            <w:proofErr w:type="gramStart"/>
            <w:r w:rsidRPr="00737207">
              <w:rPr>
                <w:sz w:val="22"/>
                <w:szCs w:val="22"/>
                <w:lang w:val="en-GB"/>
              </w:rPr>
              <w:t>both raw</w:t>
            </w:r>
            <w:proofErr w:type="gramEnd"/>
            <w:r w:rsidRPr="00737207">
              <w:rPr>
                <w:sz w:val="22"/>
                <w:szCs w:val="22"/>
                <w:lang w:val="en-GB"/>
              </w:rPr>
              <w:t xml:space="preserve"> mat</w:t>
            </w:r>
            <w:r w:rsidRPr="00737207">
              <w:rPr>
                <w:sz w:val="22"/>
                <w:szCs w:val="22"/>
                <w:lang w:val="en-GB"/>
              </w:rPr>
              <w:t>e</w:t>
            </w:r>
            <w:r w:rsidRPr="00737207">
              <w:rPr>
                <w:sz w:val="22"/>
                <w:szCs w:val="22"/>
                <w:lang w:val="en-GB"/>
              </w:rPr>
              <w:t>rials, sugar and corn. Then the a</w:t>
            </w:r>
            <w:r w:rsidRPr="00737207">
              <w:rPr>
                <w:sz w:val="22"/>
                <w:szCs w:val="22"/>
                <w:lang w:val="en-GB"/>
              </w:rPr>
              <w:t>t</w:t>
            </w:r>
            <w:r w:rsidRPr="00737207">
              <w:rPr>
                <w:sz w:val="22"/>
                <w:szCs w:val="22"/>
                <w:lang w:val="en-GB"/>
              </w:rPr>
              <w:t>tribution of production costs to the ethanol should be like the adjacent distillery to the production of sugar or as co-product of DDGS/WDGS. This is complex and should be ca</w:t>
            </w:r>
            <w:r w:rsidRPr="00737207">
              <w:rPr>
                <w:sz w:val="22"/>
                <w:szCs w:val="22"/>
                <w:lang w:val="en-GB"/>
              </w:rPr>
              <w:t>r</w:t>
            </w:r>
            <w:r w:rsidRPr="00737207">
              <w:rPr>
                <w:sz w:val="22"/>
                <w:szCs w:val="22"/>
                <w:lang w:val="en-GB"/>
              </w:rPr>
              <w:t>ried out with special attention.</w:t>
            </w:r>
          </w:p>
        </w:tc>
        <w:tc>
          <w:tcPr>
            <w:tcW w:w="669" w:type="pct"/>
          </w:tcPr>
          <w:p w14:paraId="2E9643B8" w14:textId="77777777" w:rsidR="00121075" w:rsidRPr="00E07440" w:rsidRDefault="00121075" w:rsidP="00E869CF">
            <w:pPr>
              <w:pStyle w:val="Textkrper"/>
              <w:jc w:val="left"/>
              <w:rPr>
                <w:sz w:val="22"/>
                <w:szCs w:val="22"/>
                <w:lang w:val="es-ES"/>
              </w:rPr>
            </w:pPr>
            <w:r w:rsidRPr="00737207">
              <w:rPr>
                <w:sz w:val="22"/>
                <w:szCs w:val="22"/>
                <w:lang w:val="es-ES"/>
              </w:rPr>
              <w:lastRenderedPageBreak/>
              <w:t>p. 225/226</w:t>
            </w:r>
          </w:p>
        </w:tc>
      </w:tr>
      <w:tr w:rsidR="00121075" w:rsidRPr="00600870" w14:paraId="797EC5EB" w14:textId="77777777" w:rsidTr="00E869CF">
        <w:tc>
          <w:tcPr>
            <w:tcW w:w="669" w:type="pct"/>
          </w:tcPr>
          <w:p w14:paraId="7A07D9F7" w14:textId="26BE01E2" w:rsidR="00121075" w:rsidRPr="00600870" w:rsidRDefault="00121075" w:rsidP="00E869CF">
            <w:pPr>
              <w:pStyle w:val="Textkrper"/>
              <w:jc w:val="left"/>
              <w:rPr>
                <w:sz w:val="22"/>
                <w:szCs w:val="22"/>
                <w:lang w:val="en-GB"/>
              </w:rPr>
            </w:pPr>
            <w:r w:rsidRPr="00600870">
              <w:rPr>
                <w:sz w:val="22"/>
                <w:szCs w:val="22"/>
                <w:lang w:val="en-GB"/>
              </w:rPr>
              <w:lastRenderedPageBreak/>
              <w:t>Vietnam</w:t>
            </w:r>
          </w:p>
        </w:tc>
        <w:tc>
          <w:tcPr>
            <w:tcW w:w="1831" w:type="pct"/>
          </w:tcPr>
          <w:p w14:paraId="1A41DD48" w14:textId="77777777" w:rsidR="00121075" w:rsidRPr="00600870" w:rsidRDefault="00121075" w:rsidP="00E869CF">
            <w:pPr>
              <w:pStyle w:val="Textkrper"/>
              <w:jc w:val="left"/>
              <w:rPr>
                <w:sz w:val="22"/>
                <w:szCs w:val="22"/>
                <w:lang w:val="en-GB"/>
              </w:rPr>
            </w:pPr>
            <w:r w:rsidRPr="0003328A">
              <w:rPr>
                <w:sz w:val="22"/>
                <w:szCs w:val="22"/>
                <w:lang w:val="en-GB"/>
              </w:rPr>
              <w:t>No attribution issue addressed</w:t>
            </w:r>
          </w:p>
        </w:tc>
        <w:tc>
          <w:tcPr>
            <w:tcW w:w="1831" w:type="pct"/>
          </w:tcPr>
          <w:p w14:paraId="6BD2D311" w14:textId="77777777" w:rsidR="00121075" w:rsidRPr="00600870" w:rsidRDefault="00121075" w:rsidP="00E869CF">
            <w:pPr>
              <w:pStyle w:val="Textkrper"/>
              <w:jc w:val="left"/>
              <w:rPr>
                <w:sz w:val="22"/>
                <w:szCs w:val="22"/>
                <w:lang w:val="en-GB"/>
              </w:rPr>
            </w:pPr>
          </w:p>
        </w:tc>
        <w:tc>
          <w:tcPr>
            <w:tcW w:w="669" w:type="pct"/>
          </w:tcPr>
          <w:p w14:paraId="11F8310F" w14:textId="77777777" w:rsidR="00121075" w:rsidRPr="00600870" w:rsidRDefault="00121075" w:rsidP="00E869CF">
            <w:pPr>
              <w:pStyle w:val="Textkrper"/>
              <w:jc w:val="left"/>
              <w:rPr>
                <w:sz w:val="22"/>
                <w:szCs w:val="22"/>
                <w:lang w:val="en-GB"/>
              </w:rPr>
            </w:pPr>
          </w:p>
        </w:tc>
      </w:tr>
    </w:tbl>
    <w:p w14:paraId="0F7BAE6D" w14:textId="77777777" w:rsidR="00121075" w:rsidRPr="00E07440" w:rsidRDefault="00121075" w:rsidP="00121075">
      <w:pPr>
        <w:pStyle w:val="Textkrper"/>
        <w:rPr>
          <w:sz w:val="28"/>
          <w:lang w:val="es-ES"/>
        </w:rPr>
      </w:pPr>
    </w:p>
    <w:p w14:paraId="16DF4E5D" w14:textId="77777777" w:rsidR="00121075" w:rsidRPr="00CC6EEA" w:rsidRDefault="00121075" w:rsidP="00121075">
      <w:pPr>
        <w:pStyle w:val="Textkrper"/>
        <w:rPr>
          <w:b/>
          <w:i/>
          <w:sz w:val="28"/>
          <w:lang w:val="en-GB"/>
        </w:rPr>
      </w:pPr>
      <w:r>
        <w:rPr>
          <w:b/>
          <w:i/>
          <w:sz w:val="28"/>
          <w:lang w:val="en-GB"/>
        </w:rPr>
        <w:t>c) I</w:t>
      </w:r>
      <w:r w:rsidRPr="00CC6EEA">
        <w:rPr>
          <w:b/>
          <w:i/>
          <w:sz w:val="28"/>
          <w:lang w:val="en-GB"/>
        </w:rPr>
        <w:t>ssues highlighted by the TFS sub-group</w:t>
      </w:r>
    </w:p>
    <w:p w14:paraId="0FCDF332" w14:textId="77777777" w:rsidR="00121075" w:rsidRPr="00114B80" w:rsidRDefault="00121075" w:rsidP="00121075">
      <w:pPr>
        <w:pStyle w:val="Textkrper"/>
        <w:rPr>
          <w:sz w:val="28"/>
          <w:lang w:val="en-GB"/>
        </w:rPr>
      </w:pPr>
      <w:r w:rsidRPr="00114B80">
        <w:rPr>
          <w:sz w:val="28"/>
          <w:lang w:val="en-GB"/>
        </w:rPr>
        <w:t xml:space="preserve">Attribution is an issue </w:t>
      </w:r>
      <w:r>
        <w:rPr>
          <w:sz w:val="28"/>
          <w:lang w:val="en-GB"/>
        </w:rPr>
        <w:t xml:space="preserve">identified by the economic sub-group </w:t>
      </w:r>
      <w:r w:rsidRPr="00114B80">
        <w:rPr>
          <w:sz w:val="28"/>
          <w:lang w:val="en-GB"/>
        </w:rPr>
        <w:t>in two main cases, namely:</w:t>
      </w:r>
    </w:p>
    <w:p w14:paraId="6AF77B7C" w14:textId="77777777" w:rsidR="00121075" w:rsidRPr="00114B80" w:rsidRDefault="00121075" w:rsidP="00760744">
      <w:pPr>
        <w:pStyle w:val="Textkrper"/>
        <w:numPr>
          <w:ilvl w:val="0"/>
          <w:numId w:val="18"/>
        </w:numPr>
        <w:rPr>
          <w:sz w:val="28"/>
          <w:lang w:val="en-GB"/>
        </w:rPr>
      </w:pPr>
      <w:r w:rsidRPr="00114B80">
        <w:rPr>
          <w:sz w:val="28"/>
          <w:lang w:val="en-GB"/>
        </w:rPr>
        <w:t>When a feedstock (e.g. soybean, sugarcane, etc.) has a number of diffe</w:t>
      </w:r>
      <w:r w:rsidRPr="00114B80">
        <w:rPr>
          <w:sz w:val="28"/>
          <w:lang w:val="en-GB"/>
        </w:rPr>
        <w:t>r</w:t>
      </w:r>
      <w:r w:rsidRPr="00114B80">
        <w:rPr>
          <w:sz w:val="28"/>
          <w:lang w:val="en-GB"/>
        </w:rPr>
        <w:t>ent uses; and</w:t>
      </w:r>
    </w:p>
    <w:p w14:paraId="33493856" w14:textId="77777777" w:rsidR="00121075" w:rsidRDefault="00121075" w:rsidP="00760744">
      <w:pPr>
        <w:pStyle w:val="Textkrper"/>
        <w:numPr>
          <w:ilvl w:val="0"/>
          <w:numId w:val="18"/>
        </w:numPr>
        <w:rPr>
          <w:sz w:val="28"/>
          <w:lang w:val="en-GB"/>
        </w:rPr>
      </w:pPr>
      <w:r w:rsidRPr="00114B80">
        <w:rPr>
          <w:sz w:val="28"/>
          <w:lang w:val="en-GB"/>
        </w:rPr>
        <w:t>When by-products are used together with the main feedstock (as with sugarcane bagasse and molasses both used for ethanol production).</w:t>
      </w:r>
    </w:p>
    <w:p w14:paraId="1B03117D" w14:textId="77777777" w:rsidR="00121075" w:rsidRDefault="00121075" w:rsidP="00121075">
      <w:pPr>
        <w:pStyle w:val="Textkrper"/>
        <w:rPr>
          <w:sz w:val="28"/>
          <w:lang w:val="en-GB"/>
        </w:rPr>
      </w:pPr>
    </w:p>
    <w:p w14:paraId="5FC29E82" w14:textId="77777777" w:rsidR="00121075" w:rsidRPr="00CC6EEA" w:rsidRDefault="00121075" w:rsidP="00121075">
      <w:pPr>
        <w:pStyle w:val="Textkrper"/>
        <w:rPr>
          <w:b/>
          <w:i/>
          <w:sz w:val="28"/>
          <w:lang w:val="en-GB"/>
        </w:rPr>
      </w:pPr>
      <w:r w:rsidRPr="00CC6EEA">
        <w:rPr>
          <w:b/>
          <w:i/>
          <w:sz w:val="28"/>
          <w:lang w:val="en-GB"/>
        </w:rPr>
        <w:t>d) Specific guidance</w:t>
      </w:r>
    </w:p>
    <w:p w14:paraId="4847C09C" w14:textId="77777777" w:rsidR="00121075" w:rsidRDefault="00121075" w:rsidP="00121075">
      <w:pPr>
        <w:widowControl/>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Attribution issues for productivity have many aspects to be considered. Three main aspects shall be mentioned:</w:t>
      </w:r>
    </w:p>
    <w:p w14:paraId="03B50348" w14:textId="66F7C97C" w:rsidR="00121075" w:rsidRPr="001327D4" w:rsidRDefault="00121075" w:rsidP="00760744">
      <w:pPr>
        <w:pStyle w:val="Listenabsatz"/>
        <w:widowControl/>
        <w:numPr>
          <w:ilvl w:val="0"/>
          <w:numId w:val="48"/>
        </w:numPr>
        <w:tabs>
          <w:tab w:val="left" w:pos="6240"/>
        </w:tabs>
        <w:autoSpaceDE w:val="0"/>
        <w:autoSpaceDN w:val="0"/>
        <w:spacing w:after="60"/>
        <w:textAlignment w:val="auto"/>
        <w:rPr>
          <w:rFonts w:asciiTheme="minorHAnsi" w:eastAsiaTheme="minorHAnsi" w:hAnsiTheme="minorHAnsi" w:cs="Arial"/>
          <w:color w:val="000000"/>
          <w:sz w:val="28"/>
        </w:rPr>
      </w:pPr>
      <w:r w:rsidRPr="001327D4">
        <w:rPr>
          <w:rFonts w:asciiTheme="minorHAnsi" w:eastAsiaTheme="minorHAnsi" w:hAnsiTheme="minorHAnsi" w:cs="Arial"/>
          <w:color w:val="000000"/>
          <w:sz w:val="28"/>
        </w:rPr>
        <w:t xml:space="preserve">The attribution issue for the productivity indicator as it is defined in the GSI relates to </w:t>
      </w:r>
      <w:r w:rsidR="001327D4" w:rsidRPr="001327D4">
        <w:rPr>
          <w:rFonts w:asciiTheme="minorHAnsi" w:eastAsiaTheme="minorHAnsi" w:hAnsiTheme="minorHAnsi" w:cs="Arial"/>
          <w:color w:val="000000"/>
          <w:sz w:val="28"/>
        </w:rPr>
        <w:t>two</w:t>
      </w:r>
      <w:r w:rsidRPr="001327D4">
        <w:rPr>
          <w:rFonts w:asciiTheme="minorHAnsi" w:eastAsiaTheme="minorHAnsi" w:hAnsiTheme="minorHAnsi" w:cs="Arial"/>
          <w:color w:val="000000"/>
          <w:sz w:val="28"/>
        </w:rPr>
        <w:t xml:space="preserve"> different types of productivity:</w:t>
      </w:r>
    </w:p>
    <w:p w14:paraId="524B9621" w14:textId="77777777" w:rsidR="00121075" w:rsidRPr="001327D4" w:rsidRDefault="00121075" w:rsidP="00760744">
      <w:pPr>
        <w:pStyle w:val="Listenabsatz"/>
        <w:widowControl/>
        <w:numPr>
          <w:ilvl w:val="0"/>
          <w:numId w:val="47"/>
        </w:numPr>
        <w:tabs>
          <w:tab w:val="left" w:pos="6240"/>
        </w:tabs>
        <w:autoSpaceDE w:val="0"/>
        <w:autoSpaceDN w:val="0"/>
        <w:spacing w:after="60"/>
        <w:textAlignment w:val="auto"/>
        <w:rPr>
          <w:rFonts w:asciiTheme="minorHAnsi" w:eastAsiaTheme="minorHAnsi" w:hAnsiTheme="minorHAnsi" w:cs="Arial"/>
          <w:color w:val="000000"/>
          <w:sz w:val="28"/>
        </w:rPr>
      </w:pPr>
      <w:r w:rsidRPr="001327D4">
        <w:rPr>
          <w:rFonts w:asciiTheme="minorHAnsi" w:eastAsiaTheme="minorHAnsi" w:hAnsiTheme="minorHAnsi" w:cs="Arial"/>
          <w:color w:val="000000"/>
          <w:sz w:val="28"/>
        </w:rPr>
        <w:t>productivity per area of land (indicator 17.1 and 17.3)</w:t>
      </w:r>
    </w:p>
    <w:p w14:paraId="38CB59F0" w14:textId="5FFF95A7" w:rsidR="00121075" w:rsidRPr="001327D4" w:rsidRDefault="00121075" w:rsidP="00AC7705">
      <w:pPr>
        <w:pStyle w:val="Listenabsatz"/>
        <w:widowControl/>
        <w:numPr>
          <w:ilvl w:val="0"/>
          <w:numId w:val="47"/>
        </w:numPr>
        <w:tabs>
          <w:tab w:val="left" w:pos="6240"/>
        </w:tabs>
        <w:autoSpaceDE w:val="0"/>
        <w:autoSpaceDN w:val="0"/>
        <w:spacing w:after="60"/>
        <w:textAlignment w:val="auto"/>
        <w:rPr>
          <w:rFonts w:asciiTheme="minorHAnsi" w:eastAsiaTheme="minorHAnsi" w:hAnsiTheme="minorHAnsi" w:cs="Arial"/>
          <w:color w:val="000000"/>
          <w:sz w:val="28"/>
        </w:rPr>
      </w:pPr>
      <w:proofErr w:type="gramStart"/>
      <w:r w:rsidRPr="001327D4">
        <w:rPr>
          <w:rFonts w:asciiTheme="minorHAnsi" w:eastAsiaTheme="minorHAnsi" w:hAnsiTheme="minorHAnsi" w:cs="Arial"/>
          <w:color w:val="000000"/>
          <w:sz w:val="28"/>
        </w:rPr>
        <w:t>productivity</w:t>
      </w:r>
      <w:proofErr w:type="gramEnd"/>
      <w:r w:rsidRPr="001327D4">
        <w:rPr>
          <w:rFonts w:asciiTheme="minorHAnsi" w:eastAsiaTheme="minorHAnsi" w:hAnsiTheme="minorHAnsi" w:cs="Arial"/>
          <w:color w:val="000000"/>
          <w:sz w:val="28"/>
        </w:rPr>
        <w:t xml:space="preserve"> related to the energy output of the feedstock (indicator 17.2 – MJ output per </w:t>
      </w:r>
      <w:proofErr w:type="spellStart"/>
      <w:r w:rsidRPr="001327D4">
        <w:rPr>
          <w:rFonts w:asciiTheme="minorHAnsi" w:eastAsiaTheme="minorHAnsi" w:hAnsiTheme="minorHAnsi" w:cs="Arial"/>
          <w:color w:val="000000"/>
          <w:sz w:val="28"/>
        </w:rPr>
        <w:t>tonne</w:t>
      </w:r>
      <w:proofErr w:type="spellEnd"/>
      <w:r w:rsidRPr="001327D4">
        <w:rPr>
          <w:rFonts w:asciiTheme="minorHAnsi" w:eastAsiaTheme="minorHAnsi" w:hAnsiTheme="minorHAnsi" w:cs="Arial"/>
          <w:color w:val="000000"/>
          <w:sz w:val="28"/>
        </w:rPr>
        <w:t xml:space="preserve"> input; indicator 17.4 – USD revenue per MJ ou</w:t>
      </w:r>
      <w:r w:rsidRPr="001327D4">
        <w:rPr>
          <w:rFonts w:asciiTheme="minorHAnsi" w:eastAsiaTheme="minorHAnsi" w:hAnsiTheme="minorHAnsi" w:cs="Arial"/>
          <w:color w:val="000000"/>
          <w:sz w:val="28"/>
        </w:rPr>
        <w:t>t</w:t>
      </w:r>
      <w:r w:rsidRPr="001327D4">
        <w:rPr>
          <w:rFonts w:asciiTheme="minorHAnsi" w:eastAsiaTheme="minorHAnsi" w:hAnsiTheme="minorHAnsi" w:cs="Arial"/>
          <w:color w:val="000000"/>
          <w:sz w:val="28"/>
        </w:rPr>
        <w:t>put)</w:t>
      </w:r>
      <w:r w:rsidR="00AC7705" w:rsidRPr="001327D4">
        <w:rPr>
          <w:rFonts w:asciiTheme="minorHAnsi" w:eastAsiaTheme="minorHAnsi" w:hAnsiTheme="minorHAnsi" w:cs="Arial"/>
          <w:color w:val="000000"/>
          <w:sz w:val="28"/>
        </w:rPr>
        <w:t xml:space="preserve"> ?</w:t>
      </w:r>
    </w:p>
    <w:p w14:paraId="6C461FE1" w14:textId="77777777" w:rsidR="00121075" w:rsidRDefault="00121075" w:rsidP="00760744">
      <w:pPr>
        <w:pStyle w:val="Listenabsatz"/>
        <w:widowControl/>
        <w:numPr>
          <w:ilvl w:val="0"/>
          <w:numId w:val="48"/>
        </w:numPr>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The productivity indicator may be used at different spatial levels:</w:t>
      </w:r>
    </w:p>
    <w:p w14:paraId="5941F6D1" w14:textId="77777777" w:rsidR="00121075" w:rsidRPr="001327D4" w:rsidRDefault="00121075" w:rsidP="00760744">
      <w:pPr>
        <w:pStyle w:val="Listenabsatz"/>
        <w:widowControl/>
        <w:numPr>
          <w:ilvl w:val="0"/>
          <w:numId w:val="46"/>
        </w:numPr>
        <w:tabs>
          <w:tab w:val="left" w:pos="6240"/>
        </w:tabs>
        <w:autoSpaceDE w:val="0"/>
        <w:autoSpaceDN w:val="0"/>
        <w:spacing w:after="60"/>
        <w:textAlignment w:val="auto"/>
        <w:rPr>
          <w:rFonts w:asciiTheme="minorHAnsi" w:eastAsiaTheme="minorHAnsi" w:hAnsiTheme="minorHAnsi" w:cs="Arial"/>
          <w:color w:val="000000"/>
          <w:sz w:val="28"/>
        </w:rPr>
      </w:pPr>
      <w:r w:rsidRPr="001327D4">
        <w:rPr>
          <w:rFonts w:asciiTheme="minorHAnsi" w:eastAsiaTheme="minorHAnsi" w:hAnsiTheme="minorHAnsi" w:cs="Arial"/>
          <w:color w:val="000000"/>
          <w:sz w:val="28"/>
        </w:rPr>
        <w:t>at the farm level,</w:t>
      </w:r>
    </w:p>
    <w:p w14:paraId="52A6A856" w14:textId="77777777" w:rsidR="00121075" w:rsidRDefault="00121075" w:rsidP="00760744">
      <w:pPr>
        <w:pStyle w:val="Listenabsatz"/>
        <w:widowControl/>
        <w:numPr>
          <w:ilvl w:val="0"/>
          <w:numId w:val="46"/>
        </w:numPr>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at the level of a landscape or region,</w:t>
      </w:r>
    </w:p>
    <w:p w14:paraId="5E94C11C" w14:textId="77777777" w:rsidR="00121075" w:rsidRPr="000825C1" w:rsidRDefault="00121075" w:rsidP="00760744">
      <w:pPr>
        <w:pStyle w:val="Listenabsatz"/>
        <w:widowControl/>
        <w:numPr>
          <w:ilvl w:val="0"/>
          <w:numId w:val="46"/>
        </w:numPr>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at the national level</w:t>
      </w:r>
    </w:p>
    <w:p w14:paraId="0BC12F29" w14:textId="77777777" w:rsidR="00121075" w:rsidRPr="000825C1" w:rsidRDefault="00121075" w:rsidP="00760744">
      <w:pPr>
        <w:pStyle w:val="Listenabsatz"/>
        <w:widowControl/>
        <w:numPr>
          <w:ilvl w:val="0"/>
          <w:numId w:val="48"/>
        </w:numPr>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lastRenderedPageBreak/>
        <w:t>Co-product allocation with a production process having providing several products:</w:t>
      </w:r>
    </w:p>
    <w:p w14:paraId="0D3ADF29" w14:textId="77777777" w:rsidR="00121075" w:rsidRDefault="00121075" w:rsidP="00760744">
      <w:pPr>
        <w:pStyle w:val="Listenabsatz"/>
        <w:widowControl/>
        <w:numPr>
          <w:ilvl w:val="0"/>
          <w:numId w:val="49"/>
        </w:numPr>
        <w:tabs>
          <w:tab w:val="left" w:pos="6240"/>
        </w:tabs>
        <w:autoSpaceDE w:val="0"/>
        <w:autoSpaceDN w:val="0"/>
        <w:spacing w:after="60"/>
        <w:textAlignment w:val="auto"/>
        <w:rPr>
          <w:rFonts w:asciiTheme="minorHAnsi" w:eastAsiaTheme="minorHAnsi" w:hAnsiTheme="minorHAnsi" w:cs="Arial"/>
          <w:color w:val="000000"/>
          <w:sz w:val="28"/>
        </w:rPr>
      </w:pPr>
      <w:r w:rsidRPr="00960226">
        <w:rPr>
          <w:rFonts w:asciiTheme="minorHAnsi" w:eastAsiaTheme="minorHAnsi" w:hAnsiTheme="minorHAnsi" w:cs="Arial"/>
          <w:color w:val="000000"/>
          <w:sz w:val="28"/>
        </w:rPr>
        <w:t xml:space="preserve">a feedstock </w:t>
      </w:r>
      <w:r>
        <w:rPr>
          <w:rFonts w:asciiTheme="minorHAnsi" w:eastAsiaTheme="minorHAnsi" w:hAnsiTheme="minorHAnsi" w:cs="Arial"/>
          <w:color w:val="000000"/>
          <w:sz w:val="28"/>
        </w:rPr>
        <w:t xml:space="preserve">input </w:t>
      </w:r>
      <w:r w:rsidRPr="00960226">
        <w:rPr>
          <w:rFonts w:asciiTheme="minorHAnsi" w:eastAsiaTheme="minorHAnsi" w:hAnsiTheme="minorHAnsi" w:cs="Arial"/>
          <w:color w:val="000000"/>
          <w:sz w:val="28"/>
        </w:rPr>
        <w:t>(e.</w:t>
      </w:r>
      <w:r>
        <w:rPr>
          <w:rFonts w:asciiTheme="minorHAnsi" w:eastAsiaTheme="minorHAnsi" w:hAnsiTheme="minorHAnsi" w:cs="Arial"/>
          <w:color w:val="000000"/>
          <w:sz w:val="28"/>
        </w:rPr>
        <w:t>g. soybean, sugarcane, etc.) lead to</w:t>
      </w:r>
      <w:r w:rsidRPr="00960226">
        <w:rPr>
          <w:rFonts w:asciiTheme="minorHAnsi" w:eastAsiaTheme="minorHAnsi" w:hAnsiTheme="minorHAnsi" w:cs="Arial"/>
          <w:color w:val="000000"/>
          <w:sz w:val="28"/>
        </w:rPr>
        <w:t xml:space="preserve"> a number of di</w:t>
      </w:r>
      <w:r w:rsidRPr="00960226">
        <w:rPr>
          <w:rFonts w:asciiTheme="minorHAnsi" w:eastAsiaTheme="minorHAnsi" w:hAnsiTheme="minorHAnsi" w:cs="Arial"/>
          <w:color w:val="000000"/>
          <w:sz w:val="28"/>
        </w:rPr>
        <w:t>f</w:t>
      </w:r>
      <w:r w:rsidRPr="00960226">
        <w:rPr>
          <w:rFonts w:asciiTheme="minorHAnsi" w:eastAsiaTheme="minorHAnsi" w:hAnsiTheme="minorHAnsi" w:cs="Arial"/>
          <w:color w:val="000000"/>
          <w:sz w:val="28"/>
        </w:rPr>
        <w:t>ferent uses</w:t>
      </w:r>
    </w:p>
    <w:p w14:paraId="268FE244" w14:textId="77777777" w:rsidR="00121075" w:rsidRPr="00960226" w:rsidRDefault="00121075" w:rsidP="00760744">
      <w:pPr>
        <w:pStyle w:val="Listenabsatz"/>
        <w:widowControl/>
        <w:numPr>
          <w:ilvl w:val="0"/>
          <w:numId w:val="49"/>
        </w:numPr>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co</w:t>
      </w:r>
      <w:r w:rsidRPr="00960226">
        <w:rPr>
          <w:rFonts w:asciiTheme="minorHAnsi" w:eastAsiaTheme="minorHAnsi" w:hAnsiTheme="minorHAnsi" w:cs="Arial"/>
          <w:color w:val="000000"/>
          <w:sz w:val="28"/>
        </w:rPr>
        <w:t>-products are used together with the main feedstock (as with suga</w:t>
      </w:r>
      <w:r w:rsidRPr="00960226">
        <w:rPr>
          <w:rFonts w:asciiTheme="minorHAnsi" w:eastAsiaTheme="minorHAnsi" w:hAnsiTheme="minorHAnsi" w:cs="Arial"/>
          <w:color w:val="000000"/>
          <w:sz w:val="28"/>
        </w:rPr>
        <w:t>r</w:t>
      </w:r>
      <w:r w:rsidRPr="00960226">
        <w:rPr>
          <w:rFonts w:asciiTheme="minorHAnsi" w:eastAsiaTheme="minorHAnsi" w:hAnsiTheme="minorHAnsi" w:cs="Arial"/>
          <w:color w:val="000000"/>
          <w:sz w:val="28"/>
        </w:rPr>
        <w:t>cane bagasse and molasses both used for ethanol production</w:t>
      </w:r>
    </w:p>
    <w:p w14:paraId="78E81148" w14:textId="77777777" w:rsidR="00121075" w:rsidRDefault="00121075" w:rsidP="00121075">
      <w:pPr>
        <w:widowControl/>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According to these aspects different attribution issues will come up. They have to be solved differently because they have different objectives and the nece</w:t>
      </w:r>
      <w:r>
        <w:rPr>
          <w:rFonts w:asciiTheme="minorHAnsi" w:eastAsiaTheme="minorHAnsi" w:hAnsiTheme="minorHAnsi" w:cs="Arial"/>
          <w:color w:val="000000"/>
          <w:sz w:val="28"/>
        </w:rPr>
        <w:t>s</w:t>
      </w:r>
      <w:r>
        <w:rPr>
          <w:rFonts w:asciiTheme="minorHAnsi" w:eastAsiaTheme="minorHAnsi" w:hAnsiTheme="minorHAnsi" w:cs="Arial"/>
          <w:color w:val="000000"/>
          <w:sz w:val="28"/>
        </w:rPr>
        <w:t>sary data will be different.</w:t>
      </w:r>
    </w:p>
    <w:p w14:paraId="79EBFB67" w14:textId="77777777" w:rsidR="00121075" w:rsidRDefault="00121075" w:rsidP="00121075">
      <w:pPr>
        <w:widowControl/>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Unfortunately, the reviewed implementation reports – besides the report from Paraguay – do not address explicitly which attribution issues occurred and had to be solved. The Paraguay report considers the attribution issue of co-product allocation and is provides a solution (cost allocation for ethanol and sugar from sugar cane; reduction of cost by selling mash).</w:t>
      </w:r>
    </w:p>
    <w:p w14:paraId="6D188F2F" w14:textId="77777777" w:rsidR="00121075" w:rsidRDefault="00121075" w:rsidP="00121075">
      <w:pPr>
        <w:widowControl/>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 xml:space="preserve">For the attribution issue related to the co-product allocation guidance will be given having in </w:t>
      </w:r>
      <w:proofErr w:type="gramStart"/>
      <w:r>
        <w:rPr>
          <w:rFonts w:asciiTheme="minorHAnsi" w:eastAsiaTheme="minorHAnsi" w:hAnsiTheme="minorHAnsi" w:cs="Arial"/>
          <w:color w:val="000000"/>
          <w:sz w:val="28"/>
        </w:rPr>
        <w:t>mind</w:t>
      </w:r>
      <w:proofErr w:type="gramEnd"/>
      <w:r>
        <w:rPr>
          <w:rFonts w:asciiTheme="minorHAnsi" w:eastAsiaTheme="minorHAnsi" w:hAnsiTheme="minorHAnsi" w:cs="Arial"/>
          <w:color w:val="000000"/>
          <w:sz w:val="28"/>
        </w:rPr>
        <w:t xml:space="preserve"> the two types of productivity of the indicator:</w:t>
      </w:r>
    </w:p>
    <w:p w14:paraId="6239E626" w14:textId="77777777" w:rsidR="00121075" w:rsidRPr="001E7ACA" w:rsidRDefault="00121075" w:rsidP="00121075">
      <w:pPr>
        <w:widowControl/>
        <w:tabs>
          <w:tab w:val="left" w:pos="6240"/>
        </w:tabs>
        <w:autoSpaceDE w:val="0"/>
        <w:autoSpaceDN w:val="0"/>
        <w:spacing w:after="60"/>
        <w:textAlignment w:val="auto"/>
        <w:rPr>
          <w:rFonts w:asciiTheme="minorHAnsi" w:eastAsiaTheme="minorHAnsi" w:hAnsiTheme="minorHAnsi" w:cs="Arial"/>
          <w:color w:val="000000"/>
          <w:sz w:val="28"/>
        </w:rPr>
      </w:pPr>
    </w:p>
    <w:p w14:paraId="623F252E" w14:textId="539ABA3B" w:rsidR="00121075" w:rsidRPr="001327D4" w:rsidRDefault="00121075" w:rsidP="00760744">
      <w:pPr>
        <w:pStyle w:val="Textkrper"/>
        <w:numPr>
          <w:ilvl w:val="0"/>
          <w:numId w:val="10"/>
        </w:numPr>
        <w:tabs>
          <w:tab w:val="left" w:pos="1035"/>
        </w:tabs>
        <w:rPr>
          <w:i/>
          <w:sz w:val="28"/>
        </w:rPr>
      </w:pPr>
      <w:r w:rsidRPr="00A60EB9">
        <w:rPr>
          <w:i/>
          <w:sz w:val="28"/>
        </w:rPr>
        <w:t>Multi-output p</w:t>
      </w:r>
      <w:r>
        <w:rPr>
          <w:i/>
          <w:sz w:val="28"/>
        </w:rPr>
        <w:t>rocesses with different amounts of (bioenergy)</w:t>
      </w:r>
      <w:r w:rsidRPr="00A60EB9">
        <w:rPr>
          <w:i/>
          <w:sz w:val="28"/>
        </w:rPr>
        <w:t xml:space="preserve"> products </w:t>
      </w:r>
      <w:r>
        <w:rPr>
          <w:i/>
          <w:sz w:val="28"/>
        </w:rPr>
        <w:t xml:space="preserve">or co-products have an influence on the productivity. The productivity indicators (17.1) and (17.3) refer to </w:t>
      </w:r>
      <w:proofErr w:type="gramStart"/>
      <w:r>
        <w:rPr>
          <w:i/>
          <w:sz w:val="28"/>
        </w:rPr>
        <w:t>a productivity</w:t>
      </w:r>
      <w:proofErr w:type="gramEnd"/>
      <w:r>
        <w:rPr>
          <w:i/>
          <w:sz w:val="28"/>
        </w:rPr>
        <w:t xml:space="preserve"> per area (feedstock productivity). How can the hectare-productivity be assigned to a given bioenergy feedstock </w:t>
      </w:r>
      <w:r w:rsidRPr="001327D4">
        <w:rPr>
          <w:i/>
          <w:sz w:val="28"/>
        </w:rPr>
        <w:t>at farm level?</w:t>
      </w:r>
    </w:p>
    <w:p w14:paraId="2B824CB3" w14:textId="77777777" w:rsidR="00121075" w:rsidRDefault="00121075" w:rsidP="00760744">
      <w:pPr>
        <w:pStyle w:val="Textkrper"/>
        <w:numPr>
          <w:ilvl w:val="0"/>
          <w:numId w:val="4"/>
        </w:numPr>
        <w:tabs>
          <w:tab w:val="left" w:pos="1035"/>
        </w:tabs>
        <w:rPr>
          <w:sz w:val="28"/>
        </w:rPr>
      </w:pPr>
      <w:r>
        <w:rPr>
          <w:sz w:val="28"/>
        </w:rPr>
        <w:t>TIER 1: Use</w:t>
      </w:r>
      <w:r w:rsidRPr="00DD384B">
        <w:rPr>
          <w:sz w:val="28"/>
        </w:rPr>
        <w:t xml:space="preserve"> allocation factors determined for a specific case e.g. nutr</w:t>
      </w:r>
      <w:r w:rsidRPr="00DD384B">
        <w:rPr>
          <w:sz w:val="28"/>
        </w:rPr>
        <w:t>i</w:t>
      </w:r>
      <w:r w:rsidRPr="00DD384B">
        <w:rPr>
          <w:sz w:val="28"/>
        </w:rPr>
        <w:t>tion content, carbon content, etc. as specifically determined for a country and a type of plant production.</w:t>
      </w:r>
    </w:p>
    <w:p w14:paraId="40C53396" w14:textId="77777777" w:rsidR="00121075" w:rsidRPr="001327D4" w:rsidRDefault="00121075" w:rsidP="00760744">
      <w:pPr>
        <w:pStyle w:val="Textkrper"/>
        <w:numPr>
          <w:ilvl w:val="0"/>
          <w:numId w:val="4"/>
        </w:numPr>
        <w:tabs>
          <w:tab w:val="left" w:pos="1035"/>
        </w:tabs>
        <w:rPr>
          <w:sz w:val="28"/>
        </w:rPr>
      </w:pPr>
      <w:r w:rsidRPr="001327D4">
        <w:rPr>
          <w:sz w:val="28"/>
        </w:rPr>
        <w:t>TIER 2: Use economic value of products with original data from a farm (value of products at the point of sale from the farm)</w:t>
      </w:r>
    </w:p>
    <w:p w14:paraId="6858E30C" w14:textId="77777777" w:rsidR="00121075" w:rsidRDefault="00121075" w:rsidP="00760744">
      <w:pPr>
        <w:pStyle w:val="Textkrper"/>
        <w:numPr>
          <w:ilvl w:val="0"/>
          <w:numId w:val="4"/>
        </w:numPr>
        <w:tabs>
          <w:tab w:val="left" w:pos="1035"/>
        </w:tabs>
        <w:rPr>
          <w:sz w:val="28"/>
        </w:rPr>
      </w:pPr>
      <w:r>
        <w:rPr>
          <w:sz w:val="28"/>
        </w:rPr>
        <w:t xml:space="preserve">TIER 3: </w:t>
      </w:r>
      <w:r w:rsidRPr="00DD384B">
        <w:rPr>
          <w:sz w:val="28"/>
        </w:rPr>
        <w:t>Use energy content (lower heating value) of material flows as allocation factor with original data from a farm.</w:t>
      </w:r>
    </w:p>
    <w:p w14:paraId="350B303B" w14:textId="77777777" w:rsidR="00121075" w:rsidRDefault="00121075" w:rsidP="00121075">
      <w:pPr>
        <w:pStyle w:val="Textkrper"/>
        <w:tabs>
          <w:tab w:val="left" w:pos="1035"/>
        </w:tabs>
        <w:rPr>
          <w:sz w:val="28"/>
        </w:rPr>
      </w:pPr>
    </w:p>
    <w:p w14:paraId="09461E5B" w14:textId="77777777" w:rsidR="00121075" w:rsidRPr="001327D4" w:rsidRDefault="00121075" w:rsidP="00760744">
      <w:pPr>
        <w:pStyle w:val="Textkrper"/>
        <w:numPr>
          <w:ilvl w:val="0"/>
          <w:numId w:val="10"/>
        </w:numPr>
        <w:tabs>
          <w:tab w:val="left" w:pos="1035"/>
        </w:tabs>
        <w:rPr>
          <w:i/>
          <w:sz w:val="28"/>
        </w:rPr>
      </w:pPr>
      <w:r w:rsidRPr="00A60EB9">
        <w:rPr>
          <w:i/>
          <w:sz w:val="28"/>
        </w:rPr>
        <w:t>Multi-output p</w:t>
      </w:r>
      <w:r>
        <w:rPr>
          <w:i/>
          <w:sz w:val="28"/>
        </w:rPr>
        <w:t>rocesses with different amounts of (bioenergy)</w:t>
      </w:r>
      <w:r w:rsidRPr="00A60EB9">
        <w:rPr>
          <w:i/>
          <w:sz w:val="28"/>
        </w:rPr>
        <w:t xml:space="preserve"> products </w:t>
      </w:r>
      <w:r>
        <w:rPr>
          <w:i/>
          <w:sz w:val="28"/>
        </w:rPr>
        <w:t>or co-products have an influence on the productivity. The productivity indicator (17.2. MJ/</w:t>
      </w:r>
      <w:proofErr w:type="spellStart"/>
      <w:r>
        <w:rPr>
          <w:i/>
          <w:sz w:val="28"/>
        </w:rPr>
        <w:t>Tonne</w:t>
      </w:r>
      <w:proofErr w:type="spellEnd"/>
      <w:r>
        <w:rPr>
          <w:i/>
          <w:sz w:val="28"/>
        </w:rPr>
        <w:t xml:space="preserve">) refer to energy input to produce feedstock output. How can this productivity be assigned to an amount of a specific feedstock output </w:t>
      </w:r>
      <w:r w:rsidRPr="001327D4">
        <w:rPr>
          <w:i/>
          <w:sz w:val="28"/>
        </w:rPr>
        <w:t xml:space="preserve">at farm </w:t>
      </w:r>
      <w:proofErr w:type="gramStart"/>
      <w:r w:rsidRPr="001327D4">
        <w:rPr>
          <w:i/>
          <w:sz w:val="28"/>
        </w:rPr>
        <w:t>level ?</w:t>
      </w:r>
      <w:proofErr w:type="gramEnd"/>
    </w:p>
    <w:p w14:paraId="62073125" w14:textId="77777777" w:rsidR="00121075" w:rsidRDefault="00121075" w:rsidP="00760744">
      <w:pPr>
        <w:pStyle w:val="Textkrper"/>
        <w:numPr>
          <w:ilvl w:val="0"/>
          <w:numId w:val="4"/>
        </w:numPr>
        <w:tabs>
          <w:tab w:val="left" w:pos="1035"/>
        </w:tabs>
        <w:rPr>
          <w:sz w:val="28"/>
        </w:rPr>
      </w:pPr>
      <w:r>
        <w:rPr>
          <w:sz w:val="28"/>
        </w:rPr>
        <w:t>TIER 1: A</w:t>
      </w:r>
      <w:r w:rsidRPr="00DD384B">
        <w:rPr>
          <w:sz w:val="28"/>
        </w:rPr>
        <w:t>void allocation by measuring the energy input related to the output of total biomass (gives no specific information for bioenergy feedstock but for the efficiency of total biomass production)</w:t>
      </w:r>
    </w:p>
    <w:p w14:paraId="48F53919" w14:textId="77777777" w:rsidR="00121075" w:rsidRPr="001327D4" w:rsidRDefault="00121075" w:rsidP="00760744">
      <w:pPr>
        <w:pStyle w:val="Textkrper"/>
        <w:numPr>
          <w:ilvl w:val="0"/>
          <w:numId w:val="4"/>
        </w:numPr>
        <w:tabs>
          <w:tab w:val="left" w:pos="1035"/>
        </w:tabs>
        <w:rPr>
          <w:sz w:val="28"/>
        </w:rPr>
      </w:pPr>
      <w:r w:rsidRPr="001327D4">
        <w:rPr>
          <w:sz w:val="28"/>
        </w:rPr>
        <w:lastRenderedPageBreak/>
        <w:t>TIER 2: Use economic value of products with original data.</w:t>
      </w:r>
    </w:p>
    <w:p w14:paraId="029C5A10" w14:textId="77777777" w:rsidR="00121075" w:rsidRDefault="00121075" w:rsidP="00760744">
      <w:pPr>
        <w:pStyle w:val="Textkrper"/>
        <w:numPr>
          <w:ilvl w:val="0"/>
          <w:numId w:val="4"/>
        </w:numPr>
        <w:tabs>
          <w:tab w:val="left" w:pos="1035"/>
        </w:tabs>
        <w:rPr>
          <w:sz w:val="28"/>
        </w:rPr>
      </w:pPr>
      <w:r>
        <w:rPr>
          <w:sz w:val="28"/>
        </w:rPr>
        <w:t xml:space="preserve">TIER 3: </w:t>
      </w:r>
      <w:r w:rsidRPr="00DD384B">
        <w:rPr>
          <w:sz w:val="28"/>
        </w:rPr>
        <w:t>Use energy content (lower heating value) of material flows as allocation factor with original data.</w:t>
      </w:r>
    </w:p>
    <w:p w14:paraId="4337D375" w14:textId="77777777" w:rsidR="00121075" w:rsidRDefault="00121075" w:rsidP="00121075">
      <w:pPr>
        <w:pStyle w:val="Textkrper"/>
        <w:rPr>
          <w:sz w:val="28"/>
          <w:lang w:val="en-GB"/>
        </w:rPr>
      </w:pPr>
      <w:r>
        <w:rPr>
          <w:sz w:val="28"/>
          <w:lang w:val="en-GB"/>
        </w:rPr>
        <w:t>The GSI report (GBEP 2011) provides further guidance to the attribution issues under “Scientific Basis” and “Methodological Approach”.</w:t>
      </w:r>
    </w:p>
    <w:p w14:paraId="4FB7F976" w14:textId="77777777" w:rsidR="00121075" w:rsidRDefault="00121075" w:rsidP="00121075">
      <w:pPr>
        <w:pStyle w:val="Textkrper"/>
        <w:rPr>
          <w:sz w:val="28"/>
          <w:lang w:val="en-GB"/>
        </w:rPr>
      </w:pPr>
    </w:p>
    <w:p w14:paraId="5FE9F90F" w14:textId="77777777" w:rsidR="00121075" w:rsidRPr="000479F1" w:rsidRDefault="00121075" w:rsidP="00121075">
      <w:pPr>
        <w:pStyle w:val="berschrift2"/>
        <w:rPr>
          <w:lang w:val="en-GB"/>
        </w:rPr>
      </w:pPr>
      <w:bookmarkStart w:id="34" w:name="_Toc535852056"/>
      <w:r w:rsidRPr="000479F1">
        <w:rPr>
          <w:lang w:val="en-GB"/>
        </w:rPr>
        <w:t>Indicator 19: Gross value added</w:t>
      </w:r>
      <w:bookmarkEnd w:id="34"/>
    </w:p>
    <w:p w14:paraId="2E04A272" w14:textId="77777777" w:rsidR="00121075" w:rsidRPr="00CC6EEA" w:rsidRDefault="00121075" w:rsidP="00121075">
      <w:pPr>
        <w:pStyle w:val="Textkrper"/>
        <w:rPr>
          <w:b/>
          <w:i/>
          <w:sz w:val="28"/>
          <w:lang w:val="en-GB"/>
        </w:rPr>
      </w:pPr>
      <w:r w:rsidRPr="00CC6EEA">
        <w:rPr>
          <w:b/>
          <w:i/>
          <w:sz w:val="28"/>
          <w:lang w:val="en-GB"/>
        </w:rPr>
        <w:t>a) Short recapitulation of the indicator</w:t>
      </w:r>
    </w:p>
    <w:p w14:paraId="02D8BBC5"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Description</w:t>
      </w:r>
    </w:p>
    <w:p w14:paraId="4FA82B90"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 xml:space="preserve">Gross value added per unit of bioenergy produced and as a percentage of gross domestic </w:t>
      </w:r>
      <w:proofErr w:type="gramStart"/>
      <w:r w:rsidRPr="00774009">
        <w:rPr>
          <w:sz w:val="22"/>
          <w:szCs w:val="22"/>
        </w:rPr>
        <w:t>product</w:t>
      </w:r>
      <w:proofErr w:type="gramEnd"/>
    </w:p>
    <w:p w14:paraId="019C1999"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Measurement unit(s): US$/MJ and percentage</w:t>
      </w:r>
    </w:p>
    <w:p w14:paraId="5C8EA460" w14:textId="77777777" w:rsidR="00121075" w:rsidRDefault="00121075" w:rsidP="00121075">
      <w:pPr>
        <w:pStyle w:val="Textkrper"/>
        <w:rPr>
          <w:sz w:val="28"/>
          <w:lang w:val="en-GB"/>
        </w:rPr>
      </w:pPr>
    </w:p>
    <w:p w14:paraId="6744CDA4" w14:textId="77777777" w:rsidR="00121075" w:rsidRPr="00CC6EEA" w:rsidRDefault="00121075" w:rsidP="00121075">
      <w:pPr>
        <w:pStyle w:val="Textkrper"/>
        <w:rPr>
          <w:b/>
          <w:i/>
          <w:sz w:val="28"/>
          <w:lang w:val="en-GB"/>
        </w:rPr>
      </w:pPr>
      <w:r w:rsidRPr="00CC6EEA">
        <w:rPr>
          <w:b/>
          <w:i/>
          <w:sz w:val="28"/>
          <w:lang w:val="en-GB"/>
        </w:rPr>
        <w:t>b) Attribution challenges during implementation</w:t>
      </w:r>
    </w:p>
    <w:p w14:paraId="5591FEEB" w14:textId="77777777" w:rsidR="00121075" w:rsidRDefault="00121075" w:rsidP="00121075">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121075" w:rsidRPr="00AC31C4" w14:paraId="7CFE5077" w14:textId="77777777" w:rsidTr="00E869CF">
        <w:tc>
          <w:tcPr>
            <w:tcW w:w="669" w:type="pct"/>
          </w:tcPr>
          <w:p w14:paraId="5CED5E40" w14:textId="77777777" w:rsidR="00121075" w:rsidRPr="00AC31C4" w:rsidRDefault="00121075" w:rsidP="00E869CF">
            <w:pPr>
              <w:pStyle w:val="Textkrper"/>
              <w:rPr>
                <w:b/>
                <w:lang w:val="en-GB"/>
              </w:rPr>
            </w:pPr>
            <w:r w:rsidRPr="00AC31C4">
              <w:rPr>
                <w:b/>
                <w:lang w:val="en-GB"/>
              </w:rPr>
              <w:t>Country</w:t>
            </w:r>
          </w:p>
        </w:tc>
        <w:tc>
          <w:tcPr>
            <w:tcW w:w="1831" w:type="pct"/>
          </w:tcPr>
          <w:p w14:paraId="1945B823" w14:textId="77777777" w:rsidR="00121075" w:rsidRPr="00AC31C4" w:rsidRDefault="00121075" w:rsidP="00E869CF">
            <w:pPr>
              <w:pStyle w:val="Textkrper"/>
              <w:rPr>
                <w:b/>
                <w:lang w:val="en-GB"/>
              </w:rPr>
            </w:pPr>
            <w:r w:rsidRPr="00AC31C4">
              <w:rPr>
                <w:b/>
                <w:lang w:val="en-GB"/>
              </w:rPr>
              <w:t>Attribution issue</w:t>
            </w:r>
          </w:p>
        </w:tc>
        <w:tc>
          <w:tcPr>
            <w:tcW w:w="1831" w:type="pct"/>
          </w:tcPr>
          <w:p w14:paraId="22B5C5FF" w14:textId="77777777" w:rsidR="00121075" w:rsidRPr="00AC31C4" w:rsidRDefault="00121075" w:rsidP="00E869CF">
            <w:pPr>
              <w:pStyle w:val="Textkrper"/>
              <w:rPr>
                <w:b/>
                <w:lang w:val="en-GB"/>
              </w:rPr>
            </w:pPr>
            <w:r w:rsidRPr="00AC31C4">
              <w:rPr>
                <w:b/>
                <w:lang w:val="en-GB"/>
              </w:rPr>
              <w:t>Used approach</w:t>
            </w:r>
          </w:p>
        </w:tc>
        <w:tc>
          <w:tcPr>
            <w:tcW w:w="669" w:type="pct"/>
          </w:tcPr>
          <w:p w14:paraId="327992B7" w14:textId="77777777" w:rsidR="00121075" w:rsidRPr="00AC31C4" w:rsidRDefault="00121075" w:rsidP="00E869CF">
            <w:pPr>
              <w:pStyle w:val="Textkrper"/>
              <w:rPr>
                <w:b/>
                <w:lang w:val="en-GB"/>
              </w:rPr>
            </w:pPr>
            <w:r w:rsidRPr="00AC31C4">
              <w:rPr>
                <w:b/>
                <w:lang w:val="en-GB"/>
              </w:rPr>
              <w:t>Reference</w:t>
            </w:r>
          </w:p>
        </w:tc>
      </w:tr>
      <w:tr w:rsidR="00121075" w:rsidRPr="00B56FDB" w14:paraId="0AAF0091" w14:textId="77777777" w:rsidTr="00E869CF">
        <w:tc>
          <w:tcPr>
            <w:tcW w:w="669" w:type="pct"/>
          </w:tcPr>
          <w:p w14:paraId="4361EB34" w14:textId="77777777" w:rsidR="00121075" w:rsidRPr="00B56FDB" w:rsidRDefault="00121075" w:rsidP="00E869CF">
            <w:pPr>
              <w:pStyle w:val="Textkrper"/>
              <w:jc w:val="left"/>
              <w:rPr>
                <w:sz w:val="22"/>
                <w:szCs w:val="22"/>
                <w:lang w:val="en-GB"/>
              </w:rPr>
            </w:pPr>
            <w:r w:rsidRPr="00B56FDB">
              <w:rPr>
                <w:sz w:val="22"/>
                <w:szCs w:val="22"/>
                <w:lang w:val="en-GB"/>
              </w:rPr>
              <w:t>Columbia</w:t>
            </w:r>
          </w:p>
        </w:tc>
        <w:tc>
          <w:tcPr>
            <w:tcW w:w="1831" w:type="pct"/>
          </w:tcPr>
          <w:p w14:paraId="1E88FB0A" w14:textId="77777777" w:rsidR="00121075" w:rsidRPr="00B56FDB" w:rsidRDefault="00121075" w:rsidP="00E869CF">
            <w:pPr>
              <w:pStyle w:val="Textkrper"/>
              <w:jc w:val="left"/>
              <w:rPr>
                <w:sz w:val="22"/>
                <w:szCs w:val="22"/>
                <w:lang w:val="en-GB"/>
              </w:rPr>
            </w:pPr>
            <w:r w:rsidRPr="00B56FDB">
              <w:rPr>
                <w:sz w:val="22"/>
                <w:szCs w:val="22"/>
                <w:lang w:val="en-GB"/>
              </w:rPr>
              <w:t>The gross value added could be e</w:t>
            </w:r>
            <w:r w:rsidRPr="00B56FDB">
              <w:rPr>
                <w:sz w:val="22"/>
                <w:szCs w:val="22"/>
                <w:lang w:val="en-GB"/>
              </w:rPr>
              <w:t>x</w:t>
            </w:r>
            <w:r>
              <w:rPr>
                <w:sz w:val="22"/>
                <w:szCs w:val="22"/>
                <w:lang w:val="en-GB"/>
              </w:rPr>
              <w:t xml:space="preserve">pressed </w:t>
            </w:r>
            <w:r w:rsidRPr="00B56FDB">
              <w:rPr>
                <w:sz w:val="22"/>
                <w:szCs w:val="22"/>
                <w:lang w:val="en-GB"/>
              </w:rPr>
              <w:t>both per unit of bioenergy produced and as a percentage of gr</w:t>
            </w:r>
            <w:r>
              <w:rPr>
                <w:sz w:val="22"/>
                <w:szCs w:val="22"/>
                <w:lang w:val="en-GB"/>
              </w:rPr>
              <w:t xml:space="preserve">oss domestic product. </w:t>
            </w:r>
            <w:r w:rsidRPr="00B56FDB">
              <w:rPr>
                <w:sz w:val="22"/>
                <w:szCs w:val="22"/>
                <w:lang w:val="en-GB"/>
              </w:rPr>
              <w:t>Interesting data was also found on the indirect and induced effects of the suga</w:t>
            </w:r>
            <w:r w:rsidRPr="00B56FDB">
              <w:rPr>
                <w:sz w:val="22"/>
                <w:szCs w:val="22"/>
                <w:lang w:val="en-GB"/>
              </w:rPr>
              <w:t>r</w:t>
            </w:r>
            <w:r>
              <w:rPr>
                <w:sz w:val="22"/>
                <w:szCs w:val="22"/>
                <w:lang w:val="en-GB"/>
              </w:rPr>
              <w:t xml:space="preserve">cane </w:t>
            </w:r>
            <w:r w:rsidRPr="00B56FDB">
              <w:rPr>
                <w:sz w:val="22"/>
                <w:szCs w:val="22"/>
                <w:lang w:val="en-GB"/>
              </w:rPr>
              <w:t xml:space="preserve">industry on the Colombian economy, and on the share of </w:t>
            </w:r>
            <w:r>
              <w:rPr>
                <w:sz w:val="22"/>
                <w:szCs w:val="22"/>
                <w:lang w:val="en-GB"/>
              </w:rPr>
              <w:t xml:space="preserve">the various intermediate inputs </w:t>
            </w:r>
            <w:r w:rsidRPr="00B56FDB">
              <w:rPr>
                <w:sz w:val="22"/>
                <w:szCs w:val="22"/>
                <w:lang w:val="en-GB"/>
              </w:rPr>
              <w:t>used in the production of sugarcane-based products.</w:t>
            </w:r>
          </w:p>
        </w:tc>
        <w:tc>
          <w:tcPr>
            <w:tcW w:w="1831" w:type="pct"/>
          </w:tcPr>
          <w:p w14:paraId="08137D9C" w14:textId="77777777" w:rsidR="00121075" w:rsidRDefault="00121075" w:rsidP="00E869CF">
            <w:pPr>
              <w:pStyle w:val="Textkrper"/>
              <w:jc w:val="left"/>
              <w:rPr>
                <w:sz w:val="22"/>
                <w:szCs w:val="22"/>
                <w:lang w:val="en-GB"/>
              </w:rPr>
            </w:pPr>
            <w:r w:rsidRPr="00B56FDB">
              <w:rPr>
                <w:sz w:val="22"/>
                <w:szCs w:val="22"/>
                <w:lang w:val="en-GB"/>
              </w:rPr>
              <w:t xml:space="preserve">In 2010, </w:t>
            </w:r>
            <w:proofErr w:type="spellStart"/>
            <w:r w:rsidRPr="00B56FDB">
              <w:rPr>
                <w:sz w:val="22"/>
                <w:szCs w:val="22"/>
                <w:lang w:val="en-GB"/>
              </w:rPr>
              <w:t>Arbeláez</w:t>
            </w:r>
            <w:proofErr w:type="spellEnd"/>
            <w:r w:rsidRPr="00B56FDB">
              <w:rPr>
                <w:sz w:val="22"/>
                <w:szCs w:val="22"/>
                <w:lang w:val="en-GB"/>
              </w:rPr>
              <w:t xml:space="preserve"> et al. (2010) co</w:t>
            </w:r>
            <w:r w:rsidRPr="00B56FDB">
              <w:rPr>
                <w:sz w:val="22"/>
                <w:szCs w:val="22"/>
                <w:lang w:val="en-GB"/>
              </w:rPr>
              <w:t>n</w:t>
            </w:r>
            <w:r w:rsidRPr="00B56FDB">
              <w:rPr>
                <w:sz w:val="22"/>
                <w:szCs w:val="22"/>
                <w:lang w:val="en-GB"/>
              </w:rPr>
              <w:t>ducted a comprehens</w:t>
            </w:r>
            <w:r>
              <w:rPr>
                <w:sz w:val="22"/>
                <w:szCs w:val="22"/>
                <w:lang w:val="en-GB"/>
              </w:rPr>
              <w:t xml:space="preserve">ive study on the socio-economic </w:t>
            </w:r>
            <w:r w:rsidRPr="00B56FDB">
              <w:rPr>
                <w:sz w:val="22"/>
                <w:szCs w:val="22"/>
                <w:lang w:val="en-GB"/>
              </w:rPr>
              <w:t>impact of the Colombian sugarcane industry on the national and regional economy.</w:t>
            </w:r>
          </w:p>
          <w:p w14:paraId="6EC68E61" w14:textId="77777777" w:rsidR="00121075" w:rsidRPr="00B56FDB" w:rsidRDefault="00121075" w:rsidP="00E869CF">
            <w:pPr>
              <w:pStyle w:val="Textkrper"/>
              <w:jc w:val="left"/>
              <w:rPr>
                <w:sz w:val="22"/>
                <w:szCs w:val="22"/>
                <w:lang w:val="en-GB"/>
              </w:rPr>
            </w:pPr>
            <w:r w:rsidRPr="00B56FDB">
              <w:rPr>
                <w:sz w:val="22"/>
                <w:szCs w:val="22"/>
                <w:lang w:val="en-GB"/>
              </w:rPr>
              <w:t>With regard to palm oil based bi</w:t>
            </w:r>
            <w:r w:rsidRPr="00B56FDB">
              <w:rPr>
                <w:sz w:val="22"/>
                <w:szCs w:val="22"/>
                <w:lang w:val="en-GB"/>
              </w:rPr>
              <w:t>o</w:t>
            </w:r>
            <w:r w:rsidRPr="00B56FDB">
              <w:rPr>
                <w:sz w:val="22"/>
                <w:szCs w:val="22"/>
                <w:lang w:val="en-GB"/>
              </w:rPr>
              <w:t>diesel production, data</w:t>
            </w:r>
            <w:r>
              <w:rPr>
                <w:sz w:val="22"/>
                <w:szCs w:val="22"/>
                <w:lang w:val="en-GB"/>
              </w:rPr>
              <w:t xml:space="preserve"> on the gross value added could </w:t>
            </w:r>
            <w:r w:rsidRPr="00B56FDB">
              <w:rPr>
                <w:sz w:val="22"/>
                <w:szCs w:val="22"/>
                <w:lang w:val="en-GB"/>
              </w:rPr>
              <w:t>not be found.</w:t>
            </w:r>
          </w:p>
        </w:tc>
        <w:tc>
          <w:tcPr>
            <w:tcW w:w="669" w:type="pct"/>
          </w:tcPr>
          <w:p w14:paraId="52510EBB" w14:textId="77777777" w:rsidR="00121075" w:rsidRPr="00B56FDB" w:rsidRDefault="00121075" w:rsidP="00E869CF">
            <w:pPr>
              <w:pStyle w:val="Textkrper"/>
              <w:jc w:val="left"/>
              <w:rPr>
                <w:sz w:val="22"/>
                <w:szCs w:val="22"/>
                <w:lang w:val="en-GB"/>
              </w:rPr>
            </w:pPr>
            <w:r>
              <w:rPr>
                <w:sz w:val="22"/>
                <w:szCs w:val="22"/>
                <w:lang w:val="en-GB"/>
              </w:rPr>
              <w:t>p. 157/158</w:t>
            </w:r>
          </w:p>
        </w:tc>
      </w:tr>
      <w:tr w:rsidR="00121075" w:rsidRPr="00B56FDB" w14:paraId="15704F07" w14:textId="77777777" w:rsidTr="00E869CF">
        <w:tc>
          <w:tcPr>
            <w:tcW w:w="669" w:type="pct"/>
          </w:tcPr>
          <w:p w14:paraId="76B56BFA" w14:textId="77777777" w:rsidR="00121075" w:rsidRPr="00B56FDB" w:rsidRDefault="00121075" w:rsidP="00E869CF">
            <w:pPr>
              <w:pStyle w:val="Textkrper"/>
              <w:jc w:val="left"/>
              <w:rPr>
                <w:sz w:val="22"/>
                <w:szCs w:val="22"/>
                <w:lang w:val="en-GB"/>
              </w:rPr>
            </w:pPr>
            <w:r w:rsidRPr="00B56FDB">
              <w:rPr>
                <w:sz w:val="22"/>
                <w:szCs w:val="22"/>
                <w:lang w:val="en-GB"/>
              </w:rPr>
              <w:t>Germany</w:t>
            </w:r>
          </w:p>
        </w:tc>
        <w:tc>
          <w:tcPr>
            <w:tcW w:w="1831" w:type="pct"/>
          </w:tcPr>
          <w:p w14:paraId="28FC4398" w14:textId="77777777" w:rsidR="00121075" w:rsidRPr="00B56FDB" w:rsidRDefault="00121075" w:rsidP="00E869CF">
            <w:pPr>
              <w:pStyle w:val="Textkrper"/>
              <w:jc w:val="left"/>
              <w:rPr>
                <w:sz w:val="22"/>
                <w:szCs w:val="22"/>
                <w:lang w:val="en-GB"/>
              </w:rPr>
            </w:pPr>
            <w:r w:rsidRPr="00B56FDB">
              <w:rPr>
                <w:sz w:val="22"/>
                <w:szCs w:val="22"/>
                <w:lang w:val="en-GB"/>
              </w:rPr>
              <w:t>National statistical data on inves</w:t>
            </w:r>
            <w:r w:rsidRPr="00B56FDB">
              <w:rPr>
                <w:sz w:val="22"/>
                <w:szCs w:val="22"/>
                <w:lang w:val="en-GB"/>
              </w:rPr>
              <w:t>t</w:t>
            </w:r>
            <w:r w:rsidRPr="00B56FDB">
              <w:rPr>
                <w:sz w:val="22"/>
                <w:szCs w:val="22"/>
                <w:lang w:val="en-GB"/>
              </w:rPr>
              <w:t>ments and operational costs for b</w:t>
            </w:r>
            <w:r w:rsidRPr="00B56FDB">
              <w:rPr>
                <w:sz w:val="22"/>
                <w:szCs w:val="22"/>
                <w:lang w:val="en-GB"/>
              </w:rPr>
              <w:t>i</w:t>
            </w:r>
            <w:r w:rsidRPr="00B56FDB">
              <w:rPr>
                <w:sz w:val="22"/>
                <w:szCs w:val="22"/>
                <w:lang w:val="en-GB"/>
              </w:rPr>
              <w:t>oenergy exist, but this information does not allow deriving gross value added due, as the GDP calculation in Germany is possible only for whole industry sectors - and bi</w:t>
            </w:r>
            <w:r w:rsidRPr="00B56FDB">
              <w:rPr>
                <w:sz w:val="22"/>
                <w:szCs w:val="22"/>
                <w:lang w:val="en-GB"/>
              </w:rPr>
              <w:t>o</w:t>
            </w:r>
            <w:r w:rsidRPr="00B56FDB">
              <w:rPr>
                <w:sz w:val="22"/>
                <w:szCs w:val="22"/>
                <w:lang w:val="en-GB"/>
              </w:rPr>
              <w:t>energy is part of several sectors.</w:t>
            </w:r>
          </w:p>
        </w:tc>
        <w:tc>
          <w:tcPr>
            <w:tcW w:w="1831" w:type="pct"/>
          </w:tcPr>
          <w:p w14:paraId="70B9D5BD" w14:textId="77777777" w:rsidR="00121075" w:rsidRDefault="00121075" w:rsidP="00E869CF">
            <w:pPr>
              <w:pStyle w:val="Textkrper"/>
              <w:jc w:val="left"/>
              <w:rPr>
                <w:sz w:val="22"/>
                <w:szCs w:val="22"/>
                <w:lang w:val="en-GB"/>
              </w:rPr>
            </w:pPr>
            <w:r w:rsidRPr="00B56FDB">
              <w:rPr>
                <w:sz w:val="22"/>
                <w:szCs w:val="22"/>
                <w:lang w:val="en-GB"/>
              </w:rPr>
              <w:t>Therefore, this indicator has not been assessed.</w:t>
            </w:r>
          </w:p>
          <w:p w14:paraId="2449A45B" w14:textId="77777777" w:rsidR="00121075" w:rsidRPr="00B56FDB" w:rsidRDefault="00121075" w:rsidP="00E869CF">
            <w:pPr>
              <w:pStyle w:val="Textkrper"/>
              <w:jc w:val="left"/>
              <w:rPr>
                <w:sz w:val="22"/>
                <w:szCs w:val="22"/>
                <w:lang w:val="en-GB"/>
              </w:rPr>
            </w:pPr>
            <w:r w:rsidRPr="00B56FDB">
              <w:rPr>
                <w:sz w:val="22"/>
                <w:szCs w:val="22"/>
                <w:lang w:val="en-GB"/>
              </w:rPr>
              <w:t>As a proxy for this indicator, i</w:t>
            </w:r>
            <w:r w:rsidRPr="00B56FDB">
              <w:rPr>
                <w:sz w:val="22"/>
                <w:szCs w:val="22"/>
                <w:lang w:val="en-GB"/>
              </w:rPr>
              <w:t>n</w:t>
            </w:r>
            <w:r w:rsidRPr="00B56FDB">
              <w:rPr>
                <w:sz w:val="22"/>
                <w:szCs w:val="22"/>
                <w:lang w:val="en-GB"/>
              </w:rPr>
              <w:t>vestments and annual turnover for bioenergy can be used, as these are the monetary inputs to ec</w:t>
            </w:r>
            <w:r w:rsidRPr="00B56FDB">
              <w:rPr>
                <w:sz w:val="22"/>
                <w:szCs w:val="22"/>
                <w:lang w:val="en-GB"/>
              </w:rPr>
              <w:t>o</w:t>
            </w:r>
            <w:r w:rsidRPr="00B56FDB">
              <w:rPr>
                <w:sz w:val="22"/>
                <w:szCs w:val="22"/>
                <w:lang w:val="en-GB"/>
              </w:rPr>
              <w:t>nomic sectors which generate a</w:t>
            </w:r>
            <w:r w:rsidRPr="00B56FDB">
              <w:rPr>
                <w:sz w:val="22"/>
                <w:szCs w:val="22"/>
                <w:lang w:val="en-GB"/>
              </w:rPr>
              <w:t>d</w:t>
            </w:r>
            <w:r w:rsidRPr="00B56FDB">
              <w:rPr>
                <w:sz w:val="22"/>
                <w:szCs w:val="22"/>
                <w:lang w:val="en-GB"/>
              </w:rPr>
              <w:t>ditional value</w:t>
            </w:r>
            <w:r>
              <w:rPr>
                <w:sz w:val="22"/>
                <w:szCs w:val="22"/>
                <w:lang w:val="en-GB"/>
              </w:rPr>
              <w:t>.</w:t>
            </w:r>
          </w:p>
        </w:tc>
        <w:tc>
          <w:tcPr>
            <w:tcW w:w="669" w:type="pct"/>
          </w:tcPr>
          <w:p w14:paraId="3832F1BA" w14:textId="77777777" w:rsidR="00121075" w:rsidRPr="00B56FDB" w:rsidRDefault="00121075" w:rsidP="00E869CF">
            <w:pPr>
              <w:pStyle w:val="Textkrper"/>
              <w:jc w:val="left"/>
              <w:rPr>
                <w:sz w:val="22"/>
                <w:szCs w:val="22"/>
                <w:lang w:val="en-GB"/>
              </w:rPr>
            </w:pPr>
            <w:r>
              <w:rPr>
                <w:sz w:val="22"/>
                <w:szCs w:val="22"/>
                <w:lang w:val="en-GB"/>
              </w:rPr>
              <w:t>p. 80</w:t>
            </w:r>
          </w:p>
        </w:tc>
      </w:tr>
      <w:tr w:rsidR="00121075" w:rsidRPr="00B56FDB" w14:paraId="34504E74" w14:textId="77777777" w:rsidTr="00E869CF">
        <w:tc>
          <w:tcPr>
            <w:tcW w:w="669" w:type="pct"/>
          </w:tcPr>
          <w:p w14:paraId="10948CF2" w14:textId="77777777" w:rsidR="00121075" w:rsidRPr="00B56FDB" w:rsidRDefault="00121075" w:rsidP="00E869CF">
            <w:pPr>
              <w:pStyle w:val="Textkrper"/>
              <w:jc w:val="left"/>
              <w:rPr>
                <w:sz w:val="22"/>
                <w:szCs w:val="22"/>
                <w:lang w:val="en-GB"/>
              </w:rPr>
            </w:pPr>
            <w:r w:rsidRPr="00B56FDB">
              <w:rPr>
                <w:sz w:val="22"/>
                <w:szCs w:val="22"/>
                <w:lang w:val="en-GB"/>
              </w:rPr>
              <w:t>Indonesia</w:t>
            </w:r>
          </w:p>
        </w:tc>
        <w:tc>
          <w:tcPr>
            <w:tcW w:w="1831" w:type="pct"/>
          </w:tcPr>
          <w:p w14:paraId="2DEFEBBE" w14:textId="77777777" w:rsidR="00121075" w:rsidRPr="00B56FDB" w:rsidRDefault="00121075" w:rsidP="00E869CF">
            <w:pPr>
              <w:pStyle w:val="Textkrper"/>
              <w:jc w:val="left"/>
              <w:rPr>
                <w:sz w:val="22"/>
                <w:szCs w:val="22"/>
                <w:lang w:val="en-GB"/>
              </w:rPr>
            </w:pPr>
            <w:r w:rsidRPr="00B56FDB">
              <w:rPr>
                <w:sz w:val="22"/>
                <w:szCs w:val="22"/>
                <w:lang w:val="en-GB"/>
              </w:rPr>
              <w:t>In Indonesia bioenergy is a relativ</w:t>
            </w:r>
            <w:r w:rsidRPr="00B56FDB">
              <w:rPr>
                <w:sz w:val="22"/>
                <w:szCs w:val="22"/>
                <w:lang w:val="en-GB"/>
              </w:rPr>
              <w:t>e</w:t>
            </w:r>
            <w:r w:rsidRPr="00B56FDB">
              <w:rPr>
                <w:sz w:val="22"/>
                <w:szCs w:val="22"/>
                <w:lang w:val="en-GB"/>
              </w:rPr>
              <w:t xml:space="preserve">ly new sector and consequently </w:t>
            </w:r>
            <w:r>
              <w:rPr>
                <w:sz w:val="22"/>
                <w:szCs w:val="22"/>
                <w:lang w:val="en-GB"/>
              </w:rPr>
              <w:t xml:space="preserve">comprehensive economic </w:t>
            </w:r>
            <w:r w:rsidRPr="00B56FDB">
              <w:rPr>
                <w:sz w:val="22"/>
                <w:szCs w:val="22"/>
                <w:lang w:val="en-GB"/>
              </w:rPr>
              <w:t>data on gross value added by these energy sources are scarce.</w:t>
            </w:r>
          </w:p>
        </w:tc>
        <w:tc>
          <w:tcPr>
            <w:tcW w:w="1831" w:type="pct"/>
          </w:tcPr>
          <w:p w14:paraId="6833AAF8" w14:textId="77777777" w:rsidR="00121075" w:rsidRPr="00B56FDB" w:rsidRDefault="00121075" w:rsidP="00E869CF">
            <w:pPr>
              <w:pStyle w:val="Textkrper"/>
              <w:jc w:val="left"/>
              <w:rPr>
                <w:sz w:val="22"/>
                <w:szCs w:val="22"/>
                <w:lang w:val="en-GB"/>
              </w:rPr>
            </w:pPr>
            <w:r>
              <w:rPr>
                <w:sz w:val="22"/>
                <w:szCs w:val="22"/>
                <w:lang w:val="en-GB"/>
              </w:rPr>
              <w:t xml:space="preserve">For the measurement of this </w:t>
            </w:r>
            <w:r w:rsidRPr="00B56FDB">
              <w:rPr>
                <w:sz w:val="22"/>
                <w:szCs w:val="22"/>
                <w:lang w:val="en-GB"/>
              </w:rPr>
              <w:t>ind</w:t>
            </w:r>
            <w:r w:rsidRPr="00B56FDB">
              <w:rPr>
                <w:sz w:val="22"/>
                <w:szCs w:val="22"/>
                <w:lang w:val="en-GB"/>
              </w:rPr>
              <w:t>i</w:t>
            </w:r>
            <w:r w:rsidRPr="00B56FDB">
              <w:rPr>
                <w:sz w:val="22"/>
                <w:szCs w:val="22"/>
                <w:lang w:val="en-GB"/>
              </w:rPr>
              <w:t>cator a case study approach was taken in order to provide exper</w:t>
            </w:r>
            <w:r w:rsidRPr="00B56FDB">
              <w:rPr>
                <w:sz w:val="22"/>
                <w:szCs w:val="22"/>
                <w:lang w:val="en-GB"/>
              </w:rPr>
              <w:t>i</w:t>
            </w:r>
            <w:r w:rsidRPr="00B56FDB">
              <w:rPr>
                <w:sz w:val="22"/>
                <w:szCs w:val="22"/>
                <w:lang w:val="en-GB"/>
              </w:rPr>
              <w:t>mental da</w:t>
            </w:r>
            <w:r>
              <w:rPr>
                <w:sz w:val="22"/>
                <w:szCs w:val="22"/>
                <w:lang w:val="en-GB"/>
              </w:rPr>
              <w:t>ta gathered from a major biodiesel company.</w:t>
            </w:r>
          </w:p>
        </w:tc>
        <w:tc>
          <w:tcPr>
            <w:tcW w:w="669" w:type="pct"/>
          </w:tcPr>
          <w:p w14:paraId="2132C8DB" w14:textId="77777777" w:rsidR="00121075" w:rsidRPr="00B56FDB" w:rsidRDefault="00121075" w:rsidP="00E869CF">
            <w:pPr>
              <w:pStyle w:val="Textkrper"/>
              <w:jc w:val="left"/>
              <w:rPr>
                <w:sz w:val="22"/>
                <w:szCs w:val="22"/>
                <w:lang w:val="en-GB"/>
              </w:rPr>
            </w:pPr>
            <w:r>
              <w:rPr>
                <w:sz w:val="22"/>
                <w:szCs w:val="22"/>
                <w:lang w:val="en-GB"/>
              </w:rPr>
              <w:t>P 171</w:t>
            </w:r>
          </w:p>
        </w:tc>
      </w:tr>
      <w:tr w:rsidR="00121075" w:rsidRPr="002D3EE2" w14:paraId="489F56CB" w14:textId="77777777" w:rsidTr="00E869CF">
        <w:tc>
          <w:tcPr>
            <w:tcW w:w="669" w:type="pct"/>
          </w:tcPr>
          <w:p w14:paraId="07DE8A44" w14:textId="77777777" w:rsidR="00121075" w:rsidRPr="003A54A8" w:rsidRDefault="00121075" w:rsidP="00E869CF">
            <w:pPr>
              <w:pStyle w:val="Textkrper"/>
              <w:jc w:val="left"/>
              <w:rPr>
                <w:sz w:val="22"/>
                <w:szCs w:val="22"/>
                <w:lang w:val="en-GB"/>
              </w:rPr>
            </w:pPr>
            <w:r w:rsidRPr="003A54A8">
              <w:rPr>
                <w:sz w:val="22"/>
                <w:szCs w:val="22"/>
                <w:lang w:val="en-GB"/>
              </w:rPr>
              <w:lastRenderedPageBreak/>
              <w:t>Paraguay</w:t>
            </w:r>
          </w:p>
        </w:tc>
        <w:tc>
          <w:tcPr>
            <w:tcW w:w="1831" w:type="pct"/>
          </w:tcPr>
          <w:p w14:paraId="484BDF36" w14:textId="3DBE41B1" w:rsidR="00121075" w:rsidRPr="003A54A8" w:rsidRDefault="003A54A8" w:rsidP="003A54A8">
            <w:pPr>
              <w:pStyle w:val="Textkrper"/>
              <w:jc w:val="left"/>
              <w:rPr>
                <w:sz w:val="22"/>
                <w:szCs w:val="22"/>
                <w:lang w:val="en-GB"/>
              </w:rPr>
            </w:pPr>
            <w:r w:rsidRPr="003A54A8">
              <w:rPr>
                <w:sz w:val="22"/>
                <w:szCs w:val="22"/>
                <w:lang w:val="en-GB"/>
              </w:rPr>
              <w:t>Complete economic data about the Gross Value Added are scarce after 1999 when the admixing of ethanol to fossil fuels started.</w:t>
            </w:r>
          </w:p>
        </w:tc>
        <w:tc>
          <w:tcPr>
            <w:tcW w:w="1831" w:type="pct"/>
          </w:tcPr>
          <w:p w14:paraId="21BEE8C5" w14:textId="164742BA" w:rsidR="00121075" w:rsidRPr="003A54A8" w:rsidRDefault="003A54A8" w:rsidP="00E869CF">
            <w:pPr>
              <w:pStyle w:val="Textkrper"/>
              <w:jc w:val="left"/>
              <w:rPr>
                <w:sz w:val="22"/>
                <w:szCs w:val="22"/>
                <w:lang w:val="en-GB"/>
              </w:rPr>
            </w:pPr>
            <w:r w:rsidRPr="003A54A8">
              <w:rPr>
                <w:sz w:val="22"/>
                <w:szCs w:val="22"/>
                <w:lang w:val="en-GB"/>
              </w:rPr>
              <w:t>Currently information is still avail</w:t>
            </w:r>
            <w:r w:rsidRPr="003A54A8">
              <w:rPr>
                <w:sz w:val="22"/>
                <w:szCs w:val="22"/>
                <w:lang w:val="en-GB"/>
              </w:rPr>
              <w:t>a</w:t>
            </w:r>
            <w:r w:rsidRPr="003A54A8">
              <w:rPr>
                <w:sz w:val="22"/>
                <w:szCs w:val="22"/>
                <w:lang w:val="en-GB"/>
              </w:rPr>
              <w:t>ble for the implementation of this indicator which was retrieved from case studies with the objective to produce experimental data from the most important enterprises in 2016.</w:t>
            </w:r>
          </w:p>
        </w:tc>
        <w:tc>
          <w:tcPr>
            <w:tcW w:w="669" w:type="pct"/>
          </w:tcPr>
          <w:p w14:paraId="33F4925A" w14:textId="77777777" w:rsidR="00121075" w:rsidRPr="002D3EE2" w:rsidRDefault="00121075" w:rsidP="00E869CF">
            <w:pPr>
              <w:pStyle w:val="Textkrper"/>
              <w:jc w:val="left"/>
              <w:rPr>
                <w:sz w:val="22"/>
                <w:szCs w:val="22"/>
                <w:lang w:val="es-ES"/>
              </w:rPr>
            </w:pPr>
            <w:r w:rsidRPr="003A54A8">
              <w:rPr>
                <w:sz w:val="22"/>
                <w:szCs w:val="22"/>
                <w:lang w:val="es-ES"/>
              </w:rPr>
              <w:t>p. 246</w:t>
            </w:r>
          </w:p>
        </w:tc>
      </w:tr>
      <w:tr w:rsidR="00121075" w:rsidRPr="002D3EE2" w14:paraId="45FCF600" w14:textId="77777777" w:rsidTr="00E869CF">
        <w:tc>
          <w:tcPr>
            <w:tcW w:w="669" w:type="pct"/>
          </w:tcPr>
          <w:p w14:paraId="23D18A41" w14:textId="0B0B04B8" w:rsidR="00121075" w:rsidRPr="002D3EE2" w:rsidRDefault="00121075" w:rsidP="00E869CF">
            <w:pPr>
              <w:pStyle w:val="Textkrper"/>
              <w:jc w:val="left"/>
              <w:rPr>
                <w:sz w:val="22"/>
                <w:szCs w:val="22"/>
                <w:lang w:val="en-GB"/>
              </w:rPr>
            </w:pPr>
            <w:r w:rsidRPr="002D3EE2">
              <w:rPr>
                <w:sz w:val="22"/>
                <w:szCs w:val="22"/>
                <w:lang w:val="en-GB"/>
              </w:rPr>
              <w:t>Vietnam</w:t>
            </w:r>
          </w:p>
        </w:tc>
        <w:tc>
          <w:tcPr>
            <w:tcW w:w="1831" w:type="pct"/>
          </w:tcPr>
          <w:p w14:paraId="38B1B7A8" w14:textId="77777777" w:rsidR="00121075" w:rsidRPr="002D3EE2" w:rsidRDefault="00121075" w:rsidP="00E869CF">
            <w:pPr>
              <w:pStyle w:val="Textkrper"/>
              <w:jc w:val="left"/>
              <w:rPr>
                <w:sz w:val="22"/>
                <w:szCs w:val="22"/>
                <w:lang w:val="en-GB"/>
              </w:rPr>
            </w:pPr>
            <w:r w:rsidRPr="005C463D">
              <w:rPr>
                <w:sz w:val="22"/>
                <w:szCs w:val="22"/>
                <w:lang w:val="en-GB"/>
              </w:rPr>
              <w:t>For measuring this indicator, a su</w:t>
            </w:r>
            <w:r w:rsidRPr="005C463D">
              <w:rPr>
                <w:sz w:val="22"/>
                <w:szCs w:val="22"/>
                <w:lang w:val="en-GB"/>
              </w:rPr>
              <w:t>r</w:t>
            </w:r>
            <w:r>
              <w:rPr>
                <w:sz w:val="22"/>
                <w:szCs w:val="22"/>
                <w:lang w:val="en-GB"/>
              </w:rPr>
              <w:t xml:space="preserve">vey was </w:t>
            </w:r>
            <w:r w:rsidRPr="005C463D">
              <w:rPr>
                <w:sz w:val="22"/>
                <w:szCs w:val="22"/>
                <w:lang w:val="en-GB"/>
              </w:rPr>
              <w:t>submitted to 21 cassa</w:t>
            </w:r>
            <w:r>
              <w:rPr>
                <w:sz w:val="22"/>
                <w:szCs w:val="22"/>
                <w:lang w:val="en-GB"/>
              </w:rPr>
              <w:t xml:space="preserve">va-growing households from </w:t>
            </w:r>
            <w:r w:rsidRPr="005C463D">
              <w:rPr>
                <w:sz w:val="22"/>
                <w:szCs w:val="22"/>
                <w:lang w:val="en-GB"/>
              </w:rPr>
              <w:t xml:space="preserve">the </w:t>
            </w:r>
            <w:proofErr w:type="spellStart"/>
            <w:r w:rsidRPr="005C463D">
              <w:rPr>
                <w:sz w:val="22"/>
                <w:szCs w:val="22"/>
                <w:lang w:val="en-GB"/>
              </w:rPr>
              <w:t>Tay</w:t>
            </w:r>
            <w:proofErr w:type="spellEnd"/>
            <w:r w:rsidRPr="005C463D">
              <w:rPr>
                <w:sz w:val="22"/>
                <w:szCs w:val="22"/>
                <w:lang w:val="en-GB"/>
              </w:rPr>
              <w:t xml:space="preserve"> </w:t>
            </w:r>
            <w:proofErr w:type="spellStart"/>
            <w:r w:rsidRPr="005C463D">
              <w:rPr>
                <w:sz w:val="22"/>
                <w:szCs w:val="22"/>
                <w:lang w:val="en-GB"/>
              </w:rPr>
              <w:t>Ninh</w:t>
            </w:r>
            <w:proofErr w:type="spellEnd"/>
            <w:r w:rsidRPr="005C463D">
              <w:rPr>
                <w:sz w:val="22"/>
                <w:szCs w:val="22"/>
                <w:lang w:val="en-GB"/>
              </w:rPr>
              <w:t xml:space="preserve"> Province that </w:t>
            </w:r>
            <w:proofErr w:type="gramStart"/>
            <w:r w:rsidRPr="005C463D">
              <w:rPr>
                <w:sz w:val="22"/>
                <w:szCs w:val="22"/>
                <w:lang w:val="en-GB"/>
              </w:rPr>
              <w:t>sell</w:t>
            </w:r>
            <w:proofErr w:type="gramEnd"/>
            <w:r w:rsidRPr="005C463D">
              <w:rPr>
                <w:sz w:val="22"/>
                <w:szCs w:val="22"/>
                <w:lang w:val="en-GB"/>
              </w:rPr>
              <w:t xml:space="preserve"> fresh cass</w:t>
            </w:r>
            <w:r w:rsidRPr="005C463D">
              <w:rPr>
                <w:sz w:val="22"/>
                <w:szCs w:val="22"/>
                <w:lang w:val="en-GB"/>
              </w:rPr>
              <w:t>a</w:t>
            </w:r>
            <w:r>
              <w:rPr>
                <w:sz w:val="22"/>
                <w:szCs w:val="22"/>
                <w:lang w:val="en-GB"/>
              </w:rPr>
              <w:t xml:space="preserve">va to </w:t>
            </w:r>
            <w:r w:rsidRPr="005C463D">
              <w:rPr>
                <w:sz w:val="22"/>
                <w:szCs w:val="22"/>
                <w:lang w:val="en-GB"/>
              </w:rPr>
              <w:t>local traders and starch pr</w:t>
            </w:r>
            <w:r w:rsidRPr="005C463D">
              <w:rPr>
                <w:sz w:val="22"/>
                <w:szCs w:val="22"/>
                <w:lang w:val="en-GB"/>
              </w:rPr>
              <w:t>o</w:t>
            </w:r>
            <w:r w:rsidRPr="005C463D">
              <w:rPr>
                <w:sz w:val="22"/>
                <w:szCs w:val="22"/>
                <w:lang w:val="en-GB"/>
              </w:rPr>
              <w:t>duction factories.</w:t>
            </w:r>
          </w:p>
        </w:tc>
        <w:tc>
          <w:tcPr>
            <w:tcW w:w="1831" w:type="pct"/>
          </w:tcPr>
          <w:p w14:paraId="14DF6BEB" w14:textId="77777777" w:rsidR="00121075" w:rsidRPr="002D3EE2" w:rsidRDefault="00121075" w:rsidP="00E869CF">
            <w:pPr>
              <w:pStyle w:val="Textkrper"/>
              <w:jc w:val="left"/>
              <w:rPr>
                <w:sz w:val="22"/>
                <w:szCs w:val="22"/>
                <w:lang w:val="en-GB"/>
              </w:rPr>
            </w:pPr>
            <w:r w:rsidRPr="005C463D">
              <w:rPr>
                <w:sz w:val="22"/>
                <w:szCs w:val="22"/>
                <w:lang w:val="en-GB"/>
              </w:rPr>
              <w:t>Due to lack</w:t>
            </w:r>
            <w:r>
              <w:rPr>
                <w:sz w:val="22"/>
                <w:szCs w:val="22"/>
                <w:lang w:val="en-GB"/>
              </w:rPr>
              <w:t xml:space="preserve"> of data related to the ethanol </w:t>
            </w:r>
            <w:r w:rsidRPr="005C463D">
              <w:rPr>
                <w:sz w:val="22"/>
                <w:szCs w:val="22"/>
                <w:lang w:val="en-GB"/>
              </w:rPr>
              <w:t>processing stage, a d</w:t>
            </w:r>
            <w:r w:rsidRPr="005C463D">
              <w:rPr>
                <w:sz w:val="22"/>
                <w:szCs w:val="22"/>
                <w:lang w:val="en-GB"/>
              </w:rPr>
              <w:t>e</w:t>
            </w:r>
            <w:r w:rsidRPr="005C463D">
              <w:rPr>
                <w:sz w:val="22"/>
                <w:szCs w:val="22"/>
                <w:lang w:val="en-GB"/>
              </w:rPr>
              <w:t>tailed analy</w:t>
            </w:r>
            <w:r>
              <w:rPr>
                <w:sz w:val="22"/>
                <w:szCs w:val="22"/>
                <w:lang w:val="en-GB"/>
              </w:rPr>
              <w:t xml:space="preserve">sis could be </w:t>
            </w:r>
            <w:r w:rsidRPr="005C463D">
              <w:rPr>
                <w:sz w:val="22"/>
                <w:szCs w:val="22"/>
                <w:lang w:val="en-GB"/>
              </w:rPr>
              <w:t>conducted on</w:t>
            </w:r>
            <w:r>
              <w:rPr>
                <w:sz w:val="22"/>
                <w:szCs w:val="22"/>
                <w:lang w:val="en-GB"/>
              </w:rPr>
              <w:t xml:space="preserve">ly for the cassava starch value </w:t>
            </w:r>
            <w:r w:rsidRPr="005C463D">
              <w:rPr>
                <w:sz w:val="22"/>
                <w:szCs w:val="22"/>
                <w:lang w:val="en-GB"/>
              </w:rPr>
              <w:t>chain. Ho</w:t>
            </w:r>
            <w:r>
              <w:rPr>
                <w:sz w:val="22"/>
                <w:szCs w:val="22"/>
                <w:lang w:val="en-GB"/>
              </w:rPr>
              <w:t xml:space="preserve">wever, an estimate of the gross </w:t>
            </w:r>
            <w:r w:rsidRPr="005C463D">
              <w:rPr>
                <w:sz w:val="22"/>
                <w:szCs w:val="22"/>
                <w:lang w:val="en-GB"/>
              </w:rPr>
              <w:t>value a</w:t>
            </w:r>
            <w:r>
              <w:rPr>
                <w:sz w:val="22"/>
                <w:szCs w:val="22"/>
                <w:lang w:val="en-GB"/>
              </w:rPr>
              <w:t xml:space="preserve">dded was made for Cassava-based </w:t>
            </w:r>
            <w:r w:rsidRPr="005C463D">
              <w:rPr>
                <w:sz w:val="22"/>
                <w:szCs w:val="22"/>
                <w:lang w:val="en-GB"/>
              </w:rPr>
              <w:t>ethanol as well.</w:t>
            </w:r>
          </w:p>
        </w:tc>
        <w:tc>
          <w:tcPr>
            <w:tcW w:w="669" w:type="pct"/>
          </w:tcPr>
          <w:p w14:paraId="5A3BDF93" w14:textId="77777777" w:rsidR="00121075" w:rsidRPr="002D3EE2" w:rsidRDefault="00121075" w:rsidP="00E869CF">
            <w:pPr>
              <w:pStyle w:val="Textkrper"/>
              <w:jc w:val="left"/>
              <w:rPr>
                <w:sz w:val="22"/>
                <w:szCs w:val="22"/>
                <w:lang w:val="en-GB"/>
              </w:rPr>
            </w:pPr>
            <w:r>
              <w:rPr>
                <w:sz w:val="22"/>
                <w:szCs w:val="22"/>
                <w:lang w:val="en-GB"/>
              </w:rPr>
              <w:t>p. 214</w:t>
            </w:r>
          </w:p>
        </w:tc>
      </w:tr>
    </w:tbl>
    <w:p w14:paraId="1476318C" w14:textId="77777777" w:rsidR="00121075" w:rsidRPr="005C463D" w:rsidRDefault="00121075" w:rsidP="00121075">
      <w:pPr>
        <w:pStyle w:val="Textkrper"/>
        <w:rPr>
          <w:sz w:val="28"/>
          <w:lang w:val="en-GB"/>
        </w:rPr>
      </w:pPr>
    </w:p>
    <w:p w14:paraId="15578FA5" w14:textId="77777777" w:rsidR="00121075" w:rsidRPr="002D3EE2" w:rsidRDefault="00121075" w:rsidP="00121075">
      <w:pPr>
        <w:pStyle w:val="Textkrper"/>
        <w:rPr>
          <w:b/>
          <w:i/>
          <w:sz w:val="28"/>
          <w:lang w:val="en-GB"/>
        </w:rPr>
      </w:pPr>
      <w:r w:rsidRPr="002D3EE2">
        <w:rPr>
          <w:b/>
          <w:i/>
          <w:sz w:val="28"/>
          <w:lang w:val="en-GB"/>
        </w:rPr>
        <w:t>c) Issues highlighted by the TFS sub-group</w:t>
      </w:r>
    </w:p>
    <w:p w14:paraId="5B2E60DE" w14:textId="77777777" w:rsidR="00121075" w:rsidRDefault="00121075" w:rsidP="00121075">
      <w:pPr>
        <w:pStyle w:val="Textkrper"/>
        <w:rPr>
          <w:sz w:val="28"/>
          <w:lang w:val="en-GB"/>
        </w:rPr>
      </w:pPr>
      <w:r w:rsidRPr="002D3EE2">
        <w:rPr>
          <w:sz w:val="28"/>
          <w:lang w:val="en-GB"/>
        </w:rPr>
        <w:t xml:space="preserve">There is </w:t>
      </w:r>
      <w:r w:rsidRPr="00A048C1">
        <w:rPr>
          <w:sz w:val="28"/>
          <w:lang w:val="en-GB"/>
        </w:rPr>
        <w:t>a problem of attribution as bioenergy, in several cases, is not included as a single economic sector in the S</w:t>
      </w:r>
      <w:r>
        <w:rPr>
          <w:sz w:val="28"/>
          <w:lang w:val="en-GB"/>
        </w:rPr>
        <w:t xml:space="preserve">ystem of </w:t>
      </w:r>
      <w:r w:rsidRPr="00A048C1">
        <w:rPr>
          <w:sz w:val="28"/>
          <w:lang w:val="en-GB"/>
        </w:rPr>
        <w:t>N</w:t>
      </w:r>
      <w:r>
        <w:rPr>
          <w:sz w:val="28"/>
          <w:lang w:val="en-GB"/>
        </w:rPr>
        <w:t xml:space="preserve">ational </w:t>
      </w:r>
      <w:r w:rsidRPr="00A048C1">
        <w:rPr>
          <w:sz w:val="28"/>
          <w:lang w:val="en-GB"/>
        </w:rPr>
        <w:t>A</w:t>
      </w:r>
      <w:r>
        <w:rPr>
          <w:sz w:val="28"/>
          <w:lang w:val="en-GB"/>
        </w:rPr>
        <w:t>ccounting</w:t>
      </w:r>
      <w:r w:rsidRPr="00A048C1">
        <w:rPr>
          <w:sz w:val="28"/>
          <w:lang w:val="en-GB"/>
        </w:rPr>
        <w:t>. Alternative data could be used as a proxy in this case, but attribution to bioenergy should be considered.</w:t>
      </w:r>
    </w:p>
    <w:p w14:paraId="1D46F9C5" w14:textId="77777777" w:rsidR="00121075" w:rsidRDefault="00121075" w:rsidP="00121075">
      <w:pPr>
        <w:pStyle w:val="Textkrper"/>
        <w:rPr>
          <w:sz w:val="28"/>
          <w:lang w:val="en-GB"/>
        </w:rPr>
      </w:pPr>
    </w:p>
    <w:p w14:paraId="46E8BB3B" w14:textId="77777777" w:rsidR="00121075" w:rsidRPr="00CC6EEA" w:rsidRDefault="00121075" w:rsidP="00121075">
      <w:pPr>
        <w:pStyle w:val="Textkrper"/>
        <w:rPr>
          <w:b/>
          <w:i/>
          <w:sz w:val="28"/>
          <w:lang w:val="en-GB"/>
        </w:rPr>
      </w:pPr>
      <w:r w:rsidRPr="00CC6EEA">
        <w:rPr>
          <w:b/>
          <w:i/>
          <w:sz w:val="28"/>
          <w:lang w:val="en-GB"/>
        </w:rPr>
        <w:t>d) Specific guidance</w:t>
      </w:r>
    </w:p>
    <w:p w14:paraId="696396E8" w14:textId="77777777" w:rsidR="00121075" w:rsidRPr="00C624E9" w:rsidRDefault="00121075" w:rsidP="00121075">
      <w:pPr>
        <w:pStyle w:val="Textkrper"/>
        <w:rPr>
          <w:sz w:val="28"/>
          <w:lang w:val="en-GB"/>
        </w:rPr>
      </w:pPr>
      <w:r w:rsidRPr="00C624E9">
        <w:rPr>
          <w:sz w:val="28"/>
          <w:lang w:val="en-GB"/>
        </w:rPr>
        <w:t>The indicator can be measured at both plant and national level. In the latter case, the utilization of official</w:t>
      </w:r>
      <w:r>
        <w:rPr>
          <w:sz w:val="28"/>
          <w:lang w:val="en-GB"/>
        </w:rPr>
        <w:t xml:space="preserve"> statistics should be applied</w:t>
      </w:r>
      <w:r w:rsidRPr="00C624E9">
        <w:rPr>
          <w:sz w:val="28"/>
          <w:lang w:val="en-GB"/>
        </w:rPr>
        <w:t xml:space="preserve">. The </w:t>
      </w:r>
      <w:r>
        <w:rPr>
          <w:sz w:val="28"/>
          <w:lang w:val="en-GB"/>
        </w:rPr>
        <w:t>System of N</w:t>
      </w:r>
      <w:r>
        <w:rPr>
          <w:sz w:val="28"/>
          <w:lang w:val="en-GB"/>
        </w:rPr>
        <w:t>a</w:t>
      </w:r>
      <w:r>
        <w:rPr>
          <w:sz w:val="28"/>
          <w:lang w:val="en-GB"/>
        </w:rPr>
        <w:t>tional Accounts (</w:t>
      </w:r>
      <w:r w:rsidRPr="00C624E9">
        <w:rPr>
          <w:sz w:val="28"/>
          <w:lang w:val="en-GB"/>
        </w:rPr>
        <w:t>SNA</w:t>
      </w:r>
      <w:r>
        <w:rPr>
          <w:sz w:val="28"/>
          <w:lang w:val="en-GB"/>
        </w:rPr>
        <w:t>)</w:t>
      </w:r>
      <w:r w:rsidRPr="00C624E9">
        <w:rPr>
          <w:sz w:val="28"/>
          <w:lang w:val="en-GB"/>
        </w:rPr>
        <w:t xml:space="preserve"> is the most anticipated da</w:t>
      </w:r>
      <w:r>
        <w:rPr>
          <w:sz w:val="28"/>
          <w:lang w:val="en-GB"/>
        </w:rPr>
        <w:t>ta source at national level. Gross value added</w:t>
      </w:r>
      <w:r w:rsidRPr="00C624E9">
        <w:rPr>
          <w:sz w:val="28"/>
          <w:lang w:val="en-GB"/>
        </w:rPr>
        <w:t xml:space="preserve"> can be broken down by indus</w:t>
      </w:r>
      <w:r>
        <w:rPr>
          <w:sz w:val="28"/>
          <w:lang w:val="en-GB"/>
        </w:rPr>
        <w:t>try. However, in many</w:t>
      </w:r>
      <w:r w:rsidRPr="00C624E9">
        <w:rPr>
          <w:sz w:val="28"/>
          <w:lang w:val="en-GB"/>
        </w:rPr>
        <w:t xml:space="preserve"> cases, bioenergy sector is not disaggregated as a single sector in the SNA. In this case, attribu</w:t>
      </w:r>
      <w:r>
        <w:rPr>
          <w:sz w:val="28"/>
          <w:lang w:val="en-GB"/>
        </w:rPr>
        <w:t>tion issues arise and may be solved with the help of economic allocation because this is the underlying attribution principle for SNA. But this work can only be done by national statistical offices.</w:t>
      </w:r>
    </w:p>
    <w:p w14:paraId="2CA11F45" w14:textId="77777777" w:rsidR="00121075" w:rsidRDefault="00121075" w:rsidP="00121075">
      <w:pPr>
        <w:pStyle w:val="Textkrper"/>
        <w:rPr>
          <w:sz w:val="28"/>
          <w:lang w:val="en-GB"/>
        </w:rPr>
      </w:pPr>
      <w:r w:rsidRPr="00C624E9">
        <w:rPr>
          <w:sz w:val="28"/>
          <w:lang w:val="en-GB"/>
        </w:rPr>
        <w:t>When measuring the indicator at plant level, one has to think of the represen</w:t>
      </w:r>
      <w:r w:rsidRPr="00C624E9">
        <w:rPr>
          <w:sz w:val="28"/>
          <w:lang w:val="en-GB"/>
        </w:rPr>
        <w:t>t</w:t>
      </w:r>
      <w:r w:rsidRPr="00C624E9">
        <w:rPr>
          <w:sz w:val="28"/>
          <w:lang w:val="en-GB"/>
        </w:rPr>
        <w:t>ativeness of the plant or</w:t>
      </w:r>
      <w:r>
        <w:rPr>
          <w:sz w:val="28"/>
          <w:lang w:val="en-GB"/>
        </w:rPr>
        <w:t xml:space="preserve"> company selected as a case. Gross value added</w:t>
      </w:r>
      <w:r w:rsidRPr="00C624E9">
        <w:rPr>
          <w:sz w:val="28"/>
          <w:lang w:val="en-GB"/>
        </w:rPr>
        <w:t xml:space="preserve"> d</w:t>
      </w:r>
      <w:r w:rsidRPr="00C624E9">
        <w:rPr>
          <w:sz w:val="28"/>
          <w:lang w:val="en-GB"/>
        </w:rPr>
        <w:t>e</w:t>
      </w:r>
      <w:r w:rsidRPr="00C624E9">
        <w:rPr>
          <w:sz w:val="28"/>
          <w:lang w:val="en-GB"/>
        </w:rPr>
        <w:t>pends heavily on the operation system (e.g. feedstock, scale, conversion tec</w:t>
      </w:r>
      <w:r w:rsidRPr="00C624E9">
        <w:rPr>
          <w:sz w:val="28"/>
          <w:lang w:val="en-GB"/>
        </w:rPr>
        <w:t>h</w:t>
      </w:r>
      <w:r w:rsidRPr="00C624E9">
        <w:rPr>
          <w:sz w:val="28"/>
          <w:lang w:val="en-GB"/>
        </w:rPr>
        <w:t>nology, etc.) applied to the plant. The reason why the plant represents the whole national bioenergy sector should clearly be explained.  For example – the production of the plant represents a high percentage of total production in the country.</w:t>
      </w:r>
    </w:p>
    <w:p w14:paraId="3C395D81" w14:textId="77777777" w:rsidR="00121075" w:rsidRDefault="00121075" w:rsidP="00121075">
      <w:pPr>
        <w:pStyle w:val="Textkrper"/>
        <w:rPr>
          <w:sz w:val="28"/>
          <w:lang w:val="en-GB"/>
        </w:rPr>
      </w:pPr>
      <w:r>
        <w:rPr>
          <w:sz w:val="28"/>
          <w:lang w:val="en-GB"/>
        </w:rPr>
        <w:t>The implementation reports apply case studies and use existing research r</w:t>
      </w:r>
      <w:r>
        <w:rPr>
          <w:sz w:val="28"/>
          <w:lang w:val="en-GB"/>
        </w:rPr>
        <w:t>e</w:t>
      </w:r>
      <w:r>
        <w:rPr>
          <w:sz w:val="28"/>
          <w:lang w:val="en-GB"/>
        </w:rPr>
        <w:t>ports for providing information for this indicator. As long as the national stati</w:t>
      </w:r>
      <w:r>
        <w:rPr>
          <w:sz w:val="28"/>
          <w:lang w:val="en-GB"/>
        </w:rPr>
        <w:t>s</w:t>
      </w:r>
      <w:r>
        <w:rPr>
          <w:sz w:val="28"/>
          <w:lang w:val="en-GB"/>
        </w:rPr>
        <w:t xml:space="preserve">tical offices cannot analyse the bioenergy sector separately within the System </w:t>
      </w:r>
      <w:r>
        <w:rPr>
          <w:sz w:val="28"/>
          <w:lang w:val="en-GB"/>
        </w:rPr>
        <w:lastRenderedPageBreak/>
        <w:t>of National Accounting only case studies can be used for the indicator. Ther</w:t>
      </w:r>
      <w:r>
        <w:rPr>
          <w:sz w:val="28"/>
          <w:lang w:val="en-GB"/>
        </w:rPr>
        <w:t>e</w:t>
      </w:r>
      <w:r>
        <w:rPr>
          <w:sz w:val="28"/>
          <w:lang w:val="en-GB"/>
        </w:rPr>
        <w:t>fore, not an attribution issue is the main constraint but the availability of data.</w:t>
      </w:r>
    </w:p>
    <w:p w14:paraId="7FC4E39E" w14:textId="77777777" w:rsidR="00121075" w:rsidRDefault="00121075" w:rsidP="00121075">
      <w:pPr>
        <w:pStyle w:val="Textkrper"/>
        <w:rPr>
          <w:sz w:val="28"/>
          <w:lang w:val="en-GB"/>
        </w:rPr>
      </w:pPr>
    </w:p>
    <w:p w14:paraId="3F5D28B9" w14:textId="71E73FD3" w:rsidR="00121075" w:rsidRPr="00E92938" w:rsidRDefault="00121075" w:rsidP="00760744">
      <w:pPr>
        <w:pStyle w:val="Textkrper"/>
        <w:numPr>
          <w:ilvl w:val="0"/>
          <w:numId w:val="38"/>
        </w:numPr>
        <w:tabs>
          <w:tab w:val="left" w:pos="1035"/>
        </w:tabs>
        <w:rPr>
          <w:sz w:val="28"/>
        </w:rPr>
      </w:pPr>
      <w:r>
        <w:rPr>
          <w:sz w:val="28"/>
        </w:rPr>
        <w:t>What is the g</w:t>
      </w:r>
      <w:r w:rsidRPr="005C463D">
        <w:rPr>
          <w:sz w:val="28"/>
        </w:rPr>
        <w:t>ross value added</w:t>
      </w:r>
      <w:r>
        <w:rPr>
          <w:sz w:val="28"/>
        </w:rPr>
        <w:t xml:space="preserve"> per unit of bioenergy?</w:t>
      </w:r>
    </w:p>
    <w:p w14:paraId="73F012A7" w14:textId="77777777" w:rsidR="00121075" w:rsidRDefault="00121075" w:rsidP="00760744">
      <w:pPr>
        <w:pStyle w:val="Textkrper"/>
        <w:numPr>
          <w:ilvl w:val="0"/>
          <w:numId w:val="16"/>
        </w:numPr>
        <w:rPr>
          <w:sz w:val="28"/>
          <w:lang w:val="en-GB"/>
        </w:rPr>
      </w:pPr>
      <w:r>
        <w:rPr>
          <w:sz w:val="28"/>
          <w:lang w:val="en-GB"/>
        </w:rPr>
        <w:t>TIER 1: Conduct case studies and extrapolate to the national level.</w:t>
      </w:r>
    </w:p>
    <w:p w14:paraId="5C087B84" w14:textId="57F70E89" w:rsidR="00121075" w:rsidRPr="001327D4" w:rsidRDefault="00121075" w:rsidP="00AC7705">
      <w:pPr>
        <w:pStyle w:val="Textkrper"/>
        <w:numPr>
          <w:ilvl w:val="0"/>
          <w:numId w:val="16"/>
        </w:numPr>
        <w:rPr>
          <w:sz w:val="28"/>
          <w:lang w:val="en-GB"/>
        </w:rPr>
      </w:pPr>
      <w:r w:rsidRPr="001327D4">
        <w:rPr>
          <w:sz w:val="28"/>
          <w:lang w:val="en-GB"/>
        </w:rPr>
        <w:t>TIER 2:</w:t>
      </w:r>
      <w:r w:rsidR="00AC7705" w:rsidRPr="001327D4">
        <w:t xml:space="preserve"> </w:t>
      </w:r>
      <w:r w:rsidR="00AC7705" w:rsidRPr="001327D4">
        <w:rPr>
          <w:sz w:val="28"/>
          <w:lang w:val="en-GB"/>
        </w:rPr>
        <w:t>As</w:t>
      </w:r>
      <w:r w:rsidR="001327D4">
        <w:rPr>
          <w:sz w:val="28"/>
          <w:lang w:val="en-GB"/>
        </w:rPr>
        <w:t xml:space="preserve"> a proxy for this indicator, in</w:t>
      </w:r>
      <w:r w:rsidR="00AC7705" w:rsidRPr="001327D4">
        <w:rPr>
          <w:sz w:val="28"/>
          <w:lang w:val="en-GB"/>
        </w:rPr>
        <w:t>vestments and annual turnover for bioenergy can be used, as these are the monetary inputs to economic sectors which generate additional value.</w:t>
      </w:r>
    </w:p>
    <w:p w14:paraId="4C7751B1" w14:textId="77777777" w:rsidR="00121075" w:rsidRDefault="00121075" w:rsidP="00760744">
      <w:pPr>
        <w:pStyle w:val="Textkrper"/>
        <w:numPr>
          <w:ilvl w:val="0"/>
          <w:numId w:val="16"/>
        </w:numPr>
        <w:rPr>
          <w:sz w:val="28"/>
          <w:lang w:val="en-GB"/>
        </w:rPr>
      </w:pPr>
      <w:r w:rsidRPr="001327D4">
        <w:rPr>
          <w:sz w:val="28"/>
          <w:lang w:val="en-GB"/>
        </w:rPr>
        <w:t>TIER 3: The System of National Accounting shall be used for a sub-</w:t>
      </w:r>
      <w:r>
        <w:rPr>
          <w:sz w:val="28"/>
          <w:lang w:val="en-GB"/>
        </w:rPr>
        <w:t>division for bioenergy. SNA applies economic allocation of the sector.</w:t>
      </w:r>
    </w:p>
    <w:p w14:paraId="1885CBDE" w14:textId="77777777" w:rsidR="00121075" w:rsidRDefault="00121075" w:rsidP="00121075">
      <w:pPr>
        <w:pStyle w:val="Textkrper"/>
        <w:rPr>
          <w:sz w:val="28"/>
          <w:lang w:val="en-GB"/>
        </w:rPr>
      </w:pPr>
    </w:p>
    <w:p w14:paraId="5FEAD1F2" w14:textId="77777777" w:rsidR="00121075" w:rsidRPr="000479F1" w:rsidRDefault="00121075" w:rsidP="00121075">
      <w:pPr>
        <w:pStyle w:val="berschrift2"/>
        <w:rPr>
          <w:lang w:val="en-GB"/>
        </w:rPr>
      </w:pPr>
      <w:bookmarkStart w:id="35" w:name="_Toc535852057"/>
      <w:r w:rsidRPr="000479F1">
        <w:rPr>
          <w:lang w:val="en-GB"/>
        </w:rPr>
        <w:t>Indicator 20: Change in the consumption of fossil fuels and tr</w:t>
      </w:r>
      <w:r w:rsidRPr="000479F1">
        <w:rPr>
          <w:lang w:val="en-GB"/>
        </w:rPr>
        <w:t>a</w:t>
      </w:r>
      <w:r w:rsidRPr="000479F1">
        <w:rPr>
          <w:lang w:val="en-GB"/>
        </w:rPr>
        <w:t>ditional use of biomass</w:t>
      </w:r>
      <w:bookmarkEnd w:id="35"/>
    </w:p>
    <w:p w14:paraId="4E8529FF" w14:textId="77777777" w:rsidR="00121075" w:rsidRPr="00CC6EEA" w:rsidRDefault="00121075" w:rsidP="00121075">
      <w:pPr>
        <w:pStyle w:val="Textkrper"/>
        <w:rPr>
          <w:b/>
          <w:i/>
          <w:sz w:val="28"/>
          <w:lang w:val="en-GB"/>
        </w:rPr>
      </w:pPr>
      <w:r w:rsidRPr="00CC6EEA">
        <w:rPr>
          <w:b/>
          <w:i/>
          <w:sz w:val="28"/>
          <w:lang w:val="en-GB"/>
        </w:rPr>
        <w:t>a) Short recapitulation of the indicator</w:t>
      </w:r>
    </w:p>
    <w:p w14:paraId="65A909DB"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Description:</w:t>
      </w:r>
    </w:p>
    <w:p w14:paraId="20EBF7D1"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(20.1) Substitution of fossil fuels with domestic bioenergy measured by energy content (20.1a) and in annual savings of convertible currency from reduced purchases of fossil fuels (20.1b).</w:t>
      </w:r>
    </w:p>
    <w:p w14:paraId="178EDDED"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(20.2) Substitution of traditional use of biomass with modern domestic bioenergy measured by ene</w:t>
      </w:r>
      <w:r w:rsidRPr="00774009">
        <w:rPr>
          <w:sz w:val="22"/>
          <w:szCs w:val="22"/>
        </w:rPr>
        <w:t>r</w:t>
      </w:r>
      <w:r w:rsidRPr="00774009">
        <w:rPr>
          <w:sz w:val="22"/>
          <w:szCs w:val="22"/>
        </w:rPr>
        <w:t>gy content.</w:t>
      </w:r>
    </w:p>
    <w:p w14:paraId="5EE48E22"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Measurement unit(s):</w:t>
      </w:r>
    </w:p>
    <w:p w14:paraId="012DA1AC"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(20.1a) MJ per year and/or MW per year</w:t>
      </w:r>
    </w:p>
    <w:p w14:paraId="4E9FE580"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(20.1b) USD per year</w:t>
      </w:r>
    </w:p>
    <w:p w14:paraId="67344B2C"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(20.2) MJ per year and/or MW per year</w:t>
      </w:r>
    </w:p>
    <w:p w14:paraId="5C34BCF6" w14:textId="77777777" w:rsidR="00121075" w:rsidRDefault="00121075" w:rsidP="00121075">
      <w:pPr>
        <w:pStyle w:val="Textkrper"/>
        <w:rPr>
          <w:sz w:val="28"/>
          <w:lang w:val="en-GB"/>
        </w:rPr>
      </w:pPr>
    </w:p>
    <w:p w14:paraId="6E420B5F" w14:textId="77777777" w:rsidR="00121075" w:rsidRPr="00CC6EEA" w:rsidRDefault="00121075" w:rsidP="00121075">
      <w:pPr>
        <w:pStyle w:val="Textkrper"/>
        <w:rPr>
          <w:b/>
          <w:i/>
          <w:sz w:val="28"/>
          <w:lang w:val="en-GB"/>
        </w:rPr>
      </w:pPr>
      <w:r w:rsidRPr="00CC6EEA">
        <w:rPr>
          <w:b/>
          <w:i/>
          <w:sz w:val="28"/>
          <w:lang w:val="en-GB"/>
        </w:rPr>
        <w:t>b) Attribution challenges during implementation</w:t>
      </w:r>
    </w:p>
    <w:p w14:paraId="76BB2BD4" w14:textId="77777777" w:rsidR="00121075" w:rsidRDefault="00121075" w:rsidP="00121075">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121075" w:rsidRPr="00AC31C4" w14:paraId="6B2C60E7" w14:textId="77777777" w:rsidTr="00E869CF">
        <w:tc>
          <w:tcPr>
            <w:tcW w:w="669" w:type="pct"/>
          </w:tcPr>
          <w:p w14:paraId="058D48A6" w14:textId="77777777" w:rsidR="00121075" w:rsidRPr="00AC31C4" w:rsidRDefault="00121075" w:rsidP="00E869CF">
            <w:pPr>
              <w:pStyle w:val="Textkrper"/>
              <w:rPr>
                <w:b/>
                <w:lang w:val="en-GB"/>
              </w:rPr>
            </w:pPr>
            <w:r w:rsidRPr="00AC31C4">
              <w:rPr>
                <w:b/>
                <w:lang w:val="en-GB"/>
              </w:rPr>
              <w:t>Country</w:t>
            </w:r>
          </w:p>
        </w:tc>
        <w:tc>
          <w:tcPr>
            <w:tcW w:w="1831" w:type="pct"/>
          </w:tcPr>
          <w:p w14:paraId="1828B9AF" w14:textId="77777777" w:rsidR="00121075" w:rsidRPr="00AC31C4" w:rsidRDefault="00121075" w:rsidP="00E869CF">
            <w:pPr>
              <w:pStyle w:val="Textkrper"/>
              <w:rPr>
                <w:b/>
                <w:lang w:val="en-GB"/>
              </w:rPr>
            </w:pPr>
            <w:r w:rsidRPr="00AC31C4">
              <w:rPr>
                <w:b/>
                <w:lang w:val="en-GB"/>
              </w:rPr>
              <w:t>Attribution issue</w:t>
            </w:r>
          </w:p>
        </w:tc>
        <w:tc>
          <w:tcPr>
            <w:tcW w:w="1831" w:type="pct"/>
          </w:tcPr>
          <w:p w14:paraId="6D683CF2" w14:textId="77777777" w:rsidR="00121075" w:rsidRPr="00AC31C4" w:rsidRDefault="00121075" w:rsidP="00E869CF">
            <w:pPr>
              <w:pStyle w:val="Textkrper"/>
              <w:rPr>
                <w:b/>
                <w:lang w:val="en-GB"/>
              </w:rPr>
            </w:pPr>
            <w:r w:rsidRPr="00AC31C4">
              <w:rPr>
                <w:b/>
                <w:lang w:val="en-GB"/>
              </w:rPr>
              <w:t>Used approach</w:t>
            </w:r>
          </w:p>
        </w:tc>
        <w:tc>
          <w:tcPr>
            <w:tcW w:w="669" w:type="pct"/>
          </w:tcPr>
          <w:p w14:paraId="52F70FF7" w14:textId="77777777" w:rsidR="00121075" w:rsidRPr="00AC31C4" w:rsidRDefault="00121075" w:rsidP="00E869CF">
            <w:pPr>
              <w:pStyle w:val="Textkrper"/>
              <w:rPr>
                <w:b/>
                <w:lang w:val="en-GB"/>
              </w:rPr>
            </w:pPr>
            <w:r w:rsidRPr="00AC31C4">
              <w:rPr>
                <w:b/>
                <w:lang w:val="en-GB"/>
              </w:rPr>
              <w:t>Reference</w:t>
            </w:r>
          </w:p>
        </w:tc>
      </w:tr>
      <w:tr w:rsidR="00121075" w:rsidRPr="00C1103C" w14:paraId="1CDEBDC6" w14:textId="77777777" w:rsidTr="00E869CF">
        <w:tc>
          <w:tcPr>
            <w:tcW w:w="669" w:type="pct"/>
          </w:tcPr>
          <w:p w14:paraId="208E6685" w14:textId="77777777" w:rsidR="00121075" w:rsidRPr="00C1103C" w:rsidRDefault="00121075" w:rsidP="00E869CF">
            <w:pPr>
              <w:pStyle w:val="Textkrper"/>
              <w:jc w:val="left"/>
              <w:rPr>
                <w:sz w:val="22"/>
                <w:szCs w:val="22"/>
                <w:lang w:val="en-GB"/>
              </w:rPr>
            </w:pPr>
            <w:r w:rsidRPr="00C1103C">
              <w:rPr>
                <w:sz w:val="22"/>
                <w:szCs w:val="22"/>
                <w:lang w:val="en-GB"/>
              </w:rPr>
              <w:t>Columbia</w:t>
            </w:r>
          </w:p>
        </w:tc>
        <w:tc>
          <w:tcPr>
            <w:tcW w:w="1831" w:type="pct"/>
          </w:tcPr>
          <w:p w14:paraId="11FFC5AD" w14:textId="77777777" w:rsidR="00121075" w:rsidRPr="00C1103C" w:rsidRDefault="00121075" w:rsidP="00E869CF">
            <w:pPr>
              <w:pStyle w:val="Textkrper"/>
              <w:jc w:val="left"/>
              <w:rPr>
                <w:sz w:val="22"/>
                <w:szCs w:val="22"/>
                <w:lang w:val="en-GB"/>
              </w:rPr>
            </w:pPr>
            <w:r w:rsidRPr="00C1103C">
              <w:rPr>
                <w:sz w:val="22"/>
                <w:szCs w:val="22"/>
                <w:lang w:val="en-GB"/>
              </w:rPr>
              <w:t>No attribution issue addressed</w:t>
            </w:r>
          </w:p>
        </w:tc>
        <w:tc>
          <w:tcPr>
            <w:tcW w:w="1831" w:type="pct"/>
          </w:tcPr>
          <w:p w14:paraId="1C4F2AA8" w14:textId="77777777" w:rsidR="00121075" w:rsidRPr="00C1103C" w:rsidRDefault="00121075" w:rsidP="00E869CF">
            <w:pPr>
              <w:pStyle w:val="Textkrper"/>
              <w:jc w:val="left"/>
              <w:rPr>
                <w:sz w:val="22"/>
                <w:szCs w:val="22"/>
                <w:lang w:val="en-GB"/>
              </w:rPr>
            </w:pPr>
          </w:p>
        </w:tc>
        <w:tc>
          <w:tcPr>
            <w:tcW w:w="669" w:type="pct"/>
          </w:tcPr>
          <w:p w14:paraId="24243A56" w14:textId="77777777" w:rsidR="00121075" w:rsidRPr="00C1103C" w:rsidRDefault="00121075" w:rsidP="00E869CF">
            <w:pPr>
              <w:pStyle w:val="Textkrper"/>
              <w:jc w:val="left"/>
              <w:rPr>
                <w:sz w:val="22"/>
                <w:szCs w:val="22"/>
                <w:lang w:val="en-GB"/>
              </w:rPr>
            </w:pPr>
          </w:p>
        </w:tc>
      </w:tr>
      <w:tr w:rsidR="00121075" w:rsidRPr="00C1103C" w14:paraId="78B4B80E" w14:textId="77777777" w:rsidTr="00E869CF">
        <w:tc>
          <w:tcPr>
            <w:tcW w:w="669" w:type="pct"/>
          </w:tcPr>
          <w:p w14:paraId="2823282D" w14:textId="77777777" w:rsidR="00121075" w:rsidRPr="00C1103C" w:rsidRDefault="00121075" w:rsidP="00E869CF">
            <w:pPr>
              <w:pStyle w:val="Textkrper"/>
              <w:jc w:val="left"/>
              <w:rPr>
                <w:sz w:val="22"/>
                <w:szCs w:val="22"/>
                <w:lang w:val="en-GB"/>
              </w:rPr>
            </w:pPr>
            <w:r w:rsidRPr="00C1103C">
              <w:rPr>
                <w:sz w:val="22"/>
                <w:szCs w:val="22"/>
                <w:lang w:val="en-GB"/>
              </w:rPr>
              <w:t>Germany</w:t>
            </w:r>
          </w:p>
        </w:tc>
        <w:tc>
          <w:tcPr>
            <w:tcW w:w="1831" w:type="pct"/>
          </w:tcPr>
          <w:p w14:paraId="67C9189E" w14:textId="77777777" w:rsidR="00121075" w:rsidRPr="00C1103C" w:rsidRDefault="00121075" w:rsidP="00E869CF">
            <w:pPr>
              <w:pStyle w:val="Textkrper"/>
              <w:jc w:val="left"/>
              <w:rPr>
                <w:sz w:val="22"/>
                <w:szCs w:val="22"/>
                <w:lang w:val="en-GB"/>
              </w:rPr>
            </w:pPr>
            <w:r w:rsidRPr="00C1103C">
              <w:rPr>
                <w:sz w:val="22"/>
                <w:szCs w:val="22"/>
                <w:lang w:val="en-GB"/>
              </w:rPr>
              <w:t>No attribution issue addressed</w:t>
            </w:r>
          </w:p>
        </w:tc>
        <w:tc>
          <w:tcPr>
            <w:tcW w:w="1831" w:type="pct"/>
          </w:tcPr>
          <w:p w14:paraId="28C2502C" w14:textId="77777777" w:rsidR="00121075" w:rsidRPr="00C1103C" w:rsidRDefault="00121075" w:rsidP="00E869CF">
            <w:pPr>
              <w:pStyle w:val="Textkrper"/>
              <w:jc w:val="left"/>
              <w:rPr>
                <w:sz w:val="22"/>
                <w:szCs w:val="22"/>
                <w:lang w:val="en-GB"/>
              </w:rPr>
            </w:pPr>
          </w:p>
        </w:tc>
        <w:tc>
          <w:tcPr>
            <w:tcW w:w="669" w:type="pct"/>
          </w:tcPr>
          <w:p w14:paraId="418A7B9B" w14:textId="77777777" w:rsidR="00121075" w:rsidRPr="00C1103C" w:rsidRDefault="00121075" w:rsidP="00E869CF">
            <w:pPr>
              <w:pStyle w:val="Textkrper"/>
              <w:jc w:val="left"/>
              <w:rPr>
                <w:sz w:val="22"/>
                <w:szCs w:val="22"/>
                <w:lang w:val="en-GB"/>
              </w:rPr>
            </w:pPr>
          </w:p>
        </w:tc>
      </w:tr>
      <w:tr w:rsidR="00121075" w:rsidRPr="00C1103C" w14:paraId="51527970" w14:textId="77777777" w:rsidTr="00E869CF">
        <w:tc>
          <w:tcPr>
            <w:tcW w:w="669" w:type="pct"/>
          </w:tcPr>
          <w:p w14:paraId="4805ED9E" w14:textId="77777777" w:rsidR="00121075" w:rsidRPr="00C1103C" w:rsidRDefault="00121075" w:rsidP="00E869CF">
            <w:pPr>
              <w:pStyle w:val="Textkrper"/>
              <w:jc w:val="left"/>
              <w:rPr>
                <w:sz w:val="22"/>
                <w:szCs w:val="22"/>
                <w:lang w:val="en-GB"/>
              </w:rPr>
            </w:pPr>
            <w:r w:rsidRPr="00C1103C">
              <w:rPr>
                <w:sz w:val="22"/>
                <w:szCs w:val="22"/>
                <w:lang w:val="en-GB"/>
              </w:rPr>
              <w:t>Indonesia</w:t>
            </w:r>
          </w:p>
        </w:tc>
        <w:tc>
          <w:tcPr>
            <w:tcW w:w="1831" w:type="pct"/>
          </w:tcPr>
          <w:p w14:paraId="26799C0B" w14:textId="77777777" w:rsidR="00121075" w:rsidRPr="00C1103C" w:rsidRDefault="00121075" w:rsidP="00E869CF">
            <w:pPr>
              <w:pStyle w:val="Textkrper"/>
              <w:jc w:val="left"/>
              <w:rPr>
                <w:sz w:val="22"/>
                <w:szCs w:val="22"/>
                <w:lang w:val="en-GB"/>
              </w:rPr>
            </w:pPr>
            <w:r w:rsidRPr="00C1103C">
              <w:rPr>
                <w:sz w:val="22"/>
                <w:szCs w:val="22"/>
                <w:lang w:val="en-GB"/>
              </w:rPr>
              <w:t>No attribution issue addressed</w:t>
            </w:r>
          </w:p>
        </w:tc>
        <w:tc>
          <w:tcPr>
            <w:tcW w:w="1831" w:type="pct"/>
          </w:tcPr>
          <w:p w14:paraId="22641D14" w14:textId="77777777" w:rsidR="00121075" w:rsidRPr="00C1103C" w:rsidRDefault="00121075" w:rsidP="00E869CF">
            <w:pPr>
              <w:pStyle w:val="Textkrper"/>
              <w:jc w:val="left"/>
              <w:rPr>
                <w:sz w:val="22"/>
                <w:szCs w:val="22"/>
                <w:lang w:val="en-GB"/>
              </w:rPr>
            </w:pPr>
          </w:p>
        </w:tc>
        <w:tc>
          <w:tcPr>
            <w:tcW w:w="669" w:type="pct"/>
          </w:tcPr>
          <w:p w14:paraId="75BC3BE3" w14:textId="77777777" w:rsidR="00121075" w:rsidRPr="00C1103C" w:rsidRDefault="00121075" w:rsidP="00E869CF">
            <w:pPr>
              <w:pStyle w:val="Textkrper"/>
              <w:jc w:val="left"/>
              <w:rPr>
                <w:sz w:val="22"/>
                <w:szCs w:val="22"/>
                <w:lang w:val="en-GB"/>
              </w:rPr>
            </w:pPr>
          </w:p>
        </w:tc>
      </w:tr>
      <w:tr w:rsidR="00121075" w:rsidRPr="001C282E" w14:paraId="039EBE1D" w14:textId="77777777" w:rsidTr="00E869CF">
        <w:tc>
          <w:tcPr>
            <w:tcW w:w="669" w:type="pct"/>
          </w:tcPr>
          <w:p w14:paraId="64098ED5" w14:textId="77777777" w:rsidR="00121075" w:rsidRPr="001C282E" w:rsidRDefault="00121075" w:rsidP="00E869CF">
            <w:pPr>
              <w:pStyle w:val="Textkrper"/>
              <w:jc w:val="left"/>
              <w:rPr>
                <w:sz w:val="22"/>
                <w:szCs w:val="22"/>
                <w:lang w:val="en-GB"/>
              </w:rPr>
            </w:pPr>
            <w:r w:rsidRPr="001C282E">
              <w:rPr>
                <w:sz w:val="22"/>
                <w:szCs w:val="22"/>
                <w:lang w:val="en-GB"/>
              </w:rPr>
              <w:t>Paraguay</w:t>
            </w:r>
          </w:p>
        </w:tc>
        <w:tc>
          <w:tcPr>
            <w:tcW w:w="1831" w:type="pct"/>
          </w:tcPr>
          <w:p w14:paraId="5DB976B7" w14:textId="77777777" w:rsidR="00121075" w:rsidRPr="001C282E" w:rsidRDefault="00121075" w:rsidP="00E869CF">
            <w:pPr>
              <w:pStyle w:val="Textkrper"/>
              <w:jc w:val="left"/>
              <w:rPr>
                <w:sz w:val="22"/>
                <w:szCs w:val="22"/>
                <w:lang w:val="en-GB"/>
              </w:rPr>
            </w:pPr>
            <w:r w:rsidRPr="001C282E">
              <w:rPr>
                <w:sz w:val="22"/>
                <w:szCs w:val="22"/>
                <w:lang w:val="en-GB"/>
              </w:rPr>
              <w:t>No attribution issue addressed</w:t>
            </w:r>
          </w:p>
        </w:tc>
        <w:tc>
          <w:tcPr>
            <w:tcW w:w="1831" w:type="pct"/>
          </w:tcPr>
          <w:p w14:paraId="2F0C358E" w14:textId="77777777" w:rsidR="00121075" w:rsidRPr="001C282E" w:rsidRDefault="00121075" w:rsidP="00E869CF">
            <w:pPr>
              <w:pStyle w:val="Textkrper"/>
              <w:jc w:val="left"/>
              <w:rPr>
                <w:sz w:val="22"/>
                <w:szCs w:val="22"/>
                <w:lang w:val="en-GB"/>
              </w:rPr>
            </w:pPr>
          </w:p>
        </w:tc>
        <w:tc>
          <w:tcPr>
            <w:tcW w:w="669" w:type="pct"/>
          </w:tcPr>
          <w:p w14:paraId="026F51B8" w14:textId="77777777" w:rsidR="00121075" w:rsidRPr="001C282E" w:rsidRDefault="00121075" w:rsidP="00E869CF">
            <w:pPr>
              <w:pStyle w:val="Textkrper"/>
              <w:jc w:val="left"/>
              <w:rPr>
                <w:sz w:val="22"/>
                <w:szCs w:val="22"/>
                <w:lang w:val="en-GB"/>
              </w:rPr>
            </w:pPr>
          </w:p>
        </w:tc>
      </w:tr>
      <w:tr w:rsidR="00121075" w:rsidRPr="001C282E" w14:paraId="0786E2BF" w14:textId="77777777" w:rsidTr="00E869CF">
        <w:tc>
          <w:tcPr>
            <w:tcW w:w="669" w:type="pct"/>
          </w:tcPr>
          <w:p w14:paraId="7BF00FD6" w14:textId="77777777" w:rsidR="00121075" w:rsidRPr="001C282E" w:rsidRDefault="00121075" w:rsidP="00E869CF">
            <w:pPr>
              <w:pStyle w:val="Textkrper"/>
              <w:jc w:val="left"/>
              <w:rPr>
                <w:sz w:val="22"/>
                <w:szCs w:val="22"/>
                <w:lang w:val="en-GB"/>
              </w:rPr>
            </w:pPr>
            <w:r w:rsidRPr="001C282E">
              <w:rPr>
                <w:sz w:val="22"/>
                <w:szCs w:val="22"/>
                <w:lang w:val="en-GB"/>
              </w:rPr>
              <w:t>Vietnam</w:t>
            </w:r>
          </w:p>
        </w:tc>
        <w:tc>
          <w:tcPr>
            <w:tcW w:w="1831" w:type="pct"/>
          </w:tcPr>
          <w:p w14:paraId="439C8982" w14:textId="77777777" w:rsidR="00121075" w:rsidRPr="001C282E" w:rsidRDefault="00121075" w:rsidP="00E869CF">
            <w:pPr>
              <w:pStyle w:val="Textkrper"/>
              <w:jc w:val="left"/>
              <w:rPr>
                <w:sz w:val="22"/>
                <w:szCs w:val="22"/>
                <w:lang w:val="en-GB"/>
              </w:rPr>
            </w:pPr>
            <w:r w:rsidRPr="001C282E">
              <w:rPr>
                <w:sz w:val="22"/>
                <w:szCs w:val="22"/>
                <w:lang w:val="en-GB"/>
              </w:rPr>
              <w:t>No attribution issue addressed</w:t>
            </w:r>
          </w:p>
        </w:tc>
        <w:tc>
          <w:tcPr>
            <w:tcW w:w="1831" w:type="pct"/>
          </w:tcPr>
          <w:p w14:paraId="675405D5" w14:textId="77777777" w:rsidR="00121075" w:rsidRPr="001C282E" w:rsidRDefault="00121075" w:rsidP="00E869CF">
            <w:pPr>
              <w:pStyle w:val="Textkrper"/>
              <w:jc w:val="left"/>
              <w:rPr>
                <w:sz w:val="22"/>
                <w:szCs w:val="22"/>
                <w:lang w:val="en-GB"/>
              </w:rPr>
            </w:pPr>
          </w:p>
        </w:tc>
        <w:tc>
          <w:tcPr>
            <w:tcW w:w="669" w:type="pct"/>
          </w:tcPr>
          <w:p w14:paraId="1D70B2C5" w14:textId="77777777" w:rsidR="00121075" w:rsidRPr="001C282E" w:rsidRDefault="00121075" w:rsidP="00E869CF">
            <w:pPr>
              <w:pStyle w:val="Textkrper"/>
              <w:jc w:val="left"/>
              <w:rPr>
                <w:sz w:val="22"/>
                <w:szCs w:val="22"/>
                <w:lang w:val="en-GB"/>
              </w:rPr>
            </w:pPr>
          </w:p>
        </w:tc>
      </w:tr>
    </w:tbl>
    <w:p w14:paraId="5CB56F2F" w14:textId="77777777" w:rsidR="00121075" w:rsidRDefault="00121075" w:rsidP="00121075">
      <w:pPr>
        <w:pStyle w:val="Textkrper"/>
        <w:rPr>
          <w:sz w:val="28"/>
          <w:lang w:val="en-GB"/>
        </w:rPr>
      </w:pPr>
    </w:p>
    <w:p w14:paraId="377747F3" w14:textId="77777777" w:rsidR="00121075" w:rsidRPr="00CC6EEA" w:rsidRDefault="00121075" w:rsidP="00121075">
      <w:pPr>
        <w:pStyle w:val="Textkrper"/>
        <w:rPr>
          <w:b/>
          <w:i/>
          <w:sz w:val="28"/>
          <w:lang w:val="en-GB"/>
        </w:rPr>
      </w:pPr>
      <w:r>
        <w:rPr>
          <w:b/>
          <w:i/>
          <w:sz w:val="28"/>
          <w:lang w:val="en-GB"/>
        </w:rPr>
        <w:t>c) I</w:t>
      </w:r>
      <w:r w:rsidRPr="00CC6EEA">
        <w:rPr>
          <w:b/>
          <w:i/>
          <w:sz w:val="28"/>
          <w:lang w:val="en-GB"/>
        </w:rPr>
        <w:t>ssues highlighted by the TFS sub-group</w:t>
      </w:r>
    </w:p>
    <w:p w14:paraId="76100200" w14:textId="77777777" w:rsidR="00121075" w:rsidRDefault="00121075" w:rsidP="00121075">
      <w:pPr>
        <w:pStyle w:val="Textkrper"/>
        <w:rPr>
          <w:sz w:val="28"/>
          <w:lang w:val="en-GB"/>
        </w:rPr>
      </w:pPr>
      <w:r w:rsidRPr="00A048C1">
        <w:rPr>
          <w:sz w:val="28"/>
          <w:lang w:val="en-GB"/>
        </w:rPr>
        <w:t xml:space="preserve">As the main focus of the indicators is the contribution of domestic bioenergy production to energy security and to the balance of payments, consumption of </w:t>
      </w:r>
      <w:r w:rsidRPr="00A048C1">
        <w:rPr>
          <w:sz w:val="28"/>
          <w:lang w:val="en-GB"/>
        </w:rPr>
        <w:lastRenderedPageBreak/>
        <w:t>imported bioenergy should not be considered. For the same reason, exports of bioenergy produced in the country should be considered when estimating ind</w:t>
      </w:r>
      <w:r w:rsidRPr="00A048C1">
        <w:rPr>
          <w:sz w:val="28"/>
          <w:lang w:val="en-GB"/>
        </w:rPr>
        <w:t>i</w:t>
      </w:r>
      <w:r w:rsidRPr="00A048C1">
        <w:rPr>
          <w:sz w:val="28"/>
          <w:lang w:val="en-GB"/>
        </w:rPr>
        <w:t>cator 20.1b (annual savings (or earnings) from reduced purchased of fossil fuels (or increased sales of bioenergy).</w:t>
      </w:r>
    </w:p>
    <w:p w14:paraId="5F29BA33" w14:textId="77777777" w:rsidR="00121075" w:rsidRDefault="00121075" w:rsidP="00121075">
      <w:pPr>
        <w:pStyle w:val="Textkrper"/>
        <w:rPr>
          <w:sz w:val="28"/>
          <w:lang w:val="en-GB"/>
        </w:rPr>
      </w:pPr>
    </w:p>
    <w:p w14:paraId="5ED92EA3" w14:textId="77777777" w:rsidR="00121075" w:rsidRPr="000479F1" w:rsidRDefault="00121075" w:rsidP="00121075">
      <w:pPr>
        <w:pStyle w:val="Textkrper"/>
        <w:rPr>
          <w:b/>
          <w:i/>
          <w:sz w:val="28"/>
          <w:lang w:val="en-GB"/>
        </w:rPr>
      </w:pPr>
      <w:r w:rsidRPr="00CC6EEA">
        <w:rPr>
          <w:b/>
          <w:i/>
          <w:sz w:val="28"/>
          <w:lang w:val="en-GB"/>
        </w:rPr>
        <w:t>d) Specific guidance</w:t>
      </w:r>
    </w:p>
    <w:p w14:paraId="4CDF0392" w14:textId="77777777" w:rsidR="00121075" w:rsidRDefault="00121075" w:rsidP="00121075">
      <w:pPr>
        <w:pStyle w:val="Textkrper"/>
        <w:rPr>
          <w:sz w:val="28"/>
          <w:lang w:val="en-GB"/>
        </w:rPr>
      </w:pPr>
      <w:r>
        <w:rPr>
          <w:sz w:val="28"/>
          <w:lang w:val="en-GB"/>
        </w:rPr>
        <w:t>Reviewing the five Implementation Reports no attribution issue could be found.</w:t>
      </w:r>
    </w:p>
    <w:p w14:paraId="2298E882" w14:textId="77777777" w:rsidR="00121075" w:rsidRDefault="00121075" w:rsidP="00121075">
      <w:pPr>
        <w:pStyle w:val="Textkrper"/>
        <w:rPr>
          <w:sz w:val="28"/>
          <w:lang w:val="en-GB"/>
        </w:rPr>
      </w:pPr>
      <w:r>
        <w:rPr>
          <w:sz w:val="28"/>
          <w:lang w:val="en-GB"/>
        </w:rPr>
        <w:t>Also the issue highlighted by the TFS sub-group is not an attribution issue.</w:t>
      </w:r>
    </w:p>
    <w:p w14:paraId="5F1C8F5A" w14:textId="77777777" w:rsidR="00121075" w:rsidRDefault="00121075" w:rsidP="00121075">
      <w:pPr>
        <w:pStyle w:val="Textkrper"/>
        <w:rPr>
          <w:sz w:val="28"/>
          <w:lang w:val="en-GB"/>
        </w:rPr>
      </w:pPr>
      <w:r>
        <w:rPr>
          <w:sz w:val="28"/>
          <w:lang w:val="en-GB"/>
        </w:rPr>
        <w:t>Recommendation: delete this chapter.</w:t>
      </w:r>
    </w:p>
    <w:p w14:paraId="5D533408" w14:textId="77777777" w:rsidR="000479F1" w:rsidRDefault="000479F1" w:rsidP="000479F1">
      <w:pPr>
        <w:pStyle w:val="Textkrper"/>
        <w:rPr>
          <w:sz w:val="28"/>
          <w:lang w:val="en-GB"/>
        </w:rPr>
      </w:pPr>
    </w:p>
    <w:p w14:paraId="0B59607C" w14:textId="77777777" w:rsidR="00C725E1" w:rsidRDefault="00C725E1" w:rsidP="00565257">
      <w:pPr>
        <w:pStyle w:val="Textkrper"/>
        <w:rPr>
          <w:sz w:val="28"/>
          <w:lang w:val="en-GB"/>
        </w:rPr>
      </w:pPr>
    </w:p>
    <w:p w14:paraId="5730319A" w14:textId="77777777" w:rsidR="00530339" w:rsidRDefault="00530339">
      <w:pPr>
        <w:widowControl/>
        <w:adjustRightInd/>
        <w:spacing w:before="0" w:after="160" w:line="259" w:lineRule="auto"/>
        <w:jc w:val="left"/>
        <w:textAlignment w:val="auto"/>
        <w:rPr>
          <w:rFonts w:asciiTheme="minorHAnsi" w:eastAsia="MS Mincho" w:hAnsiTheme="minorHAnsi"/>
          <w:b/>
          <w:sz w:val="36"/>
          <w:szCs w:val="20"/>
          <w:lang w:eastAsia="de-DE"/>
        </w:rPr>
      </w:pPr>
      <w:r>
        <w:rPr>
          <w:rFonts w:eastAsia="MS Mincho"/>
        </w:rPr>
        <w:br w:type="page"/>
      </w:r>
    </w:p>
    <w:p w14:paraId="069F2133" w14:textId="4E3B6220" w:rsidR="00530339" w:rsidRDefault="00530339" w:rsidP="00530339">
      <w:pPr>
        <w:pStyle w:val="berschrift1"/>
        <w:rPr>
          <w:rFonts w:eastAsia="MS Mincho"/>
        </w:rPr>
      </w:pPr>
      <w:bookmarkStart w:id="36" w:name="_Toc535852058"/>
      <w:r>
        <w:rPr>
          <w:rFonts w:eastAsia="MS Mincho"/>
        </w:rPr>
        <w:lastRenderedPageBreak/>
        <w:t>Highlights concerning the attribution issue</w:t>
      </w:r>
      <w:bookmarkEnd w:id="36"/>
    </w:p>
    <w:p w14:paraId="7ED72CB7" w14:textId="77777777" w:rsidR="00C725E1" w:rsidRDefault="00C725E1" w:rsidP="00565257">
      <w:pPr>
        <w:pStyle w:val="Textkrper"/>
        <w:rPr>
          <w:sz w:val="28"/>
          <w:lang w:val="en-GB"/>
        </w:rPr>
      </w:pPr>
    </w:p>
    <w:p w14:paraId="1FDB671D" w14:textId="4E989486" w:rsidR="00C725E1" w:rsidRDefault="00530339" w:rsidP="00760744">
      <w:pPr>
        <w:pStyle w:val="Textkrper"/>
        <w:numPr>
          <w:ilvl w:val="0"/>
          <w:numId w:val="22"/>
        </w:numPr>
        <w:rPr>
          <w:sz w:val="28"/>
          <w:lang w:val="en-GB"/>
        </w:rPr>
      </w:pPr>
      <w:r>
        <w:rPr>
          <w:sz w:val="28"/>
          <w:lang w:val="en-GB"/>
        </w:rPr>
        <w:t xml:space="preserve">Understand the </w:t>
      </w:r>
      <w:r w:rsidRPr="00B14626">
        <w:rPr>
          <w:b/>
          <w:sz w:val="28"/>
          <w:lang w:val="en-GB"/>
        </w:rPr>
        <w:t>character of the attribution issue</w:t>
      </w:r>
      <w:r>
        <w:rPr>
          <w:sz w:val="28"/>
          <w:lang w:val="en-GB"/>
        </w:rPr>
        <w:t>. T</w:t>
      </w:r>
      <w:r w:rsidR="001327D4">
        <w:rPr>
          <w:sz w:val="28"/>
          <w:lang w:val="en-GB"/>
        </w:rPr>
        <w:t>his will help to identify</w:t>
      </w:r>
      <w:r>
        <w:rPr>
          <w:sz w:val="28"/>
          <w:lang w:val="en-GB"/>
        </w:rPr>
        <w:t xml:space="preserve"> simi</w:t>
      </w:r>
      <w:r w:rsidR="001327D4">
        <w:rPr>
          <w:sz w:val="28"/>
          <w:lang w:val="en-GB"/>
        </w:rPr>
        <w:t>lar attribution issues if they occur</w:t>
      </w:r>
      <w:r>
        <w:rPr>
          <w:sz w:val="28"/>
          <w:lang w:val="en-GB"/>
        </w:rPr>
        <w:t xml:space="preserve"> and </w:t>
      </w:r>
      <w:r w:rsidR="001327D4">
        <w:rPr>
          <w:sz w:val="28"/>
          <w:lang w:val="en-GB"/>
        </w:rPr>
        <w:t xml:space="preserve">find the </w:t>
      </w:r>
      <w:r>
        <w:rPr>
          <w:sz w:val="28"/>
          <w:lang w:val="en-GB"/>
        </w:rPr>
        <w:t xml:space="preserve">related guidance. </w:t>
      </w:r>
    </w:p>
    <w:p w14:paraId="6EEBC1D3" w14:textId="4400CDAF" w:rsidR="00530339" w:rsidRDefault="00530339" w:rsidP="00565257">
      <w:pPr>
        <w:pStyle w:val="Textkrper"/>
        <w:rPr>
          <w:sz w:val="28"/>
          <w:lang w:val="en-GB"/>
        </w:rPr>
      </w:pPr>
      <w:r>
        <w:rPr>
          <w:sz w:val="28"/>
          <w:lang w:val="en-GB"/>
        </w:rPr>
        <w:t>The following types of attribution can be found:</w:t>
      </w:r>
    </w:p>
    <w:p w14:paraId="3F0F761D" w14:textId="236812C0" w:rsidR="00C725E1" w:rsidRDefault="00530339" w:rsidP="00760744">
      <w:pPr>
        <w:pStyle w:val="Textkrper"/>
        <w:numPr>
          <w:ilvl w:val="0"/>
          <w:numId w:val="21"/>
        </w:numPr>
        <w:rPr>
          <w:sz w:val="28"/>
          <w:lang w:val="en-GB"/>
        </w:rPr>
      </w:pPr>
      <w:r>
        <w:rPr>
          <w:sz w:val="28"/>
          <w:lang w:val="en-GB"/>
        </w:rPr>
        <w:t>Insufficient statistical data for the bioenergy sector</w:t>
      </w:r>
    </w:p>
    <w:p w14:paraId="6AA42491" w14:textId="23914F71" w:rsidR="00530339" w:rsidRDefault="001327D4" w:rsidP="00760744">
      <w:pPr>
        <w:pStyle w:val="Textkrper"/>
        <w:numPr>
          <w:ilvl w:val="0"/>
          <w:numId w:val="21"/>
        </w:numPr>
        <w:rPr>
          <w:sz w:val="28"/>
          <w:lang w:val="en-GB"/>
        </w:rPr>
      </w:pPr>
      <w:r>
        <w:rPr>
          <w:sz w:val="28"/>
          <w:lang w:val="en-GB"/>
        </w:rPr>
        <w:t>Allocation of an</w:t>
      </w:r>
      <w:r w:rsidR="00401370">
        <w:rPr>
          <w:sz w:val="28"/>
          <w:lang w:val="en-GB"/>
        </w:rPr>
        <w:t xml:space="preserve"> indicator </w:t>
      </w:r>
      <w:r>
        <w:rPr>
          <w:sz w:val="28"/>
          <w:lang w:val="en-GB"/>
        </w:rPr>
        <w:t xml:space="preserve">the </w:t>
      </w:r>
      <w:r w:rsidR="00401370">
        <w:rPr>
          <w:sz w:val="28"/>
          <w:lang w:val="en-GB"/>
        </w:rPr>
        <w:t>o bioenergy sector</w:t>
      </w:r>
      <w:r>
        <w:rPr>
          <w:sz w:val="28"/>
          <w:lang w:val="en-GB"/>
        </w:rPr>
        <w:t xml:space="preserve"> caused by coupled pr</w:t>
      </w:r>
      <w:r>
        <w:rPr>
          <w:sz w:val="28"/>
          <w:lang w:val="en-GB"/>
        </w:rPr>
        <w:t>o</w:t>
      </w:r>
      <w:r>
        <w:rPr>
          <w:sz w:val="28"/>
          <w:lang w:val="en-GB"/>
        </w:rPr>
        <w:t>cesses</w:t>
      </w:r>
    </w:p>
    <w:p w14:paraId="6EE2A378" w14:textId="0716E00E" w:rsidR="00401370" w:rsidRDefault="00401370" w:rsidP="00760744">
      <w:pPr>
        <w:pStyle w:val="Textkrper"/>
        <w:numPr>
          <w:ilvl w:val="0"/>
          <w:numId w:val="21"/>
        </w:numPr>
        <w:rPr>
          <w:sz w:val="28"/>
          <w:lang w:val="en-GB"/>
        </w:rPr>
      </w:pPr>
      <w:r>
        <w:rPr>
          <w:sz w:val="28"/>
          <w:lang w:val="en-GB"/>
        </w:rPr>
        <w:t>Assignment of an impact to the bioenergy sector</w:t>
      </w:r>
    </w:p>
    <w:p w14:paraId="4F330150" w14:textId="6A1F7448" w:rsidR="00C725E1" w:rsidRDefault="00401370" w:rsidP="00565257">
      <w:pPr>
        <w:pStyle w:val="Textkrper"/>
        <w:rPr>
          <w:sz w:val="28"/>
          <w:lang w:val="en-GB"/>
        </w:rPr>
      </w:pPr>
      <w:r>
        <w:rPr>
          <w:sz w:val="28"/>
          <w:lang w:val="en-GB"/>
        </w:rPr>
        <w:t>Identify if an overlap of different attribution issues exist.</w:t>
      </w:r>
    </w:p>
    <w:p w14:paraId="39CE865F" w14:textId="77777777" w:rsidR="00630894" w:rsidRDefault="00630894" w:rsidP="00565257">
      <w:pPr>
        <w:pStyle w:val="Textkrper"/>
        <w:rPr>
          <w:sz w:val="28"/>
          <w:lang w:val="en-GB"/>
        </w:rPr>
      </w:pPr>
    </w:p>
    <w:p w14:paraId="73338465" w14:textId="46181DA3" w:rsidR="00401370" w:rsidRDefault="00FA03EA" w:rsidP="00760744">
      <w:pPr>
        <w:pStyle w:val="Textkrper"/>
        <w:numPr>
          <w:ilvl w:val="0"/>
          <w:numId w:val="22"/>
        </w:numPr>
        <w:rPr>
          <w:sz w:val="28"/>
          <w:lang w:val="en-GB"/>
        </w:rPr>
      </w:pPr>
      <w:r>
        <w:rPr>
          <w:sz w:val="28"/>
          <w:lang w:val="en-GB"/>
        </w:rPr>
        <w:t>If insufficient statistical data exist to determine the share of bioenergy in comparison to all other sector</w:t>
      </w:r>
      <w:r w:rsidR="008E7B3F">
        <w:rPr>
          <w:sz w:val="28"/>
          <w:lang w:val="en-GB"/>
        </w:rPr>
        <w:t>s a top-down approach and bottom-up a</w:t>
      </w:r>
      <w:r>
        <w:rPr>
          <w:sz w:val="28"/>
          <w:lang w:val="en-GB"/>
        </w:rPr>
        <w:t>p</w:t>
      </w:r>
      <w:r>
        <w:rPr>
          <w:sz w:val="28"/>
          <w:lang w:val="en-GB"/>
        </w:rPr>
        <w:t xml:space="preserve">proach can be used. The top-down approach </w:t>
      </w:r>
      <w:r w:rsidR="008E7B3F">
        <w:rPr>
          <w:sz w:val="28"/>
          <w:lang w:val="en-GB"/>
        </w:rPr>
        <w:t>applies known auxiliary info</w:t>
      </w:r>
      <w:r w:rsidR="008E7B3F">
        <w:rPr>
          <w:sz w:val="28"/>
          <w:lang w:val="en-GB"/>
        </w:rPr>
        <w:t>r</w:t>
      </w:r>
      <w:r w:rsidR="008E7B3F">
        <w:rPr>
          <w:sz w:val="28"/>
          <w:lang w:val="en-GB"/>
        </w:rPr>
        <w:t>mation to determine the share of bioenergy and the bottom-up approach extrapolates the knowledge of single units to the overall value for bioene</w:t>
      </w:r>
      <w:r w:rsidR="008E7B3F">
        <w:rPr>
          <w:sz w:val="28"/>
          <w:lang w:val="en-GB"/>
        </w:rPr>
        <w:t>r</w:t>
      </w:r>
      <w:r w:rsidR="008E7B3F">
        <w:rPr>
          <w:sz w:val="28"/>
          <w:lang w:val="en-GB"/>
        </w:rPr>
        <w:t>gy.</w:t>
      </w:r>
    </w:p>
    <w:p w14:paraId="54BB636C" w14:textId="77777777" w:rsidR="00FA03EA" w:rsidRDefault="00FA03EA" w:rsidP="00FA03EA">
      <w:pPr>
        <w:pStyle w:val="Textkrper"/>
        <w:rPr>
          <w:sz w:val="28"/>
          <w:lang w:val="en-GB"/>
        </w:rPr>
      </w:pPr>
    </w:p>
    <w:p w14:paraId="5E98E56F" w14:textId="0930A780" w:rsidR="00FA03EA" w:rsidRDefault="008E7B3F" w:rsidP="00760744">
      <w:pPr>
        <w:pStyle w:val="Textkrper"/>
        <w:numPr>
          <w:ilvl w:val="0"/>
          <w:numId w:val="22"/>
        </w:numPr>
        <w:rPr>
          <w:sz w:val="28"/>
          <w:lang w:val="en-GB"/>
        </w:rPr>
      </w:pPr>
      <w:r>
        <w:rPr>
          <w:sz w:val="28"/>
          <w:lang w:val="en-GB"/>
        </w:rPr>
        <w:t xml:space="preserve">The allocation of indicator results </w:t>
      </w:r>
      <w:r w:rsidR="00D406A8">
        <w:rPr>
          <w:sz w:val="28"/>
          <w:lang w:val="en-GB"/>
        </w:rPr>
        <w:t xml:space="preserve">of the GSI </w:t>
      </w:r>
      <w:r>
        <w:rPr>
          <w:sz w:val="28"/>
          <w:lang w:val="en-GB"/>
        </w:rPr>
        <w:t>due to coupled processes should be solved with the help of physical properties of the co-products like the energy content in the first place to assure comparability over time. Ot</w:t>
      </w:r>
      <w:r>
        <w:rPr>
          <w:sz w:val="28"/>
          <w:lang w:val="en-GB"/>
        </w:rPr>
        <w:t>h</w:t>
      </w:r>
      <w:r>
        <w:rPr>
          <w:sz w:val="28"/>
          <w:lang w:val="en-GB"/>
        </w:rPr>
        <w:t>er allocation factors like economic values can be helpful but must be ha</w:t>
      </w:r>
      <w:r>
        <w:rPr>
          <w:sz w:val="28"/>
          <w:lang w:val="en-GB"/>
        </w:rPr>
        <w:t>n</w:t>
      </w:r>
      <w:r>
        <w:rPr>
          <w:sz w:val="28"/>
          <w:lang w:val="en-GB"/>
        </w:rPr>
        <w:t>dled with care to avoid misinterpretations of indicators over time.</w:t>
      </w:r>
    </w:p>
    <w:p w14:paraId="628D57B0" w14:textId="77777777" w:rsidR="008E7B3F" w:rsidRDefault="008E7B3F" w:rsidP="008E7B3F">
      <w:pPr>
        <w:pStyle w:val="Textkrper"/>
        <w:rPr>
          <w:sz w:val="28"/>
          <w:lang w:val="en-GB"/>
        </w:rPr>
      </w:pPr>
    </w:p>
    <w:p w14:paraId="64474C6E" w14:textId="2A9683FC" w:rsidR="008E7B3F" w:rsidRDefault="008E7B3F" w:rsidP="00760744">
      <w:pPr>
        <w:pStyle w:val="Textkrper"/>
        <w:numPr>
          <w:ilvl w:val="0"/>
          <w:numId w:val="22"/>
        </w:numPr>
        <w:rPr>
          <w:sz w:val="28"/>
          <w:lang w:val="en-GB"/>
        </w:rPr>
      </w:pPr>
      <w:r>
        <w:rPr>
          <w:sz w:val="28"/>
          <w:lang w:val="en-GB"/>
        </w:rPr>
        <w:t xml:space="preserve">The attribution of an indicator based on a general effect (e.g. contamination of a water body) should be assigned to bioenergy by meaningful cause-effect models. If this not feasible a </w:t>
      </w:r>
      <w:r w:rsidR="00D406A8">
        <w:rPr>
          <w:sz w:val="28"/>
          <w:lang w:val="en-GB"/>
        </w:rPr>
        <w:t>proxy indicator along the cause-effect chain shall be selected as substitute.</w:t>
      </w:r>
    </w:p>
    <w:p w14:paraId="1A6B0836" w14:textId="77777777" w:rsidR="00401370" w:rsidRDefault="00401370" w:rsidP="00565257">
      <w:pPr>
        <w:pStyle w:val="Textkrper"/>
        <w:rPr>
          <w:sz w:val="28"/>
          <w:lang w:val="en-GB"/>
        </w:rPr>
      </w:pPr>
    </w:p>
    <w:p w14:paraId="1726BA4A" w14:textId="77777777" w:rsidR="00401370" w:rsidRDefault="00401370" w:rsidP="00565257">
      <w:pPr>
        <w:pStyle w:val="Textkrper"/>
        <w:rPr>
          <w:sz w:val="28"/>
          <w:lang w:val="en-GB"/>
        </w:rPr>
      </w:pPr>
    </w:p>
    <w:p w14:paraId="43C564FA" w14:textId="77777777" w:rsidR="00401370" w:rsidRDefault="00401370" w:rsidP="00565257">
      <w:pPr>
        <w:pStyle w:val="Textkrper"/>
        <w:rPr>
          <w:sz w:val="28"/>
          <w:lang w:val="en-GB"/>
        </w:rPr>
      </w:pPr>
    </w:p>
    <w:p w14:paraId="19207528" w14:textId="5EE723CF" w:rsidR="00D52BC9" w:rsidRDefault="00D52BC9">
      <w:pPr>
        <w:widowControl/>
        <w:adjustRightInd/>
        <w:spacing w:before="0" w:after="160" w:line="259" w:lineRule="auto"/>
        <w:jc w:val="left"/>
        <w:textAlignment w:val="auto"/>
        <w:rPr>
          <w:rFonts w:asciiTheme="minorHAnsi" w:eastAsiaTheme="minorHAnsi" w:hAnsiTheme="minorHAnsi" w:cs="Arial"/>
          <w:color w:val="000000"/>
          <w:sz w:val="28"/>
          <w:lang w:val="en-GB"/>
        </w:rPr>
      </w:pPr>
      <w:r>
        <w:rPr>
          <w:sz w:val="28"/>
          <w:lang w:val="en-GB"/>
        </w:rPr>
        <w:br w:type="page"/>
      </w:r>
    </w:p>
    <w:p w14:paraId="0A97915D" w14:textId="435C80E5" w:rsidR="00BB5EF2" w:rsidRPr="00ED0C7F" w:rsidRDefault="00220707" w:rsidP="00155C1B">
      <w:pPr>
        <w:pStyle w:val="Textkrper"/>
        <w:rPr>
          <w:b/>
          <w:sz w:val="32"/>
          <w:szCs w:val="32"/>
          <w:lang w:val="en-GB"/>
        </w:rPr>
      </w:pPr>
      <w:r w:rsidRPr="00ED0C7F">
        <w:rPr>
          <w:b/>
          <w:sz w:val="32"/>
          <w:szCs w:val="32"/>
          <w:lang w:val="en-GB"/>
        </w:rPr>
        <w:lastRenderedPageBreak/>
        <w:t>Literature</w:t>
      </w:r>
    </w:p>
    <w:p w14:paraId="68B6C356" w14:textId="2F3D5DDF" w:rsidR="000D7178" w:rsidRDefault="000D7178" w:rsidP="000D7178">
      <w:pPr>
        <w:pStyle w:val="Literatur"/>
        <w:rPr>
          <w:sz w:val="28"/>
          <w:szCs w:val="28"/>
        </w:rPr>
      </w:pPr>
      <w:proofErr w:type="spellStart"/>
      <w:r>
        <w:rPr>
          <w:sz w:val="28"/>
          <w:szCs w:val="28"/>
        </w:rPr>
        <w:t>BioGrace</w:t>
      </w:r>
      <w:proofErr w:type="spellEnd"/>
      <w:r>
        <w:rPr>
          <w:sz w:val="28"/>
          <w:szCs w:val="28"/>
        </w:rPr>
        <w:t xml:space="preserve"> 2012; </w:t>
      </w:r>
      <w:r w:rsidRPr="000D7178">
        <w:rPr>
          <w:sz w:val="28"/>
          <w:szCs w:val="28"/>
        </w:rPr>
        <w:t xml:space="preserve">Publishable final report for Grant Agreement IEE/09/736 </w:t>
      </w:r>
      <w:proofErr w:type="spellStart"/>
      <w:r w:rsidRPr="000D7178">
        <w:rPr>
          <w:sz w:val="28"/>
          <w:szCs w:val="28"/>
        </w:rPr>
        <w:t>B</w:t>
      </w:r>
      <w:r w:rsidRPr="000D7178">
        <w:rPr>
          <w:sz w:val="28"/>
          <w:szCs w:val="28"/>
        </w:rPr>
        <w:t>i</w:t>
      </w:r>
      <w:r w:rsidRPr="000D7178">
        <w:rPr>
          <w:sz w:val="28"/>
          <w:szCs w:val="28"/>
        </w:rPr>
        <w:t>oGrace</w:t>
      </w:r>
      <w:proofErr w:type="spellEnd"/>
      <w:r>
        <w:rPr>
          <w:sz w:val="28"/>
          <w:szCs w:val="28"/>
        </w:rPr>
        <w:t xml:space="preserve">, Harmonised Calculations of Biofuel Greenhouse Gas Emissions in Europe, </w:t>
      </w:r>
      <w:r w:rsidRPr="000D7178">
        <w:rPr>
          <w:sz w:val="28"/>
          <w:szCs w:val="28"/>
        </w:rPr>
        <w:t xml:space="preserve">John </w:t>
      </w:r>
      <w:proofErr w:type="spellStart"/>
      <w:r w:rsidRPr="000D7178">
        <w:rPr>
          <w:sz w:val="28"/>
          <w:szCs w:val="28"/>
        </w:rPr>
        <w:t>Neeft</w:t>
      </w:r>
      <w:proofErr w:type="spellEnd"/>
      <w:r w:rsidRPr="000D7178">
        <w:rPr>
          <w:sz w:val="28"/>
          <w:szCs w:val="28"/>
        </w:rPr>
        <w:t xml:space="preserve">, Simone </w:t>
      </w:r>
      <w:proofErr w:type="spellStart"/>
      <w:r w:rsidRPr="000D7178">
        <w:rPr>
          <w:sz w:val="28"/>
          <w:szCs w:val="28"/>
        </w:rPr>
        <w:t>te</w:t>
      </w:r>
      <w:proofErr w:type="spellEnd"/>
      <w:r w:rsidRPr="000D7178">
        <w:rPr>
          <w:sz w:val="28"/>
          <w:szCs w:val="28"/>
        </w:rPr>
        <w:t xml:space="preserve"> Buck, </w:t>
      </w:r>
      <w:proofErr w:type="spellStart"/>
      <w:r w:rsidRPr="000D7178">
        <w:rPr>
          <w:sz w:val="28"/>
          <w:szCs w:val="28"/>
        </w:rPr>
        <w:t>Timo</w:t>
      </w:r>
      <w:proofErr w:type="spellEnd"/>
      <w:r w:rsidRPr="000D7178">
        <w:rPr>
          <w:sz w:val="28"/>
          <w:szCs w:val="28"/>
        </w:rPr>
        <w:t xml:space="preserve"> </w:t>
      </w:r>
      <w:proofErr w:type="spellStart"/>
      <w:r w:rsidRPr="000D7178">
        <w:rPr>
          <w:sz w:val="28"/>
          <w:szCs w:val="28"/>
        </w:rPr>
        <w:t>Gerlagh</w:t>
      </w:r>
      <w:proofErr w:type="spellEnd"/>
      <w:r w:rsidRPr="000D7178">
        <w:rPr>
          <w:sz w:val="28"/>
          <w:szCs w:val="28"/>
        </w:rPr>
        <w:t xml:space="preserve"> (Agency NL)</w:t>
      </w:r>
      <w:r>
        <w:rPr>
          <w:sz w:val="28"/>
          <w:szCs w:val="28"/>
        </w:rPr>
        <w:t xml:space="preserve">, Bruno </w:t>
      </w:r>
      <w:proofErr w:type="spellStart"/>
      <w:r>
        <w:rPr>
          <w:sz w:val="28"/>
          <w:szCs w:val="28"/>
        </w:rPr>
        <w:t>Gagnepain</w:t>
      </w:r>
      <w:proofErr w:type="spellEnd"/>
      <w:r>
        <w:rPr>
          <w:sz w:val="28"/>
          <w:szCs w:val="28"/>
        </w:rPr>
        <w:t xml:space="preserve"> (ADEME), </w:t>
      </w:r>
      <w:r w:rsidRPr="000D7178">
        <w:rPr>
          <w:sz w:val="28"/>
          <w:szCs w:val="28"/>
        </w:rPr>
        <w:t xml:space="preserve">Dina </w:t>
      </w:r>
      <w:proofErr w:type="spellStart"/>
      <w:r w:rsidRPr="000D7178">
        <w:rPr>
          <w:sz w:val="28"/>
          <w:szCs w:val="28"/>
        </w:rPr>
        <w:t>Bacovsky</w:t>
      </w:r>
      <w:proofErr w:type="spellEnd"/>
      <w:r w:rsidRPr="000D7178">
        <w:rPr>
          <w:sz w:val="28"/>
          <w:szCs w:val="28"/>
        </w:rPr>
        <w:t xml:space="preserve">, </w:t>
      </w:r>
      <w:proofErr w:type="spellStart"/>
      <w:r w:rsidRPr="000D7178">
        <w:rPr>
          <w:sz w:val="28"/>
          <w:szCs w:val="28"/>
        </w:rPr>
        <w:t>Nikolaus</w:t>
      </w:r>
      <w:proofErr w:type="spellEnd"/>
      <w:r>
        <w:rPr>
          <w:sz w:val="28"/>
          <w:szCs w:val="28"/>
        </w:rPr>
        <w:t xml:space="preserve"> </w:t>
      </w:r>
      <w:proofErr w:type="spellStart"/>
      <w:r>
        <w:rPr>
          <w:sz w:val="28"/>
          <w:szCs w:val="28"/>
        </w:rPr>
        <w:t>Ludwiczek</w:t>
      </w:r>
      <w:proofErr w:type="spellEnd"/>
      <w:r>
        <w:rPr>
          <w:sz w:val="28"/>
          <w:szCs w:val="28"/>
        </w:rPr>
        <w:t xml:space="preserve"> (Bioenergy 2020+), </w:t>
      </w:r>
      <w:r w:rsidRPr="000D7178">
        <w:rPr>
          <w:sz w:val="28"/>
          <w:szCs w:val="28"/>
        </w:rPr>
        <w:t>Perrine Lavell</w:t>
      </w:r>
      <w:r>
        <w:rPr>
          <w:sz w:val="28"/>
          <w:szCs w:val="28"/>
        </w:rPr>
        <w:t xml:space="preserve">e, </w:t>
      </w:r>
      <w:proofErr w:type="spellStart"/>
      <w:r>
        <w:rPr>
          <w:sz w:val="28"/>
          <w:szCs w:val="28"/>
        </w:rPr>
        <w:t>Grégoire</w:t>
      </w:r>
      <w:proofErr w:type="spellEnd"/>
      <w:r>
        <w:rPr>
          <w:sz w:val="28"/>
          <w:szCs w:val="28"/>
        </w:rPr>
        <w:t xml:space="preserve"> </w:t>
      </w:r>
      <w:proofErr w:type="spellStart"/>
      <w:r>
        <w:rPr>
          <w:sz w:val="28"/>
          <w:szCs w:val="28"/>
        </w:rPr>
        <w:t>Thonier</w:t>
      </w:r>
      <w:proofErr w:type="spellEnd"/>
      <w:r>
        <w:rPr>
          <w:sz w:val="28"/>
          <w:szCs w:val="28"/>
        </w:rPr>
        <w:t xml:space="preserve"> (Bio IS), </w:t>
      </w:r>
      <w:r w:rsidRPr="000D7178">
        <w:rPr>
          <w:sz w:val="28"/>
          <w:szCs w:val="28"/>
        </w:rPr>
        <w:t xml:space="preserve">Yolanda </w:t>
      </w:r>
      <w:proofErr w:type="spellStart"/>
      <w:r w:rsidRPr="000D7178">
        <w:rPr>
          <w:sz w:val="28"/>
          <w:szCs w:val="28"/>
        </w:rPr>
        <w:t>Lechón</w:t>
      </w:r>
      <w:proofErr w:type="spellEnd"/>
      <w:r w:rsidRPr="000D7178">
        <w:rPr>
          <w:sz w:val="28"/>
          <w:szCs w:val="28"/>
        </w:rPr>
        <w:t xml:space="preserve">, Carmen </w:t>
      </w:r>
      <w:r>
        <w:rPr>
          <w:sz w:val="28"/>
          <w:szCs w:val="28"/>
        </w:rPr>
        <w:t xml:space="preserve">Lago, Israel Herrera (CIEMAT), </w:t>
      </w:r>
      <w:r w:rsidRPr="000D7178">
        <w:rPr>
          <w:sz w:val="28"/>
          <w:szCs w:val="28"/>
        </w:rPr>
        <w:t xml:space="preserve">Konstantinos </w:t>
      </w:r>
      <w:proofErr w:type="spellStart"/>
      <w:r w:rsidRPr="000D7178">
        <w:rPr>
          <w:sz w:val="28"/>
          <w:szCs w:val="28"/>
        </w:rPr>
        <w:t>Georgakopo</w:t>
      </w:r>
      <w:r>
        <w:rPr>
          <w:sz w:val="28"/>
          <w:szCs w:val="28"/>
        </w:rPr>
        <w:t>ulos</w:t>
      </w:r>
      <w:proofErr w:type="spellEnd"/>
      <w:r>
        <w:rPr>
          <w:sz w:val="28"/>
          <w:szCs w:val="28"/>
        </w:rPr>
        <w:t xml:space="preserve">, Niki </w:t>
      </w:r>
      <w:proofErr w:type="spellStart"/>
      <w:r>
        <w:rPr>
          <w:sz w:val="28"/>
          <w:szCs w:val="28"/>
        </w:rPr>
        <w:t>Komioti</w:t>
      </w:r>
      <w:proofErr w:type="spellEnd"/>
      <w:r>
        <w:rPr>
          <w:sz w:val="28"/>
          <w:szCs w:val="28"/>
        </w:rPr>
        <w:t xml:space="preserve"> (EXERGIA), </w:t>
      </w:r>
      <w:r w:rsidRPr="000D7178">
        <w:rPr>
          <w:sz w:val="28"/>
          <w:szCs w:val="28"/>
        </w:rPr>
        <w:t>Horst Fehr</w:t>
      </w:r>
      <w:r>
        <w:rPr>
          <w:sz w:val="28"/>
          <w:szCs w:val="28"/>
        </w:rPr>
        <w:t xml:space="preserve">enbach, Anna Hennecke (IFEU), </w:t>
      </w:r>
      <w:proofErr w:type="spellStart"/>
      <w:r w:rsidRPr="000D7178">
        <w:rPr>
          <w:sz w:val="28"/>
          <w:szCs w:val="28"/>
        </w:rPr>
        <w:t>Matti</w:t>
      </w:r>
      <w:proofErr w:type="spellEnd"/>
      <w:r w:rsidRPr="000D7178">
        <w:rPr>
          <w:sz w:val="28"/>
          <w:szCs w:val="28"/>
        </w:rPr>
        <w:t xml:space="preserve"> </w:t>
      </w:r>
      <w:proofErr w:type="spellStart"/>
      <w:r w:rsidRPr="000D7178">
        <w:rPr>
          <w:sz w:val="28"/>
          <w:szCs w:val="28"/>
        </w:rPr>
        <w:t>Parikka</w:t>
      </w:r>
      <w:proofErr w:type="spellEnd"/>
      <w:r w:rsidRPr="000D7178">
        <w:rPr>
          <w:sz w:val="28"/>
          <w:szCs w:val="28"/>
        </w:rPr>
        <w:t xml:space="preserve">, Lina </w:t>
      </w:r>
      <w:proofErr w:type="spellStart"/>
      <w:r w:rsidRPr="000D7178">
        <w:rPr>
          <w:sz w:val="28"/>
          <w:szCs w:val="28"/>
        </w:rPr>
        <w:t>Kinning</w:t>
      </w:r>
      <w:proofErr w:type="spellEnd"/>
      <w:r w:rsidRPr="000D7178">
        <w:rPr>
          <w:sz w:val="28"/>
          <w:szCs w:val="28"/>
        </w:rPr>
        <w:t xml:space="preserve"> and Per </w:t>
      </w:r>
      <w:proofErr w:type="spellStart"/>
      <w:r w:rsidRPr="000D7178">
        <w:rPr>
          <w:sz w:val="28"/>
          <w:szCs w:val="28"/>
        </w:rPr>
        <w:t>Wollin</w:t>
      </w:r>
      <w:proofErr w:type="spellEnd"/>
      <w:r w:rsidRPr="000D7178">
        <w:rPr>
          <w:sz w:val="28"/>
          <w:szCs w:val="28"/>
        </w:rPr>
        <w:t xml:space="preserve"> (STEM)</w:t>
      </w:r>
      <w:r>
        <w:rPr>
          <w:sz w:val="28"/>
          <w:szCs w:val="28"/>
        </w:rPr>
        <w:t xml:space="preserve">; </w:t>
      </w:r>
      <w:hyperlink r:id="rId18" w:history="1">
        <w:r w:rsidRPr="00571839">
          <w:rPr>
            <w:rStyle w:val="Hyperlink"/>
            <w:sz w:val="28"/>
            <w:szCs w:val="28"/>
          </w:rPr>
          <w:t>www.BioGrace.net</w:t>
        </w:r>
      </w:hyperlink>
      <w:r>
        <w:rPr>
          <w:sz w:val="28"/>
          <w:szCs w:val="28"/>
        </w:rPr>
        <w:t>, Brussels, 2012</w:t>
      </w:r>
    </w:p>
    <w:p w14:paraId="1633A46F" w14:textId="4F6C16C4" w:rsidR="006702E1" w:rsidRDefault="006702E1" w:rsidP="00A50353">
      <w:pPr>
        <w:pStyle w:val="Literatur"/>
        <w:rPr>
          <w:sz w:val="28"/>
          <w:szCs w:val="28"/>
        </w:rPr>
      </w:pPr>
      <w:r>
        <w:rPr>
          <w:sz w:val="28"/>
          <w:szCs w:val="28"/>
        </w:rPr>
        <w:t>EU 2009</w:t>
      </w:r>
      <w:r w:rsidR="001650C2">
        <w:rPr>
          <w:sz w:val="28"/>
          <w:szCs w:val="28"/>
        </w:rPr>
        <w:t xml:space="preserve">; </w:t>
      </w:r>
      <w:r w:rsidR="001650C2" w:rsidRPr="001650C2">
        <w:rPr>
          <w:sz w:val="28"/>
          <w:szCs w:val="28"/>
        </w:rPr>
        <w:t>Directive 2009/28/EC of the European Parliament and of the Council of 23 April 2009 on the promotion of the use of energy from renewable sources and amending and subsequently repealing Directives 2001/77/EC and 2003</w:t>
      </w:r>
      <w:r w:rsidR="001650C2">
        <w:rPr>
          <w:sz w:val="28"/>
          <w:szCs w:val="28"/>
        </w:rPr>
        <w:t>/30/EC; Brussels, 2009</w:t>
      </w:r>
    </w:p>
    <w:p w14:paraId="5FD835C6" w14:textId="21A2C7A0" w:rsidR="00A50353" w:rsidRDefault="00A50353" w:rsidP="00A50353">
      <w:pPr>
        <w:pStyle w:val="Literatur"/>
        <w:rPr>
          <w:sz w:val="28"/>
          <w:szCs w:val="28"/>
        </w:rPr>
      </w:pPr>
      <w:r w:rsidRPr="00A50353">
        <w:rPr>
          <w:sz w:val="28"/>
          <w:szCs w:val="28"/>
        </w:rPr>
        <w:t>FAO/GBEP 2011</w:t>
      </w:r>
      <w:r>
        <w:rPr>
          <w:sz w:val="28"/>
          <w:szCs w:val="28"/>
        </w:rPr>
        <w:t xml:space="preserve">; </w:t>
      </w:r>
      <w:r w:rsidRPr="00A50353">
        <w:rPr>
          <w:sz w:val="28"/>
          <w:szCs w:val="28"/>
        </w:rPr>
        <w:t>The Global Bioenergy Partnershi</w:t>
      </w:r>
      <w:r>
        <w:rPr>
          <w:sz w:val="28"/>
          <w:szCs w:val="28"/>
        </w:rPr>
        <w:t xml:space="preserve">p Sustainability Indicators for Bioenergy, First edition, GBEP Secretariat at </w:t>
      </w:r>
      <w:r w:rsidRPr="00A50353">
        <w:rPr>
          <w:sz w:val="28"/>
          <w:szCs w:val="28"/>
        </w:rPr>
        <w:t>Food and Agriculture Organ</w:t>
      </w:r>
      <w:r w:rsidRPr="00A50353">
        <w:rPr>
          <w:sz w:val="28"/>
          <w:szCs w:val="28"/>
        </w:rPr>
        <w:t>i</w:t>
      </w:r>
      <w:r w:rsidRPr="00A50353">
        <w:rPr>
          <w:sz w:val="28"/>
          <w:szCs w:val="28"/>
        </w:rPr>
        <w:t>zation of the United Nations (FAO)</w:t>
      </w:r>
      <w:r>
        <w:rPr>
          <w:sz w:val="28"/>
          <w:szCs w:val="28"/>
        </w:rPr>
        <w:t>, Rome,</w:t>
      </w:r>
      <w:r w:rsidRPr="00A50353">
        <w:rPr>
          <w:sz w:val="28"/>
          <w:szCs w:val="28"/>
        </w:rPr>
        <w:t xml:space="preserve"> December 2011</w:t>
      </w:r>
    </w:p>
    <w:p w14:paraId="46E7EDD5" w14:textId="669AFBF8" w:rsidR="00A50353" w:rsidRDefault="00A50353" w:rsidP="00A50353">
      <w:pPr>
        <w:pStyle w:val="Literatur"/>
        <w:rPr>
          <w:sz w:val="28"/>
          <w:szCs w:val="28"/>
        </w:rPr>
      </w:pPr>
      <w:r w:rsidRPr="00A50353">
        <w:rPr>
          <w:sz w:val="28"/>
          <w:szCs w:val="28"/>
        </w:rPr>
        <w:t>FAO 2014</w:t>
      </w:r>
      <w:r w:rsidR="00E0329C">
        <w:rPr>
          <w:sz w:val="28"/>
          <w:szCs w:val="28"/>
        </w:rPr>
        <w:t>a</w:t>
      </w:r>
      <w:r w:rsidRPr="00A50353">
        <w:rPr>
          <w:sz w:val="28"/>
          <w:szCs w:val="28"/>
        </w:rPr>
        <w:t>; Pilot Testing of GBEP Sustainability Indicators for Bioenergy in C</w:t>
      </w:r>
      <w:r w:rsidRPr="00A50353">
        <w:rPr>
          <w:sz w:val="28"/>
          <w:szCs w:val="28"/>
        </w:rPr>
        <w:t>o</w:t>
      </w:r>
      <w:r w:rsidRPr="00A50353">
        <w:rPr>
          <w:sz w:val="28"/>
          <w:szCs w:val="28"/>
        </w:rPr>
        <w:t>lombia, Environment and Natural Resources Management Working Paper No</w:t>
      </w:r>
      <w:r>
        <w:rPr>
          <w:sz w:val="28"/>
          <w:szCs w:val="28"/>
        </w:rPr>
        <w:t xml:space="preserve">. 59, </w:t>
      </w:r>
      <w:r w:rsidRPr="00A50353">
        <w:rPr>
          <w:sz w:val="28"/>
          <w:szCs w:val="28"/>
        </w:rPr>
        <w:t>a contribut</w:t>
      </w:r>
      <w:r>
        <w:rPr>
          <w:sz w:val="28"/>
          <w:szCs w:val="28"/>
        </w:rPr>
        <w:t xml:space="preserve">ion </w:t>
      </w:r>
      <w:r w:rsidRPr="00A50353">
        <w:rPr>
          <w:sz w:val="28"/>
          <w:szCs w:val="28"/>
        </w:rPr>
        <w:t>to the GBEP programme of work</w:t>
      </w:r>
      <w:r w:rsidR="008802A0">
        <w:rPr>
          <w:sz w:val="28"/>
          <w:szCs w:val="28"/>
        </w:rPr>
        <w:t>, Rome, September 2014</w:t>
      </w:r>
    </w:p>
    <w:p w14:paraId="11A847DB" w14:textId="62C1497C" w:rsidR="008802A0" w:rsidRDefault="008802A0" w:rsidP="008802A0">
      <w:pPr>
        <w:pStyle w:val="Literatur"/>
        <w:rPr>
          <w:sz w:val="28"/>
          <w:szCs w:val="28"/>
        </w:rPr>
      </w:pPr>
      <w:r w:rsidRPr="00A50353">
        <w:rPr>
          <w:sz w:val="28"/>
          <w:szCs w:val="28"/>
        </w:rPr>
        <w:t>FAO 2014</w:t>
      </w:r>
      <w:r w:rsidR="00E0329C">
        <w:rPr>
          <w:sz w:val="28"/>
          <w:szCs w:val="28"/>
        </w:rPr>
        <w:t>b</w:t>
      </w:r>
      <w:r w:rsidRPr="00A50353">
        <w:rPr>
          <w:sz w:val="28"/>
          <w:szCs w:val="28"/>
        </w:rPr>
        <w:t xml:space="preserve">; Pilot Testing of GBEP Sustainability Indicators for Bioenergy in </w:t>
      </w:r>
      <w:r>
        <w:rPr>
          <w:sz w:val="28"/>
          <w:szCs w:val="28"/>
        </w:rPr>
        <w:t>I</w:t>
      </w:r>
      <w:r>
        <w:rPr>
          <w:sz w:val="28"/>
          <w:szCs w:val="28"/>
        </w:rPr>
        <w:t>n</w:t>
      </w:r>
      <w:r>
        <w:rPr>
          <w:sz w:val="28"/>
          <w:szCs w:val="28"/>
        </w:rPr>
        <w:t xml:space="preserve">donesia; </w:t>
      </w:r>
      <w:r w:rsidRPr="00A50353">
        <w:rPr>
          <w:sz w:val="28"/>
          <w:szCs w:val="28"/>
        </w:rPr>
        <w:t>Environment and Natural Resources Management Working Paper No</w:t>
      </w:r>
      <w:r>
        <w:rPr>
          <w:sz w:val="28"/>
          <w:szCs w:val="28"/>
        </w:rPr>
        <w:t xml:space="preserve">. 60, </w:t>
      </w:r>
      <w:r w:rsidRPr="00A50353">
        <w:rPr>
          <w:sz w:val="28"/>
          <w:szCs w:val="28"/>
        </w:rPr>
        <w:t>a contribut</w:t>
      </w:r>
      <w:r>
        <w:rPr>
          <w:sz w:val="28"/>
          <w:szCs w:val="28"/>
        </w:rPr>
        <w:t xml:space="preserve">ion </w:t>
      </w:r>
      <w:r w:rsidRPr="00A50353">
        <w:rPr>
          <w:sz w:val="28"/>
          <w:szCs w:val="28"/>
        </w:rPr>
        <w:t>to the GBEP programme of work</w:t>
      </w:r>
      <w:r>
        <w:rPr>
          <w:sz w:val="28"/>
          <w:szCs w:val="28"/>
        </w:rPr>
        <w:t>, Rome, September 2014</w:t>
      </w:r>
    </w:p>
    <w:p w14:paraId="2C2D0592" w14:textId="1C41D702" w:rsidR="00E0329C" w:rsidRDefault="00E0329C" w:rsidP="006702E1">
      <w:pPr>
        <w:pStyle w:val="Literatur"/>
        <w:rPr>
          <w:sz w:val="28"/>
          <w:szCs w:val="28"/>
        </w:rPr>
      </w:pPr>
      <w:r>
        <w:rPr>
          <w:sz w:val="28"/>
          <w:szCs w:val="28"/>
        </w:rPr>
        <w:t>FAO 2018</w:t>
      </w:r>
      <w:r w:rsidR="006702E1">
        <w:rPr>
          <w:sz w:val="28"/>
          <w:szCs w:val="28"/>
        </w:rPr>
        <w:t>a</w:t>
      </w:r>
      <w:r>
        <w:rPr>
          <w:sz w:val="28"/>
          <w:szCs w:val="28"/>
        </w:rPr>
        <w:t xml:space="preserve">; Sustainability of Forest Biomass for Energy and of Ethanol from Maize and Sugarcane in Paraguay, </w:t>
      </w:r>
      <w:r w:rsidRPr="00E0329C">
        <w:rPr>
          <w:sz w:val="28"/>
          <w:szCs w:val="28"/>
        </w:rPr>
        <w:t>Results and recommendations from the implementation of the Global Bioenergy Partner</w:t>
      </w:r>
      <w:r>
        <w:rPr>
          <w:sz w:val="28"/>
          <w:szCs w:val="28"/>
        </w:rPr>
        <w:t>ship I</w:t>
      </w:r>
      <w:r w:rsidRPr="00E0329C">
        <w:rPr>
          <w:sz w:val="28"/>
          <w:szCs w:val="28"/>
        </w:rPr>
        <w:t>ndicators</w:t>
      </w:r>
      <w:r>
        <w:rPr>
          <w:sz w:val="28"/>
          <w:szCs w:val="28"/>
        </w:rPr>
        <w:t xml:space="preserve">, </w:t>
      </w:r>
      <w:r w:rsidRPr="00E0329C">
        <w:rPr>
          <w:sz w:val="28"/>
          <w:szCs w:val="28"/>
        </w:rPr>
        <w:t>Enviro</w:t>
      </w:r>
      <w:r w:rsidRPr="00E0329C">
        <w:rPr>
          <w:sz w:val="28"/>
          <w:szCs w:val="28"/>
        </w:rPr>
        <w:t>n</w:t>
      </w:r>
      <w:r w:rsidRPr="00E0329C">
        <w:rPr>
          <w:sz w:val="28"/>
          <w:szCs w:val="28"/>
        </w:rPr>
        <w:t>ment and Natural Resources Management Working Pa</w:t>
      </w:r>
      <w:r>
        <w:rPr>
          <w:sz w:val="28"/>
          <w:szCs w:val="28"/>
        </w:rPr>
        <w:t>per No. 70 (in Spa</w:t>
      </w:r>
      <w:r>
        <w:rPr>
          <w:sz w:val="28"/>
          <w:szCs w:val="28"/>
        </w:rPr>
        <w:t>n</w:t>
      </w:r>
      <w:r>
        <w:rPr>
          <w:sz w:val="28"/>
          <w:szCs w:val="28"/>
        </w:rPr>
        <w:t>ish)</w:t>
      </w:r>
      <w:r w:rsidRPr="00E0329C">
        <w:rPr>
          <w:sz w:val="28"/>
          <w:szCs w:val="28"/>
        </w:rPr>
        <w:t>,</w:t>
      </w:r>
      <w:r>
        <w:rPr>
          <w:sz w:val="28"/>
          <w:szCs w:val="28"/>
        </w:rPr>
        <w:t xml:space="preserve"> </w:t>
      </w:r>
      <w:r w:rsidRPr="00E0329C">
        <w:rPr>
          <w:sz w:val="28"/>
          <w:szCs w:val="28"/>
        </w:rPr>
        <w:t xml:space="preserve">Edited by </w:t>
      </w:r>
      <w:proofErr w:type="spellStart"/>
      <w:r w:rsidRPr="00E0329C">
        <w:rPr>
          <w:sz w:val="28"/>
          <w:szCs w:val="28"/>
        </w:rPr>
        <w:t>Tiziana</w:t>
      </w:r>
      <w:proofErr w:type="spellEnd"/>
      <w:r w:rsidRPr="00E0329C">
        <w:rPr>
          <w:sz w:val="28"/>
          <w:szCs w:val="28"/>
        </w:rPr>
        <w:t xml:space="preserve"> Pi</w:t>
      </w:r>
      <w:r w:rsidR="006702E1">
        <w:rPr>
          <w:sz w:val="28"/>
          <w:szCs w:val="28"/>
        </w:rPr>
        <w:t>relli and</w:t>
      </w:r>
      <w:r w:rsidRPr="00E0329C">
        <w:rPr>
          <w:sz w:val="28"/>
          <w:szCs w:val="28"/>
        </w:rPr>
        <w:t xml:space="preserve"> Andrea R</w:t>
      </w:r>
      <w:r w:rsidR="006702E1">
        <w:rPr>
          <w:sz w:val="28"/>
          <w:szCs w:val="28"/>
        </w:rPr>
        <w:t>ossi</w:t>
      </w:r>
      <w:r>
        <w:rPr>
          <w:sz w:val="28"/>
          <w:szCs w:val="28"/>
        </w:rPr>
        <w:t>; Rome, 2018</w:t>
      </w:r>
    </w:p>
    <w:p w14:paraId="00A8D398" w14:textId="67CA2FDB" w:rsidR="006702E1" w:rsidRDefault="006702E1" w:rsidP="006702E1">
      <w:pPr>
        <w:pStyle w:val="Literatur"/>
        <w:rPr>
          <w:sz w:val="28"/>
          <w:szCs w:val="28"/>
        </w:rPr>
      </w:pPr>
      <w:r>
        <w:rPr>
          <w:sz w:val="28"/>
          <w:szCs w:val="28"/>
        </w:rPr>
        <w:t xml:space="preserve">FAO 2018b; Sustainability of Biogas and Cassava-based Ethanol Value Chains in Viet Nam, </w:t>
      </w:r>
      <w:r w:rsidRPr="00E0329C">
        <w:rPr>
          <w:sz w:val="28"/>
          <w:szCs w:val="28"/>
        </w:rPr>
        <w:t>Results and recommendations from the implementation of th</w:t>
      </w:r>
      <w:r>
        <w:rPr>
          <w:sz w:val="28"/>
          <w:szCs w:val="28"/>
        </w:rPr>
        <w:t>e Global Bioenergy Partnership I</w:t>
      </w:r>
      <w:r w:rsidRPr="00E0329C">
        <w:rPr>
          <w:sz w:val="28"/>
          <w:szCs w:val="28"/>
        </w:rPr>
        <w:t>ndicators</w:t>
      </w:r>
      <w:r>
        <w:rPr>
          <w:sz w:val="28"/>
          <w:szCs w:val="28"/>
        </w:rPr>
        <w:t xml:space="preserve">, </w:t>
      </w:r>
      <w:r w:rsidRPr="00E0329C">
        <w:rPr>
          <w:sz w:val="28"/>
          <w:szCs w:val="28"/>
        </w:rPr>
        <w:t>Environment and Natural R</w:t>
      </w:r>
      <w:r w:rsidRPr="00E0329C">
        <w:rPr>
          <w:sz w:val="28"/>
          <w:szCs w:val="28"/>
        </w:rPr>
        <w:t>e</w:t>
      </w:r>
      <w:r w:rsidRPr="00E0329C">
        <w:rPr>
          <w:sz w:val="28"/>
          <w:szCs w:val="28"/>
        </w:rPr>
        <w:t>sources Management Working Pa</w:t>
      </w:r>
      <w:r>
        <w:rPr>
          <w:sz w:val="28"/>
          <w:szCs w:val="28"/>
        </w:rPr>
        <w:t>per No. 69</w:t>
      </w:r>
      <w:r w:rsidRPr="00E0329C">
        <w:rPr>
          <w:sz w:val="28"/>
          <w:szCs w:val="28"/>
        </w:rPr>
        <w:t>,</w:t>
      </w:r>
      <w:r>
        <w:rPr>
          <w:sz w:val="28"/>
          <w:szCs w:val="28"/>
        </w:rPr>
        <w:t xml:space="preserve"> </w:t>
      </w:r>
      <w:r w:rsidRPr="00E0329C">
        <w:rPr>
          <w:sz w:val="28"/>
          <w:szCs w:val="28"/>
        </w:rPr>
        <w:t xml:space="preserve">Edited by </w:t>
      </w:r>
      <w:proofErr w:type="spellStart"/>
      <w:r w:rsidRPr="00E0329C">
        <w:rPr>
          <w:sz w:val="28"/>
          <w:szCs w:val="28"/>
        </w:rPr>
        <w:t>Tiziana</w:t>
      </w:r>
      <w:proofErr w:type="spellEnd"/>
      <w:r w:rsidRPr="00E0329C">
        <w:rPr>
          <w:sz w:val="28"/>
          <w:szCs w:val="28"/>
        </w:rPr>
        <w:t xml:space="preserve"> Pirelli, A</w:t>
      </w:r>
      <w:r w:rsidRPr="00E0329C">
        <w:rPr>
          <w:sz w:val="28"/>
          <w:szCs w:val="28"/>
        </w:rPr>
        <w:t>n</w:t>
      </w:r>
      <w:r w:rsidRPr="00E0329C">
        <w:rPr>
          <w:sz w:val="28"/>
          <w:szCs w:val="28"/>
        </w:rPr>
        <w:t>drea R</w:t>
      </w:r>
      <w:r>
        <w:rPr>
          <w:sz w:val="28"/>
          <w:szCs w:val="28"/>
        </w:rPr>
        <w:t>ossi and Constance Miller; Rome, 2018</w:t>
      </w:r>
    </w:p>
    <w:p w14:paraId="34FEB937" w14:textId="3D051D13" w:rsidR="008802A0" w:rsidRDefault="008802A0" w:rsidP="008802A0">
      <w:pPr>
        <w:pStyle w:val="Literatur"/>
        <w:rPr>
          <w:sz w:val="28"/>
          <w:szCs w:val="28"/>
        </w:rPr>
      </w:pPr>
      <w:r>
        <w:rPr>
          <w:sz w:val="28"/>
          <w:szCs w:val="28"/>
        </w:rPr>
        <w:t xml:space="preserve">IINAS/IFEU 2014; </w:t>
      </w:r>
      <w:r w:rsidRPr="008802A0">
        <w:rPr>
          <w:sz w:val="28"/>
          <w:szCs w:val="28"/>
        </w:rPr>
        <w:t>Imple</w:t>
      </w:r>
      <w:r>
        <w:rPr>
          <w:sz w:val="28"/>
          <w:szCs w:val="28"/>
        </w:rPr>
        <w:t xml:space="preserve">menting the GBEP Indicators for </w:t>
      </w:r>
      <w:r w:rsidRPr="008802A0">
        <w:rPr>
          <w:sz w:val="28"/>
          <w:szCs w:val="28"/>
        </w:rPr>
        <w:t>Sustainable Bioenergy in Germany</w:t>
      </w:r>
      <w:r>
        <w:rPr>
          <w:sz w:val="28"/>
          <w:szCs w:val="28"/>
        </w:rPr>
        <w:t xml:space="preserve">, </w:t>
      </w:r>
      <w:r w:rsidRPr="008802A0">
        <w:rPr>
          <w:sz w:val="28"/>
          <w:szCs w:val="28"/>
        </w:rPr>
        <w:t>Germa</w:t>
      </w:r>
      <w:r>
        <w:rPr>
          <w:sz w:val="28"/>
          <w:szCs w:val="28"/>
        </w:rPr>
        <w:t xml:space="preserve">n contribution to the </w:t>
      </w:r>
      <w:r w:rsidRPr="008802A0">
        <w:rPr>
          <w:sz w:val="28"/>
          <w:szCs w:val="28"/>
        </w:rPr>
        <w:t>Glob</w:t>
      </w:r>
      <w:r>
        <w:rPr>
          <w:sz w:val="28"/>
          <w:szCs w:val="28"/>
        </w:rPr>
        <w:t xml:space="preserve">al Bioenergy Partnership (GBEP) </w:t>
      </w:r>
      <w:r w:rsidRPr="008802A0">
        <w:rPr>
          <w:sz w:val="28"/>
          <w:szCs w:val="28"/>
        </w:rPr>
        <w:t>on behalf of the Federal Ministry for Economic Af</w:t>
      </w:r>
      <w:r>
        <w:rPr>
          <w:sz w:val="28"/>
          <w:szCs w:val="28"/>
        </w:rPr>
        <w:t xml:space="preserve">fairs and </w:t>
      </w:r>
      <w:r w:rsidRPr="008802A0">
        <w:rPr>
          <w:sz w:val="28"/>
          <w:szCs w:val="28"/>
        </w:rPr>
        <w:t>Energy (</w:t>
      </w:r>
      <w:proofErr w:type="spellStart"/>
      <w:r w:rsidRPr="008802A0">
        <w:rPr>
          <w:sz w:val="28"/>
          <w:szCs w:val="28"/>
        </w:rPr>
        <w:t>BMWi</w:t>
      </w:r>
      <w:proofErr w:type="spellEnd"/>
      <w:r w:rsidRPr="008802A0">
        <w:rPr>
          <w:sz w:val="28"/>
          <w:szCs w:val="28"/>
        </w:rPr>
        <w:t>)</w:t>
      </w:r>
      <w:r>
        <w:rPr>
          <w:sz w:val="28"/>
          <w:szCs w:val="28"/>
        </w:rPr>
        <w:t xml:space="preserve">, </w:t>
      </w:r>
      <w:r w:rsidRPr="008802A0">
        <w:rPr>
          <w:sz w:val="28"/>
          <w:szCs w:val="28"/>
        </w:rPr>
        <w:t>Susanne Köppen, Horst Fehrenbach, Stefanie Markwardt, Anna Hennecke</w:t>
      </w:r>
      <w:r>
        <w:rPr>
          <w:sz w:val="28"/>
          <w:szCs w:val="28"/>
        </w:rPr>
        <w:t xml:space="preserve">, </w:t>
      </w:r>
      <w:r w:rsidRPr="008802A0">
        <w:rPr>
          <w:sz w:val="28"/>
          <w:szCs w:val="28"/>
        </w:rPr>
        <w:t>Ulrike Eppler, Uwe R. Fritsche</w:t>
      </w:r>
      <w:r>
        <w:rPr>
          <w:sz w:val="28"/>
          <w:szCs w:val="28"/>
        </w:rPr>
        <w:t>; Heidelberg, Darmstadt, Berlin, October 2014</w:t>
      </w:r>
    </w:p>
    <w:p w14:paraId="6D1122C2" w14:textId="419DB99B" w:rsidR="000E0A36" w:rsidRDefault="000E0A36" w:rsidP="000E0A36">
      <w:pPr>
        <w:pStyle w:val="Literatur"/>
        <w:rPr>
          <w:sz w:val="28"/>
          <w:szCs w:val="28"/>
        </w:rPr>
      </w:pPr>
      <w:r>
        <w:rPr>
          <w:sz w:val="28"/>
          <w:szCs w:val="28"/>
        </w:rPr>
        <w:lastRenderedPageBreak/>
        <w:t xml:space="preserve">IPCC </w:t>
      </w:r>
      <w:r w:rsidRPr="000E0A36">
        <w:rPr>
          <w:sz w:val="28"/>
          <w:szCs w:val="28"/>
        </w:rPr>
        <w:t>2006</w:t>
      </w:r>
      <w:r>
        <w:rPr>
          <w:sz w:val="28"/>
          <w:szCs w:val="28"/>
        </w:rPr>
        <w:t xml:space="preserve">; IPCC Guidelines for </w:t>
      </w:r>
      <w:r w:rsidRPr="000E0A36">
        <w:rPr>
          <w:sz w:val="28"/>
          <w:szCs w:val="28"/>
        </w:rPr>
        <w:t>Nati</w:t>
      </w:r>
      <w:r>
        <w:rPr>
          <w:sz w:val="28"/>
          <w:szCs w:val="28"/>
        </w:rPr>
        <w:t xml:space="preserve">onal Greenhouse Gas Inventories Volume 4, Agriculture, Forestry </w:t>
      </w:r>
      <w:r w:rsidRPr="000E0A36">
        <w:rPr>
          <w:sz w:val="28"/>
          <w:szCs w:val="28"/>
        </w:rPr>
        <w:t>and Other Land Use</w:t>
      </w:r>
      <w:r>
        <w:rPr>
          <w:sz w:val="28"/>
          <w:szCs w:val="28"/>
        </w:rPr>
        <w:t xml:space="preserve">; Prepared by the National </w:t>
      </w:r>
      <w:r w:rsidRPr="000E0A36">
        <w:rPr>
          <w:sz w:val="28"/>
          <w:szCs w:val="28"/>
        </w:rPr>
        <w:t xml:space="preserve">Greenhouse Gas Inventories Programme, Eggleston H.S., </w:t>
      </w:r>
      <w:proofErr w:type="spellStart"/>
      <w:r w:rsidRPr="000E0A36">
        <w:rPr>
          <w:sz w:val="28"/>
          <w:szCs w:val="28"/>
        </w:rPr>
        <w:t>Buendia</w:t>
      </w:r>
      <w:proofErr w:type="spellEnd"/>
      <w:r w:rsidRPr="000E0A36">
        <w:rPr>
          <w:sz w:val="28"/>
          <w:szCs w:val="28"/>
        </w:rPr>
        <w:t xml:space="preserve"> L., Miwa K., </w:t>
      </w:r>
      <w:proofErr w:type="spellStart"/>
      <w:r w:rsidRPr="000E0A36">
        <w:rPr>
          <w:sz w:val="28"/>
          <w:szCs w:val="28"/>
        </w:rPr>
        <w:t>Ngara</w:t>
      </w:r>
      <w:proofErr w:type="spellEnd"/>
      <w:r w:rsidRPr="000E0A36">
        <w:rPr>
          <w:sz w:val="28"/>
          <w:szCs w:val="28"/>
        </w:rPr>
        <w:t xml:space="preserve"> T. and Tanabe K. (</w:t>
      </w:r>
      <w:proofErr w:type="spellStart"/>
      <w:r w:rsidRPr="000E0A36">
        <w:rPr>
          <w:sz w:val="28"/>
          <w:szCs w:val="28"/>
        </w:rPr>
        <w:t>eds</w:t>
      </w:r>
      <w:proofErr w:type="spellEnd"/>
      <w:r w:rsidRPr="000E0A36">
        <w:rPr>
          <w:sz w:val="28"/>
          <w:szCs w:val="28"/>
        </w:rPr>
        <w:t>).</w:t>
      </w:r>
      <w:r>
        <w:rPr>
          <w:sz w:val="28"/>
          <w:szCs w:val="28"/>
        </w:rPr>
        <w:t xml:space="preserve">; </w:t>
      </w:r>
      <w:r w:rsidRPr="000E0A36">
        <w:rPr>
          <w:sz w:val="28"/>
          <w:szCs w:val="28"/>
        </w:rPr>
        <w:t xml:space="preserve">Keith </w:t>
      </w:r>
      <w:proofErr w:type="spellStart"/>
      <w:r w:rsidRPr="000E0A36">
        <w:rPr>
          <w:sz w:val="28"/>
          <w:szCs w:val="28"/>
        </w:rPr>
        <w:t>Paustian</w:t>
      </w:r>
      <w:proofErr w:type="spellEnd"/>
      <w:r w:rsidRPr="000E0A36">
        <w:rPr>
          <w:sz w:val="28"/>
          <w:szCs w:val="28"/>
        </w:rPr>
        <w:t xml:space="preserve"> (USA), N.H. </w:t>
      </w:r>
      <w:proofErr w:type="spellStart"/>
      <w:r w:rsidRPr="000E0A36">
        <w:rPr>
          <w:sz w:val="28"/>
          <w:szCs w:val="28"/>
        </w:rPr>
        <w:t>Ravindranath</w:t>
      </w:r>
      <w:proofErr w:type="spellEnd"/>
      <w:r w:rsidRPr="000E0A36">
        <w:rPr>
          <w:sz w:val="28"/>
          <w:szCs w:val="28"/>
        </w:rPr>
        <w:t xml:space="preserve"> (India), and Andre van Amstel (Netherlands)</w:t>
      </w:r>
      <w:r>
        <w:rPr>
          <w:sz w:val="28"/>
          <w:szCs w:val="28"/>
        </w:rPr>
        <w:t xml:space="preserve"> (lead authors), Japan, 2006</w:t>
      </w:r>
    </w:p>
    <w:p w14:paraId="4959E24F" w14:textId="5FBEDD81" w:rsidR="00837E48" w:rsidRPr="00837E48" w:rsidRDefault="00837E48" w:rsidP="00837E48">
      <w:pPr>
        <w:pStyle w:val="Literatur"/>
        <w:rPr>
          <w:sz w:val="28"/>
          <w:szCs w:val="28"/>
        </w:rPr>
      </w:pPr>
      <w:r>
        <w:rPr>
          <w:sz w:val="28"/>
          <w:szCs w:val="28"/>
        </w:rPr>
        <w:t>ISO 14040, 2006</w:t>
      </w:r>
      <w:r w:rsidRPr="00837E48">
        <w:rPr>
          <w:sz w:val="28"/>
          <w:szCs w:val="28"/>
        </w:rPr>
        <w:t>; Environmental management – Life cycle assessment – Princ</w:t>
      </w:r>
      <w:r w:rsidRPr="00837E48">
        <w:rPr>
          <w:sz w:val="28"/>
          <w:szCs w:val="28"/>
        </w:rPr>
        <w:t>i</w:t>
      </w:r>
      <w:r w:rsidRPr="00837E48">
        <w:rPr>
          <w:sz w:val="28"/>
          <w:szCs w:val="28"/>
        </w:rPr>
        <w:t>ples and framework (ISO 14040:2006); German a</w:t>
      </w:r>
      <w:r>
        <w:rPr>
          <w:sz w:val="28"/>
          <w:szCs w:val="28"/>
        </w:rPr>
        <w:t xml:space="preserve">nd English version EN ISO 14040, </w:t>
      </w:r>
      <w:r w:rsidRPr="00837E48">
        <w:rPr>
          <w:sz w:val="28"/>
          <w:szCs w:val="28"/>
        </w:rPr>
        <w:t>2006</w:t>
      </w:r>
    </w:p>
    <w:p w14:paraId="1A670AB8" w14:textId="6E27FB23" w:rsidR="008802A0" w:rsidRDefault="00837E48" w:rsidP="00837E48">
      <w:pPr>
        <w:pStyle w:val="Literatur"/>
        <w:rPr>
          <w:sz w:val="28"/>
          <w:szCs w:val="28"/>
        </w:rPr>
      </w:pPr>
      <w:r>
        <w:rPr>
          <w:sz w:val="28"/>
          <w:szCs w:val="28"/>
        </w:rPr>
        <w:t>ISO 14044, 2006</w:t>
      </w:r>
      <w:r w:rsidRPr="00837E48">
        <w:rPr>
          <w:sz w:val="28"/>
          <w:szCs w:val="28"/>
        </w:rPr>
        <w:t>; Environmental management – Life cycle assessment – R</w:t>
      </w:r>
      <w:r w:rsidRPr="00837E48">
        <w:rPr>
          <w:sz w:val="28"/>
          <w:szCs w:val="28"/>
        </w:rPr>
        <w:t>e</w:t>
      </w:r>
      <w:r w:rsidRPr="00837E48">
        <w:rPr>
          <w:sz w:val="28"/>
          <w:szCs w:val="28"/>
        </w:rPr>
        <w:t>quirements and guidelines (ISO 14044:2006); German a</w:t>
      </w:r>
      <w:r>
        <w:rPr>
          <w:sz w:val="28"/>
          <w:szCs w:val="28"/>
        </w:rPr>
        <w:t xml:space="preserve">nd English version EN ISO 14044, </w:t>
      </w:r>
      <w:r w:rsidRPr="00837E48">
        <w:rPr>
          <w:sz w:val="28"/>
          <w:szCs w:val="28"/>
        </w:rPr>
        <w:t>2006</w:t>
      </w:r>
    </w:p>
    <w:p w14:paraId="3E9F951D" w14:textId="77777777" w:rsidR="008802A0" w:rsidRPr="00A50353" w:rsidRDefault="008802A0" w:rsidP="00A50353">
      <w:pPr>
        <w:pStyle w:val="Literatur"/>
        <w:rPr>
          <w:sz w:val="28"/>
          <w:szCs w:val="28"/>
        </w:rPr>
      </w:pPr>
    </w:p>
    <w:p w14:paraId="08216554" w14:textId="77777777" w:rsidR="00A50353" w:rsidRPr="008802A0" w:rsidRDefault="00A50353" w:rsidP="00A50353">
      <w:pPr>
        <w:pStyle w:val="Literatur"/>
        <w:rPr>
          <w:sz w:val="28"/>
          <w:szCs w:val="28"/>
        </w:rPr>
      </w:pPr>
    </w:p>
    <w:p w14:paraId="04390B7B" w14:textId="77777777" w:rsidR="00A50353" w:rsidRPr="008802A0" w:rsidRDefault="00A50353" w:rsidP="00A50353">
      <w:pPr>
        <w:pStyle w:val="Literatur"/>
        <w:rPr>
          <w:sz w:val="28"/>
          <w:szCs w:val="28"/>
        </w:rPr>
      </w:pPr>
    </w:p>
    <w:p w14:paraId="0493D097" w14:textId="77777777" w:rsidR="00A50353" w:rsidRPr="008802A0" w:rsidRDefault="00A50353" w:rsidP="00121075">
      <w:pPr>
        <w:pStyle w:val="Textkrper"/>
        <w:rPr>
          <w:sz w:val="28"/>
          <w:lang w:val="en-GB"/>
        </w:rPr>
      </w:pPr>
    </w:p>
    <w:p w14:paraId="35B5D44C" w14:textId="77777777" w:rsidR="00A50353" w:rsidRPr="008802A0" w:rsidRDefault="00A50353" w:rsidP="00121075">
      <w:pPr>
        <w:pStyle w:val="Textkrper"/>
        <w:rPr>
          <w:sz w:val="28"/>
          <w:lang w:val="en-GB"/>
        </w:rPr>
      </w:pPr>
    </w:p>
    <w:sectPr w:rsidR="00A50353" w:rsidRPr="008802A0" w:rsidSect="00BF7746">
      <w:pgSz w:w="11906" w:h="16838"/>
      <w:pgMar w:top="1417" w:right="1417" w:bottom="1134" w:left="1417" w:header="708" w:footer="708" w:gutter="0"/>
      <w:pgNumType w:start="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F59457" w15:done="0"/>
  <w15:commentEx w15:paraId="5F1E3261" w15:done="0"/>
  <w15:commentEx w15:paraId="33AA43BC" w15:done="0"/>
  <w15:commentEx w15:paraId="64D406E1" w15:done="0"/>
  <w15:commentEx w15:paraId="65D2D405" w15:done="0"/>
  <w15:commentEx w15:paraId="5C4FEFAC" w15:done="0"/>
  <w15:commentEx w15:paraId="55B5648E" w15:done="0"/>
  <w15:commentEx w15:paraId="3A21B459" w15:done="0"/>
  <w15:commentEx w15:paraId="71C418DC" w15:done="0"/>
  <w15:commentEx w15:paraId="534023E0" w15:done="0"/>
  <w15:commentEx w15:paraId="60F1F234" w15:done="0"/>
  <w15:commentEx w15:paraId="5D40F92F" w15:done="0"/>
  <w15:commentEx w15:paraId="7AD9EDA6" w15:done="0"/>
  <w15:commentEx w15:paraId="2E65A896" w15:done="0"/>
  <w15:commentEx w15:paraId="138326FB" w15:done="0"/>
  <w15:commentEx w15:paraId="422B5431" w15:done="0"/>
  <w15:commentEx w15:paraId="1A2F1364" w15:done="0"/>
  <w15:commentEx w15:paraId="4178C0BA" w15:done="0"/>
  <w15:commentEx w15:paraId="6924610C" w15:done="0"/>
  <w15:commentEx w15:paraId="7A623BBC" w15:done="0"/>
  <w15:commentEx w15:paraId="406CBE58" w15:done="0"/>
  <w15:commentEx w15:paraId="5BC6C4D4" w15:done="0"/>
  <w15:commentEx w15:paraId="0E120A1C" w15:done="0"/>
  <w15:commentEx w15:paraId="291469D1" w15:done="0"/>
  <w15:commentEx w15:paraId="2D7449C4" w15:done="0"/>
  <w15:commentEx w15:paraId="02679BE0" w15:done="0"/>
  <w15:commentEx w15:paraId="656A90A3" w15:done="0"/>
  <w15:commentEx w15:paraId="1B6FD2AB" w15:done="0"/>
  <w15:commentEx w15:paraId="19A5560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2283E" w14:textId="77777777" w:rsidR="007843D4" w:rsidRDefault="007843D4" w:rsidP="00B402F4">
      <w:r>
        <w:separator/>
      </w:r>
    </w:p>
    <w:p w14:paraId="675E932F" w14:textId="77777777" w:rsidR="007843D4" w:rsidRDefault="007843D4" w:rsidP="00B402F4"/>
    <w:p w14:paraId="324168E9" w14:textId="77777777" w:rsidR="007843D4" w:rsidRDefault="007843D4"/>
  </w:endnote>
  <w:endnote w:type="continuationSeparator" w:id="0">
    <w:p w14:paraId="6A2CFD49" w14:textId="77777777" w:rsidR="007843D4" w:rsidRDefault="007843D4" w:rsidP="00B402F4">
      <w:r>
        <w:continuationSeparator/>
      </w:r>
    </w:p>
    <w:p w14:paraId="5AFDC5A4" w14:textId="77777777" w:rsidR="007843D4" w:rsidRDefault="007843D4" w:rsidP="00B402F4"/>
    <w:p w14:paraId="5494028A" w14:textId="77777777" w:rsidR="007843D4" w:rsidRDefault="007843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3B26E" w14:textId="77777777" w:rsidR="00FA03EA" w:rsidRDefault="00FA03EA" w:rsidP="00B402F4">
    <w:pPr>
      <w:pStyle w:val="Fuzeile"/>
    </w:pPr>
  </w:p>
  <w:p w14:paraId="4E00E114" w14:textId="77777777" w:rsidR="00FA03EA" w:rsidRDefault="00FA03EA" w:rsidP="00B402F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71A48" w14:textId="77777777" w:rsidR="00FA03EA" w:rsidRPr="00411FF7" w:rsidRDefault="00FA03EA" w:rsidP="00F8557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43591A" w14:textId="77777777" w:rsidR="007843D4" w:rsidRDefault="007843D4" w:rsidP="00B402F4">
      <w:r>
        <w:separator/>
      </w:r>
    </w:p>
    <w:p w14:paraId="65BE127C" w14:textId="77777777" w:rsidR="007843D4" w:rsidRDefault="007843D4" w:rsidP="00B402F4"/>
    <w:p w14:paraId="47D8094C" w14:textId="77777777" w:rsidR="007843D4" w:rsidRDefault="007843D4"/>
  </w:footnote>
  <w:footnote w:type="continuationSeparator" w:id="0">
    <w:p w14:paraId="27C02429" w14:textId="77777777" w:rsidR="007843D4" w:rsidRDefault="007843D4" w:rsidP="00B402F4">
      <w:r>
        <w:continuationSeparator/>
      </w:r>
    </w:p>
    <w:p w14:paraId="11380C71" w14:textId="77777777" w:rsidR="007843D4" w:rsidRDefault="007843D4" w:rsidP="00B402F4"/>
    <w:p w14:paraId="2E4212D5" w14:textId="77777777" w:rsidR="007843D4" w:rsidRDefault="007843D4"/>
  </w:footnote>
  <w:footnote w:id="1">
    <w:p w14:paraId="6AE4B517" w14:textId="152CE620" w:rsidR="00FA03EA" w:rsidRPr="00231428" w:rsidRDefault="00FA03EA" w:rsidP="00231428">
      <w:pPr>
        <w:pStyle w:val="Textkrper"/>
        <w:jc w:val="left"/>
        <w:rPr>
          <w:lang w:val="en-GB"/>
        </w:rPr>
      </w:pPr>
      <w:r>
        <w:rPr>
          <w:rStyle w:val="Funotenzeichen"/>
        </w:rPr>
        <w:footnoteRef/>
      </w:r>
      <w:r>
        <w:t xml:space="preserve"> </w:t>
      </w:r>
      <w:r w:rsidRPr="00F52F6D">
        <w:rPr>
          <w:sz w:val="22"/>
          <w:szCs w:val="22"/>
          <w:lang w:val="en-GB"/>
        </w:rPr>
        <w:t xml:space="preserve">The definition </w:t>
      </w:r>
      <w:r>
        <w:rPr>
          <w:sz w:val="22"/>
          <w:szCs w:val="22"/>
          <w:lang w:val="en-GB"/>
        </w:rPr>
        <w:t xml:space="preserve">of the TIER approach </w:t>
      </w:r>
      <w:r w:rsidRPr="00F52F6D">
        <w:rPr>
          <w:sz w:val="22"/>
          <w:szCs w:val="22"/>
          <w:lang w:val="en-GB"/>
        </w:rPr>
        <w:t>from the IPCC Inventory Guideline</w:t>
      </w:r>
      <w:r>
        <w:rPr>
          <w:sz w:val="22"/>
          <w:szCs w:val="22"/>
          <w:lang w:val="en-GB"/>
        </w:rPr>
        <w:t>s</w:t>
      </w:r>
      <w:r w:rsidRPr="00F52F6D">
        <w:rPr>
          <w:sz w:val="22"/>
          <w:szCs w:val="22"/>
          <w:lang w:val="en-GB"/>
        </w:rPr>
        <w:t>: A tier represents a level of methodological complexity. Usually three tiers are provided. Tier 1 is the basic method, Tier 2 inte</w:t>
      </w:r>
      <w:r w:rsidRPr="00F52F6D">
        <w:rPr>
          <w:sz w:val="22"/>
          <w:szCs w:val="22"/>
          <w:lang w:val="en-GB"/>
        </w:rPr>
        <w:t>r</w:t>
      </w:r>
      <w:r w:rsidRPr="00F52F6D">
        <w:rPr>
          <w:sz w:val="22"/>
          <w:szCs w:val="22"/>
          <w:lang w:val="en-GB"/>
        </w:rPr>
        <w:t>mediate and Tier 3 most demanding in terms of complexity and data requirements. Tiers 2 and 3 are sometimes referred to as higher tier methods and are generally considered to be more accurate.</w:t>
      </w:r>
    </w:p>
  </w:footnote>
  <w:footnote w:id="2">
    <w:p w14:paraId="15F04BC7" w14:textId="36AC155F" w:rsidR="00FA03EA" w:rsidRPr="00D96E50" w:rsidRDefault="00FA03EA">
      <w:pPr>
        <w:pStyle w:val="Funotentext"/>
        <w:rPr>
          <w:lang w:val="en-GB"/>
        </w:rPr>
      </w:pPr>
      <w:r w:rsidRPr="00D96E50">
        <w:rPr>
          <w:rStyle w:val="Funotenzeichen"/>
          <w:lang w:val="en-GB"/>
        </w:rPr>
        <w:footnoteRef/>
      </w:r>
      <w:r w:rsidRPr="00D96E50">
        <w:rPr>
          <w:lang w:val="en-GB"/>
        </w:rPr>
        <w:t xml:space="preserve"> This also applies for other indicators like indicator 2 (soil quality), indicator 8 (land use and</w:t>
      </w:r>
      <w:r w:rsidRPr="00B30FA7">
        <w:rPr>
          <w:lang w:val="en-GB"/>
        </w:rPr>
        <w:t xml:space="preserve"> land use change) and indicator </w:t>
      </w:r>
      <w:r w:rsidRPr="00D96E50">
        <w:rPr>
          <w:lang w:val="en-GB"/>
        </w:rPr>
        <w:t>9 (land tenure).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9BF58" w14:textId="77777777" w:rsidR="00FA03EA" w:rsidRDefault="00FA03EA" w:rsidP="00155C1B">
    <w:pPr>
      <w:pStyle w:val="Kopfzeile"/>
    </w:pPr>
    <w:r w:rsidRPr="00C9447C">
      <w:rPr>
        <w:lang w:val="en-GB"/>
      </w:rPr>
      <w:t>IINAS</w:t>
    </w:r>
    <w:r w:rsidRPr="00C9447C" w:rsidDel="00C523B2">
      <w:rPr>
        <w:lang w:val="en-GB"/>
      </w:rPr>
      <w:t xml:space="preserve"> </w:t>
    </w:r>
    <w:r w:rsidRPr="00C9447C">
      <w:rPr>
        <w:lang w:val="en-GB"/>
      </w:rPr>
      <w:tab/>
    </w:r>
    <w:r>
      <w:rPr>
        <w:rStyle w:val="Seitenzahl"/>
      </w:rPr>
      <w:fldChar w:fldCharType="begin"/>
    </w:r>
    <w:r>
      <w:rPr>
        <w:rStyle w:val="Seitenzahl"/>
      </w:rPr>
      <w:instrText xml:space="preserve">PAGE  </w:instrText>
    </w:r>
    <w:r>
      <w:rPr>
        <w:rStyle w:val="Seitenzahl"/>
      </w:rPr>
      <w:fldChar w:fldCharType="separate"/>
    </w:r>
    <w:r>
      <w:rPr>
        <w:rStyle w:val="Seitenzahl"/>
        <w:noProof/>
      </w:rPr>
      <w:t>24</w:t>
    </w:r>
    <w:r>
      <w:rPr>
        <w:rStyle w:val="Seitenzahl"/>
      </w:rPr>
      <w:fldChar w:fldCharType="end"/>
    </w:r>
    <w:r w:rsidRPr="00C9447C">
      <w:rPr>
        <w:lang w:val="en-GB"/>
      </w:rPr>
      <w:tab/>
    </w:r>
    <w:r>
      <w:rPr>
        <w:lang w:val="en-GB"/>
      </w:rPr>
      <w:t xml:space="preserve">Biomass Policies: T2.4 Sustainable Imports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526AA" w14:textId="77777777" w:rsidR="00FA03EA" w:rsidRDefault="00FA03EA" w:rsidP="00F77F63">
    <w:pPr>
      <w:pStyle w:val="Kopfzeile"/>
      <w:pBdr>
        <w:bottom w:val="none" w:sz="0" w:space="0" w:color="auto"/>
      </w:pBd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74066" w14:textId="1D75CBB3" w:rsidR="00FA03EA" w:rsidRPr="00EB392D" w:rsidRDefault="00FA03EA" w:rsidP="00C67A43">
    <w:pPr>
      <w:pStyle w:val="Kopfzeile"/>
      <w:tabs>
        <w:tab w:val="clear" w:pos="9406"/>
        <w:tab w:val="right" w:pos="9072"/>
      </w:tabs>
    </w:pPr>
    <w:proofErr w:type="spellStart"/>
    <w:proofErr w:type="gramStart"/>
    <w:r>
      <w:t>ifeu</w:t>
    </w:r>
    <w:proofErr w:type="spellEnd"/>
    <w:proofErr w:type="gramEnd"/>
    <w:r>
      <w:t xml:space="preserve"> &amp; </w:t>
    </w:r>
    <w:r w:rsidRPr="0043711A">
      <w:t>IINAS</w:t>
    </w:r>
    <w:r w:rsidRPr="0043711A">
      <w:tab/>
    </w:r>
    <w:sdt>
      <w:sdtPr>
        <w:id w:val="-48847268"/>
        <w:docPartObj>
          <w:docPartGallery w:val="Page Numbers (Bottom of Page)"/>
          <w:docPartUnique/>
        </w:docPartObj>
      </w:sdtPr>
      <w:sdtEndPr/>
      <w:sdtContent>
        <w:r>
          <w:fldChar w:fldCharType="begin"/>
        </w:r>
        <w:r>
          <w:instrText>PAGE   \* MERGEFORMAT</w:instrText>
        </w:r>
        <w:r>
          <w:fldChar w:fldCharType="separate"/>
        </w:r>
        <w:r w:rsidR="0088626B" w:rsidRPr="0088626B">
          <w:rPr>
            <w:noProof/>
            <w:lang w:val="de-DE"/>
          </w:rPr>
          <w:t>45</w:t>
        </w:r>
        <w:r>
          <w:fldChar w:fldCharType="end"/>
        </w:r>
      </w:sdtContent>
    </w:sdt>
    <w:r>
      <w:tab/>
      <w:t>Attribution Paper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C26"/>
    <w:multiLevelType w:val="hybridMultilevel"/>
    <w:tmpl w:val="5BFC24FC"/>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2192BEA"/>
    <w:multiLevelType w:val="hybridMultilevel"/>
    <w:tmpl w:val="CB4EECE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nsid w:val="02DF4BE2"/>
    <w:multiLevelType w:val="hybridMultilevel"/>
    <w:tmpl w:val="E6F4E146"/>
    <w:lvl w:ilvl="0" w:tplc="A95E051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4136C9F"/>
    <w:multiLevelType w:val="hybridMultilevel"/>
    <w:tmpl w:val="89E8F256"/>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07C409D7"/>
    <w:multiLevelType w:val="hybridMultilevel"/>
    <w:tmpl w:val="64441128"/>
    <w:lvl w:ilvl="0" w:tplc="0409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8125C39"/>
    <w:multiLevelType w:val="hybridMultilevel"/>
    <w:tmpl w:val="947E3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A3E2D66"/>
    <w:multiLevelType w:val="hybridMultilevel"/>
    <w:tmpl w:val="A6E882A6"/>
    <w:lvl w:ilvl="0" w:tplc="A95E051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0D7337B"/>
    <w:multiLevelType w:val="hybridMultilevel"/>
    <w:tmpl w:val="56649F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12D2681"/>
    <w:multiLevelType w:val="hybridMultilevel"/>
    <w:tmpl w:val="5BFC24FC"/>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3502497"/>
    <w:multiLevelType w:val="hybridMultilevel"/>
    <w:tmpl w:val="86A4CA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6433331"/>
    <w:multiLevelType w:val="hybridMultilevel"/>
    <w:tmpl w:val="4ACAAA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9852BC0"/>
    <w:multiLevelType w:val="hybridMultilevel"/>
    <w:tmpl w:val="3EEC4D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A887CB6"/>
    <w:multiLevelType w:val="hybridMultilevel"/>
    <w:tmpl w:val="BB68348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F500381"/>
    <w:multiLevelType w:val="hybridMultilevel"/>
    <w:tmpl w:val="36246D04"/>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21654BEE"/>
    <w:multiLevelType w:val="hybridMultilevel"/>
    <w:tmpl w:val="9036DE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32B7311"/>
    <w:multiLevelType w:val="hybridMultilevel"/>
    <w:tmpl w:val="284680A8"/>
    <w:lvl w:ilvl="0" w:tplc="0809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4D70A84"/>
    <w:multiLevelType w:val="hybridMultilevel"/>
    <w:tmpl w:val="23F856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5170E18"/>
    <w:multiLevelType w:val="hybridMultilevel"/>
    <w:tmpl w:val="CA6ABEF4"/>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nsid w:val="291076EF"/>
    <w:multiLevelType w:val="hybridMultilevel"/>
    <w:tmpl w:val="1520BDC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DB546C1"/>
    <w:multiLevelType w:val="hybridMultilevel"/>
    <w:tmpl w:val="D81C470E"/>
    <w:lvl w:ilvl="0" w:tplc="04070015">
      <w:start w:val="1"/>
      <w:numFmt w:val="decimal"/>
      <w:lvlText w:val="(%1)"/>
      <w:lvlJc w:val="left"/>
      <w:pPr>
        <w:ind w:left="360" w:hanging="360"/>
      </w:pPr>
      <w:rPr>
        <w:rFonts w:hint="default"/>
      </w:rPr>
    </w:lvl>
    <w:lvl w:ilvl="1" w:tplc="04070001">
      <w:start w:val="1"/>
      <w:numFmt w:val="bullet"/>
      <w:lvlText w:val=""/>
      <w:lvlJc w:val="left"/>
      <w:pPr>
        <w:ind w:left="1080" w:hanging="360"/>
      </w:pPr>
      <w:rPr>
        <w:rFonts w:ascii="Symbol" w:hAnsi="Symbo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nsid w:val="2FE22D0B"/>
    <w:multiLevelType w:val="hybridMultilevel"/>
    <w:tmpl w:val="7F324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1DC1079"/>
    <w:multiLevelType w:val="hybridMultilevel"/>
    <w:tmpl w:val="416427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904050C"/>
    <w:multiLevelType w:val="hybridMultilevel"/>
    <w:tmpl w:val="D1703A3E"/>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nsid w:val="3B3B0FB1"/>
    <w:multiLevelType w:val="hybridMultilevel"/>
    <w:tmpl w:val="657EFE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3D436133"/>
    <w:multiLevelType w:val="hybridMultilevel"/>
    <w:tmpl w:val="CA6ABEF4"/>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nsid w:val="3E0034BF"/>
    <w:multiLevelType w:val="hybridMultilevel"/>
    <w:tmpl w:val="C6B0DC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E5E6556"/>
    <w:multiLevelType w:val="hybridMultilevel"/>
    <w:tmpl w:val="AFC236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48245C71"/>
    <w:multiLevelType w:val="hybridMultilevel"/>
    <w:tmpl w:val="6C72BD1C"/>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DBE2C9D"/>
    <w:multiLevelType w:val="hybridMultilevel"/>
    <w:tmpl w:val="CA828D4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4E815DA8"/>
    <w:multiLevelType w:val="hybridMultilevel"/>
    <w:tmpl w:val="9738C28C"/>
    <w:lvl w:ilvl="0" w:tplc="A95E051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4EA835F4"/>
    <w:multiLevelType w:val="hybridMultilevel"/>
    <w:tmpl w:val="351CF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0AE794C"/>
    <w:multiLevelType w:val="hybridMultilevel"/>
    <w:tmpl w:val="75DAAE30"/>
    <w:lvl w:ilvl="0" w:tplc="DD0E0F3C">
      <w:start w:val="1"/>
      <w:numFmt w:val="bullet"/>
      <w:pStyle w:val="Listenabsatz"/>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23802FC"/>
    <w:multiLevelType w:val="hybridMultilevel"/>
    <w:tmpl w:val="3B9A0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57BE6313"/>
    <w:multiLevelType w:val="hybridMultilevel"/>
    <w:tmpl w:val="53684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5AEB3FD2"/>
    <w:multiLevelType w:val="hybridMultilevel"/>
    <w:tmpl w:val="3D3EFB6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5B297883"/>
    <w:multiLevelType w:val="hybridMultilevel"/>
    <w:tmpl w:val="34ECA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5B6F784D"/>
    <w:multiLevelType w:val="hybridMultilevel"/>
    <w:tmpl w:val="FB0C9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5BBA40C7"/>
    <w:multiLevelType w:val="hybridMultilevel"/>
    <w:tmpl w:val="88E417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5C5F625E"/>
    <w:multiLevelType w:val="hybridMultilevel"/>
    <w:tmpl w:val="1D6ABE7E"/>
    <w:lvl w:ilvl="0" w:tplc="0407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CBC51CE"/>
    <w:multiLevelType w:val="hybridMultilevel"/>
    <w:tmpl w:val="499A0E7E"/>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nsid w:val="5ED73A8C"/>
    <w:multiLevelType w:val="hybridMultilevel"/>
    <w:tmpl w:val="9F425328"/>
    <w:lvl w:ilvl="0" w:tplc="E2625678">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nsid w:val="60723D10"/>
    <w:multiLevelType w:val="hybridMultilevel"/>
    <w:tmpl w:val="9A84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624C400F"/>
    <w:multiLevelType w:val="hybridMultilevel"/>
    <w:tmpl w:val="707E1F0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3">
    <w:nsid w:val="64D16C2B"/>
    <w:multiLevelType w:val="hybridMultilevel"/>
    <w:tmpl w:val="8BD0530C"/>
    <w:lvl w:ilvl="0" w:tplc="08090011">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nsid w:val="66CF5D77"/>
    <w:multiLevelType w:val="hybridMultilevel"/>
    <w:tmpl w:val="D5D841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69715172"/>
    <w:multiLevelType w:val="hybridMultilevel"/>
    <w:tmpl w:val="84C01FE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nsid w:val="6AEF305E"/>
    <w:multiLevelType w:val="hybridMultilevel"/>
    <w:tmpl w:val="30A23838"/>
    <w:lvl w:ilvl="0" w:tplc="0D3AEE88">
      <w:start w:val="1"/>
      <w:numFmt w:val="bullet"/>
      <w:lvlText w:val=""/>
      <w:lvlJc w:val="left"/>
      <w:pPr>
        <w:ind w:left="720" w:hanging="360"/>
      </w:pPr>
      <w:rPr>
        <w:rFonts w:ascii="Wingdings" w:hAnsi="Wingdings"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6D33086E"/>
    <w:multiLevelType w:val="hybridMultilevel"/>
    <w:tmpl w:val="087E346C"/>
    <w:lvl w:ilvl="0" w:tplc="6264EC1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0C03982"/>
    <w:multiLevelType w:val="hybridMultilevel"/>
    <w:tmpl w:val="E50486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nsid w:val="71C271F8"/>
    <w:multiLevelType w:val="hybridMultilevel"/>
    <w:tmpl w:val="6B7CD2B0"/>
    <w:lvl w:ilvl="0" w:tplc="C30638A8">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72EE6C09"/>
    <w:multiLevelType w:val="multilevel"/>
    <w:tmpl w:val="3112C58C"/>
    <w:lvl w:ilvl="0">
      <w:start w:val="1"/>
      <w:numFmt w:val="decimal"/>
      <w:pStyle w:val="berschrift1"/>
      <w:lvlText w:val="%1"/>
      <w:lvlJc w:val="left"/>
      <w:pPr>
        <w:ind w:left="432" w:hanging="432"/>
      </w:pPr>
      <w:rPr>
        <w:lang w:val="de-DE"/>
      </w:r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51">
    <w:nsid w:val="73CA5153"/>
    <w:multiLevelType w:val="hybridMultilevel"/>
    <w:tmpl w:val="23E0B4B8"/>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nsid w:val="758133E2"/>
    <w:multiLevelType w:val="hybridMultilevel"/>
    <w:tmpl w:val="339AE3E0"/>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3">
    <w:nsid w:val="762364AB"/>
    <w:multiLevelType w:val="hybridMultilevel"/>
    <w:tmpl w:val="CA6ABEF4"/>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4">
    <w:nsid w:val="76F03805"/>
    <w:multiLevelType w:val="hybridMultilevel"/>
    <w:tmpl w:val="A69AFD6E"/>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nsid w:val="76F56658"/>
    <w:multiLevelType w:val="hybridMultilevel"/>
    <w:tmpl w:val="27B6CA5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6">
    <w:nsid w:val="7E85170E"/>
    <w:multiLevelType w:val="hybridMultilevel"/>
    <w:tmpl w:val="ABCE69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nsid w:val="7F2635D8"/>
    <w:multiLevelType w:val="hybridMultilevel"/>
    <w:tmpl w:val="9F5889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1"/>
  </w:num>
  <w:num w:numId="2">
    <w:abstractNumId w:val="50"/>
  </w:num>
  <w:num w:numId="3">
    <w:abstractNumId w:val="43"/>
  </w:num>
  <w:num w:numId="4">
    <w:abstractNumId w:val="42"/>
  </w:num>
  <w:num w:numId="5">
    <w:abstractNumId w:val="55"/>
  </w:num>
  <w:num w:numId="6">
    <w:abstractNumId w:val="52"/>
  </w:num>
  <w:num w:numId="7">
    <w:abstractNumId w:val="39"/>
  </w:num>
  <w:num w:numId="8">
    <w:abstractNumId w:val="7"/>
  </w:num>
  <w:num w:numId="9">
    <w:abstractNumId w:val="5"/>
  </w:num>
  <w:num w:numId="10">
    <w:abstractNumId w:val="40"/>
  </w:num>
  <w:num w:numId="11">
    <w:abstractNumId w:val="21"/>
  </w:num>
  <w:num w:numId="12">
    <w:abstractNumId w:val="25"/>
  </w:num>
  <w:num w:numId="13">
    <w:abstractNumId w:val="44"/>
  </w:num>
  <w:num w:numId="14">
    <w:abstractNumId w:val="20"/>
  </w:num>
  <w:num w:numId="15">
    <w:abstractNumId w:val="10"/>
  </w:num>
  <w:num w:numId="16">
    <w:abstractNumId w:val="32"/>
  </w:num>
  <w:num w:numId="17">
    <w:abstractNumId w:val="56"/>
  </w:num>
  <w:num w:numId="18">
    <w:abstractNumId w:val="11"/>
  </w:num>
  <w:num w:numId="19">
    <w:abstractNumId w:val="23"/>
  </w:num>
  <w:num w:numId="20">
    <w:abstractNumId w:val="49"/>
  </w:num>
  <w:num w:numId="21">
    <w:abstractNumId w:val="41"/>
  </w:num>
  <w:num w:numId="22">
    <w:abstractNumId w:val="13"/>
  </w:num>
  <w:num w:numId="23">
    <w:abstractNumId w:val="33"/>
  </w:num>
  <w:num w:numId="24">
    <w:abstractNumId w:val="14"/>
  </w:num>
  <w:num w:numId="25">
    <w:abstractNumId w:val="2"/>
  </w:num>
  <w:num w:numId="26">
    <w:abstractNumId w:val="29"/>
  </w:num>
  <w:num w:numId="27">
    <w:abstractNumId w:val="54"/>
  </w:num>
  <w:num w:numId="28">
    <w:abstractNumId w:val="48"/>
  </w:num>
  <w:num w:numId="29">
    <w:abstractNumId w:val="30"/>
  </w:num>
  <w:num w:numId="30">
    <w:abstractNumId w:val="57"/>
  </w:num>
  <w:num w:numId="31">
    <w:abstractNumId w:val="35"/>
  </w:num>
  <w:num w:numId="32">
    <w:abstractNumId w:val="36"/>
  </w:num>
  <w:num w:numId="33">
    <w:abstractNumId w:val="22"/>
  </w:num>
  <w:num w:numId="34">
    <w:abstractNumId w:val="3"/>
  </w:num>
  <w:num w:numId="35">
    <w:abstractNumId w:val="24"/>
  </w:num>
  <w:num w:numId="36">
    <w:abstractNumId w:val="17"/>
  </w:num>
  <w:num w:numId="37">
    <w:abstractNumId w:val="37"/>
  </w:num>
  <w:num w:numId="38">
    <w:abstractNumId w:val="53"/>
  </w:num>
  <w:num w:numId="39">
    <w:abstractNumId w:val="38"/>
  </w:num>
  <w:num w:numId="40">
    <w:abstractNumId w:val="15"/>
  </w:num>
  <w:num w:numId="41">
    <w:abstractNumId w:val="9"/>
  </w:num>
  <w:num w:numId="42">
    <w:abstractNumId w:val="27"/>
  </w:num>
  <w:num w:numId="43">
    <w:abstractNumId w:val="4"/>
  </w:num>
  <w:num w:numId="44">
    <w:abstractNumId w:val="47"/>
  </w:num>
  <w:num w:numId="45">
    <w:abstractNumId w:val="1"/>
  </w:num>
  <w:num w:numId="46">
    <w:abstractNumId w:val="28"/>
  </w:num>
  <w:num w:numId="47">
    <w:abstractNumId w:val="45"/>
  </w:num>
  <w:num w:numId="48">
    <w:abstractNumId w:val="19"/>
  </w:num>
  <w:num w:numId="49">
    <w:abstractNumId w:val="26"/>
  </w:num>
  <w:num w:numId="50">
    <w:abstractNumId w:val="6"/>
  </w:num>
  <w:num w:numId="51">
    <w:abstractNumId w:val="12"/>
  </w:num>
  <w:num w:numId="52">
    <w:abstractNumId w:val="0"/>
  </w:num>
  <w:num w:numId="53">
    <w:abstractNumId w:val="51"/>
  </w:num>
  <w:num w:numId="54">
    <w:abstractNumId w:val="8"/>
  </w:num>
  <w:num w:numId="55">
    <w:abstractNumId w:val="46"/>
  </w:num>
  <w:num w:numId="56">
    <w:abstractNumId w:val="16"/>
  </w:num>
  <w:num w:numId="57">
    <w:abstractNumId w:val="18"/>
  </w:num>
  <w:num w:numId="58">
    <w:abstractNumId w:val="34"/>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ler, Constance (CBC)">
    <w15:presenceInfo w15:providerId="AD" w15:userId="S-1-5-21-2107199734-1002509562-578033828-901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defaultTabStop w:val="708"/>
  <w:autoHyphenation/>
  <w:hyphenationZone w:val="17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2A4"/>
    <w:rsid w:val="0000089C"/>
    <w:rsid w:val="0000104C"/>
    <w:rsid w:val="000012FC"/>
    <w:rsid w:val="00001A42"/>
    <w:rsid w:val="00002D62"/>
    <w:rsid w:val="00002F77"/>
    <w:rsid w:val="000050A3"/>
    <w:rsid w:val="000056E0"/>
    <w:rsid w:val="00006814"/>
    <w:rsid w:val="00006995"/>
    <w:rsid w:val="000071A4"/>
    <w:rsid w:val="0000754E"/>
    <w:rsid w:val="00010992"/>
    <w:rsid w:val="00011AB7"/>
    <w:rsid w:val="00012305"/>
    <w:rsid w:val="000132E9"/>
    <w:rsid w:val="0001476A"/>
    <w:rsid w:val="00014968"/>
    <w:rsid w:val="00014A15"/>
    <w:rsid w:val="00014D7C"/>
    <w:rsid w:val="00015AFF"/>
    <w:rsid w:val="0001749C"/>
    <w:rsid w:val="00017D71"/>
    <w:rsid w:val="00020535"/>
    <w:rsid w:val="00020E70"/>
    <w:rsid w:val="0002102D"/>
    <w:rsid w:val="0002244A"/>
    <w:rsid w:val="0002295E"/>
    <w:rsid w:val="00022D76"/>
    <w:rsid w:val="00023BCA"/>
    <w:rsid w:val="000244EE"/>
    <w:rsid w:val="000246B2"/>
    <w:rsid w:val="00024C00"/>
    <w:rsid w:val="00025189"/>
    <w:rsid w:val="000266CB"/>
    <w:rsid w:val="00030113"/>
    <w:rsid w:val="00030F6B"/>
    <w:rsid w:val="00030FDA"/>
    <w:rsid w:val="000329F6"/>
    <w:rsid w:val="00032EC9"/>
    <w:rsid w:val="000337DA"/>
    <w:rsid w:val="00035C3E"/>
    <w:rsid w:val="00036490"/>
    <w:rsid w:val="00036ABD"/>
    <w:rsid w:val="00036FE3"/>
    <w:rsid w:val="00037067"/>
    <w:rsid w:val="000376C2"/>
    <w:rsid w:val="00037995"/>
    <w:rsid w:val="00040752"/>
    <w:rsid w:val="00041002"/>
    <w:rsid w:val="0004191F"/>
    <w:rsid w:val="00042734"/>
    <w:rsid w:val="0004374A"/>
    <w:rsid w:val="000445A0"/>
    <w:rsid w:val="000461C1"/>
    <w:rsid w:val="0004699F"/>
    <w:rsid w:val="00046C25"/>
    <w:rsid w:val="00046D15"/>
    <w:rsid w:val="00047085"/>
    <w:rsid w:val="0004752B"/>
    <w:rsid w:val="0004756D"/>
    <w:rsid w:val="000479F1"/>
    <w:rsid w:val="00050E5E"/>
    <w:rsid w:val="00051AC0"/>
    <w:rsid w:val="00051D70"/>
    <w:rsid w:val="00052B8A"/>
    <w:rsid w:val="00054DEC"/>
    <w:rsid w:val="000555D6"/>
    <w:rsid w:val="000559A0"/>
    <w:rsid w:val="00055E5D"/>
    <w:rsid w:val="00056EBE"/>
    <w:rsid w:val="0005724A"/>
    <w:rsid w:val="0005786E"/>
    <w:rsid w:val="00061EDA"/>
    <w:rsid w:val="00063549"/>
    <w:rsid w:val="0006474F"/>
    <w:rsid w:val="000659B7"/>
    <w:rsid w:val="0006734C"/>
    <w:rsid w:val="00070000"/>
    <w:rsid w:val="00070768"/>
    <w:rsid w:val="00071AF7"/>
    <w:rsid w:val="00072076"/>
    <w:rsid w:val="00072293"/>
    <w:rsid w:val="000731E0"/>
    <w:rsid w:val="00074404"/>
    <w:rsid w:val="000753BA"/>
    <w:rsid w:val="000754D3"/>
    <w:rsid w:val="00075A9C"/>
    <w:rsid w:val="00075CC7"/>
    <w:rsid w:val="00076464"/>
    <w:rsid w:val="00081CB1"/>
    <w:rsid w:val="00082B6B"/>
    <w:rsid w:val="00084E6F"/>
    <w:rsid w:val="0008548D"/>
    <w:rsid w:val="00085864"/>
    <w:rsid w:val="0008684B"/>
    <w:rsid w:val="000904C5"/>
    <w:rsid w:val="00090B09"/>
    <w:rsid w:val="00092C34"/>
    <w:rsid w:val="00093125"/>
    <w:rsid w:val="0009378B"/>
    <w:rsid w:val="00093D6D"/>
    <w:rsid w:val="00096052"/>
    <w:rsid w:val="000A035B"/>
    <w:rsid w:val="000A095F"/>
    <w:rsid w:val="000A0D31"/>
    <w:rsid w:val="000A1AC0"/>
    <w:rsid w:val="000A1D46"/>
    <w:rsid w:val="000A1FA0"/>
    <w:rsid w:val="000A25E1"/>
    <w:rsid w:val="000A3801"/>
    <w:rsid w:val="000A4278"/>
    <w:rsid w:val="000A4429"/>
    <w:rsid w:val="000A6DE2"/>
    <w:rsid w:val="000A740E"/>
    <w:rsid w:val="000A7BF2"/>
    <w:rsid w:val="000B0E91"/>
    <w:rsid w:val="000B2556"/>
    <w:rsid w:val="000B3329"/>
    <w:rsid w:val="000B4041"/>
    <w:rsid w:val="000B5B00"/>
    <w:rsid w:val="000B5CE8"/>
    <w:rsid w:val="000B69AA"/>
    <w:rsid w:val="000B6D6E"/>
    <w:rsid w:val="000B7B2B"/>
    <w:rsid w:val="000C038C"/>
    <w:rsid w:val="000C05DD"/>
    <w:rsid w:val="000C14FD"/>
    <w:rsid w:val="000C3599"/>
    <w:rsid w:val="000C4980"/>
    <w:rsid w:val="000C4EFD"/>
    <w:rsid w:val="000C51B3"/>
    <w:rsid w:val="000C716F"/>
    <w:rsid w:val="000C72E6"/>
    <w:rsid w:val="000D02FE"/>
    <w:rsid w:val="000D0EC3"/>
    <w:rsid w:val="000D101E"/>
    <w:rsid w:val="000D2C0C"/>
    <w:rsid w:val="000D2E77"/>
    <w:rsid w:val="000D3148"/>
    <w:rsid w:val="000D3237"/>
    <w:rsid w:val="000D484A"/>
    <w:rsid w:val="000D4BF9"/>
    <w:rsid w:val="000D4E98"/>
    <w:rsid w:val="000D67E3"/>
    <w:rsid w:val="000D67EA"/>
    <w:rsid w:val="000D6C73"/>
    <w:rsid w:val="000D7178"/>
    <w:rsid w:val="000D788F"/>
    <w:rsid w:val="000E0A36"/>
    <w:rsid w:val="000E1971"/>
    <w:rsid w:val="000E2CF3"/>
    <w:rsid w:val="000E2E2B"/>
    <w:rsid w:val="000E35BF"/>
    <w:rsid w:val="000E3EF0"/>
    <w:rsid w:val="000E44F1"/>
    <w:rsid w:val="000E6028"/>
    <w:rsid w:val="000E689F"/>
    <w:rsid w:val="000F0B77"/>
    <w:rsid w:val="000F1023"/>
    <w:rsid w:val="000F1369"/>
    <w:rsid w:val="000F219C"/>
    <w:rsid w:val="000F25C6"/>
    <w:rsid w:val="000F3274"/>
    <w:rsid w:val="000F36E0"/>
    <w:rsid w:val="000F447F"/>
    <w:rsid w:val="000F522E"/>
    <w:rsid w:val="000F5258"/>
    <w:rsid w:val="000F5B9D"/>
    <w:rsid w:val="000F5C56"/>
    <w:rsid w:val="000F742B"/>
    <w:rsid w:val="000F7568"/>
    <w:rsid w:val="000F771B"/>
    <w:rsid w:val="001008CC"/>
    <w:rsid w:val="00102A96"/>
    <w:rsid w:val="00102DDB"/>
    <w:rsid w:val="0010308D"/>
    <w:rsid w:val="00103AF0"/>
    <w:rsid w:val="00103C11"/>
    <w:rsid w:val="001041A1"/>
    <w:rsid w:val="00104945"/>
    <w:rsid w:val="00105366"/>
    <w:rsid w:val="001057FB"/>
    <w:rsid w:val="0010667D"/>
    <w:rsid w:val="00106ED4"/>
    <w:rsid w:val="001115D0"/>
    <w:rsid w:val="00111948"/>
    <w:rsid w:val="00113B8A"/>
    <w:rsid w:val="00113D15"/>
    <w:rsid w:val="0011408E"/>
    <w:rsid w:val="00114157"/>
    <w:rsid w:val="00114251"/>
    <w:rsid w:val="00114B80"/>
    <w:rsid w:val="001166CB"/>
    <w:rsid w:val="0011670F"/>
    <w:rsid w:val="001167C9"/>
    <w:rsid w:val="0011707B"/>
    <w:rsid w:val="0012091D"/>
    <w:rsid w:val="00121075"/>
    <w:rsid w:val="0012240E"/>
    <w:rsid w:val="00123404"/>
    <w:rsid w:val="00123FFC"/>
    <w:rsid w:val="00124B32"/>
    <w:rsid w:val="00124D44"/>
    <w:rsid w:val="0012514E"/>
    <w:rsid w:val="001266EF"/>
    <w:rsid w:val="00126DD5"/>
    <w:rsid w:val="00127A9E"/>
    <w:rsid w:val="00127F27"/>
    <w:rsid w:val="00131E9A"/>
    <w:rsid w:val="001327D4"/>
    <w:rsid w:val="00132802"/>
    <w:rsid w:val="00133D23"/>
    <w:rsid w:val="00133F2A"/>
    <w:rsid w:val="00134AA0"/>
    <w:rsid w:val="00135433"/>
    <w:rsid w:val="00135EEE"/>
    <w:rsid w:val="00136075"/>
    <w:rsid w:val="001366C7"/>
    <w:rsid w:val="001369B6"/>
    <w:rsid w:val="0013711E"/>
    <w:rsid w:val="00137DBB"/>
    <w:rsid w:val="00140D67"/>
    <w:rsid w:val="001418CF"/>
    <w:rsid w:val="00141937"/>
    <w:rsid w:val="00141E80"/>
    <w:rsid w:val="001422E0"/>
    <w:rsid w:val="001424F9"/>
    <w:rsid w:val="00142FC5"/>
    <w:rsid w:val="00142FC7"/>
    <w:rsid w:val="00144156"/>
    <w:rsid w:val="001443FD"/>
    <w:rsid w:val="00144B5B"/>
    <w:rsid w:val="00145113"/>
    <w:rsid w:val="00145582"/>
    <w:rsid w:val="0014574D"/>
    <w:rsid w:val="00147D61"/>
    <w:rsid w:val="00150189"/>
    <w:rsid w:val="00150B59"/>
    <w:rsid w:val="00150BA6"/>
    <w:rsid w:val="0015272D"/>
    <w:rsid w:val="00152A8D"/>
    <w:rsid w:val="001530A8"/>
    <w:rsid w:val="00153616"/>
    <w:rsid w:val="00153987"/>
    <w:rsid w:val="00153BE0"/>
    <w:rsid w:val="00154CD6"/>
    <w:rsid w:val="00154D5A"/>
    <w:rsid w:val="001552E2"/>
    <w:rsid w:val="00155482"/>
    <w:rsid w:val="001559B5"/>
    <w:rsid w:val="00155C1B"/>
    <w:rsid w:val="00156A8E"/>
    <w:rsid w:val="001622C3"/>
    <w:rsid w:val="00162B40"/>
    <w:rsid w:val="00162ED6"/>
    <w:rsid w:val="001630BD"/>
    <w:rsid w:val="00163685"/>
    <w:rsid w:val="001637ED"/>
    <w:rsid w:val="00164603"/>
    <w:rsid w:val="001646D9"/>
    <w:rsid w:val="001650C2"/>
    <w:rsid w:val="00165683"/>
    <w:rsid w:val="00167EB2"/>
    <w:rsid w:val="001705CA"/>
    <w:rsid w:val="00170E72"/>
    <w:rsid w:val="00171151"/>
    <w:rsid w:val="0017180A"/>
    <w:rsid w:val="0017205D"/>
    <w:rsid w:val="00172FAD"/>
    <w:rsid w:val="001732B5"/>
    <w:rsid w:val="001733AF"/>
    <w:rsid w:val="00173FF2"/>
    <w:rsid w:val="00183019"/>
    <w:rsid w:val="00183E8E"/>
    <w:rsid w:val="00184D4D"/>
    <w:rsid w:val="00184FD4"/>
    <w:rsid w:val="0018544E"/>
    <w:rsid w:val="001857AC"/>
    <w:rsid w:val="00186B4F"/>
    <w:rsid w:val="00186FA5"/>
    <w:rsid w:val="001914BD"/>
    <w:rsid w:val="00191B8A"/>
    <w:rsid w:val="00192290"/>
    <w:rsid w:val="0019456C"/>
    <w:rsid w:val="00194654"/>
    <w:rsid w:val="00194A69"/>
    <w:rsid w:val="0019557B"/>
    <w:rsid w:val="001958F3"/>
    <w:rsid w:val="00196264"/>
    <w:rsid w:val="00197395"/>
    <w:rsid w:val="00197FE2"/>
    <w:rsid w:val="001A1407"/>
    <w:rsid w:val="001A1A3B"/>
    <w:rsid w:val="001A2134"/>
    <w:rsid w:val="001A4FC6"/>
    <w:rsid w:val="001A66BE"/>
    <w:rsid w:val="001A79D1"/>
    <w:rsid w:val="001B0105"/>
    <w:rsid w:val="001B0D78"/>
    <w:rsid w:val="001B0F06"/>
    <w:rsid w:val="001B13EA"/>
    <w:rsid w:val="001B1C02"/>
    <w:rsid w:val="001B3641"/>
    <w:rsid w:val="001B4184"/>
    <w:rsid w:val="001B4FE2"/>
    <w:rsid w:val="001B591D"/>
    <w:rsid w:val="001C04B9"/>
    <w:rsid w:val="001C06BB"/>
    <w:rsid w:val="001C07AB"/>
    <w:rsid w:val="001C154A"/>
    <w:rsid w:val="001C1C6F"/>
    <w:rsid w:val="001C249A"/>
    <w:rsid w:val="001C2888"/>
    <w:rsid w:val="001C2E47"/>
    <w:rsid w:val="001C3980"/>
    <w:rsid w:val="001C4D3F"/>
    <w:rsid w:val="001C509F"/>
    <w:rsid w:val="001C5233"/>
    <w:rsid w:val="001C550A"/>
    <w:rsid w:val="001C5631"/>
    <w:rsid w:val="001C5E38"/>
    <w:rsid w:val="001C7271"/>
    <w:rsid w:val="001D0C7A"/>
    <w:rsid w:val="001D1538"/>
    <w:rsid w:val="001D193C"/>
    <w:rsid w:val="001D1F1A"/>
    <w:rsid w:val="001D2F28"/>
    <w:rsid w:val="001D3624"/>
    <w:rsid w:val="001D3C85"/>
    <w:rsid w:val="001D42DD"/>
    <w:rsid w:val="001D4C59"/>
    <w:rsid w:val="001D7665"/>
    <w:rsid w:val="001E018E"/>
    <w:rsid w:val="001E0F15"/>
    <w:rsid w:val="001E127C"/>
    <w:rsid w:val="001E155A"/>
    <w:rsid w:val="001E2851"/>
    <w:rsid w:val="001E289B"/>
    <w:rsid w:val="001E2E91"/>
    <w:rsid w:val="001E4BF5"/>
    <w:rsid w:val="001E568D"/>
    <w:rsid w:val="001F057C"/>
    <w:rsid w:val="001F06BF"/>
    <w:rsid w:val="001F1A69"/>
    <w:rsid w:val="001F1BA9"/>
    <w:rsid w:val="001F2B8C"/>
    <w:rsid w:val="001F5AF3"/>
    <w:rsid w:val="001F6405"/>
    <w:rsid w:val="001F65B4"/>
    <w:rsid w:val="001F6DBD"/>
    <w:rsid w:val="001F7337"/>
    <w:rsid w:val="001F749E"/>
    <w:rsid w:val="001F78BB"/>
    <w:rsid w:val="001F7EC5"/>
    <w:rsid w:val="0020001A"/>
    <w:rsid w:val="0020033E"/>
    <w:rsid w:val="00200F5A"/>
    <w:rsid w:val="002019E4"/>
    <w:rsid w:val="00202782"/>
    <w:rsid w:val="00202AC7"/>
    <w:rsid w:val="0020368A"/>
    <w:rsid w:val="00203BFA"/>
    <w:rsid w:val="002043C3"/>
    <w:rsid w:val="002048FA"/>
    <w:rsid w:val="00204F87"/>
    <w:rsid w:val="00205D7E"/>
    <w:rsid w:val="00206409"/>
    <w:rsid w:val="002067D9"/>
    <w:rsid w:val="002068BA"/>
    <w:rsid w:val="002077C4"/>
    <w:rsid w:val="00207F12"/>
    <w:rsid w:val="00210470"/>
    <w:rsid w:val="0021099D"/>
    <w:rsid w:val="00210A25"/>
    <w:rsid w:val="002114C0"/>
    <w:rsid w:val="00211566"/>
    <w:rsid w:val="00211993"/>
    <w:rsid w:val="00213444"/>
    <w:rsid w:val="00214F5E"/>
    <w:rsid w:val="002162DE"/>
    <w:rsid w:val="00216567"/>
    <w:rsid w:val="0021667B"/>
    <w:rsid w:val="0021675E"/>
    <w:rsid w:val="00216EE8"/>
    <w:rsid w:val="00217449"/>
    <w:rsid w:val="002174AA"/>
    <w:rsid w:val="002178C0"/>
    <w:rsid w:val="002204C8"/>
    <w:rsid w:val="002204EA"/>
    <w:rsid w:val="00220707"/>
    <w:rsid w:val="0022078E"/>
    <w:rsid w:val="0022188B"/>
    <w:rsid w:val="00221B64"/>
    <w:rsid w:val="00221BF4"/>
    <w:rsid w:val="00221D5F"/>
    <w:rsid w:val="00223BD2"/>
    <w:rsid w:val="00225AE4"/>
    <w:rsid w:val="00226476"/>
    <w:rsid w:val="0023008B"/>
    <w:rsid w:val="00230482"/>
    <w:rsid w:val="00230587"/>
    <w:rsid w:val="0023078B"/>
    <w:rsid w:val="00230850"/>
    <w:rsid w:val="00231428"/>
    <w:rsid w:val="002318BF"/>
    <w:rsid w:val="00231DCF"/>
    <w:rsid w:val="00234A9D"/>
    <w:rsid w:val="00235053"/>
    <w:rsid w:val="00235247"/>
    <w:rsid w:val="002368AB"/>
    <w:rsid w:val="0023715A"/>
    <w:rsid w:val="00237891"/>
    <w:rsid w:val="00241CAD"/>
    <w:rsid w:val="00241DC6"/>
    <w:rsid w:val="002432B7"/>
    <w:rsid w:val="00244210"/>
    <w:rsid w:val="002444B4"/>
    <w:rsid w:val="002445D1"/>
    <w:rsid w:val="002458EC"/>
    <w:rsid w:val="0024656F"/>
    <w:rsid w:val="00246755"/>
    <w:rsid w:val="00246DF2"/>
    <w:rsid w:val="00247576"/>
    <w:rsid w:val="0024757E"/>
    <w:rsid w:val="00251178"/>
    <w:rsid w:val="00251A19"/>
    <w:rsid w:val="00252191"/>
    <w:rsid w:val="00252B07"/>
    <w:rsid w:val="002530CD"/>
    <w:rsid w:val="00253C95"/>
    <w:rsid w:val="002554CB"/>
    <w:rsid w:val="002555E8"/>
    <w:rsid w:val="002560DC"/>
    <w:rsid w:val="002579CC"/>
    <w:rsid w:val="0026012E"/>
    <w:rsid w:val="002612EA"/>
    <w:rsid w:val="002613E1"/>
    <w:rsid w:val="00262021"/>
    <w:rsid w:val="002625E1"/>
    <w:rsid w:val="002636C7"/>
    <w:rsid w:val="002651D0"/>
    <w:rsid w:val="002659DB"/>
    <w:rsid w:val="00267065"/>
    <w:rsid w:val="00272969"/>
    <w:rsid w:val="00272E2C"/>
    <w:rsid w:val="00273FA3"/>
    <w:rsid w:val="00274134"/>
    <w:rsid w:val="00274B78"/>
    <w:rsid w:val="00275997"/>
    <w:rsid w:val="002759CD"/>
    <w:rsid w:val="00276350"/>
    <w:rsid w:val="00276D76"/>
    <w:rsid w:val="00276DA8"/>
    <w:rsid w:val="00277A30"/>
    <w:rsid w:val="00277E89"/>
    <w:rsid w:val="00282198"/>
    <w:rsid w:val="00283006"/>
    <w:rsid w:val="00283BB9"/>
    <w:rsid w:val="00284393"/>
    <w:rsid w:val="002853CA"/>
    <w:rsid w:val="002855D6"/>
    <w:rsid w:val="002858E5"/>
    <w:rsid w:val="002858E7"/>
    <w:rsid w:val="00285A0B"/>
    <w:rsid w:val="00285D56"/>
    <w:rsid w:val="00285F70"/>
    <w:rsid w:val="002904F6"/>
    <w:rsid w:val="0029050B"/>
    <w:rsid w:val="00290BCC"/>
    <w:rsid w:val="00290EDF"/>
    <w:rsid w:val="0029145A"/>
    <w:rsid w:val="0029157E"/>
    <w:rsid w:val="002919D0"/>
    <w:rsid w:val="0029221C"/>
    <w:rsid w:val="00293450"/>
    <w:rsid w:val="00294BCB"/>
    <w:rsid w:val="00295300"/>
    <w:rsid w:val="00295D32"/>
    <w:rsid w:val="002970E0"/>
    <w:rsid w:val="002A1606"/>
    <w:rsid w:val="002A30BE"/>
    <w:rsid w:val="002A36E3"/>
    <w:rsid w:val="002A3E95"/>
    <w:rsid w:val="002A4552"/>
    <w:rsid w:val="002A487A"/>
    <w:rsid w:val="002A56A1"/>
    <w:rsid w:val="002A5BD3"/>
    <w:rsid w:val="002A5F44"/>
    <w:rsid w:val="002A7651"/>
    <w:rsid w:val="002A78D5"/>
    <w:rsid w:val="002A7F7C"/>
    <w:rsid w:val="002B047D"/>
    <w:rsid w:val="002B10A6"/>
    <w:rsid w:val="002B299D"/>
    <w:rsid w:val="002B3BD9"/>
    <w:rsid w:val="002B45FA"/>
    <w:rsid w:val="002B5DE0"/>
    <w:rsid w:val="002B6180"/>
    <w:rsid w:val="002B7538"/>
    <w:rsid w:val="002B77BF"/>
    <w:rsid w:val="002C03DD"/>
    <w:rsid w:val="002C117B"/>
    <w:rsid w:val="002C2ADA"/>
    <w:rsid w:val="002C2B18"/>
    <w:rsid w:val="002C2E93"/>
    <w:rsid w:val="002C35D9"/>
    <w:rsid w:val="002C4FEC"/>
    <w:rsid w:val="002C5013"/>
    <w:rsid w:val="002C5179"/>
    <w:rsid w:val="002C65B5"/>
    <w:rsid w:val="002C6F7E"/>
    <w:rsid w:val="002C758F"/>
    <w:rsid w:val="002D0034"/>
    <w:rsid w:val="002D1308"/>
    <w:rsid w:val="002D164E"/>
    <w:rsid w:val="002D177F"/>
    <w:rsid w:val="002D17A3"/>
    <w:rsid w:val="002D1AC4"/>
    <w:rsid w:val="002D1D18"/>
    <w:rsid w:val="002D200B"/>
    <w:rsid w:val="002D436B"/>
    <w:rsid w:val="002D4D00"/>
    <w:rsid w:val="002D5D96"/>
    <w:rsid w:val="002D6D21"/>
    <w:rsid w:val="002D7298"/>
    <w:rsid w:val="002D76B2"/>
    <w:rsid w:val="002D7A06"/>
    <w:rsid w:val="002E025F"/>
    <w:rsid w:val="002E02B8"/>
    <w:rsid w:val="002E100A"/>
    <w:rsid w:val="002E25D9"/>
    <w:rsid w:val="002E2892"/>
    <w:rsid w:val="002E28A4"/>
    <w:rsid w:val="002E2903"/>
    <w:rsid w:val="002E2923"/>
    <w:rsid w:val="002E3915"/>
    <w:rsid w:val="002E463A"/>
    <w:rsid w:val="002E5D2B"/>
    <w:rsid w:val="002E5F80"/>
    <w:rsid w:val="002E650D"/>
    <w:rsid w:val="002E7CAD"/>
    <w:rsid w:val="002E7E3F"/>
    <w:rsid w:val="002F017C"/>
    <w:rsid w:val="002F0C04"/>
    <w:rsid w:val="002F1380"/>
    <w:rsid w:val="002F1BBF"/>
    <w:rsid w:val="002F1F80"/>
    <w:rsid w:val="002F29E8"/>
    <w:rsid w:val="002F3741"/>
    <w:rsid w:val="002F3CCE"/>
    <w:rsid w:val="002F42E4"/>
    <w:rsid w:val="002F44BE"/>
    <w:rsid w:val="002F4520"/>
    <w:rsid w:val="002F4E9A"/>
    <w:rsid w:val="002F5A9F"/>
    <w:rsid w:val="002F5B94"/>
    <w:rsid w:val="002F60C9"/>
    <w:rsid w:val="002F680B"/>
    <w:rsid w:val="002F70E5"/>
    <w:rsid w:val="002F7A8E"/>
    <w:rsid w:val="00301590"/>
    <w:rsid w:val="00301D8A"/>
    <w:rsid w:val="0030268E"/>
    <w:rsid w:val="00304502"/>
    <w:rsid w:val="0030482F"/>
    <w:rsid w:val="00304E0E"/>
    <w:rsid w:val="003053EB"/>
    <w:rsid w:val="00305562"/>
    <w:rsid w:val="00305652"/>
    <w:rsid w:val="00306E6C"/>
    <w:rsid w:val="00306F13"/>
    <w:rsid w:val="00307655"/>
    <w:rsid w:val="003076E3"/>
    <w:rsid w:val="00307C91"/>
    <w:rsid w:val="00310050"/>
    <w:rsid w:val="0031069A"/>
    <w:rsid w:val="003106C2"/>
    <w:rsid w:val="0031092D"/>
    <w:rsid w:val="0031158D"/>
    <w:rsid w:val="003119D1"/>
    <w:rsid w:val="00312A4F"/>
    <w:rsid w:val="00312C7D"/>
    <w:rsid w:val="0031522C"/>
    <w:rsid w:val="00315F76"/>
    <w:rsid w:val="00316DE3"/>
    <w:rsid w:val="003208D0"/>
    <w:rsid w:val="00320F44"/>
    <w:rsid w:val="00321AF3"/>
    <w:rsid w:val="00321EAB"/>
    <w:rsid w:val="0032258C"/>
    <w:rsid w:val="0032375B"/>
    <w:rsid w:val="00323771"/>
    <w:rsid w:val="00324179"/>
    <w:rsid w:val="00325B7A"/>
    <w:rsid w:val="0033005B"/>
    <w:rsid w:val="00331654"/>
    <w:rsid w:val="0033177B"/>
    <w:rsid w:val="00331B7E"/>
    <w:rsid w:val="00331F0E"/>
    <w:rsid w:val="003323CF"/>
    <w:rsid w:val="00332EC6"/>
    <w:rsid w:val="00333AB0"/>
    <w:rsid w:val="0033415E"/>
    <w:rsid w:val="00334505"/>
    <w:rsid w:val="003378D8"/>
    <w:rsid w:val="00337BFE"/>
    <w:rsid w:val="003400C8"/>
    <w:rsid w:val="00340805"/>
    <w:rsid w:val="00340DCC"/>
    <w:rsid w:val="00341E99"/>
    <w:rsid w:val="00341EA2"/>
    <w:rsid w:val="00342B2E"/>
    <w:rsid w:val="00342CAF"/>
    <w:rsid w:val="00342E96"/>
    <w:rsid w:val="00343FAB"/>
    <w:rsid w:val="00344401"/>
    <w:rsid w:val="003446B4"/>
    <w:rsid w:val="003448EA"/>
    <w:rsid w:val="0034537E"/>
    <w:rsid w:val="003454DD"/>
    <w:rsid w:val="00345A6C"/>
    <w:rsid w:val="00345A78"/>
    <w:rsid w:val="00345FB2"/>
    <w:rsid w:val="00346B7C"/>
    <w:rsid w:val="003474BF"/>
    <w:rsid w:val="003502F2"/>
    <w:rsid w:val="00352179"/>
    <w:rsid w:val="0035219D"/>
    <w:rsid w:val="003526AB"/>
    <w:rsid w:val="00352F75"/>
    <w:rsid w:val="00353AFF"/>
    <w:rsid w:val="0035675C"/>
    <w:rsid w:val="00360DC2"/>
    <w:rsid w:val="003615EC"/>
    <w:rsid w:val="003624A5"/>
    <w:rsid w:val="00362A2E"/>
    <w:rsid w:val="00362AB7"/>
    <w:rsid w:val="00362FD5"/>
    <w:rsid w:val="003638D3"/>
    <w:rsid w:val="00366983"/>
    <w:rsid w:val="003670B4"/>
    <w:rsid w:val="00367916"/>
    <w:rsid w:val="00367C9B"/>
    <w:rsid w:val="00367DCB"/>
    <w:rsid w:val="003701E2"/>
    <w:rsid w:val="00370241"/>
    <w:rsid w:val="00370814"/>
    <w:rsid w:val="0037274B"/>
    <w:rsid w:val="00372D0E"/>
    <w:rsid w:val="00372DCC"/>
    <w:rsid w:val="00374AB9"/>
    <w:rsid w:val="00375344"/>
    <w:rsid w:val="003762FA"/>
    <w:rsid w:val="0037755E"/>
    <w:rsid w:val="0038248C"/>
    <w:rsid w:val="003827EA"/>
    <w:rsid w:val="00382B95"/>
    <w:rsid w:val="0038333F"/>
    <w:rsid w:val="00383944"/>
    <w:rsid w:val="003843C6"/>
    <w:rsid w:val="00384421"/>
    <w:rsid w:val="0038519D"/>
    <w:rsid w:val="00385CCE"/>
    <w:rsid w:val="00386430"/>
    <w:rsid w:val="00386767"/>
    <w:rsid w:val="00386F0D"/>
    <w:rsid w:val="00386FB1"/>
    <w:rsid w:val="00387269"/>
    <w:rsid w:val="00390FF4"/>
    <w:rsid w:val="00392008"/>
    <w:rsid w:val="003925A9"/>
    <w:rsid w:val="00393176"/>
    <w:rsid w:val="00393445"/>
    <w:rsid w:val="003956DA"/>
    <w:rsid w:val="0039585E"/>
    <w:rsid w:val="003958B9"/>
    <w:rsid w:val="00395AB2"/>
    <w:rsid w:val="003968BE"/>
    <w:rsid w:val="00396C22"/>
    <w:rsid w:val="00396EFE"/>
    <w:rsid w:val="003973BA"/>
    <w:rsid w:val="003A0AC9"/>
    <w:rsid w:val="003A15F1"/>
    <w:rsid w:val="003A177B"/>
    <w:rsid w:val="003A1DE4"/>
    <w:rsid w:val="003A3C2C"/>
    <w:rsid w:val="003A4288"/>
    <w:rsid w:val="003A4BF1"/>
    <w:rsid w:val="003A54A8"/>
    <w:rsid w:val="003A5B13"/>
    <w:rsid w:val="003A5F7E"/>
    <w:rsid w:val="003A7451"/>
    <w:rsid w:val="003A76B3"/>
    <w:rsid w:val="003A7C06"/>
    <w:rsid w:val="003B0290"/>
    <w:rsid w:val="003B0793"/>
    <w:rsid w:val="003B2DF6"/>
    <w:rsid w:val="003B3503"/>
    <w:rsid w:val="003B4259"/>
    <w:rsid w:val="003B4266"/>
    <w:rsid w:val="003B442E"/>
    <w:rsid w:val="003B4773"/>
    <w:rsid w:val="003B60F7"/>
    <w:rsid w:val="003B67EB"/>
    <w:rsid w:val="003C0033"/>
    <w:rsid w:val="003C0621"/>
    <w:rsid w:val="003C0A0E"/>
    <w:rsid w:val="003C112C"/>
    <w:rsid w:val="003C11D4"/>
    <w:rsid w:val="003C14F6"/>
    <w:rsid w:val="003C19C7"/>
    <w:rsid w:val="003C1C43"/>
    <w:rsid w:val="003C231D"/>
    <w:rsid w:val="003C3177"/>
    <w:rsid w:val="003C364B"/>
    <w:rsid w:val="003C3972"/>
    <w:rsid w:val="003C3B01"/>
    <w:rsid w:val="003C40A8"/>
    <w:rsid w:val="003C6887"/>
    <w:rsid w:val="003C6DD6"/>
    <w:rsid w:val="003C778B"/>
    <w:rsid w:val="003D048D"/>
    <w:rsid w:val="003D07C6"/>
    <w:rsid w:val="003D3C04"/>
    <w:rsid w:val="003D4BED"/>
    <w:rsid w:val="003D4CE7"/>
    <w:rsid w:val="003D51C5"/>
    <w:rsid w:val="003D6C71"/>
    <w:rsid w:val="003D73DD"/>
    <w:rsid w:val="003E030D"/>
    <w:rsid w:val="003E03B1"/>
    <w:rsid w:val="003E0C96"/>
    <w:rsid w:val="003E18B6"/>
    <w:rsid w:val="003E1C3D"/>
    <w:rsid w:val="003E2E8C"/>
    <w:rsid w:val="003E2F8D"/>
    <w:rsid w:val="003E40C7"/>
    <w:rsid w:val="003E5055"/>
    <w:rsid w:val="003E511A"/>
    <w:rsid w:val="003E5245"/>
    <w:rsid w:val="003E64FD"/>
    <w:rsid w:val="003E702C"/>
    <w:rsid w:val="003F03F6"/>
    <w:rsid w:val="003F0557"/>
    <w:rsid w:val="003F08CA"/>
    <w:rsid w:val="003F1216"/>
    <w:rsid w:val="003F13D5"/>
    <w:rsid w:val="003F1857"/>
    <w:rsid w:val="003F1EE2"/>
    <w:rsid w:val="003F2980"/>
    <w:rsid w:val="003F31BB"/>
    <w:rsid w:val="003F3AF3"/>
    <w:rsid w:val="003F42E8"/>
    <w:rsid w:val="003F48D4"/>
    <w:rsid w:val="003F4A07"/>
    <w:rsid w:val="003F51B1"/>
    <w:rsid w:val="003F579A"/>
    <w:rsid w:val="003F6E7A"/>
    <w:rsid w:val="003F74D3"/>
    <w:rsid w:val="003F7551"/>
    <w:rsid w:val="003F7B7E"/>
    <w:rsid w:val="003F7BFF"/>
    <w:rsid w:val="00400180"/>
    <w:rsid w:val="00400266"/>
    <w:rsid w:val="004003D7"/>
    <w:rsid w:val="004004D0"/>
    <w:rsid w:val="00400D06"/>
    <w:rsid w:val="00401370"/>
    <w:rsid w:val="00401504"/>
    <w:rsid w:val="00402184"/>
    <w:rsid w:val="0040442A"/>
    <w:rsid w:val="00405627"/>
    <w:rsid w:val="00405C74"/>
    <w:rsid w:val="00406446"/>
    <w:rsid w:val="00406846"/>
    <w:rsid w:val="004069BC"/>
    <w:rsid w:val="00407284"/>
    <w:rsid w:val="00407BA9"/>
    <w:rsid w:val="00407E26"/>
    <w:rsid w:val="004102A9"/>
    <w:rsid w:val="00410FFF"/>
    <w:rsid w:val="00411ABC"/>
    <w:rsid w:val="00411E92"/>
    <w:rsid w:val="00411FF7"/>
    <w:rsid w:val="004122E3"/>
    <w:rsid w:val="0041355D"/>
    <w:rsid w:val="00413BA4"/>
    <w:rsid w:val="00413F86"/>
    <w:rsid w:val="00413FB5"/>
    <w:rsid w:val="0041513F"/>
    <w:rsid w:val="004152AD"/>
    <w:rsid w:val="00415645"/>
    <w:rsid w:val="00415C6B"/>
    <w:rsid w:val="00416C5B"/>
    <w:rsid w:val="00417600"/>
    <w:rsid w:val="004178EA"/>
    <w:rsid w:val="004207CF"/>
    <w:rsid w:val="00420D8F"/>
    <w:rsid w:val="00421154"/>
    <w:rsid w:val="00421D9F"/>
    <w:rsid w:val="00422A3D"/>
    <w:rsid w:val="00423075"/>
    <w:rsid w:val="00423731"/>
    <w:rsid w:val="00423771"/>
    <w:rsid w:val="00423DB8"/>
    <w:rsid w:val="00423F1B"/>
    <w:rsid w:val="00425B9B"/>
    <w:rsid w:val="00425C19"/>
    <w:rsid w:val="004266EF"/>
    <w:rsid w:val="0042699B"/>
    <w:rsid w:val="0042739F"/>
    <w:rsid w:val="004309B2"/>
    <w:rsid w:val="00431742"/>
    <w:rsid w:val="00432846"/>
    <w:rsid w:val="00432981"/>
    <w:rsid w:val="00433028"/>
    <w:rsid w:val="00433A81"/>
    <w:rsid w:val="00433E48"/>
    <w:rsid w:val="00434668"/>
    <w:rsid w:val="00434E21"/>
    <w:rsid w:val="004351F1"/>
    <w:rsid w:val="00436020"/>
    <w:rsid w:val="0043711A"/>
    <w:rsid w:val="00440712"/>
    <w:rsid w:val="00440990"/>
    <w:rsid w:val="00440F4F"/>
    <w:rsid w:val="00441BD6"/>
    <w:rsid w:val="004425DA"/>
    <w:rsid w:val="0044279D"/>
    <w:rsid w:val="00443A7A"/>
    <w:rsid w:val="004445F7"/>
    <w:rsid w:val="00444620"/>
    <w:rsid w:val="00445686"/>
    <w:rsid w:val="004460E0"/>
    <w:rsid w:val="00446333"/>
    <w:rsid w:val="00446D74"/>
    <w:rsid w:val="00446E51"/>
    <w:rsid w:val="00447584"/>
    <w:rsid w:val="00447691"/>
    <w:rsid w:val="004476D0"/>
    <w:rsid w:val="00447B47"/>
    <w:rsid w:val="00450A9B"/>
    <w:rsid w:val="00450DEA"/>
    <w:rsid w:val="00451248"/>
    <w:rsid w:val="004514D2"/>
    <w:rsid w:val="00451852"/>
    <w:rsid w:val="00451E7F"/>
    <w:rsid w:val="004540A2"/>
    <w:rsid w:val="004545A0"/>
    <w:rsid w:val="00454ACB"/>
    <w:rsid w:val="00454DA8"/>
    <w:rsid w:val="0045571D"/>
    <w:rsid w:val="00455B09"/>
    <w:rsid w:val="00455BFB"/>
    <w:rsid w:val="004561E8"/>
    <w:rsid w:val="0045661B"/>
    <w:rsid w:val="0045699F"/>
    <w:rsid w:val="00456E16"/>
    <w:rsid w:val="00456EF2"/>
    <w:rsid w:val="00457139"/>
    <w:rsid w:val="00457C7A"/>
    <w:rsid w:val="00457FE2"/>
    <w:rsid w:val="0046043B"/>
    <w:rsid w:val="0046068F"/>
    <w:rsid w:val="004619A9"/>
    <w:rsid w:val="00461E58"/>
    <w:rsid w:val="004624D9"/>
    <w:rsid w:val="00463716"/>
    <w:rsid w:val="0046489E"/>
    <w:rsid w:val="00465FFB"/>
    <w:rsid w:val="0046653A"/>
    <w:rsid w:val="00466B60"/>
    <w:rsid w:val="00467508"/>
    <w:rsid w:val="0046775E"/>
    <w:rsid w:val="00470087"/>
    <w:rsid w:val="0047034B"/>
    <w:rsid w:val="00471B8E"/>
    <w:rsid w:val="00472ADE"/>
    <w:rsid w:val="00472B64"/>
    <w:rsid w:val="00473559"/>
    <w:rsid w:val="00473CCD"/>
    <w:rsid w:val="004749AB"/>
    <w:rsid w:val="004751B1"/>
    <w:rsid w:val="00475D94"/>
    <w:rsid w:val="00476CBC"/>
    <w:rsid w:val="004773A9"/>
    <w:rsid w:val="00477495"/>
    <w:rsid w:val="004775A2"/>
    <w:rsid w:val="004775C9"/>
    <w:rsid w:val="0048034E"/>
    <w:rsid w:val="00480762"/>
    <w:rsid w:val="0048235E"/>
    <w:rsid w:val="004829F1"/>
    <w:rsid w:val="00483080"/>
    <w:rsid w:val="0048391B"/>
    <w:rsid w:val="00484086"/>
    <w:rsid w:val="00485BF6"/>
    <w:rsid w:val="00486302"/>
    <w:rsid w:val="00486330"/>
    <w:rsid w:val="004868B9"/>
    <w:rsid w:val="00487E95"/>
    <w:rsid w:val="0049040F"/>
    <w:rsid w:val="004907B2"/>
    <w:rsid w:val="00491079"/>
    <w:rsid w:val="004919A1"/>
    <w:rsid w:val="004931C0"/>
    <w:rsid w:val="004934DB"/>
    <w:rsid w:val="00496A30"/>
    <w:rsid w:val="00497123"/>
    <w:rsid w:val="0049778D"/>
    <w:rsid w:val="00497C1C"/>
    <w:rsid w:val="004A0750"/>
    <w:rsid w:val="004A0A90"/>
    <w:rsid w:val="004A130D"/>
    <w:rsid w:val="004A1764"/>
    <w:rsid w:val="004A2EEF"/>
    <w:rsid w:val="004A3B54"/>
    <w:rsid w:val="004A3BED"/>
    <w:rsid w:val="004A3D35"/>
    <w:rsid w:val="004A456C"/>
    <w:rsid w:val="004A492D"/>
    <w:rsid w:val="004A49A4"/>
    <w:rsid w:val="004A549A"/>
    <w:rsid w:val="004A5C02"/>
    <w:rsid w:val="004B05F4"/>
    <w:rsid w:val="004B0CAA"/>
    <w:rsid w:val="004B0D6B"/>
    <w:rsid w:val="004B1974"/>
    <w:rsid w:val="004B1E24"/>
    <w:rsid w:val="004B235E"/>
    <w:rsid w:val="004B248B"/>
    <w:rsid w:val="004B2B94"/>
    <w:rsid w:val="004B2DA9"/>
    <w:rsid w:val="004B319E"/>
    <w:rsid w:val="004B3793"/>
    <w:rsid w:val="004B4B58"/>
    <w:rsid w:val="004B5BAF"/>
    <w:rsid w:val="004B69DB"/>
    <w:rsid w:val="004B6D54"/>
    <w:rsid w:val="004B6DDB"/>
    <w:rsid w:val="004C08CF"/>
    <w:rsid w:val="004C17E2"/>
    <w:rsid w:val="004C3B0A"/>
    <w:rsid w:val="004C5C12"/>
    <w:rsid w:val="004C72E4"/>
    <w:rsid w:val="004D071A"/>
    <w:rsid w:val="004D0AD1"/>
    <w:rsid w:val="004D0AD9"/>
    <w:rsid w:val="004D1329"/>
    <w:rsid w:val="004D14D0"/>
    <w:rsid w:val="004D1B55"/>
    <w:rsid w:val="004D1E8D"/>
    <w:rsid w:val="004D237D"/>
    <w:rsid w:val="004D25A7"/>
    <w:rsid w:val="004D2AA4"/>
    <w:rsid w:val="004D3119"/>
    <w:rsid w:val="004D34F1"/>
    <w:rsid w:val="004D3BFB"/>
    <w:rsid w:val="004D432B"/>
    <w:rsid w:val="004D5977"/>
    <w:rsid w:val="004D5B0C"/>
    <w:rsid w:val="004D5C31"/>
    <w:rsid w:val="004D5DEE"/>
    <w:rsid w:val="004D611D"/>
    <w:rsid w:val="004D692A"/>
    <w:rsid w:val="004D6E4C"/>
    <w:rsid w:val="004D7275"/>
    <w:rsid w:val="004D79CB"/>
    <w:rsid w:val="004E036A"/>
    <w:rsid w:val="004E0A66"/>
    <w:rsid w:val="004E0EF3"/>
    <w:rsid w:val="004E0F59"/>
    <w:rsid w:val="004E20BA"/>
    <w:rsid w:val="004E274E"/>
    <w:rsid w:val="004E35B1"/>
    <w:rsid w:val="004E3F40"/>
    <w:rsid w:val="004E5653"/>
    <w:rsid w:val="004E6AF8"/>
    <w:rsid w:val="004E6C93"/>
    <w:rsid w:val="004E6DD7"/>
    <w:rsid w:val="004E7925"/>
    <w:rsid w:val="004E7B15"/>
    <w:rsid w:val="004F1126"/>
    <w:rsid w:val="004F1292"/>
    <w:rsid w:val="004F13C2"/>
    <w:rsid w:val="004F1716"/>
    <w:rsid w:val="004F18BD"/>
    <w:rsid w:val="004F1AD6"/>
    <w:rsid w:val="004F23AC"/>
    <w:rsid w:val="004F3A1D"/>
    <w:rsid w:val="004F3BC5"/>
    <w:rsid w:val="004F409C"/>
    <w:rsid w:val="004F47FD"/>
    <w:rsid w:val="004F48A3"/>
    <w:rsid w:val="004F4A48"/>
    <w:rsid w:val="004F53A5"/>
    <w:rsid w:val="004F7488"/>
    <w:rsid w:val="004F7546"/>
    <w:rsid w:val="0050076B"/>
    <w:rsid w:val="00502217"/>
    <w:rsid w:val="00502C2A"/>
    <w:rsid w:val="00503877"/>
    <w:rsid w:val="00503A76"/>
    <w:rsid w:val="00504CE9"/>
    <w:rsid w:val="005051BD"/>
    <w:rsid w:val="0050532A"/>
    <w:rsid w:val="00505E86"/>
    <w:rsid w:val="00506A54"/>
    <w:rsid w:val="00506B1B"/>
    <w:rsid w:val="005070DD"/>
    <w:rsid w:val="0050739C"/>
    <w:rsid w:val="005077E5"/>
    <w:rsid w:val="00510E0A"/>
    <w:rsid w:val="00513C06"/>
    <w:rsid w:val="00513E48"/>
    <w:rsid w:val="0051494A"/>
    <w:rsid w:val="00514E6F"/>
    <w:rsid w:val="00515E1E"/>
    <w:rsid w:val="00516832"/>
    <w:rsid w:val="00517B51"/>
    <w:rsid w:val="00517D6B"/>
    <w:rsid w:val="00517D94"/>
    <w:rsid w:val="005207FC"/>
    <w:rsid w:val="00521362"/>
    <w:rsid w:val="00522E23"/>
    <w:rsid w:val="00524634"/>
    <w:rsid w:val="00524820"/>
    <w:rsid w:val="005254B5"/>
    <w:rsid w:val="00525E8B"/>
    <w:rsid w:val="00525ED6"/>
    <w:rsid w:val="00526C3F"/>
    <w:rsid w:val="00530339"/>
    <w:rsid w:val="00530B99"/>
    <w:rsid w:val="005312D1"/>
    <w:rsid w:val="00531403"/>
    <w:rsid w:val="005332A5"/>
    <w:rsid w:val="005347A8"/>
    <w:rsid w:val="00535360"/>
    <w:rsid w:val="0053664B"/>
    <w:rsid w:val="00536A84"/>
    <w:rsid w:val="005371EB"/>
    <w:rsid w:val="005374CB"/>
    <w:rsid w:val="005401C7"/>
    <w:rsid w:val="00540311"/>
    <w:rsid w:val="00540C70"/>
    <w:rsid w:val="00541C5F"/>
    <w:rsid w:val="00543C1A"/>
    <w:rsid w:val="005448A4"/>
    <w:rsid w:val="00547481"/>
    <w:rsid w:val="00547555"/>
    <w:rsid w:val="005501BA"/>
    <w:rsid w:val="00550298"/>
    <w:rsid w:val="005509AF"/>
    <w:rsid w:val="005510E3"/>
    <w:rsid w:val="00551A45"/>
    <w:rsid w:val="00552189"/>
    <w:rsid w:val="0055290B"/>
    <w:rsid w:val="00553D00"/>
    <w:rsid w:val="00553DFE"/>
    <w:rsid w:val="00554FE1"/>
    <w:rsid w:val="00555E54"/>
    <w:rsid w:val="005563D7"/>
    <w:rsid w:val="00557012"/>
    <w:rsid w:val="00557745"/>
    <w:rsid w:val="00557ACF"/>
    <w:rsid w:val="005607C9"/>
    <w:rsid w:val="005608A2"/>
    <w:rsid w:val="00560ADE"/>
    <w:rsid w:val="0056185E"/>
    <w:rsid w:val="005634CC"/>
    <w:rsid w:val="005638DE"/>
    <w:rsid w:val="00563BA9"/>
    <w:rsid w:val="005649DC"/>
    <w:rsid w:val="00565257"/>
    <w:rsid w:val="00565596"/>
    <w:rsid w:val="0056564E"/>
    <w:rsid w:val="005673AA"/>
    <w:rsid w:val="005676C6"/>
    <w:rsid w:val="00571328"/>
    <w:rsid w:val="00571407"/>
    <w:rsid w:val="005727E4"/>
    <w:rsid w:val="005733A9"/>
    <w:rsid w:val="005734A0"/>
    <w:rsid w:val="005738D2"/>
    <w:rsid w:val="005743E5"/>
    <w:rsid w:val="0057601D"/>
    <w:rsid w:val="0057631C"/>
    <w:rsid w:val="005769B3"/>
    <w:rsid w:val="00577F43"/>
    <w:rsid w:val="0058140E"/>
    <w:rsid w:val="00581E5F"/>
    <w:rsid w:val="00581EF4"/>
    <w:rsid w:val="0058263D"/>
    <w:rsid w:val="00583B29"/>
    <w:rsid w:val="00584781"/>
    <w:rsid w:val="005855D4"/>
    <w:rsid w:val="00586D82"/>
    <w:rsid w:val="0058729A"/>
    <w:rsid w:val="00590FFC"/>
    <w:rsid w:val="005910F1"/>
    <w:rsid w:val="00591170"/>
    <w:rsid w:val="005911DB"/>
    <w:rsid w:val="005913E2"/>
    <w:rsid w:val="0059143F"/>
    <w:rsid w:val="00592EB5"/>
    <w:rsid w:val="00594142"/>
    <w:rsid w:val="00594319"/>
    <w:rsid w:val="005947AD"/>
    <w:rsid w:val="00594964"/>
    <w:rsid w:val="005956AA"/>
    <w:rsid w:val="00596425"/>
    <w:rsid w:val="00596B3A"/>
    <w:rsid w:val="00597C44"/>
    <w:rsid w:val="00597EA8"/>
    <w:rsid w:val="005A080D"/>
    <w:rsid w:val="005A0909"/>
    <w:rsid w:val="005A0A5C"/>
    <w:rsid w:val="005A130D"/>
    <w:rsid w:val="005A248B"/>
    <w:rsid w:val="005A25EA"/>
    <w:rsid w:val="005A32EC"/>
    <w:rsid w:val="005A339C"/>
    <w:rsid w:val="005A3821"/>
    <w:rsid w:val="005A4293"/>
    <w:rsid w:val="005A4375"/>
    <w:rsid w:val="005A5358"/>
    <w:rsid w:val="005A59ED"/>
    <w:rsid w:val="005A63D0"/>
    <w:rsid w:val="005A6B28"/>
    <w:rsid w:val="005A7920"/>
    <w:rsid w:val="005B0016"/>
    <w:rsid w:val="005B0A76"/>
    <w:rsid w:val="005B0B8F"/>
    <w:rsid w:val="005B0E21"/>
    <w:rsid w:val="005B1444"/>
    <w:rsid w:val="005B19B8"/>
    <w:rsid w:val="005B21C2"/>
    <w:rsid w:val="005B25FC"/>
    <w:rsid w:val="005B2DAB"/>
    <w:rsid w:val="005B37C1"/>
    <w:rsid w:val="005B3955"/>
    <w:rsid w:val="005B57F0"/>
    <w:rsid w:val="005B581D"/>
    <w:rsid w:val="005B5833"/>
    <w:rsid w:val="005B6D45"/>
    <w:rsid w:val="005B77AE"/>
    <w:rsid w:val="005B79B6"/>
    <w:rsid w:val="005C048B"/>
    <w:rsid w:val="005C05DA"/>
    <w:rsid w:val="005C06EE"/>
    <w:rsid w:val="005C0C05"/>
    <w:rsid w:val="005C0F97"/>
    <w:rsid w:val="005C175C"/>
    <w:rsid w:val="005C39EC"/>
    <w:rsid w:val="005C53FD"/>
    <w:rsid w:val="005C5B36"/>
    <w:rsid w:val="005C5EA1"/>
    <w:rsid w:val="005C6422"/>
    <w:rsid w:val="005C6AD6"/>
    <w:rsid w:val="005C7219"/>
    <w:rsid w:val="005C7586"/>
    <w:rsid w:val="005D0985"/>
    <w:rsid w:val="005D111C"/>
    <w:rsid w:val="005D1EBB"/>
    <w:rsid w:val="005D2575"/>
    <w:rsid w:val="005D3213"/>
    <w:rsid w:val="005D3E85"/>
    <w:rsid w:val="005D3F39"/>
    <w:rsid w:val="005D476B"/>
    <w:rsid w:val="005D5104"/>
    <w:rsid w:val="005D59F0"/>
    <w:rsid w:val="005D5FDB"/>
    <w:rsid w:val="005D63E6"/>
    <w:rsid w:val="005D6496"/>
    <w:rsid w:val="005D6CE7"/>
    <w:rsid w:val="005D7696"/>
    <w:rsid w:val="005E0AA2"/>
    <w:rsid w:val="005E221B"/>
    <w:rsid w:val="005E2CE4"/>
    <w:rsid w:val="005E3A83"/>
    <w:rsid w:val="005E3E0A"/>
    <w:rsid w:val="005E546E"/>
    <w:rsid w:val="005E5C28"/>
    <w:rsid w:val="005E6FC1"/>
    <w:rsid w:val="005F034B"/>
    <w:rsid w:val="005F1252"/>
    <w:rsid w:val="005F35CE"/>
    <w:rsid w:val="005F4F6D"/>
    <w:rsid w:val="005F5CEF"/>
    <w:rsid w:val="005F6C1B"/>
    <w:rsid w:val="005F7470"/>
    <w:rsid w:val="005F7692"/>
    <w:rsid w:val="005F7BB7"/>
    <w:rsid w:val="005F7DB4"/>
    <w:rsid w:val="00601C98"/>
    <w:rsid w:val="00601EC4"/>
    <w:rsid w:val="006028FE"/>
    <w:rsid w:val="006039DE"/>
    <w:rsid w:val="00603F6D"/>
    <w:rsid w:val="00604566"/>
    <w:rsid w:val="00604EE2"/>
    <w:rsid w:val="00605239"/>
    <w:rsid w:val="006058D9"/>
    <w:rsid w:val="00605A04"/>
    <w:rsid w:val="00606079"/>
    <w:rsid w:val="00606B39"/>
    <w:rsid w:val="00607587"/>
    <w:rsid w:val="00607CED"/>
    <w:rsid w:val="00610D42"/>
    <w:rsid w:val="006113CA"/>
    <w:rsid w:val="00611881"/>
    <w:rsid w:val="006119C2"/>
    <w:rsid w:val="00611A1B"/>
    <w:rsid w:val="00613177"/>
    <w:rsid w:val="0061326E"/>
    <w:rsid w:val="00613671"/>
    <w:rsid w:val="006156EC"/>
    <w:rsid w:val="006169B8"/>
    <w:rsid w:val="00617A4D"/>
    <w:rsid w:val="00617AD3"/>
    <w:rsid w:val="00621E43"/>
    <w:rsid w:val="006223B1"/>
    <w:rsid w:val="0062248E"/>
    <w:rsid w:val="00622C19"/>
    <w:rsid w:val="00623783"/>
    <w:rsid w:val="006237FB"/>
    <w:rsid w:val="00623ACC"/>
    <w:rsid w:val="006250B3"/>
    <w:rsid w:val="006252CB"/>
    <w:rsid w:val="006254BF"/>
    <w:rsid w:val="006259FF"/>
    <w:rsid w:val="00625C30"/>
    <w:rsid w:val="00630894"/>
    <w:rsid w:val="00631C66"/>
    <w:rsid w:val="00631E5E"/>
    <w:rsid w:val="00632AE5"/>
    <w:rsid w:val="00633C67"/>
    <w:rsid w:val="00634C1B"/>
    <w:rsid w:val="00634DCF"/>
    <w:rsid w:val="00635DE6"/>
    <w:rsid w:val="0063676C"/>
    <w:rsid w:val="00636C6B"/>
    <w:rsid w:val="006373D4"/>
    <w:rsid w:val="006378A9"/>
    <w:rsid w:val="006400CB"/>
    <w:rsid w:val="00640112"/>
    <w:rsid w:val="0064023A"/>
    <w:rsid w:val="0064041F"/>
    <w:rsid w:val="00641825"/>
    <w:rsid w:val="006441F5"/>
    <w:rsid w:val="00644A3D"/>
    <w:rsid w:val="0064539F"/>
    <w:rsid w:val="00645455"/>
    <w:rsid w:val="00645C13"/>
    <w:rsid w:val="00646E83"/>
    <w:rsid w:val="0064751E"/>
    <w:rsid w:val="00650300"/>
    <w:rsid w:val="00651D3D"/>
    <w:rsid w:val="00652025"/>
    <w:rsid w:val="006537D0"/>
    <w:rsid w:val="00653C81"/>
    <w:rsid w:val="00653D6C"/>
    <w:rsid w:val="00653FB9"/>
    <w:rsid w:val="006547CA"/>
    <w:rsid w:val="00654C4D"/>
    <w:rsid w:val="00654DF3"/>
    <w:rsid w:val="00654E38"/>
    <w:rsid w:val="0065559F"/>
    <w:rsid w:val="0065589D"/>
    <w:rsid w:val="006559B1"/>
    <w:rsid w:val="00656C1A"/>
    <w:rsid w:val="00657273"/>
    <w:rsid w:val="00657635"/>
    <w:rsid w:val="0065763D"/>
    <w:rsid w:val="006577A1"/>
    <w:rsid w:val="0066149B"/>
    <w:rsid w:val="00662013"/>
    <w:rsid w:val="0066217D"/>
    <w:rsid w:val="00662458"/>
    <w:rsid w:val="00662BA5"/>
    <w:rsid w:val="00664A4B"/>
    <w:rsid w:val="006652E2"/>
    <w:rsid w:val="006656B7"/>
    <w:rsid w:val="006675D2"/>
    <w:rsid w:val="006678D5"/>
    <w:rsid w:val="0067024E"/>
    <w:rsid w:val="006702E1"/>
    <w:rsid w:val="00670AC9"/>
    <w:rsid w:val="00670BEA"/>
    <w:rsid w:val="0067104C"/>
    <w:rsid w:val="00673C74"/>
    <w:rsid w:val="00673EAF"/>
    <w:rsid w:val="00673F48"/>
    <w:rsid w:val="00674082"/>
    <w:rsid w:val="00674E60"/>
    <w:rsid w:val="00674F4C"/>
    <w:rsid w:val="0067526A"/>
    <w:rsid w:val="00675EC8"/>
    <w:rsid w:val="00676991"/>
    <w:rsid w:val="00676AAB"/>
    <w:rsid w:val="00681542"/>
    <w:rsid w:val="00681C6A"/>
    <w:rsid w:val="00683738"/>
    <w:rsid w:val="00683D55"/>
    <w:rsid w:val="00683E9C"/>
    <w:rsid w:val="006854EE"/>
    <w:rsid w:val="006857DF"/>
    <w:rsid w:val="0068586C"/>
    <w:rsid w:val="00686687"/>
    <w:rsid w:val="0068674B"/>
    <w:rsid w:val="006871CD"/>
    <w:rsid w:val="006873A5"/>
    <w:rsid w:val="00687A12"/>
    <w:rsid w:val="00690127"/>
    <w:rsid w:val="0069021C"/>
    <w:rsid w:val="006908FC"/>
    <w:rsid w:val="006913A6"/>
    <w:rsid w:val="00692378"/>
    <w:rsid w:val="00692524"/>
    <w:rsid w:val="00692943"/>
    <w:rsid w:val="00693F5F"/>
    <w:rsid w:val="00694092"/>
    <w:rsid w:val="00694482"/>
    <w:rsid w:val="00694C3B"/>
    <w:rsid w:val="00694C92"/>
    <w:rsid w:val="00695712"/>
    <w:rsid w:val="00695AA0"/>
    <w:rsid w:val="00695B17"/>
    <w:rsid w:val="00695BDA"/>
    <w:rsid w:val="0069625E"/>
    <w:rsid w:val="00697888"/>
    <w:rsid w:val="006A10C0"/>
    <w:rsid w:val="006A11D7"/>
    <w:rsid w:val="006A14E4"/>
    <w:rsid w:val="006A2D03"/>
    <w:rsid w:val="006A2E75"/>
    <w:rsid w:val="006A3EC1"/>
    <w:rsid w:val="006A5498"/>
    <w:rsid w:val="006A5655"/>
    <w:rsid w:val="006A6B12"/>
    <w:rsid w:val="006A6D0E"/>
    <w:rsid w:val="006A6FDD"/>
    <w:rsid w:val="006A704E"/>
    <w:rsid w:val="006A7A78"/>
    <w:rsid w:val="006A7D70"/>
    <w:rsid w:val="006A7F0E"/>
    <w:rsid w:val="006B0019"/>
    <w:rsid w:val="006B0D64"/>
    <w:rsid w:val="006B0D8C"/>
    <w:rsid w:val="006B1C5A"/>
    <w:rsid w:val="006B3E87"/>
    <w:rsid w:val="006B429A"/>
    <w:rsid w:val="006B621C"/>
    <w:rsid w:val="006B6792"/>
    <w:rsid w:val="006B688F"/>
    <w:rsid w:val="006B6905"/>
    <w:rsid w:val="006B69B6"/>
    <w:rsid w:val="006B6D67"/>
    <w:rsid w:val="006B7FED"/>
    <w:rsid w:val="006C027A"/>
    <w:rsid w:val="006C0531"/>
    <w:rsid w:val="006C19BD"/>
    <w:rsid w:val="006C2378"/>
    <w:rsid w:val="006C2507"/>
    <w:rsid w:val="006C2F73"/>
    <w:rsid w:val="006C350B"/>
    <w:rsid w:val="006C3C68"/>
    <w:rsid w:val="006C3C75"/>
    <w:rsid w:val="006C403F"/>
    <w:rsid w:val="006C5080"/>
    <w:rsid w:val="006C56D0"/>
    <w:rsid w:val="006C5A94"/>
    <w:rsid w:val="006C6295"/>
    <w:rsid w:val="006C729A"/>
    <w:rsid w:val="006C7B70"/>
    <w:rsid w:val="006D0C72"/>
    <w:rsid w:val="006D0DAD"/>
    <w:rsid w:val="006D12FD"/>
    <w:rsid w:val="006D1BAE"/>
    <w:rsid w:val="006D3490"/>
    <w:rsid w:val="006D3BC3"/>
    <w:rsid w:val="006D3C79"/>
    <w:rsid w:val="006D3F41"/>
    <w:rsid w:val="006D404D"/>
    <w:rsid w:val="006D42E8"/>
    <w:rsid w:val="006D489A"/>
    <w:rsid w:val="006D4C5B"/>
    <w:rsid w:val="006D50E0"/>
    <w:rsid w:val="006D5B2E"/>
    <w:rsid w:val="006D609A"/>
    <w:rsid w:val="006E121B"/>
    <w:rsid w:val="006E12B3"/>
    <w:rsid w:val="006E1472"/>
    <w:rsid w:val="006E1ABB"/>
    <w:rsid w:val="006E1AED"/>
    <w:rsid w:val="006E1DE4"/>
    <w:rsid w:val="006E202C"/>
    <w:rsid w:val="006E2A0C"/>
    <w:rsid w:val="006E3785"/>
    <w:rsid w:val="006E468B"/>
    <w:rsid w:val="006E4844"/>
    <w:rsid w:val="006E4FA7"/>
    <w:rsid w:val="006E5717"/>
    <w:rsid w:val="006E5804"/>
    <w:rsid w:val="006E5B8D"/>
    <w:rsid w:val="006E618F"/>
    <w:rsid w:val="006E723E"/>
    <w:rsid w:val="006E79DD"/>
    <w:rsid w:val="006E7F06"/>
    <w:rsid w:val="006F161C"/>
    <w:rsid w:val="006F275B"/>
    <w:rsid w:val="006F2849"/>
    <w:rsid w:val="006F2B96"/>
    <w:rsid w:val="006F332C"/>
    <w:rsid w:val="006F5472"/>
    <w:rsid w:val="006F5C5E"/>
    <w:rsid w:val="006F627D"/>
    <w:rsid w:val="006F6313"/>
    <w:rsid w:val="006F6426"/>
    <w:rsid w:val="006F6996"/>
    <w:rsid w:val="006F6A06"/>
    <w:rsid w:val="006F78E8"/>
    <w:rsid w:val="006F7E1E"/>
    <w:rsid w:val="007001A8"/>
    <w:rsid w:val="00700EDE"/>
    <w:rsid w:val="007010E9"/>
    <w:rsid w:val="007011C2"/>
    <w:rsid w:val="00701DDD"/>
    <w:rsid w:val="0070256F"/>
    <w:rsid w:val="00702CF6"/>
    <w:rsid w:val="00704338"/>
    <w:rsid w:val="00705025"/>
    <w:rsid w:val="00706480"/>
    <w:rsid w:val="007064F1"/>
    <w:rsid w:val="00706553"/>
    <w:rsid w:val="007067FB"/>
    <w:rsid w:val="00707461"/>
    <w:rsid w:val="00707CB1"/>
    <w:rsid w:val="00707EB0"/>
    <w:rsid w:val="00707F6E"/>
    <w:rsid w:val="0071066B"/>
    <w:rsid w:val="00710726"/>
    <w:rsid w:val="00711D5D"/>
    <w:rsid w:val="00712067"/>
    <w:rsid w:val="00712752"/>
    <w:rsid w:val="007127E6"/>
    <w:rsid w:val="00712801"/>
    <w:rsid w:val="0071335E"/>
    <w:rsid w:val="0071395C"/>
    <w:rsid w:val="00713B4D"/>
    <w:rsid w:val="00714282"/>
    <w:rsid w:val="007145BF"/>
    <w:rsid w:val="0071481C"/>
    <w:rsid w:val="00714F2C"/>
    <w:rsid w:val="0071522A"/>
    <w:rsid w:val="00716341"/>
    <w:rsid w:val="007174BF"/>
    <w:rsid w:val="0071779A"/>
    <w:rsid w:val="00717837"/>
    <w:rsid w:val="00720E1F"/>
    <w:rsid w:val="0072105B"/>
    <w:rsid w:val="00721C71"/>
    <w:rsid w:val="0072207B"/>
    <w:rsid w:val="00722502"/>
    <w:rsid w:val="00722A5D"/>
    <w:rsid w:val="00722EE1"/>
    <w:rsid w:val="00723E72"/>
    <w:rsid w:val="007257C8"/>
    <w:rsid w:val="00726DC4"/>
    <w:rsid w:val="00726E62"/>
    <w:rsid w:val="007301AD"/>
    <w:rsid w:val="007309C4"/>
    <w:rsid w:val="007312C8"/>
    <w:rsid w:val="0073133A"/>
    <w:rsid w:val="00731528"/>
    <w:rsid w:val="00731D77"/>
    <w:rsid w:val="0073259C"/>
    <w:rsid w:val="00732BA7"/>
    <w:rsid w:val="00732E04"/>
    <w:rsid w:val="00733864"/>
    <w:rsid w:val="00734253"/>
    <w:rsid w:val="00734B5D"/>
    <w:rsid w:val="00734ECC"/>
    <w:rsid w:val="007352C0"/>
    <w:rsid w:val="00737207"/>
    <w:rsid w:val="0074189D"/>
    <w:rsid w:val="00741C36"/>
    <w:rsid w:val="00741DD4"/>
    <w:rsid w:val="00741F52"/>
    <w:rsid w:val="007426F8"/>
    <w:rsid w:val="00743A80"/>
    <w:rsid w:val="00744179"/>
    <w:rsid w:val="00745954"/>
    <w:rsid w:val="0074620A"/>
    <w:rsid w:val="00746B81"/>
    <w:rsid w:val="00747200"/>
    <w:rsid w:val="00747404"/>
    <w:rsid w:val="00747566"/>
    <w:rsid w:val="007476AA"/>
    <w:rsid w:val="007476BF"/>
    <w:rsid w:val="00750BA2"/>
    <w:rsid w:val="00750C68"/>
    <w:rsid w:val="00751083"/>
    <w:rsid w:val="007511EC"/>
    <w:rsid w:val="00751266"/>
    <w:rsid w:val="007523C2"/>
    <w:rsid w:val="0075324F"/>
    <w:rsid w:val="00753491"/>
    <w:rsid w:val="00753502"/>
    <w:rsid w:val="00753CEB"/>
    <w:rsid w:val="0075508C"/>
    <w:rsid w:val="0075586F"/>
    <w:rsid w:val="00756B8E"/>
    <w:rsid w:val="007570A7"/>
    <w:rsid w:val="00757AA2"/>
    <w:rsid w:val="00760111"/>
    <w:rsid w:val="00760744"/>
    <w:rsid w:val="00761168"/>
    <w:rsid w:val="0076206D"/>
    <w:rsid w:val="00762893"/>
    <w:rsid w:val="007629F1"/>
    <w:rsid w:val="00762FEA"/>
    <w:rsid w:val="00763E48"/>
    <w:rsid w:val="007643B6"/>
    <w:rsid w:val="007650B1"/>
    <w:rsid w:val="007662F5"/>
    <w:rsid w:val="00767A43"/>
    <w:rsid w:val="00770053"/>
    <w:rsid w:val="007701F4"/>
    <w:rsid w:val="00770EA9"/>
    <w:rsid w:val="00771128"/>
    <w:rsid w:val="00771549"/>
    <w:rsid w:val="00772284"/>
    <w:rsid w:val="00774009"/>
    <w:rsid w:val="00774177"/>
    <w:rsid w:val="007746AF"/>
    <w:rsid w:val="00774ADD"/>
    <w:rsid w:val="00775588"/>
    <w:rsid w:val="00776F65"/>
    <w:rsid w:val="00776F8F"/>
    <w:rsid w:val="0077791A"/>
    <w:rsid w:val="0078038B"/>
    <w:rsid w:val="007808D4"/>
    <w:rsid w:val="00781A88"/>
    <w:rsid w:val="00781ACC"/>
    <w:rsid w:val="00782534"/>
    <w:rsid w:val="0078274C"/>
    <w:rsid w:val="007843D4"/>
    <w:rsid w:val="0078559A"/>
    <w:rsid w:val="0078589B"/>
    <w:rsid w:val="00785925"/>
    <w:rsid w:val="00786059"/>
    <w:rsid w:val="00786CFF"/>
    <w:rsid w:val="00787361"/>
    <w:rsid w:val="00787D45"/>
    <w:rsid w:val="00787DC1"/>
    <w:rsid w:val="00787E10"/>
    <w:rsid w:val="0079013D"/>
    <w:rsid w:val="007902BC"/>
    <w:rsid w:val="007906E1"/>
    <w:rsid w:val="00791011"/>
    <w:rsid w:val="007915A0"/>
    <w:rsid w:val="007916C1"/>
    <w:rsid w:val="007925B5"/>
    <w:rsid w:val="0079294C"/>
    <w:rsid w:val="00792F8F"/>
    <w:rsid w:val="0079373C"/>
    <w:rsid w:val="00793A1E"/>
    <w:rsid w:val="007943BF"/>
    <w:rsid w:val="0079460A"/>
    <w:rsid w:val="00795417"/>
    <w:rsid w:val="00795634"/>
    <w:rsid w:val="00795FA9"/>
    <w:rsid w:val="00796350"/>
    <w:rsid w:val="00796B64"/>
    <w:rsid w:val="007977CE"/>
    <w:rsid w:val="007979F4"/>
    <w:rsid w:val="00797BA9"/>
    <w:rsid w:val="00797FA8"/>
    <w:rsid w:val="007A0D37"/>
    <w:rsid w:val="007A17CA"/>
    <w:rsid w:val="007A2639"/>
    <w:rsid w:val="007A2829"/>
    <w:rsid w:val="007A2A5C"/>
    <w:rsid w:val="007A4C66"/>
    <w:rsid w:val="007A64A7"/>
    <w:rsid w:val="007A660D"/>
    <w:rsid w:val="007A7168"/>
    <w:rsid w:val="007A71D2"/>
    <w:rsid w:val="007A7BAE"/>
    <w:rsid w:val="007B001D"/>
    <w:rsid w:val="007B0602"/>
    <w:rsid w:val="007B0F4C"/>
    <w:rsid w:val="007B11AC"/>
    <w:rsid w:val="007B13BB"/>
    <w:rsid w:val="007B1499"/>
    <w:rsid w:val="007B15EA"/>
    <w:rsid w:val="007B20AA"/>
    <w:rsid w:val="007B2A87"/>
    <w:rsid w:val="007B31AF"/>
    <w:rsid w:val="007B3A2D"/>
    <w:rsid w:val="007B3B3E"/>
    <w:rsid w:val="007B546D"/>
    <w:rsid w:val="007B5EE7"/>
    <w:rsid w:val="007B616D"/>
    <w:rsid w:val="007C002C"/>
    <w:rsid w:val="007C015D"/>
    <w:rsid w:val="007C129E"/>
    <w:rsid w:val="007C14B3"/>
    <w:rsid w:val="007C1DF9"/>
    <w:rsid w:val="007C3278"/>
    <w:rsid w:val="007C3885"/>
    <w:rsid w:val="007C585A"/>
    <w:rsid w:val="007C614B"/>
    <w:rsid w:val="007C7CEB"/>
    <w:rsid w:val="007D01CE"/>
    <w:rsid w:val="007D166E"/>
    <w:rsid w:val="007D2C62"/>
    <w:rsid w:val="007D328E"/>
    <w:rsid w:val="007D3926"/>
    <w:rsid w:val="007D41FD"/>
    <w:rsid w:val="007D5DD8"/>
    <w:rsid w:val="007D6720"/>
    <w:rsid w:val="007D7B2B"/>
    <w:rsid w:val="007E0EF7"/>
    <w:rsid w:val="007E1867"/>
    <w:rsid w:val="007E1FB3"/>
    <w:rsid w:val="007E2FB6"/>
    <w:rsid w:val="007E31D1"/>
    <w:rsid w:val="007E3E96"/>
    <w:rsid w:val="007E71F9"/>
    <w:rsid w:val="007F05BD"/>
    <w:rsid w:val="007F08C8"/>
    <w:rsid w:val="007F0C79"/>
    <w:rsid w:val="007F1F32"/>
    <w:rsid w:val="007F36E3"/>
    <w:rsid w:val="007F4AF5"/>
    <w:rsid w:val="007F516B"/>
    <w:rsid w:val="007F5AA5"/>
    <w:rsid w:val="007F60A6"/>
    <w:rsid w:val="007F61DF"/>
    <w:rsid w:val="007F68EB"/>
    <w:rsid w:val="007F6AE5"/>
    <w:rsid w:val="00800735"/>
    <w:rsid w:val="00800E5B"/>
    <w:rsid w:val="0080122C"/>
    <w:rsid w:val="008014AB"/>
    <w:rsid w:val="00802DF1"/>
    <w:rsid w:val="00803534"/>
    <w:rsid w:val="00803EA2"/>
    <w:rsid w:val="0080561C"/>
    <w:rsid w:val="0080582C"/>
    <w:rsid w:val="00807010"/>
    <w:rsid w:val="0080735B"/>
    <w:rsid w:val="008079A4"/>
    <w:rsid w:val="00810386"/>
    <w:rsid w:val="00810B5F"/>
    <w:rsid w:val="00810DB0"/>
    <w:rsid w:val="0081109F"/>
    <w:rsid w:val="0081138A"/>
    <w:rsid w:val="008115E7"/>
    <w:rsid w:val="00811969"/>
    <w:rsid w:val="00811A63"/>
    <w:rsid w:val="00811F1D"/>
    <w:rsid w:val="008123C0"/>
    <w:rsid w:val="00812A17"/>
    <w:rsid w:val="00813594"/>
    <w:rsid w:val="00813E41"/>
    <w:rsid w:val="00815FC1"/>
    <w:rsid w:val="00816819"/>
    <w:rsid w:val="00817FC2"/>
    <w:rsid w:val="00820C80"/>
    <w:rsid w:val="00821565"/>
    <w:rsid w:val="00821624"/>
    <w:rsid w:val="00823523"/>
    <w:rsid w:val="00823567"/>
    <w:rsid w:val="00823D47"/>
    <w:rsid w:val="00823F2A"/>
    <w:rsid w:val="0082544E"/>
    <w:rsid w:val="008255FC"/>
    <w:rsid w:val="00826920"/>
    <w:rsid w:val="00827E2B"/>
    <w:rsid w:val="0083090E"/>
    <w:rsid w:val="00831B2B"/>
    <w:rsid w:val="00831FD3"/>
    <w:rsid w:val="00832C3F"/>
    <w:rsid w:val="00832E2B"/>
    <w:rsid w:val="00834622"/>
    <w:rsid w:val="00834E44"/>
    <w:rsid w:val="0083575E"/>
    <w:rsid w:val="00835A37"/>
    <w:rsid w:val="00835C9E"/>
    <w:rsid w:val="00835D66"/>
    <w:rsid w:val="008365CD"/>
    <w:rsid w:val="008373DF"/>
    <w:rsid w:val="00837511"/>
    <w:rsid w:val="00837E48"/>
    <w:rsid w:val="008403AD"/>
    <w:rsid w:val="00840CE9"/>
    <w:rsid w:val="008412C1"/>
    <w:rsid w:val="00841C9C"/>
    <w:rsid w:val="008424EA"/>
    <w:rsid w:val="00842C68"/>
    <w:rsid w:val="00842E48"/>
    <w:rsid w:val="008431EB"/>
    <w:rsid w:val="00843AD1"/>
    <w:rsid w:val="0084404A"/>
    <w:rsid w:val="00844133"/>
    <w:rsid w:val="00844869"/>
    <w:rsid w:val="008449A8"/>
    <w:rsid w:val="00844B1D"/>
    <w:rsid w:val="00845407"/>
    <w:rsid w:val="0084557B"/>
    <w:rsid w:val="00845754"/>
    <w:rsid w:val="00846180"/>
    <w:rsid w:val="00846AC3"/>
    <w:rsid w:val="008508E2"/>
    <w:rsid w:val="0085097E"/>
    <w:rsid w:val="00851904"/>
    <w:rsid w:val="00852349"/>
    <w:rsid w:val="0085234C"/>
    <w:rsid w:val="0085350A"/>
    <w:rsid w:val="00854DC6"/>
    <w:rsid w:val="00856C91"/>
    <w:rsid w:val="00857C3E"/>
    <w:rsid w:val="008602F7"/>
    <w:rsid w:val="008605F6"/>
    <w:rsid w:val="00860F9D"/>
    <w:rsid w:val="00862197"/>
    <w:rsid w:val="008621CD"/>
    <w:rsid w:val="00862A88"/>
    <w:rsid w:val="00863946"/>
    <w:rsid w:val="00865446"/>
    <w:rsid w:val="00866380"/>
    <w:rsid w:val="00866E85"/>
    <w:rsid w:val="00867143"/>
    <w:rsid w:val="008674D4"/>
    <w:rsid w:val="00867D0E"/>
    <w:rsid w:val="008705F8"/>
    <w:rsid w:val="00870895"/>
    <w:rsid w:val="00871ECE"/>
    <w:rsid w:val="0087261C"/>
    <w:rsid w:val="00872D6A"/>
    <w:rsid w:val="008737ED"/>
    <w:rsid w:val="00873F5D"/>
    <w:rsid w:val="00875157"/>
    <w:rsid w:val="008766FE"/>
    <w:rsid w:val="00876D25"/>
    <w:rsid w:val="00876ED1"/>
    <w:rsid w:val="00880236"/>
    <w:rsid w:val="008802A0"/>
    <w:rsid w:val="00881A32"/>
    <w:rsid w:val="0088270F"/>
    <w:rsid w:val="00883540"/>
    <w:rsid w:val="008842C0"/>
    <w:rsid w:val="008843EA"/>
    <w:rsid w:val="00885526"/>
    <w:rsid w:val="008858E1"/>
    <w:rsid w:val="00885E3A"/>
    <w:rsid w:val="0088626B"/>
    <w:rsid w:val="00887F2C"/>
    <w:rsid w:val="00890063"/>
    <w:rsid w:val="008900E8"/>
    <w:rsid w:val="00890165"/>
    <w:rsid w:val="0089028B"/>
    <w:rsid w:val="00891AFF"/>
    <w:rsid w:val="00891CB3"/>
    <w:rsid w:val="0089202A"/>
    <w:rsid w:val="00892533"/>
    <w:rsid w:val="00893078"/>
    <w:rsid w:val="00893682"/>
    <w:rsid w:val="008938F8"/>
    <w:rsid w:val="00893CF0"/>
    <w:rsid w:val="00893DE4"/>
    <w:rsid w:val="008945FA"/>
    <w:rsid w:val="008955B4"/>
    <w:rsid w:val="00895BE0"/>
    <w:rsid w:val="00895CE8"/>
    <w:rsid w:val="00895E00"/>
    <w:rsid w:val="00897422"/>
    <w:rsid w:val="008977F2"/>
    <w:rsid w:val="00897BA3"/>
    <w:rsid w:val="008A03B6"/>
    <w:rsid w:val="008A15D6"/>
    <w:rsid w:val="008A18C7"/>
    <w:rsid w:val="008A1C4F"/>
    <w:rsid w:val="008A2043"/>
    <w:rsid w:val="008A2060"/>
    <w:rsid w:val="008A206B"/>
    <w:rsid w:val="008A3E83"/>
    <w:rsid w:val="008A4083"/>
    <w:rsid w:val="008A62E5"/>
    <w:rsid w:val="008A715C"/>
    <w:rsid w:val="008B045B"/>
    <w:rsid w:val="008B06A7"/>
    <w:rsid w:val="008B0708"/>
    <w:rsid w:val="008B14AE"/>
    <w:rsid w:val="008B1541"/>
    <w:rsid w:val="008B1BFC"/>
    <w:rsid w:val="008B1EA6"/>
    <w:rsid w:val="008B23B8"/>
    <w:rsid w:val="008B42C0"/>
    <w:rsid w:val="008B48F3"/>
    <w:rsid w:val="008C12E0"/>
    <w:rsid w:val="008C155E"/>
    <w:rsid w:val="008C1830"/>
    <w:rsid w:val="008C19B0"/>
    <w:rsid w:val="008C1CAA"/>
    <w:rsid w:val="008C282A"/>
    <w:rsid w:val="008C28F7"/>
    <w:rsid w:val="008C3B80"/>
    <w:rsid w:val="008C3EF9"/>
    <w:rsid w:val="008C4664"/>
    <w:rsid w:val="008C4877"/>
    <w:rsid w:val="008C5AEB"/>
    <w:rsid w:val="008C6389"/>
    <w:rsid w:val="008C690F"/>
    <w:rsid w:val="008C698B"/>
    <w:rsid w:val="008C6C64"/>
    <w:rsid w:val="008C721D"/>
    <w:rsid w:val="008C7BE9"/>
    <w:rsid w:val="008C7C9E"/>
    <w:rsid w:val="008D09D0"/>
    <w:rsid w:val="008D12F6"/>
    <w:rsid w:val="008D2477"/>
    <w:rsid w:val="008D323F"/>
    <w:rsid w:val="008D3AF3"/>
    <w:rsid w:val="008D3F01"/>
    <w:rsid w:val="008D4CA6"/>
    <w:rsid w:val="008D573B"/>
    <w:rsid w:val="008D6FB9"/>
    <w:rsid w:val="008D7648"/>
    <w:rsid w:val="008E184B"/>
    <w:rsid w:val="008E2928"/>
    <w:rsid w:val="008E3323"/>
    <w:rsid w:val="008E3695"/>
    <w:rsid w:val="008E3A1B"/>
    <w:rsid w:val="008E4ED1"/>
    <w:rsid w:val="008E5432"/>
    <w:rsid w:val="008E61B5"/>
    <w:rsid w:val="008E6336"/>
    <w:rsid w:val="008E7568"/>
    <w:rsid w:val="008E7B3F"/>
    <w:rsid w:val="008F0E7D"/>
    <w:rsid w:val="008F1202"/>
    <w:rsid w:val="008F1607"/>
    <w:rsid w:val="008F27A9"/>
    <w:rsid w:val="008F2CEA"/>
    <w:rsid w:val="008F2EE7"/>
    <w:rsid w:val="008F32BB"/>
    <w:rsid w:val="008F3C11"/>
    <w:rsid w:val="008F405F"/>
    <w:rsid w:val="008F4932"/>
    <w:rsid w:val="008F5716"/>
    <w:rsid w:val="008F5C28"/>
    <w:rsid w:val="008F64B5"/>
    <w:rsid w:val="008F7A1C"/>
    <w:rsid w:val="008F7FEE"/>
    <w:rsid w:val="00900014"/>
    <w:rsid w:val="00900C3F"/>
    <w:rsid w:val="00901116"/>
    <w:rsid w:val="00901408"/>
    <w:rsid w:val="009021EC"/>
    <w:rsid w:val="00902A43"/>
    <w:rsid w:val="00902D09"/>
    <w:rsid w:val="009039D0"/>
    <w:rsid w:val="0090419A"/>
    <w:rsid w:val="00904660"/>
    <w:rsid w:val="00904D4E"/>
    <w:rsid w:val="009050E3"/>
    <w:rsid w:val="0090515F"/>
    <w:rsid w:val="00905438"/>
    <w:rsid w:val="0090596A"/>
    <w:rsid w:val="00905B5D"/>
    <w:rsid w:val="00906974"/>
    <w:rsid w:val="00907510"/>
    <w:rsid w:val="00907876"/>
    <w:rsid w:val="00911358"/>
    <w:rsid w:val="00912579"/>
    <w:rsid w:val="009125FD"/>
    <w:rsid w:val="00912968"/>
    <w:rsid w:val="009132D3"/>
    <w:rsid w:val="00913FA9"/>
    <w:rsid w:val="00914F83"/>
    <w:rsid w:val="0091697D"/>
    <w:rsid w:val="00920604"/>
    <w:rsid w:val="00921474"/>
    <w:rsid w:val="00922484"/>
    <w:rsid w:val="00922CB0"/>
    <w:rsid w:val="00924E01"/>
    <w:rsid w:val="009251F3"/>
    <w:rsid w:val="00925200"/>
    <w:rsid w:val="00926249"/>
    <w:rsid w:val="00926251"/>
    <w:rsid w:val="009265C3"/>
    <w:rsid w:val="0092703C"/>
    <w:rsid w:val="009314B0"/>
    <w:rsid w:val="009318A3"/>
    <w:rsid w:val="009328AF"/>
    <w:rsid w:val="009345FF"/>
    <w:rsid w:val="00934666"/>
    <w:rsid w:val="00936EBA"/>
    <w:rsid w:val="00936F68"/>
    <w:rsid w:val="00937D28"/>
    <w:rsid w:val="00937D61"/>
    <w:rsid w:val="00940FDE"/>
    <w:rsid w:val="00941424"/>
    <w:rsid w:val="00942065"/>
    <w:rsid w:val="00942276"/>
    <w:rsid w:val="009423F0"/>
    <w:rsid w:val="00942429"/>
    <w:rsid w:val="00942646"/>
    <w:rsid w:val="00942698"/>
    <w:rsid w:val="0094283E"/>
    <w:rsid w:val="0094295B"/>
    <w:rsid w:val="00943283"/>
    <w:rsid w:val="009435AD"/>
    <w:rsid w:val="0094531A"/>
    <w:rsid w:val="0094532F"/>
    <w:rsid w:val="00945715"/>
    <w:rsid w:val="00945779"/>
    <w:rsid w:val="00947A97"/>
    <w:rsid w:val="00947F93"/>
    <w:rsid w:val="0095101A"/>
    <w:rsid w:val="0095178C"/>
    <w:rsid w:val="0095299C"/>
    <w:rsid w:val="00952D85"/>
    <w:rsid w:val="0095342B"/>
    <w:rsid w:val="00954376"/>
    <w:rsid w:val="00954DF2"/>
    <w:rsid w:val="00956156"/>
    <w:rsid w:val="00956C4D"/>
    <w:rsid w:val="00957105"/>
    <w:rsid w:val="009608E0"/>
    <w:rsid w:val="00962777"/>
    <w:rsid w:val="009631EA"/>
    <w:rsid w:val="009631FA"/>
    <w:rsid w:val="00963791"/>
    <w:rsid w:val="0096381F"/>
    <w:rsid w:val="00964136"/>
    <w:rsid w:val="00964402"/>
    <w:rsid w:val="00964548"/>
    <w:rsid w:val="009646DB"/>
    <w:rsid w:val="009649DF"/>
    <w:rsid w:val="009662C2"/>
    <w:rsid w:val="00966C87"/>
    <w:rsid w:val="00967962"/>
    <w:rsid w:val="0097087C"/>
    <w:rsid w:val="00970FAA"/>
    <w:rsid w:val="00971367"/>
    <w:rsid w:val="00971A2C"/>
    <w:rsid w:val="00973BBB"/>
    <w:rsid w:val="00973C8F"/>
    <w:rsid w:val="00975447"/>
    <w:rsid w:val="00977236"/>
    <w:rsid w:val="00977A89"/>
    <w:rsid w:val="00977B2D"/>
    <w:rsid w:val="009803D8"/>
    <w:rsid w:val="00981BB3"/>
    <w:rsid w:val="00982220"/>
    <w:rsid w:val="00982720"/>
    <w:rsid w:val="00983450"/>
    <w:rsid w:val="00983961"/>
    <w:rsid w:val="009839F4"/>
    <w:rsid w:val="00983D4D"/>
    <w:rsid w:val="009840C2"/>
    <w:rsid w:val="009849E8"/>
    <w:rsid w:val="00984AF4"/>
    <w:rsid w:val="009855D9"/>
    <w:rsid w:val="009863F6"/>
    <w:rsid w:val="00986683"/>
    <w:rsid w:val="009876E9"/>
    <w:rsid w:val="00987717"/>
    <w:rsid w:val="009877EA"/>
    <w:rsid w:val="009908FE"/>
    <w:rsid w:val="00991908"/>
    <w:rsid w:val="00993BDE"/>
    <w:rsid w:val="00993DD8"/>
    <w:rsid w:val="0099407F"/>
    <w:rsid w:val="009958D5"/>
    <w:rsid w:val="00995DD5"/>
    <w:rsid w:val="00996675"/>
    <w:rsid w:val="00997449"/>
    <w:rsid w:val="00997D16"/>
    <w:rsid w:val="00997D5E"/>
    <w:rsid w:val="009A021F"/>
    <w:rsid w:val="009A1E07"/>
    <w:rsid w:val="009A2BB1"/>
    <w:rsid w:val="009A31A9"/>
    <w:rsid w:val="009A3400"/>
    <w:rsid w:val="009A482E"/>
    <w:rsid w:val="009A4D13"/>
    <w:rsid w:val="009A50D9"/>
    <w:rsid w:val="009A641D"/>
    <w:rsid w:val="009A6AD8"/>
    <w:rsid w:val="009B041F"/>
    <w:rsid w:val="009B04A0"/>
    <w:rsid w:val="009B0D5C"/>
    <w:rsid w:val="009B1C23"/>
    <w:rsid w:val="009B1F55"/>
    <w:rsid w:val="009B1FFE"/>
    <w:rsid w:val="009B2E3B"/>
    <w:rsid w:val="009B302D"/>
    <w:rsid w:val="009B3228"/>
    <w:rsid w:val="009B3868"/>
    <w:rsid w:val="009B4ADB"/>
    <w:rsid w:val="009B59B1"/>
    <w:rsid w:val="009B5FAC"/>
    <w:rsid w:val="009B6607"/>
    <w:rsid w:val="009B684F"/>
    <w:rsid w:val="009C0116"/>
    <w:rsid w:val="009C0880"/>
    <w:rsid w:val="009C0CBF"/>
    <w:rsid w:val="009C1F74"/>
    <w:rsid w:val="009C225F"/>
    <w:rsid w:val="009C2D70"/>
    <w:rsid w:val="009C2E8D"/>
    <w:rsid w:val="009C2EDC"/>
    <w:rsid w:val="009C4B94"/>
    <w:rsid w:val="009C79C2"/>
    <w:rsid w:val="009D0C4F"/>
    <w:rsid w:val="009D10F5"/>
    <w:rsid w:val="009D3895"/>
    <w:rsid w:val="009D3950"/>
    <w:rsid w:val="009D3EBC"/>
    <w:rsid w:val="009D4584"/>
    <w:rsid w:val="009D4826"/>
    <w:rsid w:val="009D4A89"/>
    <w:rsid w:val="009D6CC9"/>
    <w:rsid w:val="009E007D"/>
    <w:rsid w:val="009E0D4B"/>
    <w:rsid w:val="009E0EB7"/>
    <w:rsid w:val="009E100D"/>
    <w:rsid w:val="009E116B"/>
    <w:rsid w:val="009E1281"/>
    <w:rsid w:val="009E31D3"/>
    <w:rsid w:val="009E365B"/>
    <w:rsid w:val="009E445E"/>
    <w:rsid w:val="009E5025"/>
    <w:rsid w:val="009E5952"/>
    <w:rsid w:val="009E67FD"/>
    <w:rsid w:val="009E6D03"/>
    <w:rsid w:val="009E7018"/>
    <w:rsid w:val="009F028C"/>
    <w:rsid w:val="009F07F1"/>
    <w:rsid w:val="009F0DFF"/>
    <w:rsid w:val="009F1469"/>
    <w:rsid w:val="009F1A16"/>
    <w:rsid w:val="009F30F1"/>
    <w:rsid w:val="009F40DF"/>
    <w:rsid w:val="009F44B9"/>
    <w:rsid w:val="009F4534"/>
    <w:rsid w:val="009F49B8"/>
    <w:rsid w:val="009F51E5"/>
    <w:rsid w:val="009F5ED6"/>
    <w:rsid w:val="009F6185"/>
    <w:rsid w:val="009F63C1"/>
    <w:rsid w:val="009F734B"/>
    <w:rsid w:val="009F7E79"/>
    <w:rsid w:val="00A00182"/>
    <w:rsid w:val="00A00A56"/>
    <w:rsid w:val="00A00BE1"/>
    <w:rsid w:val="00A01862"/>
    <w:rsid w:val="00A02596"/>
    <w:rsid w:val="00A02D3A"/>
    <w:rsid w:val="00A02FED"/>
    <w:rsid w:val="00A044F2"/>
    <w:rsid w:val="00A047C2"/>
    <w:rsid w:val="00A048C1"/>
    <w:rsid w:val="00A04F0A"/>
    <w:rsid w:val="00A06542"/>
    <w:rsid w:val="00A07181"/>
    <w:rsid w:val="00A1032C"/>
    <w:rsid w:val="00A1059E"/>
    <w:rsid w:val="00A1064A"/>
    <w:rsid w:val="00A10D8E"/>
    <w:rsid w:val="00A1169E"/>
    <w:rsid w:val="00A11E32"/>
    <w:rsid w:val="00A13716"/>
    <w:rsid w:val="00A13F1E"/>
    <w:rsid w:val="00A14508"/>
    <w:rsid w:val="00A14D53"/>
    <w:rsid w:val="00A14E09"/>
    <w:rsid w:val="00A14F97"/>
    <w:rsid w:val="00A15755"/>
    <w:rsid w:val="00A15A08"/>
    <w:rsid w:val="00A15C55"/>
    <w:rsid w:val="00A16892"/>
    <w:rsid w:val="00A16E34"/>
    <w:rsid w:val="00A1754B"/>
    <w:rsid w:val="00A178E6"/>
    <w:rsid w:val="00A201D3"/>
    <w:rsid w:val="00A20480"/>
    <w:rsid w:val="00A2141B"/>
    <w:rsid w:val="00A2254E"/>
    <w:rsid w:val="00A23885"/>
    <w:rsid w:val="00A252A7"/>
    <w:rsid w:val="00A25598"/>
    <w:rsid w:val="00A25B3F"/>
    <w:rsid w:val="00A27C76"/>
    <w:rsid w:val="00A3033B"/>
    <w:rsid w:val="00A303AB"/>
    <w:rsid w:val="00A314EB"/>
    <w:rsid w:val="00A31875"/>
    <w:rsid w:val="00A32B8E"/>
    <w:rsid w:val="00A355A8"/>
    <w:rsid w:val="00A35CA7"/>
    <w:rsid w:val="00A36D1D"/>
    <w:rsid w:val="00A378C1"/>
    <w:rsid w:val="00A407AC"/>
    <w:rsid w:val="00A408A5"/>
    <w:rsid w:val="00A42F7F"/>
    <w:rsid w:val="00A43968"/>
    <w:rsid w:val="00A45117"/>
    <w:rsid w:val="00A45458"/>
    <w:rsid w:val="00A45C13"/>
    <w:rsid w:val="00A4657C"/>
    <w:rsid w:val="00A46E67"/>
    <w:rsid w:val="00A50216"/>
    <w:rsid w:val="00A50353"/>
    <w:rsid w:val="00A51F6A"/>
    <w:rsid w:val="00A53E70"/>
    <w:rsid w:val="00A53EB3"/>
    <w:rsid w:val="00A53F33"/>
    <w:rsid w:val="00A54D3D"/>
    <w:rsid w:val="00A55108"/>
    <w:rsid w:val="00A55A6C"/>
    <w:rsid w:val="00A56C21"/>
    <w:rsid w:val="00A57160"/>
    <w:rsid w:val="00A5768E"/>
    <w:rsid w:val="00A5775F"/>
    <w:rsid w:val="00A60EB0"/>
    <w:rsid w:val="00A60EB9"/>
    <w:rsid w:val="00A60F21"/>
    <w:rsid w:val="00A61157"/>
    <w:rsid w:val="00A61173"/>
    <w:rsid w:val="00A61F4F"/>
    <w:rsid w:val="00A62BD6"/>
    <w:rsid w:val="00A6338C"/>
    <w:rsid w:val="00A64769"/>
    <w:rsid w:val="00A647E1"/>
    <w:rsid w:val="00A64946"/>
    <w:rsid w:val="00A654B0"/>
    <w:rsid w:val="00A6595E"/>
    <w:rsid w:val="00A673CC"/>
    <w:rsid w:val="00A67599"/>
    <w:rsid w:val="00A67FE7"/>
    <w:rsid w:val="00A70A26"/>
    <w:rsid w:val="00A717B1"/>
    <w:rsid w:val="00A7183C"/>
    <w:rsid w:val="00A71B71"/>
    <w:rsid w:val="00A72875"/>
    <w:rsid w:val="00A7303B"/>
    <w:rsid w:val="00A7356B"/>
    <w:rsid w:val="00A74A27"/>
    <w:rsid w:val="00A74ADB"/>
    <w:rsid w:val="00A757B1"/>
    <w:rsid w:val="00A75DE1"/>
    <w:rsid w:val="00A760DE"/>
    <w:rsid w:val="00A76443"/>
    <w:rsid w:val="00A76496"/>
    <w:rsid w:val="00A772EC"/>
    <w:rsid w:val="00A7770F"/>
    <w:rsid w:val="00A77C60"/>
    <w:rsid w:val="00A80072"/>
    <w:rsid w:val="00A812C5"/>
    <w:rsid w:val="00A81594"/>
    <w:rsid w:val="00A821E9"/>
    <w:rsid w:val="00A827EA"/>
    <w:rsid w:val="00A82846"/>
    <w:rsid w:val="00A834C5"/>
    <w:rsid w:val="00A8360B"/>
    <w:rsid w:val="00A8443C"/>
    <w:rsid w:val="00A84867"/>
    <w:rsid w:val="00A859F6"/>
    <w:rsid w:val="00A8626F"/>
    <w:rsid w:val="00A86D68"/>
    <w:rsid w:val="00A87733"/>
    <w:rsid w:val="00A916C9"/>
    <w:rsid w:val="00A9290D"/>
    <w:rsid w:val="00A92A8D"/>
    <w:rsid w:val="00A92C2D"/>
    <w:rsid w:val="00A94894"/>
    <w:rsid w:val="00A958E6"/>
    <w:rsid w:val="00A95BB9"/>
    <w:rsid w:val="00A97200"/>
    <w:rsid w:val="00A97552"/>
    <w:rsid w:val="00A977F2"/>
    <w:rsid w:val="00AA0441"/>
    <w:rsid w:val="00AA0A98"/>
    <w:rsid w:val="00AA1390"/>
    <w:rsid w:val="00AA3063"/>
    <w:rsid w:val="00AA30EF"/>
    <w:rsid w:val="00AA4070"/>
    <w:rsid w:val="00AA465B"/>
    <w:rsid w:val="00AA47EF"/>
    <w:rsid w:val="00AA510A"/>
    <w:rsid w:val="00AA5356"/>
    <w:rsid w:val="00AA655B"/>
    <w:rsid w:val="00AA6D0C"/>
    <w:rsid w:val="00AB010C"/>
    <w:rsid w:val="00AB14F4"/>
    <w:rsid w:val="00AB1D41"/>
    <w:rsid w:val="00AB1E0A"/>
    <w:rsid w:val="00AB2182"/>
    <w:rsid w:val="00AB2340"/>
    <w:rsid w:val="00AB268B"/>
    <w:rsid w:val="00AB3315"/>
    <w:rsid w:val="00AB4077"/>
    <w:rsid w:val="00AB58C8"/>
    <w:rsid w:val="00AB60D2"/>
    <w:rsid w:val="00AB6155"/>
    <w:rsid w:val="00AB747A"/>
    <w:rsid w:val="00AB7939"/>
    <w:rsid w:val="00AC0C41"/>
    <w:rsid w:val="00AC0D42"/>
    <w:rsid w:val="00AC196C"/>
    <w:rsid w:val="00AC2268"/>
    <w:rsid w:val="00AC2957"/>
    <w:rsid w:val="00AC2EBE"/>
    <w:rsid w:val="00AC3119"/>
    <w:rsid w:val="00AC31C4"/>
    <w:rsid w:val="00AC3E9A"/>
    <w:rsid w:val="00AC5364"/>
    <w:rsid w:val="00AC57B6"/>
    <w:rsid w:val="00AC6C1A"/>
    <w:rsid w:val="00AC6F03"/>
    <w:rsid w:val="00AC7705"/>
    <w:rsid w:val="00AD0903"/>
    <w:rsid w:val="00AD0DE9"/>
    <w:rsid w:val="00AD1F17"/>
    <w:rsid w:val="00AD2192"/>
    <w:rsid w:val="00AD4F0A"/>
    <w:rsid w:val="00AE0538"/>
    <w:rsid w:val="00AE0781"/>
    <w:rsid w:val="00AE0D52"/>
    <w:rsid w:val="00AE175E"/>
    <w:rsid w:val="00AE2351"/>
    <w:rsid w:val="00AE39ED"/>
    <w:rsid w:val="00AE4723"/>
    <w:rsid w:val="00AE5166"/>
    <w:rsid w:val="00AE51B3"/>
    <w:rsid w:val="00AE55D2"/>
    <w:rsid w:val="00AE71D4"/>
    <w:rsid w:val="00AE7465"/>
    <w:rsid w:val="00AE78AE"/>
    <w:rsid w:val="00AF0920"/>
    <w:rsid w:val="00AF3980"/>
    <w:rsid w:val="00AF4564"/>
    <w:rsid w:val="00AF53F5"/>
    <w:rsid w:val="00AF6B1B"/>
    <w:rsid w:val="00AF7A06"/>
    <w:rsid w:val="00B001AF"/>
    <w:rsid w:val="00B007D1"/>
    <w:rsid w:val="00B01836"/>
    <w:rsid w:val="00B019E5"/>
    <w:rsid w:val="00B02246"/>
    <w:rsid w:val="00B0238D"/>
    <w:rsid w:val="00B0293B"/>
    <w:rsid w:val="00B03AA9"/>
    <w:rsid w:val="00B06595"/>
    <w:rsid w:val="00B06AE5"/>
    <w:rsid w:val="00B10010"/>
    <w:rsid w:val="00B10175"/>
    <w:rsid w:val="00B103F5"/>
    <w:rsid w:val="00B10C44"/>
    <w:rsid w:val="00B13EC9"/>
    <w:rsid w:val="00B13FE9"/>
    <w:rsid w:val="00B141B3"/>
    <w:rsid w:val="00B14626"/>
    <w:rsid w:val="00B1589C"/>
    <w:rsid w:val="00B159F7"/>
    <w:rsid w:val="00B16613"/>
    <w:rsid w:val="00B168ED"/>
    <w:rsid w:val="00B16D82"/>
    <w:rsid w:val="00B20AB7"/>
    <w:rsid w:val="00B220D0"/>
    <w:rsid w:val="00B232CD"/>
    <w:rsid w:val="00B23D60"/>
    <w:rsid w:val="00B25729"/>
    <w:rsid w:val="00B26340"/>
    <w:rsid w:val="00B26F6D"/>
    <w:rsid w:val="00B272DF"/>
    <w:rsid w:val="00B27355"/>
    <w:rsid w:val="00B27BB6"/>
    <w:rsid w:val="00B30C1D"/>
    <w:rsid w:val="00B30FA7"/>
    <w:rsid w:val="00B31A3F"/>
    <w:rsid w:val="00B31C0B"/>
    <w:rsid w:val="00B31D2A"/>
    <w:rsid w:val="00B329A5"/>
    <w:rsid w:val="00B329C4"/>
    <w:rsid w:val="00B32FFB"/>
    <w:rsid w:val="00B331B5"/>
    <w:rsid w:val="00B350F1"/>
    <w:rsid w:val="00B35132"/>
    <w:rsid w:val="00B359D6"/>
    <w:rsid w:val="00B36667"/>
    <w:rsid w:val="00B36A04"/>
    <w:rsid w:val="00B36E15"/>
    <w:rsid w:val="00B402F4"/>
    <w:rsid w:val="00B40A65"/>
    <w:rsid w:val="00B40F80"/>
    <w:rsid w:val="00B43CC0"/>
    <w:rsid w:val="00B43FE5"/>
    <w:rsid w:val="00B449AF"/>
    <w:rsid w:val="00B44C47"/>
    <w:rsid w:val="00B461D7"/>
    <w:rsid w:val="00B464DA"/>
    <w:rsid w:val="00B47013"/>
    <w:rsid w:val="00B47063"/>
    <w:rsid w:val="00B50407"/>
    <w:rsid w:val="00B50ADC"/>
    <w:rsid w:val="00B51224"/>
    <w:rsid w:val="00B517BD"/>
    <w:rsid w:val="00B5218C"/>
    <w:rsid w:val="00B53BA3"/>
    <w:rsid w:val="00B546E0"/>
    <w:rsid w:val="00B549A3"/>
    <w:rsid w:val="00B54BBA"/>
    <w:rsid w:val="00B54C50"/>
    <w:rsid w:val="00B55428"/>
    <w:rsid w:val="00B55CD7"/>
    <w:rsid w:val="00B55F2E"/>
    <w:rsid w:val="00B5601C"/>
    <w:rsid w:val="00B564E7"/>
    <w:rsid w:val="00B56847"/>
    <w:rsid w:val="00B56C9D"/>
    <w:rsid w:val="00B56F43"/>
    <w:rsid w:val="00B57A8A"/>
    <w:rsid w:val="00B57E54"/>
    <w:rsid w:val="00B57F7B"/>
    <w:rsid w:val="00B60032"/>
    <w:rsid w:val="00B609C6"/>
    <w:rsid w:val="00B612DD"/>
    <w:rsid w:val="00B6209F"/>
    <w:rsid w:val="00B63737"/>
    <w:rsid w:val="00B63949"/>
    <w:rsid w:val="00B6396A"/>
    <w:rsid w:val="00B64254"/>
    <w:rsid w:val="00B64E27"/>
    <w:rsid w:val="00B64F9C"/>
    <w:rsid w:val="00B6522A"/>
    <w:rsid w:val="00B65455"/>
    <w:rsid w:val="00B662FC"/>
    <w:rsid w:val="00B668D8"/>
    <w:rsid w:val="00B66B28"/>
    <w:rsid w:val="00B67410"/>
    <w:rsid w:val="00B70AC8"/>
    <w:rsid w:val="00B71295"/>
    <w:rsid w:val="00B72BB0"/>
    <w:rsid w:val="00B72EDB"/>
    <w:rsid w:val="00B73BE4"/>
    <w:rsid w:val="00B74703"/>
    <w:rsid w:val="00B74937"/>
    <w:rsid w:val="00B7503F"/>
    <w:rsid w:val="00B7537E"/>
    <w:rsid w:val="00B75837"/>
    <w:rsid w:val="00B766FD"/>
    <w:rsid w:val="00B775F9"/>
    <w:rsid w:val="00B808FD"/>
    <w:rsid w:val="00B812BA"/>
    <w:rsid w:val="00B81502"/>
    <w:rsid w:val="00B816A8"/>
    <w:rsid w:val="00B81A5D"/>
    <w:rsid w:val="00B82021"/>
    <w:rsid w:val="00B82114"/>
    <w:rsid w:val="00B82597"/>
    <w:rsid w:val="00B82603"/>
    <w:rsid w:val="00B8270D"/>
    <w:rsid w:val="00B82824"/>
    <w:rsid w:val="00B8286B"/>
    <w:rsid w:val="00B82CFF"/>
    <w:rsid w:val="00B84088"/>
    <w:rsid w:val="00B85032"/>
    <w:rsid w:val="00B86683"/>
    <w:rsid w:val="00B87C94"/>
    <w:rsid w:val="00B933A0"/>
    <w:rsid w:val="00B93730"/>
    <w:rsid w:val="00B93C76"/>
    <w:rsid w:val="00B94221"/>
    <w:rsid w:val="00B94E7B"/>
    <w:rsid w:val="00B96F04"/>
    <w:rsid w:val="00B96F80"/>
    <w:rsid w:val="00B975A5"/>
    <w:rsid w:val="00B9776D"/>
    <w:rsid w:val="00B97A7B"/>
    <w:rsid w:val="00BA085D"/>
    <w:rsid w:val="00BA0EEA"/>
    <w:rsid w:val="00BA1D70"/>
    <w:rsid w:val="00BA1EE5"/>
    <w:rsid w:val="00BA2297"/>
    <w:rsid w:val="00BA2DDD"/>
    <w:rsid w:val="00BA30D4"/>
    <w:rsid w:val="00BA333B"/>
    <w:rsid w:val="00BA4828"/>
    <w:rsid w:val="00BA5F4D"/>
    <w:rsid w:val="00BB00B8"/>
    <w:rsid w:val="00BB0163"/>
    <w:rsid w:val="00BB08F2"/>
    <w:rsid w:val="00BB0C8D"/>
    <w:rsid w:val="00BB22A1"/>
    <w:rsid w:val="00BB48BD"/>
    <w:rsid w:val="00BB4D6C"/>
    <w:rsid w:val="00BB5268"/>
    <w:rsid w:val="00BB5776"/>
    <w:rsid w:val="00BB5EF2"/>
    <w:rsid w:val="00BB6156"/>
    <w:rsid w:val="00BB7216"/>
    <w:rsid w:val="00BB7C33"/>
    <w:rsid w:val="00BC0E2B"/>
    <w:rsid w:val="00BC0FF4"/>
    <w:rsid w:val="00BC38B7"/>
    <w:rsid w:val="00BC3BE4"/>
    <w:rsid w:val="00BC5986"/>
    <w:rsid w:val="00BC6068"/>
    <w:rsid w:val="00BC6AD8"/>
    <w:rsid w:val="00BC6C04"/>
    <w:rsid w:val="00BC71EB"/>
    <w:rsid w:val="00BD003B"/>
    <w:rsid w:val="00BD02ED"/>
    <w:rsid w:val="00BD1549"/>
    <w:rsid w:val="00BD1BCE"/>
    <w:rsid w:val="00BD37EE"/>
    <w:rsid w:val="00BD3B17"/>
    <w:rsid w:val="00BD3C4B"/>
    <w:rsid w:val="00BD3FB3"/>
    <w:rsid w:val="00BD46AD"/>
    <w:rsid w:val="00BD5E39"/>
    <w:rsid w:val="00BD6D19"/>
    <w:rsid w:val="00BD71F0"/>
    <w:rsid w:val="00BD7F0D"/>
    <w:rsid w:val="00BE067E"/>
    <w:rsid w:val="00BE0827"/>
    <w:rsid w:val="00BE0DFA"/>
    <w:rsid w:val="00BE1212"/>
    <w:rsid w:val="00BE2A0F"/>
    <w:rsid w:val="00BE4A36"/>
    <w:rsid w:val="00BE52B7"/>
    <w:rsid w:val="00BE54A9"/>
    <w:rsid w:val="00BE5C81"/>
    <w:rsid w:val="00BE67EE"/>
    <w:rsid w:val="00BE67F4"/>
    <w:rsid w:val="00BE74BB"/>
    <w:rsid w:val="00BE7BC6"/>
    <w:rsid w:val="00BF011D"/>
    <w:rsid w:val="00BF067F"/>
    <w:rsid w:val="00BF0A7F"/>
    <w:rsid w:val="00BF16BE"/>
    <w:rsid w:val="00BF22C3"/>
    <w:rsid w:val="00BF2676"/>
    <w:rsid w:val="00BF29B6"/>
    <w:rsid w:val="00BF2D20"/>
    <w:rsid w:val="00BF31BF"/>
    <w:rsid w:val="00BF323A"/>
    <w:rsid w:val="00BF39D6"/>
    <w:rsid w:val="00BF3ECF"/>
    <w:rsid w:val="00BF5C7E"/>
    <w:rsid w:val="00BF60FF"/>
    <w:rsid w:val="00BF6A43"/>
    <w:rsid w:val="00BF6A68"/>
    <w:rsid w:val="00BF7563"/>
    <w:rsid w:val="00BF7746"/>
    <w:rsid w:val="00BF7965"/>
    <w:rsid w:val="00C00A00"/>
    <w:rsid w:val="00C0272B"/>
    <w:rsid w:val="00C03818"/>
    <w:rsid w:val="00C0398E"/>
    <w:rsid w:val="00C03CAB"/>
    <w:rsid w:val="00C04AAB"/>
    <w:rsid w:val="00C05E77"/>
    <w:rsid w:val="00C06797"/>
    <w:rsid w:val="00C102B1"/>
    <w:rsid w:val="00C11226"/>
    <w:rsid w:val="00C1284D"/>
    <w:rsid w:val="00C1371E"/>
    <w:rsid w:val="00C13BB7"/>
    <w:rsid w:val="00C140B0"/>
    <w:rsid w:val="00C14438"/>
    <w:rsid w:val="00C14570"/>
    <w:rsid w:val="00C149CD"/>
    <w:rsid w:val="00C14BA9"/>
    <w:rsid w:val="00C159D8"/>
    <w:rsid w:val="00C16585"/>
    <w:rsid w:val="00C175BC"/>
    <w:rsid w:val="00C17726"/>
    <w:rsid w:val="00C177E4"/>
    <w:rsid w:val="00C21449"/>
    <w:rsid w:val="00C21B7B"/>
    <w:rsid w:val="00C21BC1"/>
    <w:rsid w:val="00C2278C"/>
    <w:rsid w:val="00C25C98"/>
    <w:rsid w:val="00C25E1A"/>
    <w:rsid w:val="00C27003"/>
    <w:rsid w:val="00C30711"/>
    <w:rsid w:val="00C30903"/>
    <w:rsid w:val="00C3094C"/>
    <w:rsid w:val="00C316AC"/>
    <w:rsid w:val="00C316AE"/>
    <w:rsid w:val="00C34F1E"/>
    <w:rsid w:val="00C36840"/>
    <w:rsid w:val="00C373CE"/>
    <w:rsid w:val="00C411A5"/>
    <w:rsid w:val="00C4151F"/>
    <w:rsid w:val="00C41B28"/>
    <w:rsid w:val="00C41CB3"/>
    <w:rsid w:val="00C42119"/>
    <w:rsid w:val="00C4339D"/>
    <w:rsid w:val="00C44CE8"/>
    <w:rsid w:val="00C4561B"/>
    <w:rsid w:val="00C45E1F"/>
    <w:rsid w:val="00C45F43"/>
    <w:rsid w:val="00C47536"/>
    <w:rsid w:val="00C4798D"/>
    <w:rsid w:val="00C5040F"/>
    <w:rsid w:val="00C50693"/>
    <w:rsid w:val="00C51E83"/>
    <w:rsid w:val="00C524C6"/>
    <w:rsid w:val="00C5318A"/>
    <w:rsid w:val="00C53902"/>
    <w:rsid w:val="00C54888"/>
    <w:rsid w:val="00C54DAC"/>
    <w:rsid w:val="00C55230"/>
    <w:rsid w:val="00C56598"/>
    <w:rsid w:val="00C56647"/>
    <w:rsid w:val="00C6074E"/>
    <w:rsid w:val="00C60795"/>
    <w:rsid w:val="00C609C8"/>
    <w:rsid w:val="00C61120"/>
    <w:rsid w:val="00C611FA"/>
    <w:rsid w:val="00C612A9"/>
    <w:rsid w:val="00C61C20"/>
    <w:rsid w:val="00C624E9"/>
    <w:rsid w:val="00C62A0F"/>
    <w:rsid w:val="00C62D7E"/>
    <w:rsid w:val="00C6319E"/>
    <w:rsid w:val="00C63E5B"/>
    <w:rsid w:val="00C65FAB"/>
    <w:rsid w:val="00C6602E"/>
    <w:rsid w:val="00C6700D"/>
    <w:rsid w:val="00C67A43"/>
    <w:rsid w:val="00C67C13"/>
    <w:rsid w:val="00C70050"/>
    <w:rsid w:val="00C7006E"/>
    <w:rsid w:val="00C70260"/>
    <w:rsid w:val="00C70DD8"/>
    <w:rsid w:val="00C71132"/>
    <w:rsid w:val="00C71B5E"/>
    <w:rsid w:val="00C7221E"/>
    <w:rsid w:val="00C72519"/>
    <w:rsid w:val="00C725E1"/>
    <w:rsid w:val="00C7371B"/>
    <w:rsid w:val="00C73D2A"/>
    <w:rsid w:val="00C7495B"/>
    <w:rsid w:val="00C75851"/>
    <w:rsid w:val="00C773CD"/>
    <w:rsid w:val="00C80292"/>
    <w:rsid w:val="00C80538"/>
    <w:rsid w:val="00C80A31"/>
    <w:rsid w:val="00C81912"/>
    <w:rsid w:val="00C8338A"/>
    <w:rsid w:val="00C83ACE"/>
    <w:rsid w:val="00C8451B"/>
    <w:rsid w:val="00C84D13"/>
    <w:rsid w:val="00C87317"/>
    <w:rsid w:val="00C873F3"/>
    <w:rsid w:val="00C8745C"/>
    <w:rsid w:val="00C909E5"/>
    <w:rsid w:val="00C91235"/>
    <w:rsid w:val="00C91827"/>
    <w:rsid w:val="00C91C7F"/>
    <w:rsid w:val="00C943A8"/>
    <w:rsid w:val="00C94D4B"/>
    <w:rsid w:val="00C95B80"/>
    <w:rsid w:val="00C97490"/>
    <w:rsid w:val="00C9767E"/>
    <w:rsid w:val="00CA012C"/>
    <w:rsid w:val="00CA0A17"/>
    <w:rsid w:val="00CA0BD3"/>
    <w:rsid w:val="00CA1D83"/>
    <w:rsid w:val="00CA2A71"/>
    <w:rsid w:val="00CA2AAD"/>
    <w:rsid w:val="00CA387C"/>
    <w:rsid w:val="00CA3D21"/>
    <w:rsid w:val="00CA4BCC"/>
    <w:rsid w:val="00CA5711"/>
    <w:rsid w:val="00CA5933"/>
    <w:rsid w:val="00CA741E"/>
    <w:rsid w:val="00CB05D1"/>
    <w:rsid w:val="00CB06DA"/>
    <w:rsid w:val="00CB0863"/>
    <w:rsid w:val="00CB0EC9"/>
    <w:rsid w:val="00CB214C"/>
    <w:rsid w:val="00CB278A"/>
    <w:rsid w:val="00CB2B0D"/>
    <w:rsid w:val="00CB3045"/>
    <w:rsid w:val="00CB3CB5"/>
    <w:rsid w:val="00CB51AC"/>
    <w:rsid w:val="00CB5452"/>
    <w:rsid w:val="00CB5854"/>
    <w:rsid w:val="00CB69AB"/>
    <w:rsid w:val="00CB7178"/>
    <w:rsid w:val="00CB7C52"/>
    <w:rsid w:val="00CB7F5F"/>
    <w:rsid w:val="00CC053E"/>
    <w:rsid w:val="00CC130E"/>
    <w:rsid w:val="00CC152D"/>
    <w:rsid w:val="00CC1B59"/>
    <w:rsid w:val="00CC1C47"/>
    <w:rsid w:val="00CC33DE"/>
    <w:rsid w:val="00CC6BF5"/>
    <w:rsid w:val="00CC6EEA"/>
    <w:rsid w:val="00CC772E"/>
    <w:rsid w:val="00CD03CE"/>
    <w:rsid w:val="00CD0DFD"/>
    <w:rsid w:val="00CD138F"/>
    <w:rsid w:val="00CD1BC5"/>
    <w:rsid w:val="00CD23C5"/>
    <w:rsid w:val="00CD30B6"/>
    <w:rsid w:val="00CD3705"/>
    <w:rsid w:val="00CD4040"/>
    <w:rsid w:val="00CD4141"/>
    <w:rsid w:val="00CD4167"/>
    <w:rsid w:val="00CD47B6"/>
    <w:rsid w:val="00CD65F4"/>
    <w:rsid w:val="00CD7AC3"/>
    <w:rsid w:val="00CD7C6F"/>
    <w:rsid w:val="00CE16FF"/>
    <w:rsid w:val="00CE1A87"/>
    <w:rsid w:val="00CE1C21"/>
    <w:rsid w:val="00CE2D20"/>
    <w:rsid w:val="00CE2D2C"/>
    <w:rsid w:val="00CE2F22"/>
    <w:rsid w:val="00CE3CAF"/>
    <w:rsid w:val="00CE4019"/>
    <w:rsid w:val="00CE4867"/>
    <w:rsid w:val="00CE4B93"/>
    <w:rsid w:val="00CE4F09"/>
    <w:rsid w:val="00CE77B9"/>
    <w:rsid w:val="00CE7F18"/>
    <w:rsid w:val="00CF05B2"/>
    <w:rsid w:val="00CF1727"/>
    <w:rsid w:val="00CF40C8"/>
    <w:rsid w:val="00CF4360"/>
    <w:rsid w:val="00CF50DE"/>
    <w:rsid w:val="00CF602F"/>
    <w:rsid w:val="00CF6D7D"/>
    <w:rsid w:val="00CF7ADF"/>
    <w:rsid w:val="00D000D8"/>
    <w:rsid w:val="00D001DC"/>
    <w:rsid w:val="00D0048F"/>
    <w:rsid w:val="00D00979"/>
    <w:rsid w:val="00D011E7"/>
    <w:rsid w:val="00D01296"/>
    <w:rsid w:val="00D01E3D"/>
    <w:rsid w:val="00D01ECF"/>
    <w:rsid w:val="00D02DDD"/>
    <w:rsid w:val="00D03262"/>
    <w:rsid w:val="00D04BE3"/>
    <w:rsid w:val="00D0506D"/>
    <w:rsid w:val="00D057A4"/>
    <w:rsid w:val="00D06727"/>
    <w:rsid w:val="00D0685E"/>
    <w:rsid w:val="00D07879"/>
    <w:rsid w:val="00D10131"/>
    <w:rsid w:val="00D1043D"/>
    <w:rsid w:val="00D11855"/>
    <w:rsid w:val="00D11D97"/>
    <w:rsid w:val="00D13815"/>
    <w:rsid w:val="00D1418A"/>
    <w:rsid w:val="00D14693"/>
    <w:rsid w:val="00D14F61"/>
    <w:rsid w:val="00D15853"/>
    <w:rsid w:val="00D15C3C"/>
    <w:rsid w:val="00D16278"/>
    <w:rsid w:val="00D167B5"/>
    <w:rsid w:val="00D1767C"/>
    <w:rsid w:val="00D176DF"/>
    <w:rsid w:val="00D20D7A"/>
    <w:rsid w:val="00D20E56"/>
    <w:rsid w:val="00D21DD6"/>
    <w:rsid w:val="00D225BC"/>
    <w:rsid w:val="00D2288F"/>
    <w:rsid w:val="00D22FEB"/>
    <w:rsid w:val="00D24636"/>
    <w:rsid w:val="00D246D3"/>
    <w:rsid w:val="00D24DF9"/>
    <w:rsid w:val="00D2565E"/>
    <w:rsid w:val="00D26255"/>
    <w:rsid w:val="00D26A86"/>
    <w:rsid w:val="00D26B93"/>
    <w:rsid w:val="00D26C6A"/>
    <w:rsid w:val="00D26E6C"/>
    <w:rsid w:val="00D272BB"/>
    <w:rsid w:val="00D30396"/>
    <w:rsid w:val="00D30773"/>
    <w:rsid w:val="00D312D2"/>
    <w:rsid w:val="00D314ED"/>
    <w:rsid w:val="00D31B50"/>
    <w:rsid w:val="00D32513"/>
    <w:rsid w:val="00D330E0"/>
    <w:rsid w:val="00D33B65"/>
    <w:rsid w:val="00D33C42"/>
    <w:rsid w:val="00D3425A"/>
    <w:rsid w:val="00D34B84"/>
    <w:rsid w:val="00D34D42"/>
    <w:rsid w:val="00D35C4F"/>
    <w:rsid w:val="00D3610E"/>
    <w:rsid w:val="00D36446"/>
    <w:rsid w:val="00D36BAB"/>
    <w:rsid w:val="00D37322"/>
    <w:rsid w:val="00D37D28"/>
    <w:rsid w:val="00D37E3B"/>
    <w:rsid w:val="00D406A8"/>
    <w:rsid w:val="00D42314"/>
    <w:rsid w:val="00D42BED"/>
    <w:rsid w:val="00D435F4"/>
    <w:rsid w:val="00D449AE"/>
    <w:rsid w:val="00D449CA"/>
    <w:rsid w:val="00D45336"/>
    <w:rsid w:val="00D462FE"/>
    <w:rsid w:val="00D47230"/>
    <w:rsid w:val="00D47969"/>
    <w:rsid w:val="00D51E6B"/>
    <w:rsid w:val="00D525D6"/>
    <w:rsid w:val="00D52BC9"/>
    <w:rsid w:val="00D54ABE"/>
    <w:rsid w:val="00D5565B"/>
    <w:rsid w:val="00D574BE"/>
    <w:rsid w:val="00D60124"/>
    <w:rsid w:val="00D60CB6"/>
    <w:rsid w:val="00D61CA5"/>
    <w:rsid w:val="00D6258F"/>
    <w:rsid w:val="00D62E17"/>
    <w:rsid w:val="00D62FEF"/>
    <w:rsid w:val="00D63D5F"/>
    <w:rsid w:val="00D65D26"/>
    <w:rsid w:val="00D678C4"/>
    <w:rsid w:val="00D67B8B"/>
    <w:rsid w:val="00D67D32"/>
    <w:rsid w:val="00D70175"/>
    <w:rsid w:val="00D70F12"/>
    <w:rsid w:val="00D71670"/>
    <w:rsid w:val="00D72CBB"/>
    <w:rsid w:val="00D72F6C"/>
    <w:rsid w:val="00D748C7"/>
    <w:rsid w:val="00D75516"/>
    <w:rsid w:val="00D75CFD"/>
    <w:rsid w:val="00D76324"/>
    <w:rsid w:val="00D763DF"/>
    <w:rsid w:val="00D77123"/>
    <w:rsid w:val="00D77D4C"/>
    <w:rsid w:val="00D8177E"/>
    <w:rsid w:val="00D854CB"/>
    <w:rsid w:val="00D86407"/>
    <w:rsid w:val="00D86A12"/>
    <w:rsid w:val="00D874BF"/>
    <w:rsid w:val="00D87EC8"/>
    <w:rsid w:val="00D910BC"/>
    <w:rsid w:val="00D9181B"/>
    <w:rsid w:val="00D93223"/>
    <w:rsid w:val="00D934C6"/>
    <w:rsid w:val="00D93A43"/>
    <w:rsid w:val="00D9449A"/>
    <w:rsid w:val="00D96B1F"/>
    <w:rsid w:val="00D96E50"/>
    <w:rsid w:val="00D97436"/>
    <w:rsid w:val="00D97490"/>
    <w:rsid w:val="00DA052D"/>
    <w:rsid w:val="00DA083D"/>
    <w:rsid w:val="00DA1103"/>
    <w:rsid w:val="00DA1BA3"/>
    <w:rsid w:val="00DA242D"/>
    <w:rsid w:val="00DA352D"/>
    <w:rsid w:val="00DA3AA0"/>
    <w:rsid w:val="00DA3E38"/>
    <w:rsid w:val="00DA42A4"/>
    <w:rsid w:val="00DA567C"/>
    <w:rsid w:val="00DA64C5"/>
    <w:rsid w:val="00DA66DA"/>
    <w:rsid w:val="00DB06CA"/>
    <w:rsid w:val="00DB0BE2"/>
    <w:rsid w:val="00DB1461"/>
    <w:rsid w:val="00DB1DEE"/>
    <w:rsid w:val="00DB1E54"/>
    <w:rsid w:val="00DB1FCB"/>
    <w:rsid w:val="00DB29D3"/>
    <w:rsid w:val="00DB2F0E"/>
    <w:rsid w:val="00DB3A81"/>
    <w:rsid w:val="00DB3B64"/>
    <w:rsid w:val="00DB521D"/>
    <w:rsid w:val="00DB5A39"/>
    <w:rsid w:val="00DB634C"/>
    <w:rsid w:val="00DB6631"/>
    <w:rsid w:val="00DB68DB"/>
    <w:rsid w:val="00DB70AB"/>
    <w:rsid w:val="00DB7371"/>
    <w:rsid w:val="00DB78C0"/>
    <w:rsid w:val="00DC05CD"/>
    <w:rsid w:val="00DC1590"/>
    <w:rsid w:val="00DC190B"/>
    <w:rsid w:val="00DC1FB5"/>
    <w:rsid w:val="00DC35B4"/>
    <w:rsid w:val="00DC3C77"/>
    <w:rsid w:val="00DC3C8B"/>
    <w:rsid w:val="00DC4894"/>
    <w:rsid w:val="00DC6058"/>
    <w:rsid w:val="00DC74F4"/>
    <w:rsid w:val="00DC7C78"/>
    <w:rsid w:val="00DD0240"/>
    <w:rsid w:val="00DD0C9C"/>
    <w:rsid w:val="00DD1A31"/>
    <w:rsid w:val="00DD1F98"/>
    <w:rsid w:val="00DD2029"/>
    <w:rsid w:val="00DD2B0C"/>
    <w:rsid w:val="00DD2C2E"/>
    <w:rsid w:val="00DD2E8F"/>
    <w:rsid w:val="00DD384B"/>
    <w:rsid w:val="00DD43E0"/>
    <w:rsid w:val="00DD469D"/>
    <w:rsid w:val="00DD6AA0"/>
    <w:rsid w:val="00DD76EF"/>
    <w:rsid w:val="00DE1E1F"/>
    <w:rsid w:val="00DE204B"/>
    <w:rsid w:val="00DE2295"/>
    <w:rsid w:val="00DE2610"/>
    <w:rsid w:val="00DE2FB7"/>
    <w:rsid w:val="00DE31F0"/>
    <w:rsid w:val="00DE3FB8"/>
    <w:rsid w:val="00DE4722"/>
    <w:rsid w:val="00DE4873"/>
    <w:rsid w:val="00DE5623"/>
    <w:rsid w:val="00DE591F"/>
    <w:rsid w:val="00DE6FF7"/>
    <w:rsid w:val="00DE716E"/>
    <w:rsid w:val="00DE720A"/>
    <w:rsid w:val="00DF0428"/>
    <w:rsid w:val="00DF1D6A"/>
    <w:rsid w:val="00DF2FA7"/>
    <w:rsid w:val="00DF447B"/>
    <w:rsid w:val="00DF591A"/>
    <w:rsid w:val="00DF7750"/>
    <w:rsid w:val="00DF7DF7"/>
    <w:rsid w:val="00E0007E"/>
    <w:rsid w:val="00E0146D"/>
    <w:rsid w:val="00E01A20"/>
    <w:rsid w:val="00E01C3A"/>
    <w:rsid w:val="00E02106"/>
    <w:rsid w:val="00E02EB9"/>
    <w:rsid w:val="00E02EFA"/>
    <w:rsid w:val="00E0329C"/>
    <w:rsid w:val="00E03732"/>
    <w:rsid w:val="00E03A6F"/>
    <w:rsid w:val="00E0438D"/>
    <w:rsid w:val="00E04988"/>
    <w:rsid w:val="00E06891"/>
    <w:rsid w:val="00E06D78"/>
    <w:rsid w:val="00E105F0"/>
    <w:rsid w:val="00E1238B"/>
    <w:rsid w:val="00E12F81"/>
    <w:rsid w:val="00E1508F"/>
    <w:rsid w:val="00E15379"/>
    <w:rsid w:val="00E15A78"/>
    <w:rsid w:val="00E164CC"/>
    <w:rsid w:val="00E16B60"/>
    <w:rsid w:val="00E1770A"/>
    <w:rsid w:val="00E20071"/>
    <w:rsid w:val="00E213DB"/>
    <w:rsid w:val="00E21B92"/>
    <w:rsid w:val="00E2202A"/>
    <w:rsid w:val="00E2258B"/>
    <w:rsid w:val="00E23C84"/>
    <w:rsid w:val="00E24C03"/>
    <w:rsid w:val="00E256C0"/>
    <w:rsid w:val="00E2657A"/>
    <w:rsid w:val="00E268E1"/>
    <w:rsid w:val="00E26E18"/>
    <w:rsid w:val="00E30556"/>
    <w:rsid w:val="00E30A0D"/>
    <w:rsid w:val="00E30B24"/>
    <w:rsid w:val="00E31976"/>
    <w:rsid w:val="00E34109"/>
    <w:rsid w:val="00E34C06"/>
    <w:rsid w:val="00E35A97"/>
    <w:rsid w:val="00E36364"/>
    <w:rsid w:val="00E36714"/>
    <w:rsid w:val="00E36806"/>
    <w:rsid w:val="00E3732B"/>
    <w:rsid w:val="00E37D56"/>
    <w:rsid w:val="00E4053B"/>
    <w:rsid w:val="00E40E0E"/>
    <w:rsid w:val="00E41A08"/>
    <w:rsid w:val="00E41DD7"/>
    <w:rsid w:val="00E43092"/>
    <w:rsid w:val="00E433F7"/>
    <w:rsid w:val="00E44620"/>
    <w:rsid w:val="00E44FB8"/>
    <w:rsid w:val="00E46959"/>
    <w:rsid w:val="00E46A68"/>
    <w:rsid w:val="00E46DBD"/>
    <w:rsid w:val="00E476A0"/>
    <w:rsid w:val="00E47B34"/>
    <w:rsid w:val="00E5051C"/>
    <w:rsid w:val="00E50A73"/>
    <w:rsid w:val="00E50C3B"/>
    <w:rsid w:val="00E513EF"/>
    <w:rsid w:val="00E51B12"/>
    <w:rsid w:val="00E51E10"/>
    <w:rsid w:val="00E522F2"/>
    <w:rsid w:val="00E52EB3"/>
    <w:rsid w:val="00E54E1F"/>
    <w:rsid w:val="00E5522C"/>
    <w:rsid w:val="00E5581A"/>
    <w:rsid w:val="00E55907"/>
    <w:rsid w:val="00E55975"/>
    <w:rsid w:val="00E56E48"/>
    <w:rsid w:val="00E6133D"/>
    <w:rsid w:val="00E6144D"/>
    <w:rsid w:val="00E61547"/>
    <w:rsid w:val="00E61CE1"/>
    <w:rsid w:val="00E61EE3"/>
    <w:rsid w:val="00E62AE8"/>
    <w:rsid w:val="00E65052"/>
    <w:rsid w:val="00E651EF"/>
    <w:rsid w:val="00E65DAC"/>
    <w:rsid w:val="00E65F81"/>
    <w:rsid w:val="00E664B1"/>
    <w:rsid w:val="00E66A0F"/>
    <w:rsid w:val="00E67AFB"/>
    <w:rsid w:val="00E705F4"/>
    <w:rsid w:val="00E70609"/>
    <w:rsid w:val="00E706DC"/>
    <w:rsid w:val="00E707D0"/>
    <w:rsid w:val="00E70BDA"/>
    <w:rsid w:val="00E70C81"/>
    <w:rsid w:val="00E7105B"/>
    <w:rsid w:val="00E7171C"/>
    <w:rsid w:val="00E71ED4"/>
    <w:rsid w:val="00E71FF4"/>
    <w:rsid w:val="00E74EE8"/>
    <w:rsid w:val="00E74FB9"/>
    <w:rsid w:val="00E75E40"/>
    <w:rsid w:val="00E7667F"/>
    <w:rsid w:val="00E76681"/>
    <w:rsid w:val="00E76689"/>
    <w:rsid w:val="00E77418"/>
    <w:rsid w:val="00E77BBD"/>
    <w:rsid w:val="00E803AE"/>
    <w:rsid w:val="00E80D02"/>
    <w:rsid w:val="00E80DFE"/>
    <w:rsid w:val="00E81E0C"/>
    <w:rsid w:val="00E82204"/>
    <w:rsid w:val="00E82547"/>
    <w:rsid w:val="00E83344"/>
    <w:rsid w:val="00E84482"/>
    <w:rsid w:val="00E84692"/>
    <w:rsid w:val="00E857C5"/>
    <w:rsid w:val="00E858ED"/>
    <w:rsid w:val="00E869CF"/>
    <w:rsid w:val="00E87184"/>
    <w:rsid w:val="00E87C48"/>
    <w:rsid w:val="00E9036A"/>
    <w:rsid w:val="00E903A9"/>
    <w:rsid w:val="00E9044B"/>
    <w:rsid w:val="00E907E9"/>
    <w:rsid w:val="00E909CC"/>
    <w:rsid w:val="00E909F9"/>
    <w:rsid w:val="00E90D60"/>
    <w:rsid w:val="00E90D78"/>
    <w:rsid w:val="00E918D3"/>
    <w:rsid w:val="00E9209E"/>
    <w:rsid w:val="00E92482"/>
    <w:rsid w:val="00E924C6"/>
    <w:rsid w:val="00E927E7"/>
    <w:rsid w:val="00E92938"/>
    <w:rsid w:val="00E93113"/>
    <w:rsid w:val="00E93374"/>
    <w:rsid w:val="00E93DE4"/>
    <w:rsid w:val="00E93EAE"/>
    <w:rsid w:val="00E947E0"/>
    <w:rsid w:val="00E95AE2"/>
    <w:rsid w:val="00E97DCB"/>
    <w:rsid w:val="00EA01E6"/>
    <w:rsid w:val="00EA02F0"/>
    <w:rsid w:val="00EA05C3"/>
    <w:rsid w:val="00EA0C1F"/>
    <w:rsid w:val="00EA0E93"/>
    <w:rsid w:val="00EA1B97"/>
    <w:rsid w:val="00EA2F65"/>
    <w:rsid w:val="00EA4008"/>
    <w:rsid w:val="00EA4653"/>
    <w:rsid w:val="00EA6C5F"/>
    <w:rsid w:val="00EA7CE0"/>
    <w:rsid w:val="00EB00F9"/>
    <w:rsid w:val="00EB070F"/>
    <w:rsid w:val="00EB167A"/>
    <w:rsid w:val="00EB1B36"/>
    <w:rsid w:val="00EB3070"/>
    <w:rsid w:val="00EB3A28"/>
    <w:rsid w:val="00EB4A28"/>
    <w:rsid w:val="00EB4E87"/>
    <w:rsid w:val="00EB6187"/>
    <w:rsid w:val="00EB62CC"/>
    <w:rsid w:val="00EB64A7"/>
    <w:rsid w:val="00EB651A"/>
    <w:rsid w:val="00EB6F20"/>
    <w:rsid w:val="00EB6FC6"/>
    <w:rsid w:val="00EC05B8"/>
    <w:rsid w:val="00EC1109"/>
    <w:rsid w:val="00EC19FF"/>
    <w:rsid w:val="00EC1ACD"/>
    <w:rsid w:val="00EC1F4B"/>
    <w:rsid w:val="00EC25C4"/>
    <w:rsid w:val="00EC2696"/>
    <w:rsid w:val="00EC2C0E"/>
    <w:rsid w:val="00EC3563"/>
    <w:rsid w:val="00EC37FC"/>
    <w:rsid w:val="00EC37FE"/>
    <w:rsid w:val="00EC416B"/>
    <w:rsid w:val="00EC43E5"/>
    <w:rsid w:val="00EC4C58"/>
    <w:rsid w:val="00EC4F5A"/>
    <w:rsid w:val="00EC5350"/>
    <w:rsid w:val="00EC564C"/>
    <w:rsid w:val="00EC56AE"/>
    <w:rsid w:val="00EC61A2"/>
    <w:rsid w:val="00EC676E"/>
    <w:rsid w:val="00EC744A"/>
    <w:rsid w:val="00EC7629"/>
    <w:rsid w:val="00EC7F04"/>
    <w:rsid w:val="00ED0108"/>
    <w:rsid w:val="00ED09A1"/>
    <w:rsid w:val="00ED0C7F"/>
    <w:rsid w:val="00ED139B"/>
    <w:rsid w:val="00ED1938"/>
    <w:rsid w:val="00ED19F7"/>
    <w:rsid w:val="00ED1DE6"/>
    <w:rsid w:val="00ED2270"/>
    <w:rsid w:val="00ED26D5"/>
    <w:rsid w:val="00ED3420"/>
    <w:rsid w:val="00ED3CA3"/>
    <w:rsid w:val="00ED4608"/>
    <w:rsid w:val="00ED4AF0"/>
    <w:rsid w:val="00ED53B3"/>
    <w:rsid w:val="00ED5E84"/>
    <w:rsid w:val="00ED63B8"/>
    <w:rsid w:val="00ED676D"/>
    <w:rsid w:val="00ED69DC"/>
    <w:rsid w:val="00EE062D"/>
    <w:rsid w:val="00EE0826"/>
    <w:rsid w:val="00EE10BB"/>
    <w:rsid w:val="00EE1CF4"/>
    <w:rsid w:val="00EE36E1"/>
    <w:rsid w:val="00EE41FC"/>
    <w:rsid w:val="00EE49D6"/>
    <w:rsid w:val="00EE5A96"/>
    <w:rsid w:val="00EE5C70"/>
    <w:rsid w:val="00EE65EB"/>
    <w:rsid w:val="00EE7693"/>
    <w:rsid w:val="00EE7964"/>
    <w:rsid w:val="00EE7F04"/>
    <w:rsid w:val="00EF04A7"/>
    <w:rsid w:val="00EF0AE5"/>
    <w:rsid w:val="00EF0FB3"/>
    <w:rsid w:val="00EF199A"/>
    <w:rsid w:val="00EF1A4E"/>
    <w:rsid w:val="00EF1E40"/>
    <w:rsid w:val="00EF2430"/>
    <w:rsid w:val="00EF2F34"/>
    <w:rsid w:val="00EF410D"/>
    <w:rsid w:val="00EF4257"/>
    <w:rsid w:val="00EF4424"/>
    <w:rsid w:val="00EF51E7"/>
    <w:rsid w:val="00EF5789"/>
    <w:rsid w:val="00EF6162"/>
    <w:rsid w:val="00EF66A6"/>
    <w:rsid w:val="00EF6A88"/>
    <w:rsid w:val="00EF7185"/>
    <w:rsid w:val="00EF7C69"/>
    <w:rsid w:val="00F00B10"/>
    <w:rsid w:val="00F00BB4"/>
    <w:rsid w:val="00F02C9F"/>
    <w:rsid w:val="00F0437A"/>
    <w:rsid w:val="00F048D6"/>
    <w:rsid w:val="00F04DFE"/>
    <w:rsid w:val="00F05493"/>
    <w:rsid w:val="00F06389"/>
    <w:rsid w:val="00F06402"/>
    <w:rsid w:val="00F0680C"/>
    <w:rsid w:val="00F068FE"/>
    <w:rsid w:val="00F07594"/>
    <w:rsid w:val="00F07E24"/>
    <w:rsid w:val="00F10C67"/>
    <w:rsid w:val="00F10F53"/>
    <w:rsid w:val="00F117E5"/>
    <w:rsid w:val="00F120DD"/>
    <w:rsid w:val="00F12411"/>
    <w:rsid w:val="00F14EE2"/>
    <w:rsid w:val="00F15769"/>
    <w:rsid w:val="00F1644E"/>
    <w:rsid w:val="00F164B5"/>
    <w:rsid w:val="00F169C8"/>
    <w:rsid w:val="00F16BAC"/>
    <w:rsid w:val="00F17A18"/>
    <w:rsid w:val="00F17C3C"/>
    <w:rsid w:val="00F20F01"/>
    <w:rsid w:val="00F21A11"/>
    <w:rsid w:val="00F21FBA"/>
    <w:rsid w:val="00F2218A"/>
    <w:rsid w:val="00F22778"/>
    <w:rsid w:val="00F23395"/>
    <w:rsid w:val="00F23493"/>
    <w:rsid w:val="00F23FE8"/>
    <w:rsid w:val="00F242F6"/>
    <w:rsid w:val="00F27BE5"/>
    <w:rsid w:val="00F30BB1"/>
    <w:rsid w:val="00F3324E"/>
    <w:rsid w:val="00F33322"/>
    <w:rsid w:val="00F344D1"/>
    <w:rsid w:val="00F3502A"/>
    <w:rsid w:val="00F408EE"/>
    <w:rsid w:val="00F40DC5"/>
    <w:rsid w:val="00F41C8D"/>
    <w:rsid w:val="00F41F7F"/>
    <w:rsid w:val="00F42959"/>
    <w:rsid w:val="00F44F4E"/>
    <w:rsid w:val="00F45AFD"/>
    <w:rsid w:val="00F46008"/>
    <w:rsid w:val="00F46CA3"/>
    <w:rsid w:val="00F477FE"/>
    <w:rsid w:val="00F5118A"/>
    <w:rsid w:val="00F51CE7"/>
    <w:rsid w:val="00F51FA0"/>
    <w:rsid w:val="00F525B9"/>
    <w:rsid w:val="00F52F6D"/>
    <w:rsid w:val="00F538FE"/>
    <w:rsid w:val="00F5578A"/>
    <w:rsid w:val="00F5650F"/>
    <w:rsid w:val="00F57397"/>
    <w:rsid w:val="00F57C18"/>
    <w:rsid w:val="00F6056B"/>
    <w:rsid w:val="00F60F3D"/>
    <w:rsid w:val="00F6285A"/>
    <w:rsid w:val="00F640DB"/>
    <w:rsid w:val="00F6418A"/>
    <w:rsid w:val="00F648BB"/>
    <w:rsid w:val="00F6493D"/>
    <w:rsid w:val="00F650D2"/>
    <w:rsid w:val="00F66285"/>
    <w:rsid w:val="00F674AE"/>
    <w:rsid w:val="00F67764"/>
    <w:rsid w:val="00F70726"/>
    <w:rsid w:val="00F71014"/>
    <w:rsid w:val="00F7179C"/>
    <w:rsid w:val="00F72185"/>
    <w:rsid w:val="00F72631"/>
    <w:rsid w:val="00F73940"/>
    <w:rsid w:val="00F75211"/>
    <w:rsid w:val="00F76619"/>
    <w:rsid w:val="00F772B1"/>
    <w:rsid w:val="00F77C33"/>
    <w:rsid w:val="00F77F63"/>
    <w:rsid w:val="00F77FE0"/>
    <w:rsid w:val="00F80440"/>
    <w:rsid w:val="00F807A6"/>
    <w:rsid w:val="00F81077"/>
    <w:rsid w:val="00F837CE"/>
    <w:rsid w:val="00F83B3B"/>
    <w:rsid w:val="00F83E4D"/>
    <w:rsid w:val="00F83EBF"/>
    <w:rsid w:val="00F848A8"/>
    <w:rsid w:val="00F84B7E"/>
    <w:rsid w:val="00F85573"/>
    <w:rsid w:val="00F868D1"/>
    <w:rsid w:val="00F86D1B"/>
    <w:rsid w:val="00F90BA0"/>
    <w:rsid w:val="00F91B22"/>
    <w:rsid w:val="00F9264B"/>
    <w:rsid w:val="00F93CC1"/>
    <w:rsid w:val="00F93EF3"/>
    <w:rsid w:val="00F95BB1"/>
    <w:rsid w:val="00F95D30"/>
    <w:rsid w:val="00F9662F"/>
    <w:rsid w:val="00F9766F"/>
    <w:rsid w:val="00F97DB7"/>
    <w:rsid w:val="00F97F1E"/>
    <w:rsid w:val="00F97F6F"/>
    <w:rsid w:val="00FA02F5"/>
    <w:rsid w:val="00FA036A"/>
    <w:rsid w:val="00FA03EA"/>
    <w:rsid w:val="00FA0568"/>
    <w:rsid w:val="00FA0868"/>
    <w:rsid w:val="00FA089C"/>
    <w:rsid w:val="00FA09E1"/>
    <w:rsid w:val="00FA0DB4"/>
    <w:rsid w:val="00FA0FFA"/>
    <w:rsid w:val="00FA1798"/>
    <w:rsid w:val="00FA21B2"/>
    <w:rsid w:val="00FA288D"/>
    <w:rsid w:val="00FA4190"/>
    <w:rsid w:val="00FA459D"/>
    <w:rsid w:val="00FA4D84"/>
    <w:rsid w:val="00FA679D"/>
    <w:rsid w:val="00FA7175"/>
    <w:rsid w:val="00FA74EC"/>
    <w:rsid w:val="00FB0146"/>
    <w:rsid w:val="00FB0686"/>
    <w:rsid w:val="00FB0A97"/>
    <w:rsid w:val="00FB19C8"/>
    <w:rsid w:val="00FB1A02"/>
    <w:rsid w:val="00FB1C29"/>
    <w:rsid w:val="00FB21CD"/>
    <w:rsid w:val="00FB2DFD"/>
    <w:rsid w:val="00FB358A"/>
    <w:rsid w:val="00FB4074"/>
    <w:rsid w:val="00FB417D"/>
    <w:rsid w:val="00FB4B68"/>
    <w:rsid w:val="00FB5312"/>
    <w:rsid w:val="00FB654F"/>
    <w:rsid w:val="00FB6719"/>
    <w:rsid w:val="00FB67F7"/>
    <w:rsid w:val="00FC1774"/>
    <w:rsid w:val="00FC279B"/>
    <w:rsid w:val="00FC3964"/>
    <w:rsid w:val="00FC3A1F"/>
    <w:rsid w:val="00FC3D71"/>
    <w:rsid w:val="00FC53AC"/>
    <w:rsid w:val="00FC6ED1"/>
    <w:rsid w:val="00FC796C"/>
    <w:rsid w:val="00FC7976"/>
    <w:rsid w:val="00FD03E0"/>
    <w:rsid w:val="00FD04B5"/>
    <w:rsid w:val="00FD0543"/>
    <w:rsid w:val="00FD0B04"/>
    <w:rsid w:val="00FD0BD9"/>
    <w:rsid w:val="00FD0CE8"/>
    <w:rsid w:val="00FD0F55"/>
    <w:rsid w:val="00FD0F8E"/>
    <w:rsid w:val="00FD1DE9"/>
    <w:rsid w:val="00FD2A00"/>
    <w:rsid w:val="00FD5164"/>
    <w:rsid w:val="00FD5FD3"/>
    <w:rsid w:val="00FD694D"/>
    <w:rsid w:val="00FD7FB2"/>
    <w:rsid w:val="00FE0039"/>
    <w:rsid w:val="00FE1DA0"/>
    <w:rsid w:val="00FE1F41"/>
    <w:rsid w:val="00FE1F7F"/>
    <w:rsid w:val="00FE2242"/>
    <w:rsid w:val="00FE24D0"/>
    <w:rsid w:val="00FE24FA"/>
    <w:rsid w:val="00FE28FE"/>
    <w:rsid w:val="00FE2D8B"/>
    <w:rsid w:val="00FE2FBC"/>
    <w:rsid w:val="00FE434B"/>
    <w:rsid w:val="00FE4614"/>
    <w:rsid w:val="00FE4AD3"/>
    <w:rsid w:val="00FE4E5E"/>
    <w:rsid w:val="00FE51EA"/>
    <w:rsid w:val="00FE6D77"/>
    <w:rsid w:val="00FE71BC"/>
    <w:rsid w:val="00FE76E8"/>
    <w:rsid w:val="00FE7BDD"/>
    <w:rsid w:val="00FF00B9"/>
    <w:rsid w:val="00FF1557"/>
    <w:rsid w:val="00FF1D79"/>
    <w:rsid w:val="00FF2556"/>
    <w:rsid w:val="00FF2A46"/>
    <w:rsid w:val="00FF2A90"/>
    <w:rsid w:val="00FF2D47"/>
    <w:rsid w:val="00FF2EBC"/>
    <w:rsid w:val="00FF30A4"/>
    <w:rsid w:val="00FF332F"/>
    <w:rsid w:val="00FF376A"/>
    <w:rsid w:val="00FF3ED4"/>
    <w:rsid w:val="00FF481F"/>
    <w:rsid w:val="00FF61F7"/>
    <w:rsid w:val="00FF67BA"/>
    <w:rsid w:val="00FF6AEE"/>
    <w:rsid w:val="00FF6B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A49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caption" w:uiPriority="35" w:qFormat="1"/>
    <w:lsdException w:name="page number" w:uiPriority="0"/>
    <w:lsdException w:name="Title" w:semiHidden="0" w:uiPriority="0" w:unhideWhenUsed="0"/>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EC56AE"/>
    <w:pPr>
      <w:widowControl w:val="0"/>
      <w:adjustRightInd w:val="0"/>
      <w:spacing w:before="60" w:after="120" w:line="300" w:lineRule="atLeast"/>
      <w:jc w:val="both"/>
      <w:textAlignment w:val="baseline"/>
    </w:pPr>
    <w:rPr>
      <w:rFonts w:ascii="Times New Roman" w:eastAsia="Times New Roman" w:hAnsi="Times New Roman" w:cs="Times New Roman"/>
      <w:sz w:val="24"/>
      <w:szCs w:val="24"/>
      <w:lang w:val="en-US"/>
    </w:rPr>
  </w:style>
  <w:style w:type="paragraph" w:styleId="berschrift1">
    <w:name w:val="heading 1"/>
    <w:aliases w:val="H1,Überschrift 1 - H1"/>
    <w:next w:val="Standard"/>
    <w:link w:val="berschrift1Zchn"/>
    <w:qFormat/>
    <w:rsid w:val="005734A0"/>
    <w:pPr>
      <w:keepNext/>
      <w:keepLines/>
      <w:widowControl w:val="0"/>
      <w:numPr>
        <w:numId w:val="2"/>
      </w:numPr>
      <w:adjustRightInd w:val="0"/>
      <w:spacing w:before="240" w:after="240" w:line="240" w:lineRule="atLeast"/>
      <w:jc w:val="both"/>
      <w:textAlignment w:val="baseline"/>
      <w:outlineLvl w:val="0"/>
    </w:pPr>
    <w:rPr>
      <w:rFonts w:eastAsia="Times New Roman" w:cs="Times New Roman"/>
      <w:b/>
      <w:sz w:val="36"/>
      <w:szCs w:val="20"/>
      <w:lang w:val="en-US" w:eastAsia="de-DE"/>
    </w:rPr>
  </w:style>
  <w:style w:type="paragraph" w:styleId="berschrift2">
    <w:name w:val="heading 2"/>
    <w:aliases w:val="H2"/>
    <w:basedOn w:val="Standard"/>
    <w:next w:val="Standard"/>
    <w:link w:val="berschrift2Zchn"/>
    <w:qFormat/>
    <w:rsid w:val="003F6E7A"/>
    <w:pPr>
      <w:keepNext/>
      <w:keepLines/>
      <w:numPr>
        <w:ilvl w:val="1"/>
        <w:numId w:val="2"/>
      </w:numPr>
      <w:tabs>
        <w:tab w:val="left" w:pos="567"/>
      </w:tabs>
      <w:spacing w:before="180" w:after="180" w:line="320" w:lineRule="atLeast"/>
      <w:outlineLvl w:val="1"/>
    </w:pPr>
    <w:rPr>
      <w:rFonts w:ascii="Calibri" w:hAnsi="Calibri" w:cs="Calibri"/>
      <w:b/>
      <w:bCs/>
      <w:sz w:val="32"/>
      <w:szCs w:val="28"/>
      <w:lang w:val="de-DE" w:eastAsia="de-DE"/>
    </w:rPr>
  </w:style>
  <w:style w:type="paragraph" w:styleId="berschrift3">
    <w:name w:val="heading 3"/>
    <w:aliases w:val="H3"/>
    <w:basedOn w:val="Standard"/>
    <w:next w:val="Standard"/>
    <w:link w:val="berschrift3Zchn"/>
    <w:qFormat/>
    <w:rsid w:val="003F6E7A"/>
    <w:pPr>
      <w:keepNext/>
      <w:keepLines/>
      <w:numPr>
        <w:ilvl w:val="2"/>
        <w:numId w:val="2"/>
      </w:numPr>
      <w:tabs>
        <w:tab w:val="left" w:pos="709"/>
      </w:tabs>
      <w:spacing w:before="180" w:after="180"/>
      <w:outlineLvl w:val="2"/>
    </w:pPr>
    <w:rPr>
      <w:rFonts w:ascii="Calibri" w:hAnsi="Calibri" w:cs="Calibri"/>
      <w:b/>
      <w:bCs/>
      <w:sz w:val="28"/>
      <w:szCs w:val="26"/>
      <w:lang w:val="de-DE" w:eastAsia="de-DE"/>
    </w:rPr>
  </w:style>
  <w:style w:type="paragraph" w:styleId="berschrift4">
    <w:name w:val="heading 4"/>
    <w:basedOn w:val="Standard"/>
    <w:next w:val="Standard"/>
    <w:link w:val="berschrift4Zchn"/>
    <w:uiPriority w:val="9"/>
    <w:semiHidden/>
    <w:unhideWhenUsed/>
    <w:rsid w:val="00DA42A4"/>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A42A4"/>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DA42A4"/>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DA42A4"/>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DA42A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A42A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 Zchn,Überschrift 1 - H1 Zchn"/>
    <w:basedOn w:val="Absatz-Standardschriftart"/>
    <w:link w:val="berschrift1"/>
    <w:rsid w:val="005734A0"/>
    <w:rPr>
      <w:rFonts w:eastAsia="Times New Roman" w:cs="Times New Roman"/>
      <w:b/>
      <w:sz w:val="36"/>
      <w:szCs w:val="20"/>
      <w:lang w:val="en-US" w:eastAsia="de-DE"/>
    </w:rPr>
  </w:style>
  <w:style w:type="character" w:customStyle="1" w:styleId="berschrift2Zchn">
    <w:name w:val="Überschrift 2 Zchn"/>
    <w:aliases w:val="H2 Zchn"/>
    <w:basedOn w:val="Absatz-Standardschriftart"/>
    <w:link w:val="berschrift2"/>
    <w:rsid w:val="003F6E7A"/>
    <w:rPr>
      <w:rFonts w:ascii="Calibri" w:eastAsia="Times New Roman" w:hAnsi="Calibri" w:cs="Calibri"/>
      <w:b/>
      <w:bCs/>
      <w:sz w:val="32"/>
      <w:szCs w:val="28"/>
      <w:lang w:eastAsia="de-DE"/>
    </w:rPr>
  </w:style>
  <w:style w:type="character" w:customStyle="1" w:styleId="berschrift3Zchn">
    <w:name w:val="Überschrift 3 Zchn"/>
    <w:aliases w:val="H3 Zchn"/>
    <w:basedOn w:val="Absatz-Standardschriftart"/>
    <w:link w:val="berschrift3"/>
    <w:rsid w:val="003F6E7A"/>
    <w:rPr>
      <w:rFonts w:ascii="Calibri" w:eastAsia="Times New Roman" w:hAnsi="Calibri" w:cs="Calibri"/>
      <w:b/>
      <w:bCs/>
      <w:sz w:val="28"/>
      <w:szCs w:val="26"/>
      <w:lang w:eastAsia="de-DE"/>
    </w:rPr>
  </w:style>
  <w:style w:type="character" w:customStyle="1" w:styleId="berschrift4Zchn">
    <w:name w:val="Überschrift 4 Zchn"/>
    <w:basedOn w:val="Absatz-Standardschriftart"/>
    <w:link w:val="berschrift4"/>
    <w:uiPriority w:val="9"/>
    <w:semiHidden/>
    <w:rsid w:val="00DA42A4"/>
    <w:rPr>
      <w:rFonts w:asciiTheme="majorHAnsi" w:eastAsiaTheme="majorEastAsia" w:hAnsiTheme="majorHAnsi" w:cstheme="majorBidi"/>
      <w:i/>
      <w:iCs/>
      <w:color w:val="2E74B5" w:themeColor="accent1" w:themeShade="BF"/>
      <w:sz w:val="24"/>
      <w:szCs w:val="24"/>
      <w:lang w:val="en-US"/>
    </w:rPr>
  </w:style>
  <w:style w:type="character" w:customStyle="1" w:styleId="berschrift5Zchn">
    <w:name w:val="Überschrift 5 Zchn"/>
    <w:basedOn w:val="Absatz-Standardschriftart"/>
    <w:link w:val="berschrift5"/>
    <w:uiPriority w:val="9"/>
    <w:semiHidden/>
    <w:rsid w:val="00DA42A4"/>
    <w:rPr>
      <w:rFonts w:asciiTheme="majorHAnsi" w:eastAsiaTheme="majorEastAsia" w:hAnsiTheme="majorHAnsi" w:cstheme="majorBidi"/>
      <w:color w:val="2E74B5" w:themeColor="accent1" w:themeShade="BF"/>
      <w:sz w:val="24"/>
      <w:szCs w:val="24"/>
      <w:lang w:val="en-US"/>
    </w:rPr>
  </w:style>
  <w:style w:type="character" w:customStyle="1" w:styleId="berschrift6Zchn">
    <w:name w:val="Überschrift 6 Zchn"/>
    <w:basedOn w:val="Absatz-Standardschriftart"/>
    <w:link w:val="berschrift6"/>
    <w:uiPriority w:val="9"/>
    <w:semiHidden/>
    <w:rsid w:val="00DA42A4"/>
    <w:rPr>
      <w:rFonts w:asciiTheme="majorHAnsi" w:eastAsiaTheme="majorEastAsia" w:hAnsiTheme="majorHAnsi" w:cstheme="majorBidi"/>
      <w:color w:val="1F4D78" w:themeColor="accent1" w:themeShade="7F"/>
      <w:sz w:val="24"/>
      <w:szCs w:val="24"/>
      <w:lang w:val="en-US"/>
    </w:rPr>
  </w:style>
  <w:style w:type="character" w:customStyle="1" w:styleId="berschrift7Zchn">
    <w:name w:val="Überschrift 7 Zchn"/>
    <w:basedOn w:val="Absatz-Standardschriftart"/>
    <w:link w:val="berschrift7"/>
    <w:uiPriority w:val="9"/>
    <w:semiHidden/>
    <w:rsid w:val="00DA42A4"/>
    <w:rPr>
      <w:rFonts w:asciiTheme="majorHAnsi" w:eastAsiaTheme="majorEastAsia" w:hAnsiTheme="majorHAnsi" w:cstheme="majorBidi"/>
      <w:i/>
      <w:iCs/>
      <w:color w:val="1F4D78" w:themeColor="accent1" w:themeShade="7F"/>
      <w:sz w:val="24"/>
      <w:szCs w:val="24"/>
      <w:lang w:val="en-US"/>
    </w:rPr>
  </w:style>
  <w:style w:type="character" w:customStyle="1" w:styleId="berschrift8Zchn">
    <w:name w:val="Überschrift 8 Zchn"/>
    <w:basedOn w:val="Absatz-Standardschriftart"/>
    <w:link w:val="berschrift8"/>
    <w:uiPriority w:val="9"/>
    <w:semiHidden/>
    <w:rsid w:val="00DA42A4"/>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uiPriority w:val="9"/>
    <w:semiHidden/>
    <w:rsid w:val="00DA42A4"/>
    <w:rPr>
      <w:rFonts w:asciiTheme="majorHAnsi" w:eastAsiaTheme="majorEastAsia" w:hAnsiTheme="majorHAnsi" w:cstheme="majorBidi"/>
      <w:i/>
      <w:iCs/>
      <w:color w:val="272727" w:themeColor="text1" w:themeTint="D8"/>
      <w:sz w:val="21"/>
      <w:szCs w:val="21"/>
      <w:lang w:val="en-US"/>
    </w:rPr>
  </w:style>
  <w:style w:type="paragraph" w:styleId="Kopfzeile">
    <w:name w:val="header"/>
    <w:basedOn w:val="Textkrper"/>
    <w:link w:val="KopfzeileZchn"/>
    <w:unhideWhenUsed/>
    <w:qFormat/>
    <w:rsid w:val="00155C1B"/>
    <w:pPr>
      <w:pBdr>
        <w:bottom w:val="single" w:sz="4" w:space="1" w:color="auto"/>
      </w:pBdr>
      <w:tabs>
        <w:tab w:val="center" w:pos="4703"/>
        <w:tab w:val="right" w:pos="9406"/>
      </w:tabs>
    </w:pPr>
    <w:rPr>
      <w:sz w:val="20"/>
    </w:rPr>
  </w:style>
  <w:style w:type="character" w:customStyle="1" w:styleId="KopfzeileZchn">
    <w:name w:val="Kopfzeile Zchn"/>
    <w:basedOn w:val="Absatz-Standardschriftart"/>
    <w:link w:val="Kopfzeile"/>
    <w:rsid w:val="00155C1B"/>
    <w:rPr>
      <w:rFonts w:cs="Arial"/>
      <w:color w:val="000000"/>
      <w:sz w:val="20"/>
      <w:szCs w:val="24"/>
      <w:lang w:val="en-US"/>
    </w:rPr>
  </w:style>
  <w:style w:type="table" w:styleId="Tabellenraster">
    <w:name w:val="Table Grid"/>
    <w:basedOn w:val="NormaleTabelle"/>
    <w:uiPriority w:val="39"/>
    <w:rsid w:val="00DA4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66B60"/>
    <w:pPr>
      <w:numPr>
        <w:numId w:val="1"/>
      </w:numPr>
    </w:pPr>
    <w:rPr>
      <w:lang w:eastAsia="ja-JP"/>
    </w:rPr>
  </w:style>
  <w:style w:type="paragraph" w:styleId="Inhaltsverzeichnisberschrift">
    <w:name w:val="TOC Heading"/>
    <w:basedOn w:val="berschrift1"/>
    <w:next w:val="Standard"/>
    <w:uiPriority w:val="39"/>
    <w:unhideWhenUsed/>
    <w:qFormat/>
    <w:rsid w:val="00597EA8"/>
    <w:pPr>
      <w:numPr>
        <w:numId w:val="0"/>
      </w:numPr>
      <w:outlineLvl w:val="9"/>
    </w:pPr>
    <w:rPr>
      <w:rFonts w:asciiTheme="majorHAnsi" w:hAnsiTheme="majorHAnsi"/>
      <w:color w:val="2E74B5" w:themeColor="accent1" w:themeShade="BF"/>
    </w:rPr>
  </w:style>
  <w:style w:type="paragraph" w:styleId="Verzeichnis1">
    <w:name w:val="toc 1"/>
    <w:basedOn w:val="Standard"/>
    <w:next w:val="Standard"/>
    <w:autoRedefine/>
    <w:uiPriority w:val="39"/>
    <w:unhideWhenUsed/>
    <w:qFormat/>
    <w:rsid w:val="003C40A8"/>
    <w:pPr>
      <w:tabs>
        <w:tab w:val="left" w:pos="480"/>
        <w:tab w:val="right" w:leader="dot" w:pos="9062"/>
      </w:tabs>
      <w:spacing w:after="100"/>
    </w:pPr>
    <w:rPr>
      <w:rFonts w:asciiTheme="majorHAnsi" w:eastAsiaTheme="majorEastAsia" w:hAnsiTheme="majorHAnsi" w:cstheme="majorHAnsi"/>
      <w:b/>
      <w:noProof/>
      <w:lang w:val="de-DE"/>
    </w:rPr>
  </w:style>
  <w:style w:type="paragraph" w:styleId="Verzeichnis2">
    <w:name w:val="toc 2"/>
    <w:basedOn w:val="Standard"/>
    <w:next w:val="Standard"/>
    <w:autoRedefine/>
    <w:uiPriority w:val="39"/>
    <w:unhideWhenUsed/>
    <w:qFormat/>
    <w:rsid w:val="00597EA8"/>
    <w:pPr>
      <w:spacing w:after="100"/>
      <w:ind w:left="240"/>
    </w:pPr>
  </w:style>
  <w:style w:type="paragraph" w:styleId="Verzeichnis3">
    <w:name w:val="toc 3"/>
    <w:basedOn w:val="Standard"/>
    <w:next w:val="Standard"/>
    <w:autoRedefine/>
    <w:uiPriority w:val="39"/>
    <w:unhideWhenUsed/>
    <w:qFormat/>
    <w:rsid w:val="00597EA8"/>
    <w:pPr>
      <w:spacing w:after="100"/>
      <w:ind w:left="480"/>
    </w:pPr>
  </w:style>
  <w:style w:type="character" w:styleId="Hyperlink">
    <w:name w:val="Hyperlink"/>
    <w:basedOn w:val="Absatz-Standardschriftart"/>
    <w:uiPriority w:val="99"/>
    <w:unhideWhenUsed/>
    <w:rsid w:val="00597EA8"/>
    <w:rPr>
      <w:color w:val="0563C1" w:themeColor="hyperlink"/>
      <w:u w:val="single"/>
    </w:rPr>
  </w:style>
  <w:style w:type="character" w:styleId="Fett">
    <w:name w:val="Strong"/>
    <w:basedOn w:val="Absatz-Standardschriftart"/>
    <w:uiPriority w:val="22"/>
    <w:qFormat/>
    <w:rsid w:val="00B51224"/>
    <w:rPr>
      <w:b/>
      <w:bCs/>
    </w:rPr>
  </w:style>
  <w:style w:type="character" w:styleId="Hervorhebung">
    <w:name w:val="Emphasis"/>
    <w:basedOn w:val="Absatz-Standardschriftart"/>
    <w:uiPriority w:val="20"/>
    <w:rsid w:val="00B51224"/>
    <w:rPr>
      <w:i/>
      <w:iCs/>
    </w:rPr>
  </w:style>
  <w:style w:type="paragraph" w:styleId="Fuzeile">
    <w:name w:val="footer"/>
    <w:basedOn w:val="Standard"/>
    <w:link w:val="FuzeileZchn"/>
    <w:uiPriority w:val="99"/>
    <w:unhideWhenUsed/>
    <w:rsid w:val="00834E44"/>
    <w:pPr>
      <w:tabs>
        <w:tab w:val="center" w:pos="4536"/>
        <w:tab w:val="right" w:pos="9072"/>
      </w:tabs>
    </w:pPr>
  </w:style>
  <w:style w:type="character" w:customStyle="1" w:styleId="FuzeileZchn">
    <w:name w:val="Fußzeile Zchn"/>
    <w:basedOn w:val="Absatz-Standardschriftart"/>
    <w:link w:val="Fuzeile"/>
    <w:uiPriority w:val="99"/>
    <w:rsid w:val="00834E44"/>
    <w:rPr>
      <w:lang w:val="en-US"/>
    </w:rPr>
  </w:style>
  <w:style w:type="character" w:styleId="Seitenzahl">
    <w:name w:val="page number"/>
    <w:basedOn w:val="Absatz-Standardschriftart"/>
    <w:rsid w:val="00B272DF"/>
    <w:rPr>
      <w:rFonts w:ascii="Arial" w:hAnsi="Arial"/>
      <w:sz w:val="20"/>
    </w:rPr>
  </w:style>
  <w:style w:type="paragraph" w:styleId="Titel">
    <w:name w:val="Title"/>
    <w:basedOn w:val="Standard"/>
    <w:link w:val="TitelZchn"/>
    <w:rsid w:val="00B272DF"/>
    <w:rPr>
      <w:b/>
      <w:color w:val="0368AD"/>
      <w:sz w:val="44"/>
    </w:rPr>
  </w:style>
  <w:style w:type="character" w:customStyle="1" w:styleId="TitelZchn">
    <w:name w:val="Titel Zchn"/>
    <w:basedOn w:val="Absatz-Standardschriftart"/>
    <w:link w:val="Titel"/>
    <w:rsid w:val="00B272DF"/>
    <w:rPr>
      <w:rFonts w:ascii="Calibri" w:eastAsia="Times New Roman" w:hAnsi="Calibri" w:cs="Times New Roman"/>
      <w:b/>
      <w:color w:val="0368AD"/>
      <w:sz w:val="44"/>
      <w:szCs w:val="20"/>
      <w:lang w:val="en-US" w:eastAsia="de-DE"/>
    </w:rPr>
  </w:style>
  <w:style w:type="paragraph" w:styleId="KeinLeerraum">
    <w:name w:val="No Spacing"/>
    <w:link w:val="KeinLeerraumZchn"/>
    <w:uiPriority w:val="1"/>
    <w:rsid w:val="00B272DF"/>
    <w:pPr>
      <w:widowControl w:val="0"/>
      <w:adjustRightInd w:val="0"/>
      <w:spacing w:after="0" w:line="240" w:lineRule="auto"/>
      <w:jc w:val="both"/>
      <w:textAlignment w:val="baseline"/>
    </w:pPr>
    <w:rPr>
      <w:rFonts w:ascii="Times New Roman" w:eastAsiaTheme="minorEastAsia" w:hAnsi="Times New Roman" w:cs="Times New Roman"/>
      <w:sz w:val="20"/>
      <w:szCs w:val="20"/>
      <w:lang w:val="en-US" w:eastAsia="de-DE"/>
    </w:rPr>
  </w:style>
  <w:style w:type="character" w:customStyle="1" w:styleId="KeinLeerraumZchn">
    <w:name w:val="Kein Leerraum Zchn"/>
    <w:basedOn w:val="Absatz-Standardschriftart"/>
    <w:link w:val="KeinLeerraum"/>
    <w:uiPriority w:val="1"/>
    <w:rsid w:val="00B272DF"/>
    <w:rPr>
      <w:rFonts w:eastAsiaTheme="minorEastAsia"/>
      <w:lang w:eastAsia="de-DE"/>
    </w:rPr>
  </w:style>
  <w:style w:type="paragraph" w:styleId="Verzeichnis4">
    <w:name w:val="toc 4"/>
    <w:basedOn w:val="Standard"/>
    <w:next w:val="Standard"/>
    <w:autoRedefine/>
    <w:uiPriority w:val="39"/>
    <w:unhideWhenUsed/>
    <w:rsid w:val="00987717"/>
    <w:pPr>
      <w:spacing w:after="100" w:line="259" w:lineRule="auto"/>
      <w:ind w:left="660"/>
    </w:pPr>
    <w:rPr>
      <w:rFonts w:eastAsiaTheme="minorEastAsia" w:cstheme="minorBidi"/>
      <w:sz w:val="22"/>
      <w:szCs w:val="22"/>
      <w:lang w:val="de-DE"/>
    </w:rPr>
  </w:style>
  <w:style w:type="paragraph" w:styleId="Verzeichnis5">
    <w:name w:val="toc 5"/>
    <w:basedOn w:val="Standard"/>
    <w:next w:val="Standard"/>
    <w:autoRedefine/>
    <w:uiPriority w:val="39"/>
    <w:unhideWhenUsed/>
    <w:rsid w:val="00987717"/>
    <w:pPr>
      <w:spacing w:after="100" w:line="259" w:lineRule="auto"/>
      <w:ind w:left="880"/>
    </w:pPr>
    <w:rPr>
      <w:rFonts w:eastAsiaTheme="minorEastAsia" w:cstheme="minorBidi"/>
      <w:sz w:val="22"/>
      <w:szCs w:val="22"/>
      <w:lang w:val="de-DE"/>
    </w:rPr>
  </w:style>
  <w:style w:type="paragraph" w:styleId="Verzeichnis6">
    <w:name w:val="toc 6"/>
    <w:basedOn w:val="Standard"/>
    <w:next w:val="Standard"/>
    <w:autoRedefine/>
    <w:uiPriority w:val="39"/>
    <w:unhideWhenUsed/>
    <w:rsid w:val="00987717"/>
    <w:pPr>
      <w:spacing w:after="100" w:line="259" w:lineRule="auto"/>
      <w:ind w:left="1100"/>
    </w:pPr>
    <w:rPr>
      <w:rFonts w:eastAsiaTheme="minorEastAsia" w:cstheme="minorBidi"/>
      <w:sz w:val="22"/>
      <w:szCs w:val="22"/>
      <w:lang w:val="de-DE"/>
    </w:rPr>
  </w:style>
  <w:style w:type="paragraph" w:styleId="Verzeichnis7">
    <w:name w:val="toc 7"/>
    <w:basedOn w:val="Standard"/>
    <w:next w:val="Standard"/>
    <w:autoRedefine/>
    <w:uiPriority w:val="39"/>
    <w:unhideWhenUsed/>
    <w:rsid w:val="00987717"/>
    <w:pPr>
      <w:spacing w:after="100" w:line="259" w:lineRule="auto"/>
      <w:ind w:left="1320"/>
    </w:pPr>
    <w:rPr>
      <w:rFonts w:eastAsiaTheme="minorEastAsia" w:cstheme="minorBidi"/>
      <w:sz w:val="22"/>
      <w:szCs w:val="22"/>
      <w:lang w:val="de-DE"/>
    </w:rPr>
  </w:style>
  <w:style w:type="paragraph" w:styleId="Verzeichnis8">
    <w:name w:val="toc 8"/>
    <w:basedOn w:val="Standard"/>
    <w:next w:val="Standard"/>
    <w:autoRedefine/>
    <w:uiPriority w:val="39"/>
    <w:unhideWhenUsed/>
    <w:rsid w:val="00987717"/>
    <w:pPr>
      <w:spacing w:after="100" w:line="259" w:lineRule="auto"/>
      <w:ind w:left="1540"/>
    </w:pPr>
    <w:rPr>
      <w:rFonts w:eastAsiaTheme="minorEastAsia" w:cstheme="minorBidi"/>
      <w:sz w:val="22"/>
      <w:szCs w:val="22"/>
      <w:lang w:val="de-DE"/>
    </w:rPr>
  </w:style>
  <w:style w:type="paragraph" w:styleId="Verzeichnis9">
    <w:name w:val="toc 9"/>
    <w:basedOn w:val="Standard"/>
    <w:next w:val="Standard"/>
    <w:autoRedefine/>
    <w:uiPriority w:val="39"/>
    <w:unhideWhenUsed/>
    <w:rsid w:val="00987717"/>
    <w:pPr>
      <w:spacing w:after="100" w:line="259" w:lineRule="auto"/>
      <w:ind w:left="1760"/>
    </w:pPr>
    <w:rPr>
      <w:rFonts w:eastAsiaTheme="minorEastAsia" w:cstheme="minorBidi"/>
      <w:sz w:val="22"/>
      <w:szCs w:val="22"/>
      <w:lang w:val="de-DE"/>
    </w:rPr>
  </w:style>
  <w:style w:type="character" w:customStyle="1" w:styleId="st">
    <w:name w:val="st"/>
    <w:basedOn w:val="Absatz-Standardschriftart"/>
    <w:rsid w:val="005C0C05"/>
  </w:style>
  <w:style w:type="character" w:customStyle="1" w:styleId="phone">
    <w:name w:val="phone"/>
    <w:basedOn w:val="Absatz-Standardschriftart"/>
    <w:rsid w:val="00ED63B8"/>
  </w:style>
  <w:style w:type="character" w:customStyle="1" w:styleId="inhalt-startseite">
    <w:name w:val="inhalt-startseite"/>
    <w:basedOn w:val="Absatz-Standardschriftart"/>
    <w:rsid w:val="00A50216"/>
  </w:style>
  <w:style w:type="character" w:customStyle="1" w:styleId="st1">
    <w:name w:val="st1"/>
    <w:basedOn w:val="Absatz-Standardschriftart"/>
    <w:rsid w:val="00D910BC"/>
  </w:style>
  <w:style w:type="paragraph" w:styleId="Funotentext">
    <w:name w:val="footnote text"/>
    <w:basedOn w:val="Standard"/>
    <w:link w:val="FunotentextZchn"/>
    <w:qFormat/>
    <w:rsid w:val="00B43CC0"/>
    <w:pPr>
      <w:keepNext/>
      <w:keepLines/>
      <w:tabs>
        <w:tab w:val="left" w:pos="284"/>
      </w:tabs>
      <w:spacing w:before="120" w:after="60" w:line="240" w:lineRule="exact"/>
      <w:ind w:left="284" w:hanging="284"/>
    </w:pPr>
    <w:rPr>
      <w:rFonts w:ascii="Calibri" w:hAnsi="Calibri"/>
      <w:sz w:val="18"/>
      <w:szCs w:val="20"/>
      <w:lang w:val="de-DE" w:eastAsia="de-DE"/>
    </w:rPr>
  </w:style>
  <w:style w:type="character" w:customStyle="1" w:styleId="FunotentextZchn">
    <w:name w:val="Fußnotentext Zchn"/>
    <w:basedOn w:val="Absatz-Standardschriftart"/>
    <w:link w:val="Funotentext"/>
    <w:rsid w:val="00B43CC0"/>
    <w:rPr>
      <w:rFonts w:ascii="Calibri" w:eastAsia="Times New Roman" w:hAnsi="Calibri" w:cs="Times New Roman"/>
      <w:sz w:val="18"/>
      <w:szCs w:val="20"/>
      <w:lang w:eastAsia="de-DE"/>
    </w:rPr>
  </w:style>
  <w:style w:type="character" w:styleId="Funotenzeichen">
    <w:name w:val="footnote reference"/>
    <w:aliases w:val="Footnote Reference_EP-LCA,(Footnote Reference),number,Footnote symbol,Times 10 Point,Exposant 3 Point, Exposant 3 Point,Footnote reference number,note TESI,-E Fußnotenzeichen,SUPERS,BVI fnr,Footnote Reference Superscript,Ref"/>
    <w:basedOn w:val="Absatz-Standardschriftart"/>
    <w:uiPriority w:val="99"/>
    <w:unhideWhenUsed/>
    <w:rsid w:val="00440990"/>
    <w:rPr>
      <w:vertAlign w:val="superscript"/>
    </w:rPr>
  </w:style>
  <w:style w:type="paragraph" w:customStyle="1" w:styleId="Quelle">
    <w:name w:val="Quelle"/>
    <w:basedOn w:val="Standard"/>
    <w:qFormat/>
    <w:rsid w:val="00BD1BCE"/>
    <w:rPr>
      <w:rFonts w:asciiTheme="minorHAnsi" w:hAnsiTheme="minorHAnsi"/>
      <w:i/>
      <w:sz w:val="20"/>
      <w:lang w:eastAsia="ja-JP"/>
    </w:rPr>
  </w:style>
  <w:style w:type="paragraph" w:styleId="Beschriftung">
    <w:name w:val="caption"/>
    <w:basedOn w:val="Standard"/>
    <w:next w:val="Standard"/>
    <w:link w:val="BeschriftungZchn"/>
    <w:uiPriority w:val="35"/>
    <w:unhideWhenUsed/>
    <w:qFormat/>
    <w:rsid w:val="00654DF3"/>
    <w:pPr>
      <w:keepNext/>
      <w:spacing w:before="240" w:after="200"/>
      <w:ind w:left="1418" w:hanging="1418"/>
    </w:pPr>
    <w:rPr>
      <w:rFonts w:asciiTheme="minorHAnsi" w:hAnsiTheme="minorHAnsi" w:cs="Calibri"/>
      <w:i/>
      <w:iCs/>
    </w:rPr>
  </w:style>
  <w:style w:type="character" w:customStyle="1" w:styleId="BeschriftungZchn">
    <w:name w:val="Beschriftung Zchn"/>
    <w:link w:val="Beschriftung"/>
    <w:uiPriority w:val="99"/>
    <w:locked/>
    <w:rsid w:val="00654DF3"/>
    <w:rPr>
      <w:rFonts w:eastAsia="Times New Roman" w:cs="Calibri"/>
      <w:i/>
      <w:iCs/>
      <w:sz w:val="24"/>
      <w:szCs w:val="24"/>
      <w:lang w:val="en-US"/>
    </w:rPr>
  </w:style>
  <w:style w:type="paragraph" w:customStyle="1" w:styleId="Default">
    <w:name w:val="Default"/>
    <w:rsid w:val="00231DCF"/>
    <w:pPr>
      <w:widowControl w:val="0"/>
      <w:autoSpaceDE w:val="0"/>
      <w:autoSpaceDN w:val="0"/>
      <w:adjustRightInd w:val="0"/>
      <w:spacing w:after="0" w:line="240" w:lineRule="auto"/>
      <w:jc w:val="both"/>
      <w:textAlignment w:val="baseline"/>
    </w:pPr>
    <w:rPr>
      <w:rFonts w:ascii="Calibri" w:eastAsia="Times New Roman" w:hAnsi="Calibri" w:cs="Times New Roman"/>
      <w:color w:val="000000"/>
      <w:sz w:val="24"/>
      <w:szCs w:val="24"/>
      <w:lang w:val="en-US"/>
    </w:rPr>
  </w:style>
  <w:style w:type="character" w:styleId="Kommentarzeichen">
    <w:name w:val="annotation reference"/>
    <w:basedOn w:val="Absatz-Standardschriftart"/>
    <w:uiPriority w:val="99"/>
    <w:semiHidden/>
    <w:unhideWhenUsed/>
    <w:rsid w:val="00D26C6A"/>
    <w:rPr>
      <w:sz w:val="16"/>
      <w:szCs w:val="16"/>
    </w:rPr>
  </w:style>
  <w:style w:type="paragraph" w:styleId="Kommentartext">
    <w:name w:val="annotation text"/>
    <w:basedOn w:val="Standard"/>
    <w:link w:val="KommentartextZchn"/>
    <w:uiPriority w:val="99"/>
    <w:semiHidden/>
    <w:unhideWhenUsed/>
    <w:rsid w:val="00D26C6A"/>
    <w:rPr>
      <w:sz w:val="20"/>
    </w:rPr>
  </w:style>
  <w:style w:type="character" w:customStyle="1" w:styleId="KommentartextZchn">
    <w:name w:val="Kommentartext Zchn"/>
    <w:basedOn w:val="Absatz-Standardschriftart"/>
    <w:link w:val="Kommentartext"/>
    <w:uiPriority w:val="99"/>
    <w:semiHidden/>
    <w:rsid w:val="00D26C6A"/>
    <w:rPr>
      <w:rFonts w:ascii="Calibri" w:eastAsia="Times New Roman" w:hAnsi="Calibri" w:cs="Times New Roman"/>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26C6A"/>
    <w:rPr>
      <w:b/>
      <w:bCs/>
    </w:rPr>
  </w:style>
  <w:style w:type="character" w:customStyle="1" w:styleId="KommentarthemaZchn">
    <w:name w:val="Kommentarthema Zchn"/>
    <w:basedOn w:val="KommentartextZchn"/>
    <w:link w:val="Kommentarthema"/>
    <w:uiPriority w:val="99"/>
    <w:semiHidden/>
    <w:rsid w:val="00D26C6A"/>
    <w:rPr>
      <w:rFonts w:ascii="Calibri" w:eastAsia="Times New Roman" w:hAnsi="Calibri" w:cs="Times New Roman"/>
      <w:b/>
      <w:bCs/>
      <w:sz w:val="20"/>
      <w:szCs w:val="20"/>
      <w:lang w:val="en-US" w:eastAsia="de-DE"/>
    </w:rPr>
  </w:style>
  <w:style w:type="paragraph" w:styleId="Sprechblasentext">
    <w:name w:val="Balloon Text"/>
    <w:basedOn w:val="Standard"/>
    <w:link w:val="SprechblasentextZchn"/>
    <w:uiPriority w:val="99"/>
    <w:semiHidden/>
    <w:unhideWhenUsed/>
    <w:rsid w:val="00D26C6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26C6A"/>
    <w:rPr>
      <w:rFonts w:ascii="Segoe UI" w:eastAsia="Times New Roman" w:hAnsi="Segoe UI" w:cs="Segoe UI"/>
      <w:sz w:val="18"/>
      <w:szCs w:val="18"/>
      <w:lang w:val="en-US" w:eastAsia="de-DE"/>
    </w:rPr>
  </w:style>
  <w:style w:type="paragraph" w:customStyle="1" w:styleId="Literatur">
    <w:name w:val="Literatur"/>
    <w:basedOn w:val="Literaturverzeichnis"/>
    <w:link w:val="LiteraturZchn"/>
    <w:uiPriority w:val="99"/>
    <w:qFormat/>
    <w:rsid w:val="00F0680C"/>
    <w:pPr>
      <w:keepLines/>
      <w:suppressLineNumbers/>
      <w:spacing w:after="60" w:line="240" w:lineRule="atLeast"/>
      <w:ind w:left="567" w:hanging="567"/>
    </w:pPr>
    <w:rPr>
      <w:rFonts w:asciiTheme="minorHAnsi" w:hAnsiTheme="minorHAnsi"/>
      <w:sz w:val="22"/>
      <w:lang w:val="en-GB"/>
    </w:rPr>
  </w:style>
  <w:style w:type="paragraph" w:styleId="Literaturverzeichnis">
    <w:name w:val="Bibliography"/>
    <w:basedOn w:val="Standard"/>
    <w:next w:val="Standard"/>
    <w:uiPriority w:val="37"/>
    <w:semiHidden/>
    <w:unhideWhenUsed/>
    <w:rsid w:val="009B041F"/>
  </w:style>
  <w:style w:type="character" w:customStyle="1" w:styleId="LiteraturZchn">
    <w:name w:val="Literatur Zchn"/>
    <w:basedOn w:val="Absatz-Standardschriftart"/>
    <w:link w:val="Literatur"/>
    <w:uiPriority w:val="99"/>
    <w:rsid w:val="00F0680C"/>
    <w:rPr>
      <w:rFonts w:eastAsia="Times New Roman" w:cs="Times New Roman"/>
      <w:szCs w:val="24"/>
      <w:lang w:val="en-GB"/>
    </w:rPr>
  </w:style>
  <w:style w:type="character" w:styleId="BesuchterHyperlink">
    <w:name w:val="FollowedHyperlink"/>
    <w:basedOn w:val="Absatz-Standardschriftart"/>
    <w:uiPriority w:val="99"/>
    <w:semiHidden/>
    <w:unhideWhenUsed/>
    <w:rsid w:val="00E476A0"/>
    <w:rPr>
      <w:color w:val="954F72" w:themeColor="followedHyperlink"/>
      <w:u w:val="single"/>
    </w:rPr>
  </w:style>
  <w:style w:type="paragraph" w:styleId="Abbildungsverzeichnis">
    <w:name w:val="table of figures"/>
    <w:basedOn w:val="Standard"/>
    <w:next w:val="Standard"/>
    <w:uiPriority w:val="99"/>
    <w:unhideWhenUsed/>
    <w:rsid w:val="00DB3B64"/>
  </w:style>
  <w:style w:type="paragraph" w:styleId="StandardWeb">
    <w:name w:val="Normal (Web)"/>
    <w:basedOn w:val="Standard"/>
    <w:uiPriority w:val="99"/>
    <w:unhideWhenUsed/>
    <w:rsid w:val="004C08CF"/>
    <w:pPr>
      <w:spacing w:before="100" w:beforeAutospacing="1" w:after="100" w:afterAutospacing="1"/>
    </w:pPr>
    <w:rPr>
      <w:lang w:val="es-ES" w:eastAsia="es-ES"/>
    </w:rPr>
  </w:style>
  <w:style w:type="paragraph" w:styleId="berarbeitung">
    <w:name w:val="Revision"/>
    <w:hidden/>
    <w:uiPriority w:val="99"/>
    <w:semiHidden/>
    <w:rsid w:val="002853CA"/>
    <w:pPr>
      <w:widowControl w:val="0"/>
      <w:adjustRightInd w:val="0"/>
      <w:spacing w:after="0" w:line="240" w:lineRule="auto"/>
      <w:jc w:val="both"/>
      <w:textAlignment w:val="baseline"/>
    </w:pPr>
    <w:rPr>
      <w:rFonts w:ascii="Times New Roman" w:eastAsia="Times New Roman" w:hAnsi="Times New Roman" w:cs="Times New Roman"/>
      <w:sz w:val="24"/>
      <w:szCs w:val="24"/>
      <w:lang w:val="en-US"/>
    </w:rPr>
  </w:style>
  <w:style w:type="paragraph" w:customStyle="1" w:styleId="Abkrzungen">
    <w:name w:val="Abkürzungen"/>
    <w:basedOn w:val="Standard"/>
    <w:link w:val="AbkrzungenZchn"/>
    <w:qFormat/>
    <w:rsid w:val="00F120DD"/>
    <w:pPr>
      <w:tabs>
        <w:tab w:val="left" w:pos="1134"/>
      </w:tabs>
      <w:spacing w:before="120" w:line="240" w:lineRule="atLeast"/>
      <w:ind w:left="1134" w:hanging="1134"/>
    </w:pPr>
    <w:rPr>
      <w:rFonts w:asciiTheme="minorHAnsi" w:hAnsiTheme="minorHAnsi"/>
      <w:sz w:val="22"/>
      <w:szCs w:val="22"/>
      <w:lang w:val="en-GB"/>
    </w:rPr>
  </w:style>
  <w:style w:type="character" w:customStyle="1" w:styleId="AbkrzungenZchn">
    <w:name w:val="Abkürzungen Zchn"/>
    <w:basedOn w:val="Absatz-Standardschriftart"/>
    <w:link w:val="Abkrzungen"/>
    <w:rsid w:val="00F120DD"/>
    <w:rPr>
      <w:rFonts w:eastAsia="Times New Roman" w:cs="Times New Roman"/>
      <w:lang w:val="en-GB"/>
    </w:rPr>
  </w:style>
  <w:style w:type="paragraph" w:styleId="Textkrper">
    <w:name w:val="Body Text"/>
    <w:basedOn w:val="Standard"/>
    <w:link w:val="TextkrperZchn"/>
    <w:uiPriority w:val="99"/>
    <w:unhideWhenUsed/>
    <w:qFormat/>
    <w:rsid w:val="00952D85"/>
    <w:pPr>
      <w:widowControl/>
      <w:autoSpaceDE w:val="0"/>
      <w:autoSpaceDN w:val="0"/>
      <w:spacing w:after="60"/>
      <w:textAlignment w:val="auto"/>
    </w:pPr>
    <w:rPr>
      <w:rFonts w:asciiTheme="minorHAnsi" w:eastAsiaTheme="minorHAnsi" w:hAnsiTheme="minorHAnsi" w:cs="Arial"/>
      <w:color w:val="000000"/>
    </w:rPr>
  </w:style>
  <w:style w:type="character" w:customStyle="1" w:styleId="TextkrperZchn">
    <w:name w:val="Textkörper Zchn"/>
    <w:basedOn w:val="Absatz-Standardschriftart"/>
    <w:link w:val="Textkrper"/>
    <w:uiPriority w:val="99"/>
    <w:rsid w:val="00952D85"/>
    <w:rPr>
      <w:rFonts w:cs="Arial"/>
      <w:color w:val="000000"/>
      <w:sz w:val="24"/>
      <w:szCs w:val="24"/>
      <w:lang w:val="en-US"/>
    </w:rPr>
  </w:style>
  <w:style w:type="character" w:customStyle="1" w:styleId="highlight">
    <w:name w:val="highlight"/>
    <w:basedOn w:val="Absatz-Standardschriftart"/>
    <w:rsid w:val="00454DA8"/>
  </w:style>
  <w:style w:type="paragraph" w:customStyle="1" w:styleId="quelle0">
    <w:name w:val="quelle"/>
    <w:basedOn w:val="Standard"/>
    <w:qFormat/>
    <w:rsid w:val="00E44FB8"/>
    <w:pPr>
      <w:widowControl/>
      <w:adjustRightInd/>
      <w:spacing w:before="120" w:after="60"/>
      <w:textAlignment w:val="auto"/>
    </w:pPr>
    <w:rPr>
      <w:rFonts w:ascii="Calibri" w:eastAsiaTheme="majorEastAsia" w:hAnsi="Calibri"/>
      <w:i/>
      <w:sz w:val="20"/>
      <w:lang w:val="en-GB"/>
    </w:rPr>
  </w:style>
  <w:style w:type="table" w:styleId="MittlereListe2-Akzent6">
    <w:name w:val="Medium List 2 Accent 6"/>
    <w:basedOn w:val="NormaleTabelle"/>
    <w:uiPriority w:val="66"/>
    <w:rsid w:val="00B549A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GridTable5Dark-Accent51">
    <w:name w:val="Grid Table 5 Dark - Accent 51"/>
    <w:basedOn w:val="NormaleTabelle"/>
    <w:uiPriority w:val="50"/>
    <w:rsid w:val="009B684F"/>
    <w:pPr>
      <w:spacing w:after="0" w:line="240" w:lineRule="auto"/>
    </w:pPr>
    <w:rPr>
      <w:rFonts w:eastAsiaTheme="minorEastAsia"/>
      <w:lang w:val="en-US"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511">
    <w:name w:val="Grid Table 5 Dark - Accent 511"/>
    <w:basedOn w:val="NormaleTabelle"/>
    <w:uiPriority w:val="50"/>
    <w:rsid w:val="009B684F"/>
    <w:pPr>
      <w:spacing w:after="0" w:line="240" w:lineRule="auto"/>
    </w:pPr>
    <w:rPr>
      <w:rFonts w:eastAsiaTheme="minorEastAsia"/>
      <w:lang w:val="en-US"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5">
    <w:name w:val="Grid Table 5 Dark Accent 5"/>
    <w:basedOn w:val="NormaleTabelle"/>
    <w:uiPriority w:val="50"/>
    <w:rsid w:val="00E869CF"/>
    <w:pPr>
      <w:spacing w:after="0" w:line="240" w:lineRule="auto"/>
    </w:pPr>
    <w:rPr>
      <w:rFonts w:eastAsiaTheme="minorEastAsia"/>
      <w:lang w:val="en-US"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caption" w:uiPriority="35" w:qFormat="1"/>
    <w:lsdException w:name="page number" w:uiPriority="0"/>
    <w:lsdException w:name="Title" w:semiHidden="0" w:uiPriority="0" w:unhideWhenUsed="0"/>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EC56AE"/>
    <w:pPr>
      <w:widowControl w:val="0"/>
      <w:adjustRightInd w:val="0"/>
      <w:spacing w:before="60" w:after="120" w:line="300" w:lineRule="atLeast"/>
      <w:jc w:val="both"/>
      <w:textAlignment w:val="baseline"/>
    </w:pPr>
    <w:rPr>
      <w:rFonts w:ascii="Times New Roman" w:eastAsia="Times New Roman" w:hAnsi="Times New Roman" w:cs="Times New Roman"/>
      <w:sz w:val="24"/>
      <w:szCs w:val="24"/>
      <w:lang w:val="en-US"/>
    </w:rPr>
  </w:style>
  <w:style w:type="paragraph" w:styleId="berschrift1">
    <w:name w:val="heading 1"/>
    <w:aliases w:val="H1,Überschrift 1 - H1"/>
    <w:next w:val="Standard"/>
    <w:link w:val="berschrift1Zchn"/>
    <w:qFormat/>
    <w:rsid w:val="005734A0"/>
    <w:pPr>
      <w:keepNext/>
      <w:keepLines/>
      <w:widowControl w:val="0"/>
      <w:numPr>
        <w:numId w:val="2"/>
      </w:numPr>
      <w:adjustRightInd w:val="0"/>
      <w:spacing w:before="240" w:after="240" w:line="240" w:lineRule="atLeast"/>
      <w:jc w:val="both"/>
      <w:textAlignment w:val="baseline"/>
      <w:outlineLvl w:val="0"/>
    </w:pPr>
    <w:rPr>
      <w:rFonts w:eastAsia="Times New Roman" w:cs="Times New Roman"/>
      <w:b/>
      <w:sz w:val="36"/>
      <w:szCs w:val="20"/>
      <w:lang w:val="en-US" w:eastAsia="de-DE"/>
    </w:rPr>
  </w:style>
  <w:style w:type="paragraph" w:styleId="berschrift2">
    <w:name w:val="heading 2"/>
    <w:aliases w:val="H2"/>
    <w:basedOn w:val="Standard"/>
    <w:next w:val="Standard"/>
    <w:link w:val="berschrift2Zchn"/>
    <w:qFormat/>
    <w:rsid w:val="003F6E7A"/>
    <w:pPr>
      <w:keepNext/>
      <w:keepLines/>
      <w:numPr>
        <w:ilvl w:val="1"/>
        <w:numId w:val="2"/>
      </w:numPr>
      <w:tabs>
        <w:tab w:val="left" w:pos="567"/>
      </w:tabs>
      <w:spacing w:before="180" w:after="180" w:line="320" w:lineRule="atLeast"/>
      <w:outlineLvl w:val="1"/>
    </w:pPr>
    <w:rPr>
      <w:rFonts w:ascii="Calibri" w:hAnsi="Calibri" w:cs="Calibri"/>
      <w:b/>
      <w:bCs/>
      <w:sz w:val="32"/>
      <w:szCs w:val="28"/>
      <w:lang w:val="de-DE" w:eastAsia="de-DE"/>
    </w:rPr>
  </w:style>
  <w:style w:type="paragraph" w:styleId="berschrift3">
    <w:name w:val="heading 3"/>
    <w:aliases w:val="H3"/>
    <w:basedOn w:val="Standard"/>
    <w:next w:val="Standard"/>
    <w:link w:val="berschrift3Zchn"/>
    <w:qFormat/>
    <w:rsid w:val="003F6E7A"/>
    <w:pPr>
      <w:keepNext/>
      <w:keepLines/>
      <w:numPr>
        <w:ilvl w:val="2"/>
        <w:numId w:val="2"/>
      </w:numPr>
      <w:tabs>
        <w:tab w:val="left" w:pos="709"/>
      </w:tabs>
      <w:spacing w:before="180" w:after="180"/>
      <w:outlineLvl w:val="2"/>
    </w:pPr>
    <w:rPr>
      <w:rFonts w:ascii="Calibri" w:hAnsi="Calibri" w:cs="Calibri"/>
      <w:b/>
      <w:bCs/>
      <w:sz w:val="28"/>
      <w:szCs w:val="26"/>
      <w:lang w:val="de-DE" w:eastAsia="de-DE"/>
    </w:rPr>
  </w:style>
  <w:style w:type="paragraph" w:styleId="berschrift4">
    <w:name w:val="heading 4"/>
    <w:basedOn w:val="Standard"/>
    <w:next w:val="Standard"/>
    <w:link w:val="berschrift4Zchn"/>
    <w:uiPriority w:val="9"/>
    <w:semiHidden/>
    <w:unhideWhenUsed/>
    <w:rsid w:val="00DA42A4"/>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A42A4"/>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DA42A4"/>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DA42A4"/>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DA42A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A42A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 Zchn,Überschrift 1 - H1 Zchn"/>
    <w:basedOn w:val="Absatz-Standardschriftart"/>
    <w:link w:val="berschrift1"/>
    <w:rsid w:val="005734A0"/>
    <w:rPr>
      <w:rFonts w:eastAsia="Times New Roman" w:cs="Times New Roman"/>
      <w:b/>
      <w:sz w:val="36"/>
      <w:szCs w:val="20"/>
      <w:lang w:val="en-US" w:eastAsia="de-DE"/>
    </w:rPr>
  </w:style>
  <w:style w:type="character" w:customStyle="1" w:styleId="berschrift2Zchn">
    <w:name w:val="Überschrift 2 Zchn"/>
    <w:aliases w:val="H2 Zchn"/>
    <w:basedOn w:val="Absatz-Standardschriftart"/>
    <w:link w:val="berschrift2"/>
    <w:rsid w:val="003F6E7A"/>
    <w:rPr>
      <w:rFonts w:ascii="Calibri" w:eastAsia="Times New Roman" w:hAnsi="Calibri" w:cs="Calibri"/>
      <w:b/>
      <w:bCs/>
      <w:sz w:val="32"/>
      <w:szCs w:val="28"/>
      <w:lang w:eastAsia="de-DE"/>
    </w:rPr>
  </w:style>
  <w:style w:type="character" w:customStyle="1" w:styleId="berschrift3Zchn">
    <w:name w:val="Überschrift 3 Zchn"/>
    <w:aliases w:val="H3 Zchn"/>
    <w:basedOn w:val="Absatz-Standardschriftart"/>
    <w:link w:val="berschrift3"/>
    <w:rsid w:val="003F6E7A"/>
    <w:rPr>
      <w:rFonts w:ascii="Calibri" w:eastAsia="Times New Roman" w:hAnsi="Calibri" w:cs="Calibri"/>
      <w:b/>
      <w:bCs/>
      <w:sz w:val="28"/>
      <w:szCs w:val="26"/>
      <w:lang w:eastAsia="de-DE"/>
    </w:rPr>
  </w:style>
  <w:style w:type="character" w:customStyle="1" w:styleId="berschrift4Zchn">
    <w:name w:val="Überschrift 4 Zchn"/>
    <w:basedOn w:val="Absatz-Standardschriftart"/>
    <w:link w:val="berschrift4"/>
    <w:uiPriority w:val="9"/>
    <w:semiHidden/>
    <w:rsid w:val="00DA42A4"/>
    <w:rPr>
      <w:rFonts w:asciiTheme="majorHAnsi" w:eastAsiaTheme="majorEastAsia" w:hAnsiTheme="majorHAnsi" w:cstheme="majorBidi"/>
      <w:i/>
      <w:iCs/>
      <w:color w:val="2E74B5" w:themeColor="accent1" w:themeShade="BF"/>
      <w:sz w:val="24"/>
      <w:szCs w:val="24"/>
      <w:lang w:val="en-US"/>
    </w:rPr>
  </w:style>
  <w:style w:type="character" w:customStyle="1" w:styleId="berschrift5Zchn">
    <w:name w:val="Überschrift 5 Zchn"/>
    <w:basedOn w:val="Absatz-Standardschriftart"/>
    <w:link w:val="berschrift5"/>
    <w:uiPriority w:val="9"/>
    <w:semiHidden/>
    <w:rsid w:val="00DA42A4"/>
    <w:rPr>
      <w:rFonts w:asciiTheme="majorHAnsi" w:eastAsiaTheme="majorEastAsia" w:hAnsiTheme="majorHAnsi" w:cstheme="majorBidi"/>
      <w:color w:val="2E74B5" w:themeColor="accent1" w:themeShade="BF"/>
      <w:sz w:val="24"/>
      <w:szCs w:val="24"/>
      <w:lang w:val="en-US"/>
    </w:rPr>
  </w:style>
  <w:style w:type="character" w:customStyle="1" w:styleId="berschrift6Zchn">
    <w:name w:val="Überschrift 6 Zchn"/>
    <w:basedOn w:val="Absatz-Standardschriftart"/>
    <w:link w:val="berschrift6"/>
    <w:uiPriority w:val="9"/>
    <w:semiHidden/>
    <w:rsid w:val="00DA42A4"/>
    <w:rPr>
      <w:rFonts w:asciiTheme="majorHAnsi" w:eastAsiaTheme="majorEastAsia" w:hAnsiTheme="majorHAnsi" w:cstheme="majorBidi"/>
      <w:color w:val="1F4D78" w:themeColor="accent1" w:themeShade="7F"/>
      <w:sz w:val="24"/>
      <w:szCs w:val="24"/>
      <w:lang w:val="en-US"/>
    </w:rPr>
  </w:style>
  <w:style w:type="character" w:customStyle="1" w:styleId="berschrift7Zchn">
    <w:name w:val="Überschrift 7 Zchn"/>
    <w:basedOn w:val="Absatz-Standardschriftart"/>
    <w:link w:val="berschrift7"/>
    <w:uiPriority w:val="9"/>
    <w:semiHidden/>
    <w:rsid w:val="00DA42A4"/>
    <w:rPr>
      <w:rFonts w:asciiTheme="majorHAnsi" w:eastAsiaTheme="majorEastAsia" w:hAnsiTheme="majorHAnsi" w:cstheme="majorBidi"/>
      <w:i/>
      <w:iCs/>
      <w:color w:val="1F4D78" w:themeColor="accent1" w:themeShade="7F"/>
      <w:sz w:val="24"/>
      <w:szCs w:val="24"/>
      <w:lang w:val="en-US"/>
    </w:rPr>
  </w:style>
  <w:style w:type="character" w:customStyle="1" w:styleId="berschrift8Zchn">
    <w:name w:val="Überschrift 8 Zchn"/>
    <w:basedOn w:val="Absatz-Standardschriftart"/>
    <w:link w:val="berschrift8"/>
    <w:uiPriority w:val="9"/>
    <w:semiHidden/>
    <w:rsid w:val="00DA42A4"/>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uiPriority w:val="9"/>
    <w:semiHidden/>
    <w:rsid w:val="00DA42A4"/>
    <w:rPr>
      <w:rFonts w:asciiTheme="majorHAnsi" w:eastAsiaTheme="majorEastAsia" w:hAnsiTheme="majorHAnsi" w:cstheme="majorBidi"/>
      <w:i/>
      <w:iCs/>
      <w:color w:val="272727" w:themeColor="text1" w:themeTint="D8"/>
      <w:sz w:val="21"/>
      <w:szCs w:val="21"/>
      <w:lang w:val="en-US"/>
    </w:rPr>
  </w:style>
  <w:style w:type="paragraph" w:styleId="Kopfzeile">
    <w:name w:val="header"/>
    <w:basedOn w:val="Textkrper"/>
    <w:link w:val="KopfzeileZchn"/>
    <w:unhideWhenUsed/>
    <w:qFormat/>
    <w:rsid w:val="00155C1B"/>
    <w:pPr>
      <w:pBdr>
        <w:bottom w:val="single" w:sz="4" w:space="1" w:color="auto"/>
      </w:pBdr>
      <w:tabs>
        <w:tab w:val="center" w:pos="4703"/>
        <w:tab w:val="right" w:pos="9406"/>
      </w:tabs>
    </w:pPr>
    <w:rPr>
      <w:sz w:val="20"/>
    </w:rPr>
  </w:style>
  <w:style w:type="character" w:customStyle="1" w:styleId="KopfzeileZchn">
    <w:name w:val="Kopfzeile Zchn"/>
    <w:basedOn w:val="Absatz-Standardschriftart"/>
    <w:link w:val="Kopfzeile"/>
    <w:rsid w:val="00155C1B"/>
    <w:rPr>
      <w:rFonts w:cs="Arial"/>
      <w:color w:val="000000"/>
      <w:sz w:val="20"/>
      <w:szCs w:val="24"/>
      <w:lang w:val="en-US"/>
    </w:rPr>
  </w:style>
  <w:style w:type="table" w:styleId="Tabellenraster">
    <w:name w:val="Table Grid"/>
    <w:basedOn w:val="NormaleTabelle"/>
    <w:uiPriority w:val="39"/>
    <w:rsid w:val="00DA4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66B60"/>
    <w:pPr>
      <w:numPr>
        <w:numId w:val="1"/>
      </w:numPr>
    </w:pPr>
    <w:rPr>
      <w:lang w:eastAsia="ja-JP"/>
    </w:rPr>
  </w:style>
  <w:style w:type="paragraph" w:styleId="Inhaltsverzeichnisberschrift">
    <w:name w:val="TOC Heading"/>
    <w:basedOn w:val="berschrift1"/>
    <w:next w:val="Standard"/>
    <w:uiPriority w:val="39"/>
    <w:unhideWhenUsed/>
    <w:qFormat/>
    <w:rsid w:val="00597EA8"/>
    <w:pPr>
      <w:numPr>
        <w:numId w:val="0"/>
      </w:numPr>
      <w:outlineLvl w:val="9"/>
    </w:pPr>
    <w:rPr>
      <w:rFonts w:asciiTheme="majorHAnsi" w:hAnsiTheme="majorHAnsi"/>
      <w:color w:val="2E74B5" w:themeColor="accent1" w:themeShade="BF"/>
    </w:rPr>
  </w:style>
  <w:style w:type="paragraph" w:styleId="Verzeichnis1">
    <w:name w:val="toc 1"/>
    <w:basedOn w:val="Standard"/>
    <w:next w:val="Standard"/>
    <w:autoRedefine/>
    <w:uiPriority w:val="39"/>
    <w:unhideWhenUsed/>
    <w:qFormat/>
    <w:rsid w:val="003C40A8"/>
    <w:pPr>
      <w:tabs>
        <w:tab w:val="left" w:pos="480"/>
        <w:tab w:val="right" w:leader="dot" w:pos="9062"/>
      </w:tabs>
      <w:spacing w:after="100"/>
    </w:pPr>
    <w:rPr>
      <w:rFonts w:asciiTheme="majorHAnsi" w:eastAsiaTheme="majorEastAsia" w:hAnsiTheme="majorHAnsi" w:cstheme="majorHAnsi"/>
      <w:b/>
      <w:noProof/>
      <w:lang w:val="de-DE"/>
    </w:rPr>
  </w:style>
  <w:style w:type="paragraph" w:styleId="Verzeichnis2">
    <w:name w:val="toc 2"/>
    <w:basedOn w:val="Standard"/>
    <w:next w:val="Standard"/>
    <w:autoRedefine/>
    <w:uiPriority w:val="39"/>
    <w:unhideWhenUsed/>
    <w:qFormat/>
    <w:rsid w:val="00597EA8"/>
    <w:pPr>
      <w:spacing w:after="100"/>
      <w:ind w:left="240"/>
    </w:pPr>
  </w:style>
  <w:style w:type="paragraph" w:styleId="Verzeichnis3">
    <w:name w:val="toc 3"/>
    <w:basedOn w:val="Standard"/>
    <w:next w:val="Standard"/>
    <w:autoRedefine/>
    <w:uiPriority w:val="39"/>
    <w:unhideWhenUsed/>
    <w:qFormat/>
    <w:rsid w:val="00597EA8"/>
    <w:pPr>
      <w:spacing w:after="100"/>
      <w:ind w:left="480"/>
    </w:pPr>
  </w:style>
  <w:style w:type="character" w:styleId="Hyperlink">
    <w:name w:val="Hyperlink"/>
    <w:basedOn w:val="Absatz-Standardschriftart"/>
    <w:uiPriority w:val="99"/>
    <w:unhideWhenUsed/>
    <w:rsid w:val="00597EA8"/>
    <w:rPr>
      <w:color w:val="0563C1" w:themeColor="hyperlink"/>
      <w:u w:val="single"/>
    </w:rPr>
  </w:style>
  <w:style w:type="character" w:styleId="Fett">
    <w:name w:val="Strong"/>
    <w:basedOn w:val="Absatz-Standardschriftart"/>
    <w:uiPriority w:val="22"/>
    <w:qFormat/>
    <w:rsid w:val="00B51224"/>
    <w:rPr>
      <w:b/>
      <w:bCs/>
    </w:rPr>
  </w:style>
  <w:style w:type="character" w:styleId="Hervorhebung">
    <w:name w:val="Emphasis"/>
    <w:basedOn w:val="Absatz-Standardschriftart"/>
    <w:uiPriority w:val="20"/>
    <w:rsid w:val="00B51224"/>
    <w:rPr>
      <w:i/>
      <w:iCs/>
    </w:rPr>
  </w:style>
  <w:style w:type="paragraph" w:styleId="Fuzeile">
    <w:name w:val="footer"/>
    <w:basedOn w:val="Standard"/>
    <w:link w:val="FuzeileZchn"/>
    <w:uiPriority w:val="99"/>
    <w:unhideWhenUsed/>
    <w:rsid w:val="00834E44"/>
    <w:pPr>
      <w:tabs>
        <w:tab w:val="center" w:pos="4536"/>
        <w:tab w:val="right" w:pos="9072"/>
      </w:tabs>
    </w:pPr>
  </w:style>
  <w:style w:type="character" w:customStyle="1" w:styleId="FuzeileZchn">
    <w:name w:val="Fußzeile Zchn"/>
    <w:basedOn w:val="Absatz-Standardschriftart"/>
    <w:link w:val="Fuzeile"/>
    <w:uiPriority w:val="99"/>
    <w:rsid w:val="00834E44"/>
    <w:rPr>
      <w:lang w:val="en-US"/>
    </w:rPr>
  </w:style>
  <w:style w:type="character" w:styleId="Seitenzahl">
    <w:name w:val="page number"/>
    <w:basedOn w:val="Absatz-Standardschriftart"/>
    <w:rsid w:val="00B272DF"/>
    <w:rPr>
      <w:rFonts w:ascii="Arial" w:hAnsi="Arial"/>
      <w:sz w:val="20"/>
    </w:rPr>
  </w:style>
  <w:style w:type="paragraph" w:styleId="Titel">
    <w:name w:val="Title"/>
    <w:basedOn w:val="Standard"/>
    <w:link w:val="TitelZchn"/>
    <w:rsid w:val="00B272DF"/>
    <w:rPr>
      <w:b/>
      <w:color w:val="0368AD"/>
      <w:sz w:val="44"/>
    </w:rPr>
  </w:style>
  <w:style w:type="character" w:customStyle="1" w:styleId="TitelZchn">
    <w:name w:val="Titel Zchn"/>
    <w:basedOn w:val="Absatz-Standardschriftart"/>
    <w:link w:val="Titel"/>
    <w:rsid w:val="00B272DF"/>
    <w:rPr>
      <w:rFonts w:ascii="Calibri" w:eastAsia="Times New Roman" w:hAnsi="Calibri" w:cs="Times New Roman"/>
      <w:b/>
      <w:color w:val="0368AD"/>
      <w:sz w:val="44"/>
      <w:szCs w:val="20"/>
      <w:lang w:val="en-US" w:eastAsia="de-DE"/>
    </w:rPr>
  </w:style>
  <w:style w:type="paragraph" w:styleId="KeinLeerraum">
    <w:name w:val="No Spacing"/>
    <w:link w:val="KeinLeerraumZchn"/>
    <w:uiPriority w:val="1"/>
    <w:rsid w:val="00B272DF"/>
    <w:pPr>
      <w:widowControl w:val="0"/>
      <w:adjustRightInd w:val="0"/>
      <w:spacing w:after="0" w:line="240" w:lineRule="auto"/>
      <w:jc w:val="both"/>
      <w:textAlignment w:val="baseline"/>
    </w:pPr>
    <w:rPr>
      <w:rFonts w:ascii="Times New Roman" w:eastAsiaTheme="minorEastAsia" w:hAnsi="Times New Roman" w:cs="Times New Roman"/>
      <w:sz w:val="20"/>
      <w:szCs w:val="20"/>
      <w:lang w:val="en-US" w:eastAsia="de-DE"/>
    </w:rPr>
  </w:style>
  <w:style w:type="character" w:customStyle="1" w:styleId="KeinLeerraumZchn">
    <w:name w:val="Kein Leerraum Zchn"/>
    <w:basedOn w:val="Absatz-Standardschriftart"/>
    <w:link w:val="KeinLeerraum"/>
    <w:uiPriority w:val="1"/>
    <w:rsid w:val="00B272DF"/>
    <w:rPr>
      <w:rFonts w:eastAsiaTheme="minorEastAsia"/>
      <w:lang w:eastAsia="de-DE"/>
    </w:rPr>
  </w:style>
  <w:style w:type="paragraph" w:styleId="Verzeichnis4">
    <w:name w:val="toc 4"/>
    <w:basedOn w:val="Standard"/>
    <w:next w:val="Standard"/>
    <w:autoRedefine/>
    <w:uiPriority w:val="39"/>
    <w:unhideWhenUsed/>
    <w:rsid w:val="00987717"/>
    <w:pPr>
      <w:spacing w:after="100" w:line="259" w:lineRule="auto"/>
      <w:ind w:left="660"/>
    </w:pPr>
    <w:rPr>
      <w:rFonts w:eastAsiaTheme="minorEastAsia" w:cstheme="minorBidi"/>
      <w:sz w:val="22"/>
      <w:szCs w:val="22"/>
      <w:lang w:val="de-DE"/>
    </w:rPr>
  </w:style>
  <w:style w:type="paragraph" w:styleId="Verzeichnis5">
    <w:name w:val="toc 5"/>
    <w:basedOn w:val="Standard"/>
    <w:next w:val="Standard"/>
    <w:autoRedefine/>
    <w:uiPriority w:val="39"/>
    <w:unhideWhenUsed/>
    <w:rsid w:val="00987717"/>
    <w:pPr>
      <w:spacing w:after="100" w:line="259" w:lineRule="auto"/>
      <w:ind w:left="880"/>
    </w:pPr>
    <w:rPr>
      <w:rFonts w:eastAsiaTheme="minorEastAsia" w:cstheme="minorBidi"/>
      <w:sz w:val="22"/>
      <w:szCs w:val="22"/>
      <w:lang w:val="de-DE"/>
    </w:rPr>
  </w:style>
  <w:style w:type="paragraph" w:styleId="Verzeichnis6">
    <w:name w:val="toc 6"/>
    <w:basedOn w:val="Standard"/>
    <w:next w:val="Standard"/>
    <w:autoRedefine/>
    <w:uiPriority w:val="39"/>
    <w:unhideWhenUsed/>
    <w:rsid w:val="00987717"/>
    <w:pPr>
      <w:spacing w:after="100" w:line="259" w:lineRule="auto"/>
      <w:ind w:left="1100"/>
    </w:pPr>
    <w:rPr>
      <w:rFonts w:eastAsiaTheme="minorEastAsia" w:cstheme="minorBidi"/>
      <w:sz w:val="22"/>
      <w:szCs w:val="22"/>
      <w:lang w:val="de-DE"/>
    </w:rPr>
  </w:style>
  <w:style w:type="paragraph" w:styleId="Verzeichnis7">
    <w:name w:val="toc 7"/>
    <w:basedOn w:val="Standard"/>
    <w:next w:val="Standard"/>
    <w:autoRedefine/>
    <w:uiPriority w:val="39"/>
    <w:unhideWhenUsed/>
    <w:rsid w:val="00987717"/>
    <w:pPr>
      <w:spacing w:after="100" w:line="259" w:lineRule="auto"/>
      <w:ind w:left="1320"/>
    </w:pPr>
    <w:rPr>
      <w:rFonts w:eastAsiaTheme="minorEastAsia" w:cstheme="minorBidi"/>
      <w:sz w:val="22"/>
      <w:szCs w:val="22"/>
      <w:lang w:val="de-DE"/>
    </w:rPr>
  </w:style>
  <w:style w:type="paragraph" w:styleId="Verzeichnis8">
    <w:name w:val="toc 8"/>
    <w:basedOn w:val="Standard"/>
    <w:next w:val="Standard"/>
    <w:autoRedefine/>
    <w:uiPriority w:val="39"/>
    <w:unhideWhenUsed/>
    <w:rsid w:val="00987717"/>
    <w:pPr>
      <w:spacing w:after="100" w:line="259" w:lineRule="auto"/>
      <w:ind w:left="1540"/>
    </w:pPr>
    <w:rPr>
      <w:rFonts w:eastAsiaTheme="minorEastAsia" w:cstheme="minorBidi"/>
      <w:sz w:val="22"/>
      <w:szCs w:val="22"/>
      <w:lang w:val="de-DE"/>
    </w:rPr>
  </w:style>
  <w:style w:type="paragraph" w:styleId="Verzeichnis9">
    <w:name w:val="toc 9"/>
    <w:basedOn w:val="Standard"/>
    <w:next w:val="Standard"/>
    <w:autoRedefine/>
    <w:uiPriority w:val="39"/>
    <w:unhideWhenUsed/>
    <w:rsid w:val="00987717"/>
    <w:pPr>
      <w:spacing w:after="100" w:line="259" w:lineRule="auto"/>
      <w:ind w:left="1760"/>
    </w:pPr>
    <w:rPr>
      <w:rFonts w:eastAsiaTheme="minorEastAsia" w:cstheme="minorBidi"/>
      <w:sz w:val="22"/>
      <w:szCs w:val="22"/>
      <w:lang w:val="de-DE"/>
    </w:rPr>
  </w:style>
  <w:style w:type="character" w:customStyle="1" w:styleId="st">
    <w:name w:val="st"/>
    <w:basedOn w:val="Absatz-Standardschriftart"/>
    <w:rsid w:val="005C0C05"/>
  </w:style>
  <w:style w:type="character" w:customStyle="1" w:styleId="phone">
    <w:name w:val="phone"/>
    <w:basedOn w:val="Absatz-Standardschriftart"/>
    <w:rsid w:val="00ED63B8"/>
  </w:style>
  <w:style w:type="character" w:customStyle="1" w:styleId="inhalt-startseite">
    <w:name w:val="inhalt-startseite"/>
    <w:basedOn w:val="Absatz-Standardschriftart"/>
    <w:rsid w:val="00A50216"/>
  </w:style>
  <w:style w:type="character" w:customStyle="1" w:styleId="st1">
    <w:name w:val="st1"/>
    <w:basedOn w:val="Absatz-Standardschriftart"/>
    <w:rsid w:val="00D910BC"/>
  </w:style>
  <w:style w:type="paragraph" w:styleId="Funotentext">
    <w:name w:val="footnote text"/>
    <w:basedOn w:val="Standard"/>
    <w:link w:val="FunotentextZchn"/>
    <w:qFormat/>
    <w:rsid w:val="00B43CC0"/>
    <w:pPr>
      <w:keepNext/>
      <w:keepLines/>
      <w:tabs>
        <w:tab w:val="left" w:pos="284"/>
      </w:tabs>
      <w:spacing w:before="120" w:after="60" w:line="240" w:lineRule="exact"/>
      <w:ind w:left="284" w:hanging="284"/>
    </w:pPr>
    <w:rPr>
      <w:rFonts w:ascii="Calibri" w:hAnsi="Calibri"/>
      <w:sz w:val="18"/>
      <w:szCs w:val="20"/>
      <w:lang w:val="de-DE" w:eastAsia="de-DE"/>
    </w:rPr>
  </w:style>
  <w:style w:type="character" w:customStyle="1" w:styleId="FunotentextZchn">
    <w:name w:val="Fußnotentext Zchn"/>
    <w:basedOn w:val="Absatz-Standardschriftart"/>
    <w:link w:val="Funotentext"/>
    <w:rsid w:val="00B43CC0"/>
    <w:rPr>
      <w:rFonts w:ascii="Calibri" w:eastAsia="Times New Roman" w:hAnsi="Calibri" w:cs="Times New Roman"/>
      <w:sz w:val="18"/>
      <w:szCs w:val="20"/>
      <w:lang w:eastAsia="de-DE"/>
    </w:rPr>
  </w:style>
  <w:style w:type="character" w:styleId="Funotenzeichen">
    <w:name w:val="footnote reference"/>
    <w:aliases w:val="Footnote Reference_EP-LCA,(Footnote Reference),number,Footnote symbol,Times 10 Point,Exposant 3 Point, Exposant 3 Point,Footnote reference number,note TESI,-E Fußnotenzeichen,SUPERS,BVI fnr,Footnote Reference Superscript,Ref"/>
    <w:basedOn w:val="Absatz-Standardschriftart"/>
    <w:uiPriority w:val="99"/>
    <w:unhideWhenUsed/>
    <w:rsid w:val="00440990"/>
    <w:rPr>
      <w:vertAlign w:val="superscript"/>
    </w:rPr>
  </w:style>
  <w:style w:type="paragraph" w:customStyle="1" w:styleId="Quelle">
    <w:name w:val="Quelle"/>
    <w:basedOn w:val="Standard"/>
    <w:qFormat/>
    <w:rsid w:val="00BD1BCE"/>
    <w:rPr>
      <w:rFonts w:asciiTheme="minorHAnsi" w:hAnsiTheme="minorHAnsi"/>
      <w:i/>
      <w:sz w:val="20"/>
      <w:lang w:eastAsia="ja-JP"/>
    </w:rPr>
  </w:style>
  <w:style w:type="paragraph" w:styleId="Beschriftung">
    <w:name w:val="caption"/>
    <w:basedOn w:val="Standard"/>
    <w:next w:val="Standard"/>
    <w:link w:val="BeschriftungZchn"/>
    <w:uiPriority w:val="35"/>
    <w:unhideWhenUsed/>
    <w:qFormat/>
    <w:rsid w:val="00654DF3"/>
    <w:pPr>
      <w:keepNext/>
      <w:spacing w:before="240" w:after="200"/>
      <w:ind w:left="1418" w:hanging="1418"/>
    </w:pPr>
    <w:rPr>
      <w:rFonts w:asciiTheme="minorHAnsi" w:hAnsiTheme="minorHAnsi" w:cs="Calibri"/>
      <w:i/>
      <w:iCs/>
    </w:rPr>
  </w:style>
  <w:style w:type="character" w:customStyle="1" w:styleId="BeschriftungZchn">
    <w:name w:val="Beschriftung Zchn"/>
    <w:link w:val="Beschriftung"/>
    <w:uiPriority w:val="99"/>
    <w:locked/>
    <w:rsid w:val="00654DF3"/>
    <w:rPr>
      <w:rFonts w:eastAsia="Times New Roman" w:cs="Calibri"/>
      <w:i/>
      <w:iCs/>
      <w:sz w:val="24"/>
      <w:szCs w:val="24"/>
      <w:lang w:val="en-US"/>
    </w:rPr>
  </w:style>
  <w:style w:type="paragraph" w:customStyle="1" w:styleId="Default">
    <w:name w:val="Default"/>
    <w:rsid w:val="00231DCF"/>
    <w:pPr>
      <w:widowControl w:val="0"/>
      <w:autoSpaceDE w:val="0"/>
      <w:autoSpaceDN w:val="0"/>
      <w:adjustRightInd w:val="0"/>
      <w:spacing w:after="0" w:line="240" w:lineRule="auto"/>
      <w:jc w:val="both"/>
      <w:textAlignment w:val="baseline"/>
    </w:pPr>
    <w:rPr>
      <w:rFonts w:ascii="Calibri" w:eastAsia="Times New Roman" w:hAnsi="Calibri" w:cs="Times New Roman"/>
      <w:color w:val="000000"/>
      <w:sz w:val="24"/>
      <w:szCs w:val="24"/>
      <w:lang w:val="en-US"/>
    </w:rPr>
  </w:style>
  <w:style w:type="character" w:styleId="Kommentarzeichen">
    <w:name w:val="annotation reference"/>
    <w:basedOn w:val="Absatz-Standardschriftart"/>
    <w:uiPriority w:val="99"/>
    <w:semiHidden/>
    <w:unhideWhenUsed/>
    <w:rsid w:val="00D26C6A"/>
    <w:rPr>
      <w:sz w:val="16"/>
      <w:szCs w:val="16"/>
    </w:rPr>
  </w:style>
  <w:style w:type="paragraph" w:styleId="Kommentartext">
    <w:name w:val="annotation text"/>
    <w:basedOn w:val="Standard"/>
    <w:link w:val="KommentartextZchn"/>
    <w:uiPriority w:val="99"/>
    <w:semiHidden/>
    <w:unhideWhenUsed/>
    <w:rsid w:val="00D26C6A"/>
    <w:rPr>
      <w:sz w:val="20"/>
    </w:rPr>
  </w:style>
  <w:style w:type="character" w:customStyle="1" w:styleId="KommentartextZchn">
    <w:name w:val="Kommentartext Zchn"/>
    <w:basedOn w:val="Absatz-Standardschriftart"/>
    <w:link w:val="Kommentartext"/>
    <w:uiPriority w:val="99"/>
    <w:semiHidden/>
    <w:rsid w:val="00D26C6A"/>
    <w:rPr>
      <w:rFonts w:ascii="Calibri" w:eastAsia="Times New Roman" w:hAnsi="Calibri" w:cs="Times New Roman"/>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26C6A"/>
    <w:rPr>
      <w:b/>
      <w:bCs/>
    </w:rPr>
  </w:style>
  <w:style w:type="character" w:customStyle="1" w:styleId="KommentarthemaZchn">
    <w:name w:val="Kommentarthema Zchn"/>
    <w:basedOn w:val="KommentartextZchn"/>
    <w:link w:val="Kommentarthema"/>
    <w:uiPriority w:val="99"/>
    <w:semiHidden/>
    <w:rsid w:val="00D26C6A"/>
    <w:rPr>
      <w:rFonts w:ascii="Calibri" w:eastAsia="Times New Roman" w:hAnsi="Calibri" w:cs="Times New Roman"/>
      <w:b/>
      <w:bCs/>
      <w:sz w:val="20"/>
      <w:szCs w:val="20"/>
      <w:lang w:val="en-US" w:eastAsia="de-DE"/>
    </w:rPr>
  </w:style>
  <w:style w:type="paragraph" w:styleId="Sprechblasentext">
    <w:name w:val="Balloon Text"/>
    <w:basedOn w:val="Standard"/>
    <w:link w:val="SprechblasentextZchn"/>
    <w:uiPriority w:val="99"/>
    <w:semiHidden/>
    <w:unhideWhenUsed/>
    <w:rsid w:val="00D26C6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26C6A"/>
    <w:rPr>
      <w:rFonts w:ascii="Segoe UI" w:eastAsia="Times New Roman" w:hAnsi="Segoe UI" w:cs="Segoe UI"/>
      <w:sz w:val="18"/>
      <w:szCs w:val="18"/>
      <w:lang w:val="en-US" w:eastAsia="de-DE"/>
    </w:rPr>
  </w:style>
  <w:style w:type="paragraph" w:customStyle="1" w:styleId="Literatur">
    <w:name w:val="Literatur"/>
    <w:basedOn w:val="Literaturverzeichnis"/>
    <w:link w:val="LiteraturZchn"/>
    <w:uiPriority w:val="99"/>
    <w:qFormat/>
    <w:rsid w:val="00F0680C"/>
    <w:pPr>
      <w:keepLines/>
      <w:suppressLineNumbers/>
      <w:spacing w:after="60" w:line="240" w:lineRule="atLeast"/>
      <w:ind w:left="567" w:hanging="567"/>
    </w:pPr>
    <w:rPr>
      <w:rFonts w:asciiTheme="minorHAnsi" w:hAnsiTheme="minorHAnsi"/>
      <w:sz w:val="22"/>
      <w:lang w:val="en-GB"/>
    </w:rPr>
  </w:style>
  <w:style w:type="paragraph" w:styleId="Literaturverzeichnis">
    <w:name w:val="Bibliography"/>
    <w:basedOn w:val="Standard"/>
    <w:next w:val="Standard"/>
    <w:uiPriority w:val="37"/>
    <w:semiHidden/>
    <w:unhideWhenUsed/>
    <w:rsid w:val="009B041F"/>
  </w:style>
  <w:style w:type="character" w:customStyle="1" w:styleId="LiteraturZchn">
    <w:name w:val="Literatur Zchn"/>
    <w:basedOn w:val="Absatz-Standardschriftart"/>
    <w:link w:val="Literatur"/>
    <w:uiPriority w:val="99"/>
    <w:rsid w:val="00F0680C"/>
    <w:rPr>
      <w:rFonts w:eastAsia="Times New Roman" w:cs="Times New Roman"/>
      <w:szCs w:val="24"/>
      <w:lang w:val="en-GB"/>
    </w:rPr>
  </w:style>
  <w:style w:type="character" w:styleId="BesuchterHyperlink">
    <w:name w:val="FollowedHyperlink"/>
    <w:basedOn w:val="Absatz-Standardschriftart"/>
    <w:uiPriority w:val="99"/>
    <w:semiHidden/>
    <w:unhideWhenUsed/>
    <w:rsid w:val="00E476A0"/>
    <w:rPr>
      <w:color w:val="954F72" w:themeColor="followedHyperlink"/>
      <w:u w:val="single"/>
    </w:rPr>
  </w:style>
  <w:style w:type="paragraph" w:styleId="Abbildungsverzeichnis">
    <w:name w:val="table of figures"/>
    <w:basedOn w:val="Standard"/>
    <w:next w:val="Standard"/>
    <w:uiPriority w:val="99"/>
    <w:unhideWhenUsed/>
    <w:rsid w:val="00DB3B64"/>
  </w:style>
  <w:style w:type="paragraph" w:styleId="StandardWeb">
    <w:name w:val="Normal (Web)"/>
    <w:basedOn w:val="Standard"/>
    <w:uiPriority w:val="99"/>
    <w:unhideWhenUsed/>
    <w:rsid w:val="004C08CF"/>
    <w:pPr>
      <w:spacing w:before="100" w:beforeAutospacing="1" w:after="100" w:afterAutospacing="1"/>
    </w:pPr>
    <w:rPr>
      <w:lang w:val="es-ES" w:eastAsia="es-ES"/>
    </w:rPr>
  </w:style>
  <w:style w:type="paragraph" w:styleId="berarbeitung">
    <w:name w:val="Revision"/>
    <w:hidden/>
    <w:uiPriority w:val="99"/>
    <w:semiHidden/>
    <w:rsid w:val="002853CA"/>
    <w:pPr>
      <w:widowControl w:val="0"/>
      <w:adjustRightInd w:val="0"/>
      <w:spacing w:after="0" w:line="240" w:lineRule="auto"/>
      <w:jc w:val="both"/>
      <w:textAlignment w:val="baseline"/>
    </w:pPr>
    <w:rPr>
      <w:rFonts w:ascii="Times New Roman" w:eastAsia="Times New Roman" w:hAnsi="Times New Roman" w:cs="Times New Roman"/>
      <w:sz w:val="24"/>
      <w:szCs w:val="24"/>
      <w:lang w:val="en-US"/>
    </w:rPr>
  </w:style>
  <w:style w:type="paragraph" w:customStyle="1" w:styleId="Abkrzungen">
    <w:name w:val="Abkürzungen"/>
    <w:basedOn w:val="Standard"/>
    <w:link w:val="AbkrzungenZchn"/>
    <w:qFormat/>
    <w:rsid w:val="00F120DD"/>
    <w:pPr>
      <w:tabs>
        <w:tab w:val="left" w:pos="1134"/>
      </w:tabs>
      <w:spacing w:before="120" w:line="240" w:lineRule="atLeast"/>
      <w:ind w:left="1134" w:hanging="1134"/>
    </w:pPr>
    <w:rPr>
      <w:rFonts w:asciiTheme="minorHAnsi" w:hAnsiTheme="minorHAnsi"/>
      <w:sz w:val="22"/>
      <w:szCs w:val="22"/>
      <w:lang w:val="en-GB"/>
    </w:rPr>
  </w:style>
  <w:style w:type="character" w:customStyle="1" w:styleId="AbkrzungenZchn">
    <w:name w:val="Abkürzungen Zchn"/>
    <w:basedOn w:val="Absatz-Standardschriftart"/>
    <w:link w:val="Abkrzungen"/>
    <w:rsid w:val="00F120DD"/>
    <w:rPr>
      <w:rFonts w:eastAsia="Times New Roman" w:cs="Times New Roman"/>
      <w:lang w:val="en-GB"/>
    </w:rPr>
  </w:style>
  <w:style w:type="paragraph" w:styleId="Textkrper">
    <w:name w:val="Body Text"/>
    <w:basedOn w:val="Standard"/>
    <w:link w:val="TextkrperZchn"/>
    <w:uiPriority w:val="99"/>
    <w:unhideWhenUsed/>
    <w:qFormat/>
    <w:rsid w:val="00952D85"/>
    <w:pPr>
      <w:widowControl/>
      <w:autoSpaceDE w:val="0"/>
      <w:autoSpaceDN w:val="0"/>
      <w:spacing w:after="60"/>
      <w:textAlignment w:val="auto"/>
    </w:pPr>
    <w:rPr>
      <w:rFonts w:asciiTheme="minorHAnsi" w:eastAsiaTheme="minorHAnsi" w:hAnsiTheme="minorHAnsi" w:cs="Arial"/>
      <w:color w:val="000000"/>
    </w:rPr>
  </w:style>
  <w:style w:type="character" w:customStyle="1" w:styleId="TextkrperZchn">
    <w:name w:val="Textkörper Zchn"/>
    <w:basedOn w:val="Absatz-Standardschriftart"/>
    <w:link w:val="Textkrper"/>
    <w:uiPriority w:val="99"/>
    <w:rsid w:val="00952D85"/>
    <w:rPr>
      <w:rFonts w:cs="Arial"/>
      <w:color w:val="000000"/>
      <w:sz w:val="24"/>
      <w:szCs w:val="24"/>
      <w:lang w:val="en-US"/>
    </w:rPr>
  </w:style>
  <w:style w:type="character" w:customStyle="1" w:styleId="highlight">
    <w:name w:val="highlight"/>
    <w:basedOn w:val="Absatz-Standardschriftart"/>
    <w:rsid w:val="00454DA8"/>
  </w:style>
  <w:style w:type="paragraph" w:customStyle="1" w:styleId="quelle0">
    <w:name w:val="quelle"/>
    <w:basedOn w:val="Standard"/>
    <w:qFormat/>
    <w:rsid w:val="00E44FB8"/>
    <w:pPr>
      <w:widowControl/>
      <w:adjustRightInd/>
      <w:spacing w:before="120" w:after="60"/>
      <w:textAlignment w:val="auto"/>
    </w:pPr>
    <w:rPr>
      <w:rFonts w:ascii="Calibri" w:eastAsiaTheme="majorEastAsia" w:hAnsi="Calibri"/>
      <w:i/>
      <w:sz w:val="20"/>
      <w:lang w:val="en-GB"/>
    </w:rPr>
  </w:style>
  <w:style w:type="table" w:styleId="MittlereListe2-Akzent6">
    <w:name w:val="Medium List 2 Accent 6"/>
    <w:basedOn w:val="NormaleTabelle"/>
    <w:uiPriority w:val="66"/>
    <w:rsid w:val="00B549A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GridTable5Dark-Accent51">
    <w:name w:val="Grid Table 5 Dark - Accent 51"/>
    <w:basedOn w:val="NormaleTabelle"/>
    <w:uiPriority w:val="50"/>
    <w:rsid w:val="009B684F"/>
    <w:pPr>
      <w:spacing w:after="0" w:line="240" w:lineRule="auto"/>
    </w:pPr>
    <w:rPr>
      <w:rFonts w:eastAsiaTheme="minorEastAsia"/>
      <w:lang w:val="en-US"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511">
    <w:name w:val="Grid Table 5 Dark - Accent 511"/>
    <w:basedOn w:val="NormaleTabelle"/>
    <w:uiPriority w:val="50"/>
    <w:rsid w:val="009B684F"/>
    <w:pPr>
      <w:spacing w:after="0" w:line="240" w:lineRule="auto"/>
    </w:pPr>
    <w:rPr>
      <w:rFonts w:eastAsiaTheme="minorEastAsia"/>
      <w:lang w:val="en-US"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5">
    <w:name w:val="Grid Table 5 Dark Accent 5"/>
    <w:basedOn w:val="NormaleTabelle"/>
    <w:uiPriority w:val="50"/>
    <w:rsid w:val="00E869CF"/>
    <w:pPr>
      <w:spacing w:after="0" w:line="240" w:lineRule="auto"/>
    </w:pPr>
    <w:rPr>
      <w:rFonts w:eastAsiaTheme="minorEastAsia"/>
      <w:lang w:val="en-US"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944">
      <w:bodyDiv w:val="1"/>
      <w:marLeft w:val="0"/>
      <w:marRight w:val="0"/>
      <w:marTop w:val="0"/>
      <w:marBottom w:val="0"/>
      <w:divBdr>
        <w:top w:val="none" w:sz="0" w:space="0" w:color="auto"/>
        <w:left w:val="none" w:sz="0" w:space="0" w:color="auto"/>
        <w:bottom w:val="none" w:sz="0" w:space="0" w:color="auto"/>
        <w:right w:val="none" w:sz="0" w:space="0" w:color="auto"/>
      </w:divBdr>
    </w:div>
    <w:div w:id="24991880">
      <w:bodyDiv w:val="1"/>
      <w:marLeft w:val="0"/>
      <w:marRight w:val="0"/>
      <w:marTop w:val="0"/>
      <w:marBottom w:val="0"/>
      <w:divBdr>
        <w:top w:val="none" w:sz="0" w:space="0" w:color="auto"/>
        <w:left w:val="none" w:sz="0" w:space="0" w:color="auto"/>
        <w:bottom w:val="none" w:sz="0" w:space="0" w:color="auto"/>
        <w:right w:val="none" w:sz="0" w:space="0" w:color="auto"/>
      </w:divBdr>
    </w:div>
    <w:div w:id="33777352">
      <w:bodyDiv w:val="1"/>
      <w:marLeft w:val="0"/>
      <w:marRight w:val="0"/>
      <w:marTop w:val="0"/>
      <w:marBottom w:val="0"/>
      <w:divBdr>
        <w:top w:val="none" w:sz="0" w:space="0" w:color="auto"/>
        <w:left w:val="none" w:sz="0" w:space="0" w:color="auto"/>
        <w:bottom w:val="none" w:sz="0" w:space="0" w:color="auto"/>
        <w:right w:val="none" w:sz="0" w:space="0" w:color="auto"/>
      </w:divBdr>
    </w:div>
    <w:div w:id="47801653">
      <w:bodyDiv w:val="1"/>
      <w:marLeft w:val="0"/>
      <w:marRight w:val="0"/>
      <w:marTop w:val="0"/>
      <w:marBottom w:val="0"/>
      <w:divBdr>
        <w:top w:val="none" w:sz="0" w:space="0" w:color="auto"/>
        <w:left w:val="none" w:sz="0" w:space="0" w:color="auto"/>
        <w:bottom w:val="none" w:sz="0" w:space="0" w:color="auto"/>
        <w:right w:val="none" w:sz="0" w:space="0" w:color="auto"/>
      </w:divBdr>
    </w:div>
    <w:div w:id="65537233">
      <w:bodyDiv w:val="1"/>
      <w:marLeft w:val="0"/>
      <w:marRight w:val="0"/>
      <w:marTop w:val="0"/>
      <w:marBottom w:val="0"/>
      <w:divBdr>
        <w:top w:val="none" w:sz="0" w:space="0" w:color="auto"/>
        <w:left w:val="none" w:sz="0" w:space="0" w:color="auto"/>
        <w:bottom w:val="none" w:sz="0" w:space="0" w:color="auto"/>
        <w:right w:val="none" w:sz="0" w:space="0" w:color="auto"/>
      </w:divBdr>
    </w:div>
    <w:div w:id="100533458">
      <w:bodyDiv w:val="1"/>
      <w:marLeft w:val="0"/>
      <w:marRight w:val="0"/>
      <w:marTop w:val="0"/>
      <w:marBottom w:val="0"/>
      <w:divBdr>
        <w:top w:val="none" w:sz="0" w:space="0" w:color="auto"/>
        <w:left w:val="none" w:sz="0" w:space="0" w:color="auto"/>
        <w:bottom w:val="none" w:sz="0" w:space="0" w:color="auto"/>
        <w:right w:val="none" w:sz="0" w:space="0" w:color="auto"/>
      </w:divBdr>
    </w:div>
    <w:div w:id="247424019">
      <w:bodyDiv w:val="1"/>
      <w:marLeft w:val="0"/>
      <w:marRight w:val="0"/>
      <w:marTop w:val="0"/>
      <w:marBottom w:val="0"/>
      <w:divBdr>
        <w:top w:val="none" w:sz="0" w:space="0" w:color="auto"/>
        <w:left w:val="none" w:sz="0" w:space="0" w:color="auto"/>
        <w:bottom w:val="none" w:sz="0" w:space="0" w:color="auto"/>
        <w:right w:val="none" w:sz="0" w:space="0" w:color="auto"/>
      </w:divBdr>
    </w:div>
    <w:div w:id="291449796">
      <w:bodyDiv w:val="1"/>
      <w:marLeft w:val="0"/>
      <w:marRight w:val="0"/>
      <w:marTop w:val="100"/>
      <w:marBottom w:val="100"/>
      <w:divBdr>
        <w:top w:val="single" w:sz="6" w:space="0" w:color="000000"/>
        <w:left w:val="single" w:sz="6" w:space="0" w:color="000000"/>
        <w:bottom w:val="single" w:sz="6" w:space="0" w:color="000000"/>
        <w:right w:val="single" w:sz="6" w:space="0" w:color="000000"/>
      </w:divBdr>
      <w:divsChild>
        <w:div w:id="168182495">
          <w:marLeft w:val="0"/>
          <w:marRight w:val="0"/>
          <w:marTop w:val="150"/>
          <w:marBottom w:val="100"/>
          <w:divBdr>
            <w:top w:val="none" w:sz="0" w:space="0" w:color="auto"/>
            <w:left w:val="none" w:sz="0" w:space="0" w:color="auto"/>
            <w:bottom w:val="none" w:sz="0" w:space="0" w:color="auto"/>
            <w:right w:val="none" w:sz="0" w:space="0" w:color="auto"/>
          </w:divBdr>
          <w:divsChild>
            <w:div w:id="1454516641">
              <w:marLeft w:val="-225"/>
              <w:marRight w:val="-375"/>
              <w:marTop w:val="0"/>
              <w:marBottom w:val="0"/>
              <w:divBdr>
                <w:top w:val="none" w:sz="0" w:space="0" w:color="auto"/>
                <w:left w:val="none" w:sz="0" w:space="0" w:color="auto"/>
                <w:bottom w:val="none" w:sz="0" w:space="0" w:color="auto"/>
                <w:right w:val="none" w:sz="0" w:space="0" w:color="auto"/>
              </w:divBdr>
              <w:divsChild>
                <w:div w:id="721445437">
                  <w:marLeft w:val="0"/>
                  <w:marRight w:val="0"/>
                  <w:marTop w:val="0"/>
                  <w:marBottom w:val="0"/>
                  <w:divBdr>
                    <w:top w:val="none" w:sz="0" w:space="0" w:color="auto"/>
                    <w:left w:val="none" w:sz="0" w:space="0" w:color="auto"/>
                    <w:bottom w:val="none" w:sz="0" w:space="0" w:color="auto"/>
                    <w:right w:val="none" w:sz="0" w:space="0" w:color="auto"/>
                  </w:divBdr>
                  <w:divsChild>
                    <w:div w:id="181476298">
                      <w:marLeft w:val="-225"/>
                      <w:marRight w:val="-375"/>
                      <w:marTop w:val="0"/>
                      <w:marBottom w:val="0"/>
                      <w:divBdr>
                        <w:top w:val="none" w:sz="0" w:space="0" w:color="auto"/>
                        <w:left w:val="none" w:sz="0" w:space="0" w:color="auto"/>
                        <w:bottom w:val="none" w:sz="0" w:space="0" w:color="auto"/>
                        <w:right w:val="none" w:sz="0" w:space="0" w:color="auto"/>
                      </w:divBdr>
                      <w:divsChild>
                        <w:div w:id="1429038621">
                          <w:marLeft w:val="0"/>
                          <w:marRight w:val="0"/>
                          <w:marTop w:val="0"/>
                          <w:marBottom w:val="0"/>
                          <w:divBdr>
                            <w:top w:val="none" w:sz="0" w:space="0" w:color="auto"/>
                            <w:left w:val="none" w:sz="0" w:space="0" w:color="auto"/>
                            <w:bottom w:val="none" w:sz="0" w:space="0" w:color="auto"/>
                            <w:right w:val="none" w:sz="0" w:space="0" w:color="auto"/>
                          </w:divBdr>
                          <w:divsChild>
                            <w:div w:id="1026179055">
                              <w:marLeft w:val="0"/>
                              <w:marRight w:val="0"/>
                              <w:marTop w:val="0"/>
                              <w:marBottom w:val="0"/>
                              <w:divBdr>
                                <w:top w:val="none" w:sz="0" w:space="0" w:color="auto"/>
                                <w:left w:val="none" w:sz="0" w:space="0" w:color="auto"/>
                                <w:bottom w:val="none" w:sz="0" w:space="0" w:color="auto"/>
                                <w:right w:val="none" w:sz="0" w:space="0" w:color="auto"/>
                              </w:divBdr>
                              <w:divsChild>
                                <w:div w:id="481577927">
                                  <w:marLeft w:val="0"/>
                                  <w:marRight w:val="0"/>
                                  <w:marTop w:val="0"/>
                                  <w:marBottom w:val="0"/>
                                  <w:divBdr>
                                    <w:top w:val="none" w:sz="0" w:space="0" w:color="auto"/>
                                    <w:left w:val="none" w:sz="0" w:space="0" w:color="auto"/>
                                    <w:bottom w:val="none" w:sz="0" w:space="0" w:color="auto"/>
                                    <w:right w:val="none" w:sz="0" w:space="0" w:color="auto"/>
                                  </w:divBdr>
                                  <w:divsChild>
                                    <w:div w:id="1280452041">
                                      <w:marLeft w:val="0"/>
                                      <w:marRight w:val="0"/>
                                      <w:marTop w:val="0"/>
                                      <w:marBottom w:val="0"/>
                                      <w:divBdr>
                                        <w:top w:val="single" w:sz="2" w:space="0" w:color="auto"/>
                                        <w:left w:val="single" w:sz="2" w:space="0" w:color="auto"/>
                                        <w:bottom w:val="single" w:sz="2" w:space="0" w:color="auto"/>
                                        <w:right w:val="single" w:sz="2" w:space="0" w:color="auto"/>
                                      </w:divBdr>
                                      <w:divsChild>
                                        <w:div w:id="1715692893">
                                          <w:marLeft w:val="0"/>
                                          <w:marRight w:val="0"/>
                                          <w:marTop w:val="0"/>
                                          <w:marBottom w:val="0"/>
                                          <w:divBdr>
                                            <w:top w:val="none" w:sz="0" w:space="0" w:color="auto"/>
                                            <w:left w:val="none" w:sz="0" w:space="0" w:color="auto"/>
                                            <w:bottom w:val="none" w:sz="0" w:space="0" w:color="auto"/>
                                            <w:right w:val="none" w:sz="0" w:space="0" w:color="auto"/>
                                          </w:divBdr>
                                          <w:divsChild>
                                            <w:div w:id="845363767">
                                              <w:marLeft w:val="0"/>
                                              <w:marRight w:val="0"/>
                                              <w:marTop w:val="0"/>
                                              <w:marBottom w:val="0"/>
                                              <w:divBdr>
                                                <w:top w:val="none" w:sz="0" w:space="0" w:color="auto"/>
                                                <w:left w:val="none" w:sz="0" w:space="0" w:color="auto"/>
                                                <w:bottom w:val="none" w:sz="0" w:space="0" w:color="auto"/>
                                                <w:right w:val="none" w:sz="0" w:space="0" w:color="auto"/>
                                              </w:divBdr>
                                              <w:divsChild>
                                                <w:div w:id="42759271">
                                                  <w:marLeft w:val="-225"/>
                                                  <w:marRight w:val="-375"/>
                                                  <w:marTop w:val="0"/>
                                                  <w:marBottom w:val="0"/>
                                                  <w:divBdr>
                                                    <w:top w:val="none" w:sz="0" w:space="0" w:color="auto"/>
                                                    <w:left w:val="none" w:sz="0" w:space="0" w:color="auto"/>
                                                    <w:bottom w:val="none" w:sz="0" w:space="0" w:color="auto"/>
                                                    <w:right w:val="none" w:sz="0" w:space="0" w:color="auto"/>
                                                  </w:divBdr>
                                                  <w:divsChild>
                                                    <w:div w:id="385567139">
                                                      <w:marLeft w:val="0"/>
                                                      <w:marRight w:val="0"/>
                                                      <w:marTop w:val="0"/>
                                                      <w:marBottom w:val="0"/>
                                                      <w:divBdr>
                                                        <w:top w:val="none" w:sz="0" w:space="0" w:color="auto"/>
                                                        <w:left w:val="none" w:sz="0" w:space="0" w:color="auto"/>
                                                        <w:bottom w:val="none" w:sz="0" w:space="0" w:color="auto"/>
                                                        <w:right w:val="none" w:sz="0" w:space="0" w:color="auto"/>
                                                      </w:divBdr>
                                                      <w:divsChild>
                                                        <w:div w:id="807092926">
                                                          <w:marLeft w:val="0"/>
                                                          <w:marRight w:val="0"/>
                                                          <w:marTop w:val="0"/>
                                                          <w:marBottom w:val="0"/>
                                                          <w:divBdr>
                                                            <w:top w:val="none" w:sz="0" w:space="0" w:color="auto"/>
                                                            <w:left w:val="none" w:sz="0" w:space="0" w:color="auto"/>
                                                            <w:bottom w:val="none" w:sz="0" w:space="0" w:color="auto"/>
                                                            <w:right w:val="none" w:sz="0" w:space="0" w:color="auto"/>
                                                          </w:divBdr>
                                                          <w:divsChild>
                                                            <w:div w:id="1905404739">
                                                              <w:marLeft w:val="0"/>
                                                              <w:marRight w:val="0"/>
                                                              <w:marTop w:val="0"/>
                                                              <w:marBottom w:val="0"/>
                                                              <w:divBdr>
                                                                <w:top w:val="none" w:sz="0" w:space="0" w:color="auto"/>
                                                                <w:left w:val="none" w:sz="0" w:space="0" w:color="auto"/>
                                                                <w:bottom w:val="none" w:sz="0" w:space="0" w:color="auto"/>
                                                                <w:right w:val="none" w:sz="0" w:space="0" w:color="auto"/>
                                                              </w:divBdr>
                                                              <w:divsChild>
                                                                <w:div w:id="2004814705">
                                                                  <w:marLeft w:val="0"/>
                                                                  <w:marRight w:val="0"/>
                                                                  <w:marTop w:val="0"/>
                                                                  <w:marBottom w:val="0"/>
                                                                  <w:divBdr>
                                                                    <w:top w:val="none" w:sz="0" w:space="0" w:color="auto"/>
                                                                    <w:left w:val="none" w:sz="0" w:space="0" w:color="auto"/>
                                                                    <w:bottom w:val="none" w:sz="0" w:space="0" w:color="auto"/>
                                                                    <w:right w:val="none" w:sz="0" w:space="0" w:color="auto"/>
                                                                  </w:divBdr>
                                                                  <w:divsChild>
                                                                    <w:div w:id="58453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61901829">
      <w:bodyDiv w:val="1"/>
      <w:marLeft w:val="0"/>
      <w:marRight w:val="0"/>
      <w:marTop w:val="0"/>
      <w:marBottom w:val="0"/>
      <w:divBdr>
        <w:top w:val="none" w:sz="0" w:space="0" w:color="auto"/>
        <w:left w:val="none" w:sz="0" w:space="0" w:color="auto"/>
        <w:bottom w:val="none" w:sz="0" w:space="0" w:color="auto"/>
        <w:right w:val="none" w:sz="0" w:space="0" w:color="auto"/>
      </w:divBdr>
    </w:div>
    <w:div w:id="430056577">
      <w:bodyDiv w:val="1"/>
      <w:marLeft w:val="0"/>
      <w:marRight w:val="0"/>
      <w:marTop w:val="0"/>
      <w:marBottom w:val="0"/>
      <w:divBdr>
        <w:top w:val="none" w:sz="0" w:space="0" w:color="auto"/>
        <w:left w:val="none" w:sz="0" w:space="0" w:color="auto"/>
        <w:bottom w:val="none" w:sz="0" w:space="0" w:color="auto"/>
        <w:right w:val="none" w:sz="0" w:space="0" w:color="auto"/>
      </w:divBdr>
    </w:div>
    <w:div w:id="431827472">
      <w:bodyDiv w:val="1"/>
      <w:marLeft w:val="0"/>
      <w:marRight w:val="0"/>
      <w:marTop w:val="0"/>
      <w:marBottom w:val="0"/>
      <w:divBdr>
        <w:top w:val="none" w:sz="0" w:space="0" w:color="auto"/>
        <w:left w:val="none" w:sz="0" w:space="0" w:color="auto"/>
        <w:bottom w:val="none" w:sz="0" w:space="0" w:color="auto"/>
        <w:right w:val="none" w:sz="0" w:space="0" w:color="auto"/>
      </w:divBdr>
      <w:divsChild>
        <w:div w:id="1303073985">
          <w:marLeft w:val="0"/>
          <w:marRight w:val="0"/>
          <w:marTop w:val="0"/>
          <w:marBottom w:val="0"/>
          <w:divBdr>
            <w:top w:val="none" w:sz="0" w:space="0" w:color="auto"/>
            <w:left w:val="none" w:sz="0" w:space="0" w:color="auto"/>
            <w:bottom w:val="none" w:sz="0" w:space="0" w:color="auto"/>
            <w:right w:val="none" w:sz="0" w:space="0" w:color="auto"/>
          </w:divBdr>
        </w:div>
        <w:div w:id="508839553">
          <w:marLeft w:val="0"/>
          <w:marRight w:val="0"/>
          <w:marTop w:val="0"/>
          <w:marBottom w:val="0"/>
          <w:divBdr>
            <w:top w:val="none" w:sz="0" w:space="0" w:color="auto"/>
            <w:left w:val="none" w:sz="0" w:space="0" w:color="auto"/>
            <w:bottom w:val="none" w:sz="0" w:space="0" w:color="auto"/>
            <w:right w:val="none" w:sz="0" w:space="0" w:color="auto"/>
          </w:divBdr>
        </w:div>
        <w:div w:id="1828547612">
          <w:marLeft w:val="0"/>
          <w:marRight w:val="0"/>
          <w:marTop w:val="0"/>
          <w:marBottom w:val="0"/>
          <w:divBdr>
            <w:top w:val="none" w:sz="0" w:space="0" w:color="auto"/>
            <w:left w:val="none" w:sz="0" w:space="0" w:color="auto"/>
            <w:bottom w:val="none" w:sz="0" w:space="0" w:color="auto"/>
            <w:right w:val="none" w:sz="0" w:space="0" w:color="auto"/>
          </w:divBdr>
        </w:div>
      </w:divsChild>
    </w:div>
    <w:div w:id="437456692">
      <w:bodyDiv w:val="1"/>
      <w:marLeft w:val="0"/>
      <w:marRight w:val="0"/>
      <w:marTop w:val="0"/>
      <w:marBottom w:val="0"/>
      <w:divBdr>
        <w:top w:val="none" w:sz="0" w:space="0" w:color="auto"/>
        <w:left w:val="none" w:sz="0" w:space="0" w:color="auto"/>
        <w:bottom w:val="none" w:sz="0" w:space="0" w:color="auto"/>
        <w:right w:val="none" w:sz="0" w:space="0" w:color="auto"/>
      </w:divBdr>
    </w:div>
    <w:div w:id="460267509">
      <w:bodyDiv w:val="1"/>
      <w:marLeft w:val="0"/>
      <w:marRight w:val="0"/>
      <w:marTop w:val="0"/>
      <w:marBottom w:val="0"/>
      <w:divBdr>
        <w:top w:val="none" w:sz="0" w:space="0" w:color="auto"/>
        <w:left w:val="none" w:sz="0" w:space="0" w:color="auto"/>
        <w:bottom w:val="none" w:sz="0" w:space="0" w:color="auto"/>
        <w:right w:val="none" w:sz="0" w:space="0" w:color="auto"/>
      </w:divBdr>
      <w:divsChild>
        <w:div w:id="890190552">
          <w:marLeft w:val="0"/>
          <w:marRight w:val="0"/>
          <w:marTop w:val="750"/>
          <w:marBottom w:val="150"/>
          <w:divBdr>
            <w:top w:val="none" w:sz="0" w:space="0" w:color="auto"/>
            <w:left w:val="none" w:sz="0" w:space="0" w:color="auto"/>
            <w:bottom w:val="none" w:sz="0" w:space="0" w:color="auto"/>
            <w:right w:val="none" w:sz="0" w:space="0" w:color="auto"/>
          </w:divBdr>
          <w:divsChild>
            <w:div w:id="1762868947">
              <w:marLeft w:val="0"/>
              <w:marRight w:val="0"/>
              <w:marTop w:val="0"/>
              <w:marBottom w:val="0"/>
              <w:divBdr>
                <w:top w:val="none" w:sz="0" w:space="0" w:color="auto"/>
                <w:left w:val="none" w:sz="0" w:space="0" w:color="auto"/>
                <w:bottom w:val="none" w:sz="0" w:space="0" w:color="auto"/>
                <w:right w:val="none" w:sz="0" w:space="0" w:color="auto"/>
              </w:divBdr>
              <w:divsChild>
                <w:div w:id="566306891">
                  <w:marLeft w:val="0"/>
                  <w:marRight w:val="0"/>
                  <w:marTop w:val="0"/>
                  <w:marBottom w:val="0"/>
                  <w:divBdr>
                    <w:top w:val="none" w:sz="0" w:space="0" w:color="auto"/>
                    <w:left w:val="none" w:sz="0" w:space="0" w:color="auto"/>
                    <w:bottom w:val="none" w:sz="0" w:space="0" w:color="auto"/>
                    <w:right w:val="none" w:sz="0" w:space="0" w:color="auto"/>
                  </w:divBdr>
                  <w:divsChild>
                    <w:div w:id="1207794040">
                      <w:marLeft w:val="0"/>
                      <w:marRight w:val="0"/>
                      <w:marTop w:val="0"/>
                      <w:marBottom w:val="0"/>
                      <w:divBdr>
                        <w:top w:val="none" w:sz="0" w:space="0" w:color="auto"/>
                        <w:left w:val="none" w:sz="0" w:space="0" w:color="auto"/>
                        <w:bottom w:val="none" w:sz="0" w:space="0" w:color="auto"/>
                        <w:right w:val="none" w:sz="0" w:space="0" w:color="auto"/>
                      </w:divBdr>
                      <w:divsChild>
                        <w:div w:id="653875685">
                          <w:marLeft w:val="0"/>
                          <w:marRight w:val="0"/>
                          <w:marTop w:val="0"/>
                          <w:marBottom w:val="0"/>
                          <w:divBdr>
                            <w:top w:val="none" w:sz="0" w:space="0" w:color="auto"/>
                            <w:left w:val="none" w:sz="0" w:space="0" w:color="auto"/>
                            <w:bottom w:val="none" w:sz="0" w:space="0" w:color="auto"/>
                            <w:right w:val="none" w:sz="0" w:space="0" w:color="auto"/>
                          </w:divBdr>
                          <w:divsChild>
                            <w:div w:id="900216173">
                              <w:marLeft w:val="0"/>
                              <w:marRight w:val="0"/>
                              <w:marTop w:val="0"/>
                              <w:marBottom w:val="150"/>
                              <w:divBdr>
                                <w:top w:val="none" w:sz="0" w:space="0" w:color="auto"/>
                                <w:left w:val="none" w:sz="0" w:space="0" w:color="auto"/>
                                <w:bottom w:val="none" w:sz="0" w:space="0" w:color="auto"/>
                                <w:right w:val="none" w:sz="0" w:space="0" w:color="auto"/>
                              </w:divBdr>
                              <w:divsChild>
                                <w:div w:id="1085804049">
                                  <w:marLeft w:val="0"/>
                                  <w:marRight w:val="0"/>
                                  <w:marTop w:val="0"/>
                                  <w:marBottom w:val="0"/>
                                  <w:divBdr>
                                    <w:top w:val="none" w:sz="0" w:space="0" w:color="auto"/>
                                    <w:left w:val="none" w:sz="0" w:space="0" w:color="auto"/>
                                    <w:bottom w:val="none" w:sz="0" w:space="0" w:color="auto"/>
                                    <w:right w:val="none" w:sz="0" w:space="0" w:color="auto"/>
                                  </w:divBdr>
                                  <w:divsChild>
                                    <w:div w:id="1987541476">
                                      <w:marLeft w:val="0"/>
                                      <w:marRight w:val="0"/>
                                      <w:marTop w:val="0"/>
                                      <w:marBottom w:val="0"/>
                                      <w:divBdr>
                                        <w:top w:val="none" w:sz="0" w:space="0" w:color="auto"/>
                                        <w:left w:val="none" w:sz="0" w:space="0" w:color="auto"/>
                                        <w:bottom w:val="none" w:sz="0" w:space="0" w:color="auto"/>
                                        <w:right w:val="none" w:sz="0" w:space="0" w:color="auto"/>
                                      </w:divBdr>
                                      <w:divsChild>
                                        <w:div w:id="177041676">
                                          <w:marLeft w:val="0"/>
                                          <w:marRight w:val="0"/>
                                          <w:marTop w:val="0"/>
                                          <w:marBottom w:val="0"/>
                                          <w:divBdr>
                                            <w:top w:val="none" w:sz="0" w:space="0" w:color="auto"/>
                                            <w:left w:val="none" w:sz="0" w:space="0" w:color="auto"/>
                                            <w:bottom w:val="none" w:sz="0" w:space="0" w:color="auto"/>
                                            <w:right w:val="none" w:sz="0" w:space="0" w:color="auto"/>
                                          </w:divBdr>
                                          <w:divsChild>
                                            <w:div w:id="1673684229">
                                              <w:marLeft w:val="0"/>
                                              <w:marRight w:val="0"/>
                                              <w:marTop w:val="0"/>
                                              <w:marBottom w:val="0"/>
                                              <w:divBdr>
                                                <w:top w:val="none" w:sz="0" w:space="0" w:color="auto"/>
                                                <w:left w:val="none" w:sz="0" w:space="0" w:color="auto"/>
                                                <w:bottom w:val="none" w:sz="0" w:space="0" w:color="auto"/>
                                                <w:right w:val="none" w:sz="0" w:space="0" w:color="auto"/>
                                              </w:divBdr>
                                              <w:divsChild>
                                                <w:div w:id="860896953">
                                                  <w:marLeft w:val="0"/>
                                                  <w:marRight w:val="0"/>
                                                  <w:marTop w:val="0"/>
                                                  <w:marBottom w:val="0"/>
                                                  <w:divBdr>
                                                    <w:top w:val="none" w:sz="0" w:space="0" w:color="auto"/>
                                                    <w:left w:val="none" w:sz="0" w:space="0" w:color="auto"/>
                                                    <w:bottom w:val="none" w:sz="0" w:space="0" w:color="auto"/>
                                                    <w:right w:val="none" w:sz="0" w:space="0" w:color="auto"/>
                                                  </w:divBdr>
                                                  <w:divsChild>
                                                    <w:div w:id="1597516684">
                                                      <w:marLeft w:val="0"/>
                                                      <w:marRight w:val="0"/>
                                                      <w:marTop w:val="0"/>
                                                      <w:marBottom w:val="0"/>
                                                      <w:divBdr>
                                                        <w:top w:val="none" w:sz="0" w:space="0" w:color="auto"/>
                                                        <w:left w:val="none" w:sz="0" w:space="0" w:color="auto"/>
                                                        <w:bottom w:val="none" w:sz="0" w:space="0" w:color="auto"/>
                                                        <w:right w:val="none" w:sz="0" w:space="0" w:color="auto"/>
                                                      </w:divBdr>
                                                      <w:divsChild>
                                                        <w:div w:id="9964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9121761">
      <w:bodyDiv w:val="1"/>
      <w:marLeft w:val="0"/>
      <w:marRight w:val="0"/>
      <w:marTop w:val="0"/>
      <w:marBottom w:val="0"/>
      <w:divBdr>
        <w:top w:val="none" w:sz="0" w:space="0" w:color="auto"/>
        <w:left w:val="none" w:sz="0" w:space="0" w:color="auto"/>
        <w:bottom w:val="none" w:sz="0" w:space="0" w:color="auto"/>
        <w:right w:val="none" w:sz="0" w:space="0" w:color="auto"/>
      </w:divBdr>
      <w:divsChild>
        <w:div w:id="360860024">
          <w:marLeft w:val="0"/>
          <w:marRight w:val="0"/>
          <w:marTop w:val="0"/>
          <w:marBottom w:val="0"/>
          <w:divBdr>
            <w:top w:val="none" w:sz="0" w:space="0" w:color="auto"/>
            <w:left w:val="none" w:sz="0" w:space="0" w:color="auto"/>
            <w:bottom w:val="none" w:sz="0" w:space="0" w:color="auto"/>
            <w:right w:val="none" w:sz="0" w:space="0" w:color="auto"/>
          </w:divBdr>
        </w:div>
        <w:div w:id="369888487">
          <w:marLeft w:val="0"/>
          <w:marRight w:val="0"/>
          <w:marTop w:val="0"/>
          <w:marBottom w:val="0"/>
          <w:divBdr>
            <w:top w:val="none" w:sz="0" w:space="0" w:color="auto"/>
            <w:left w:val="none" w:sz="0" w:space="0" w:color="auto"/>
            <w:bottom w:val="none" w:sz="0" w:space="0" w:color="auto"/>
            <w:right w:val="none" w:sz="0" w:space="0" w:color="auto"/>
          </w:divBdr>
        </w:div>
        <w:div w:id="2137140430">
          <w:marLeft w:val="0"/>
          <w:marRight w:val="0"/>
          <w:marTop w:val="0"/>
          <w:marBottom w:val="0"/>
          <w:divBdr>
            <w:top w:val="none" w:sz="0" w:space="0" w:color="auto"/>
            <w:left w:val="none" w:sz="0" w:space="0" w:color="auto"/>
            <w:bottom w:val="none" w:sz="0" w:space="0" w:color="auto"/>
            <w:right w:val="none" w:sz="0" w:space="0" w:color="auto"/>
          </w:divBdr>
        </w:div>
        <w:div w:id="1734280381">
          <w:marLeft w:val="0"/>
          <w:marRight w:val="0"/>
          <w:marTop w:val="0"/>
          <w:marBottom w:val="0"/>
          <w:divBdr>
            <w:top w:val="none" w:sz="0" w:space="0" w:color="auto"/>
            <w:left w:val="none" w:sz="0" w:space="0" w:color="auto"/>
            <w:bottom w:val="none" w:sz="0" w:space="0" w:color="auto"/>
            <w:right w:val="none" w:sz="0" w:space="0" w:color="auto"/>
          </w:divBdr>
        </w:div>
        <w:div w:id="1596933751">
          <w:marLeft w:val="0"/>
          <w:marRight w:val="0"/>
          <w:marTop w:val="0"/>
          <w:marBottom w:val="0"/>
          <w:divBdr>
            <w:top w:val="none" w:sz="0" w:space="0" w:color="auto"/>
            <w:left w:val="none" w:sz="0" w:space="0" w:color="auto"/>
            <w:bottom w:val="none" w:sz="0" w:space="0" w:color="auto"/>
            <w:right w:val="none" w:sz="0" w:space="0" w:color="auto"/>
          </w:divBdr>
        </w:div>
        <w:div w:id="1750226553">
          <w:marLeft w:val="0"/>
          <w:marRight w:val="0"/>
          <w:marTop w:val="0"/>
          <w:marBottom w:val="0"/>
          <w:divBdr>
            <w:top w:val="none" w:sz="0" w:space="0" w:color="auto"/>
            <w:left w:val="none" w:sz="0" w:space="0" w:color="auto"/>
            <w:bottom w:val="none" w:sz="0" w:space="0" w:color="auto"/>
            <w:right w:val="none" w:sz="0" w:space="0" w:color="auto"/>
          </w:divBdr>
        </w:div>
        <w:div w:id="2019772962">
          <w:marLeft w:val="0"/>
          <w:marRight w:val="0"/>
          <w:marTop w:val="0"/>
          <w:marBottom w:val="0"/>
          <w:divBdr>
            <w:top w:val="none" w:sz="0" w:space="0" w:color="auto"/>
            <w:left w:val="none" w:sz="0" w:space="0" w:color="auto"/>
            <w:bottom w:val="none" w:sz="0" w:space="0" w:color="auto"/>
            <w:right w:val="none" w:sz="0" w:space="0" w:color="auto"/>
          </w:divBdr>
        </w:div>
        <w:div w:id="729766706">
          <w:marLeft w:val="0"/>
          <w:marRight w:val="0"/>
          <w:marTop w:val="0"/>
          <w:marBottom w:val="0"/>
          <w:divBdr>
            <w:top w:val="none" w:sz="0" w:space="0" w:color="auto"/>
            <w:left w:val="none" w:sz="0" w:space="0" w:color="auto"/>
            <w:bottom w:val="none" w:sz="0" w:space="0" w:color="auto"/>
            <w:right w:val="none" w:sz="0" w:space="0" w:color="auto"/>
          </w:divBdr>
        </w:div>
      </w:divsChild>
    </w:div>
    <w:div w:id="538398616">
      <w:bodyDiv w:val="1"/>
      <w:marLeft w:val="0"/>
      <w:marRight w:val="0"/>
      <w:marTop w:val="0"/>
      <w:marBottom w:val="0"/>
      <w:divBdr>
        <w:top w:val="none" w:sz="0" w:space="0" w:color="auto"/>
        <w:left w:val="none" w:sz="0" w:space="0" w:color="auto"/>
        <w:bottom w:val="none" w:sz="0" w:space="0" w:color="auto"/>
        <w:right w:val="none" w:sz="0" w:space="0" w:color="auto"/>
      </w:divBdr>
    </w:div>
    <w:div w:id="565726222">
      <w:bodyDiv w:val="1"/>
      <w:marLeft w:val="0"/>
      <w:marRight w:val="0"/>
      <w:marTop w:val="0"/>
      <w:marBottom w:val="0"/>
      <w:divBdr>
        <w:top w:val="none" w:sz="0" w:space="0" w:color="auto"/>
        <w:left w:val="none" w:sz="0" w:space="0" w:color="auto"/>
        <w:bottom w:val="none" w:sz="0" w:space="0" w:color="auto"/>
        <w:right w:val="none" w:sz="0" w:space="0" w:color="auto"/>
      </w:divBdr>
    </w:div>
    <w:div w:id="618797185">
      <w:bodyDiv w:val="1"/>
      <w:marLeft w:val="0"/>
      <w:marRight w:val="0"/>
      <w:marTop w:val="0"/>
      <w:marBottom w:val="0"/>
      <w:divBdr>
        <w:top w:val="none" w:sz="0" w:space="0" w:color="auto"/>
        <w:left w:val="none" w:sz="0" w:space="0" w:color="auto"/>
        <w:bottom w:val="none" w:sz="0" w:space="0" w:color="auto"/>
        <w:right w:val="none" w:sz="0" w:space="0" w:color="auto"/>
      </w:divBdr>
    </w:div>
    <w:div w:id="648830348">
      <w:bodyDiv w:val="1"/>
      <w:marLeft w:val="0"/>
      <w:marRight w:val="0"/>
      <w:marTop w:val="100"/>
      <w:marBottom w:val="100"/>
      <w:divBdr>
        <w:top w:val="single" w:sz="6" w:space="0" w:color="000000"/>
        <w:left w:val="single" w:sz="6" w:space="0" w:color="000000"/>
        <w:bottom w:val="single" w:sz="6" w:space="0" w:color="000000"/>
        <w:right w:val="single" w:sz="6" w:space="0" w:color="000000"/>
      </w:divBdr>
      <w:divsChild>
        <w:div w:id="1453665995">
          <w:marLeft w:val="0"/>
          <w:marRight w:val="0"/>
          <w:marTop w:val="150"/>
          <w:marBottom w:val="100"/>
          <w:divBdr>
            <w:top w:val="none" w:sz="0" w:space="0" w:color="auto"/>
            <w:left w:val="none" w:sz="0" w:space="0" w:color="auto"/>
            <w:bottom w:val="none" w:sz="0" w:space="0" w:color="auto"/>
            <w:right w:val="none" w:sz="0" w:space="0" w:color="auto"/>
          </w:divBdr>
          <w:divsChild>
            <w:div w:id="2100328832">
              <w:marLeft w:val="-225"/>
              <w:marRight w:val="-375"/>
              <w:marTop w:val="0"/>
              <w:marBottom w:val="0"/>
              <w:divBdr>
                <w:top w:val="none" w:sz="0" w:space="0" w:color="auto"/>
                <w:left w:val="none" w:sz="0" w:space="0" w:color="auto"/>
                <w:bottom w:val="none" w:sz="0" w:space="0" w:color="auto"/>
                <w:right w:val="none" w:sz="0" w:space="0" w:color="auto"/>
              </w:divBdr>
              <w:divsChild>
                <w:div w:id="1192259028">
                  <w:marLeft w:val="0"/>
                  <w:marRight w:val="0"/>
                  <w:marTop w:val="0"/>
                  <w:marBottom w:val="0"/>
                  <w:divBdr>
                    <w:top w:val="none" w:sz="0" w:space="0" w:color="auto"/>
                    <w:left w:val="none" w:sz="0" w:space="0" w:color="auto"/>
                    <w:bottom w:val="none" w:sz="0" w:space="0" w:color="auto"/>
                    <w:right w:val="none" w:sz="0" w:space="0" w:color="auto"/>
                  </w:divBdr>
                  <w:divsChild>
                    <w:div w:id="1402099299">
                      <w:marLeft w:val="-225"/>
                      <w:marRight w:val="-375"/>
                      <w:marTop w:val="0"/>
                      <w:marBottom w:val="0"/>
                      <w:divBdr>
                        <w:top w:val="none" w:sz="0" w:space="0" w:color="auto"/>
                        <w:left w:val="none" w:sz="0" w:space="0" w:color="auto"/>
                        <w:bottom w:val="none" w:sz="0" w:space="0" w:color="auto"/>
                        <w:right w:val="none" w:sz="0" w:space="0" w:color="auto"/>
                      </w:divBdr>
                      <w:divsChild>
                        <w:div w:id="1943417495">
                          <w:marLeft w:val="0"/>
                          <w:marRight w:val="0"/>
                          <w:marTop w:val="0"/>
                          <w:marBottom w:val="0"/>
                          <w:divBdr>
                            <w:top w:val="none" w:sz="0" w:space="0" w:color="auto"/>
                            <w:left w:val="none" w:sz="0" w:space="0" w:color="auto"/>
                            <w:bottom w:val="none" w:sz="0" w:space="0" w:color="auto"/>
                            <w:right w:val="none" w:sz="0" w:space="0" w:color="auto"/>
                          </w:divBdr>
                          <w:divsChild>
                            <w:div w:id="1644852912">
                              <w:marLeft w:val="0"/>
                              <w:marRight w:val="0"/>
                              <w:marTop w:val="0"/>
                              <w:marBottom w:val="0"/>
                              <w:divBdr>
                                <w:top w:val="none" w:sz="0" w:space="0" w:color="auto"/>
                                <w:left w:val="none" w:sz="0" w:space="0" w:color="auto"/>
                                <w:bottom w:val="none" w:sz="0" w:space="0" w:color="auto"/>
                                <w:right w:val="none" w:sz="0" w:space="0" w:color="auto"/>
                              </w:divBdr>
                              <w:divsChild>
                                <w:div w:id="1374380822">
                                  <w:marLeft w:val="0"/>
                                  <w:marRight w:val="0"/>
                                  <w:marTop w:val="0"/>
                                  <w:marBottom w:val="0"/>
                                  <w:divBdr>
                                    <w:top w:val="none" w:sz="0" w:space="0" w:color="auto"/>
                                    <w:left w:val="none" w:sz="0" w:space="0" w:color="auto"/>
                                    <w:bottom w:val="none" w:sz="0" w:space="0" w:color="auto"/>
                                    <w:right w:val="none" w:sz="0" w:space="0" w:color="auto"/>
                                  </w:divBdr>
                                  <w:divsChild>
                                    <w:div w:id="711274658">
                                      <w:marLeft w:val="0"/>
                                      <w:marRight w:val="0"/>
                                      <w:marTop w:val="0"/>
                                      <w:marBottom w:val="0"/>
                                      <w:divBdr>
                                        <w:top w:val="single" w:sz="2" w:space="0" w:color="auto"/>
                                        <w:left w:val="single" w:sz="2" w:space="0" w:color="auto"/>
                                        <w:bottom w:val="single" w:sz="2" w:space="0" w:color="auto"/>
                                        <w:right w:val="single" w:sz="2" w:space="0" w:color="auto"/>
                                      </w:divBdr>
                                      <w:divsChild>
                                        <w:div w:id="189416080">
                                          <w:marLeft w:val="0"/>
                                          <w:marRight w:val="0"/>
                                          <w:marTop w:val="0"/>
                                          <w:marBottom w:val="0"/>
                                          <w:divBdr>
                                            <w:top w:val="none" w:sz="0" w:space="0" w:color="auto"/>
                                            <w:left w:val="none" w:sz="0" w:space="0" w:color="auto"/>
                                            <w:bottom w:val="none" w:sz="0" w:space="0" w:color="auto"/>
                                            <w:right w:val="none" w:sz="0" w:space="0" w:color="auto"/>
                                          </w:divBdr>
                                          <w:divsChild>
                                            <w:div w:id="1655137297">
                                              <w:marLeft w:val="0"/>
                                              <w:marRight w:val="0"/>
                                              <w:marTop w:val="0"/>
                                              <w:marBottom w:val="0"/>
                                              <w:divBdr>
                                                <w:top w:val="none" w:sz="0" w:space="0" w:color="auto"/>
                                                <w:left w:val="none" w:sz="0" w:space="0" w:color="auto"/>
                                                <w:bottom w:val="none" w:sz="0" w:space="0" w:color="auto"/>
                                                <w:right w:val="none" w:sz="0" w:space="0" w:color="auto"/>
                                              </w:divBdr>
                                              <w:divsChild>
                                                <w:div w:id="48457761">
                                                  <w:marLeft w:val="-225"/>
                                                  <w:marRight w:val="-375"/>
                                                  <w:marTop w:val="0"/>
                                                  <w:marBottom w:val="0"/>
                                                  <w:divBdr>
                                                    <w:top w:val="none" w:sz="0" w:space="0" w:color="auto"/>
                                                    <w:left w:val="none" w:sz="0" w:space="0" w:color="auto"/>
                                                    <w:bottom w:val="none" w:sz="0" w:space="0" w:color="auto"/>
                                                    <w:right w:val="none" w:sz="0" w:space="0" w:color="auto"/>
                                                  </w:divBdr>
                                                  <w:divsChild>
                                                    <w:div w:id="24335766">
                                                      <w:marLeft w:val="0"/>
                                                      <w:marRight w:val="0"/>
                                                      <w:marTop w:val="0"/>
                                                      <w:marBottom w:val="0"/>
                                                      <w:divBdr>
                                                        <w:top w:val="none" w:sz="0" w:space="0" w:color="auto"/>
                                                        <w:left w:val="none" w:sz="0" w:space="0" w:color="auto"/>
                                                        <w:bottom w:val="none" w:sz="0" w:space="0" w:color="auto"/>
                                                        <w:right w:val="none" w:sz="0" w:space="0" w:color="auto"/>
                                                      </w:divBdr>
                                                      <w:divsChild>
                                                        <w:div w:id="455102273">
                                                          <w:marLeft w:val="0"/>
                                                          <w:marRight w:val="0"/>
                                                          <w:marTop w:val="0"/>
                                                          <w:marBottom w:val="0"/>
                                                          <w:divBdr>
                                                            <w:top w:val="none" w:sz="0" w:space="0" w:color="auto"/>
                                                            <w:left w:val="none" w:sz="0" w:space="0" w:color="auto"/>
                                                            <w:bottom w:val="none" w:sz="0" w:space="0" w:color="auto"/>
                                                            <w:right w:val="none" w:sz="0" w:space="0" w:color="auto"/>
                                                          </w:divBdr>
                                                          <w:divsChild>
                                                            <w:div w:id="606430743">
                                                              <w:marLeft w:val="0"/>
                                                              <w:marRight w:val="0"/>
                                                              <w:marTop w:val="0"/>
                                                              <w:marBottom w:val="0"/>
                                                              <w:divBdr>
                                                                <w:top w:val="none" w:sz="0" w:space="0" w:color="auto"/>
                                                                <w:left w:val="none" w:sz="0" w:space="0" w:color="auto"/>
                                                                <w:bottom w:val="none" w:sz="0" w:space="0" w:color="auto"/>
                                                                <w:right w:val="none" w:sz="0" w:space="0" w:color="auto"/>
                                                              </w:divBdr>
                                                              <w:divsChild>
                                                                <w:div w:id="2024936704">
                                                                  <w:marLeft w:val="0"/>
                                                                  <w:marRight w:val="0"/>
                                                                  <w:marTop w:val="0"/>
                                                                  <w:marBottom w:val="0"/>
                                                                  <w:divBdr>
                                                                    <w:top w:val="none" w:sz="0" w:space="0" w:color="auto"/>
                                                                    <w:left w:val="none" w:sz="0" w:space="0" w:color="auto"/>
                                                                    <w:bottom w:val="none" w:sz="0" w:space="0" w:color="auto"/>
                                                                    <w:right w:val="none" w:sz="0" w:space="0" w:color="auto"/>
                                                                  </w:divBdr>
                                                                  <w:divsChild>
                                                                    <w:div w:id="166562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52762738">
      <w:bodyDiv w:val="1"/>
      <w:marLeft w:val="0"/>
      <w:marRight w:val="0"/>
      <w:marTop w:val="0"/>
      <w:marBottom w:val="0"/>
      <w:divBdr>
        <w:top w:val="none" w:sz="0" w:space="0" w:color="auto"/>
        <w:left w:val="none" w:sz="0" w:space="0" w:color="auto"/>
        <w:bottom w:val="none" w:sz="0" w:space="0" w:color="auto"/>
        <w:right w:val="none" w:sz="0" w:space="0" w:color="auto"/>
      </w:divBdr>
      <w:divsChild>
        <w:div w:id="387606407">
          <w:marLeft w:val="0"/>
          <w:marRight w:val="0"/>
          <w:marTop w:val="0"/>
          <w:marBottom w:val="0"/>
          <w:divBdr>
            <w:top w:val="none" w:sz="0" w:space="0" w:color="auto"/>
            <w:left w:val="none" w:sz="0" w:space="0" w:color="auto"/>
            <w:bottom w:val="none" w:sz="0" w:space="0" w:color="auto"/>
            <w:right w:val="none" w:sz="0" w:space="0" w:color="auto"/>
          </w:divBdr>
        </w:div>
        <w:div w:id="1142237575">
          <w:marLeft w:val="0"/>
          <w:marRight w:val="0"/>
          <w:marTop w:val="0"/>
          <w:marBottom w:val="0"/>
          <w:divBdr>
            <w:top w:val="none" w:sz="0" w:space="0" w:color="auto"/>
            <w:left w:val="none" w:sz="0" w:space="0" w:color="auto"/>
            <w:bottom w:val="none" w:sz="0" w:space="0" w:color="auto"/>
            <w:right w:val="none" w:sz="0" w:space="0" w:color="auto"/>
          </w:divBdr>
        </w:div>
      </w:divsChild>
    </w:div>
    <w:div w:id="710106643">
      <w:bodyDiv w:val="1"/>
      <w:marLeft w:val="0"/>
      <w:marRight w:val="0"/>
      <w:marTop w:val="0"/>
      <w:marBottom w:val="0"/>
      <w:divBdr>
        <w:top w:val="none" w:sz="0" w:space="0" w:color="auto"/>
        <w:left w:val="none" w:sz="0" w:space="0" w:color="auto"/>
        <w:bottom w:val="none" w:sz="0" w:space="0" w:color="auto"/>
        <w:right w:val="none" w:sz="0" w:space="0" w:color="auto"/>
      </w:divBdr>
      <w:divsChild>
        <w:div w:id="507602681">
          <w:marLeft w:val="0"/>
          <w:marRight w:val="0"/>
          <w:marTop w:val="0"/>
          <w:marBottom w:val="0"/>
          <w:divBdr>
            <w:top w:val="none" w:sz="0" w:space="0" w:color="auto"/>
            <w:left w:val="none" w:sz="0" w:space="0" w:color="auto"/>
            <w:bottom w:val="none" w:sz="0" w:space="0" w:color="auto"/>
            <w:right w:val="none" w:sz="0" w:space="0" w:color="auto"/>
          </w:divBdr>
        </w:div>
        <w:div w:id="208804228">
          <w:marLeft w:val="0"/>
          <w:marRight w:val="0"/>
          <w:marTop w:val="0"/>
          <w:marBottom w:val="0"/>
          <w:divBdr>
            <w:top w:val="none" w:sz="0" w:space="0" w:color="auto"/>
            <w:left w:val="none" w:sz="0" w:space="0" w:color="auto"/>
            <w:bottom w:val="none" w:sz="0" w:space="0" w:color="auto"/>
            <w:right w:val="none" w:sz="0" w:space="0" w:color="auto"/>
          </w:divBdr>
        </w:div>
        <w:div w:id="1788311812">
          <w:marLeft w:val="0"/>
          <w:marRight w:val="0"/>
          <w:marTop w:val="0"/>
          <w:marBottom w:val="0"/>
          <w:divBdr>
            <w:top w:val="none" w:sz="0" w:space="0" w:color="auto"/>
            <w:left w:val="none" w:sz="0" w:space="0" w:color="auto"/>
            <w:bottom w:val="none" w:sz="0" w:space="0" w:color="auto"/>
            <w:right w:val="none" w:sz="0" w:space="0" w:color="auto"/>
          </w:divBdr>
        </w:div>
      </w:divsChild>
    </w:div>
    <w:div w:id="855652845">
      <w:bodyDiv w:val="1"/>
      <w:marLeft w:val="0"/>
      <w:marRight w:val="0"/>
      <w:marTop w:val="0"/>
      <w:marBottom w:val="0"/>
      <w:divBdr>
        <w:top w:val="none" w:sz="0" w:space="0" w:color="auto"/>
        <w:left w:val="none" w:sz="0" w:space="0" w:color="auto"/>
        <w:bottom w:val="none" w:sz="0" w:space="0" w:color="auto"/>
        <w:right w:val="none" w:sz="0" w:space="0" w:color="auto"/>
      </w:divBdr>
    </w:div>
    <w:div w:id="872302216">
      <w:bodyDiv w:val="1"/>
      <w:marLeft w:val="0"/>
      <w:marRight w:val="0"/>
      <w:marTop w:val="0"/>
      <w:marBottom w:val="0"/>
      <w:divBdr>
        <w:top w:val="none" w:sz="0" w:space="0" w:color="auto"/>
        <w:left w:val="none" w:sz="0" w:space="0" w:color="auto"/>
        <w:bottom w:val="none" w:sz="0" w:space="0" w:color="auto"/>
        <w:right w:val="none" w:sz="0" w:space="0" w:color="auto"/>
      </w:divBdr>
    </w:div>
    <w:div w:id="943150045">
      <w:bodyDiv w:val="1"/>
      <w:marLeft w:val="0"/>
      <w:marRight w:val="0"/>
      <w:marTop w:val="0"/>
      <w:marBottom w:val="0"/>
      <w:divBdr>
        <w:top w:val="none" w:sz="0" w:space="0" w:color="auto"/>
        <w:left w:val="none" w:sz="0" w:space="0" w:color="auto"/>
        <w:bottom w:val="none" w:sz="0" w:space="0" w:color="auto"/>
        <w:right w:val="none" w:sz="0" w:space="0" w:color="auto"/>
      </w:divBdr>
    </w:div>
    <w:div w:id="946888152">
      <w:bodyDiv w:val="1"/>
      <w:marLeft w:val="0"/>
      <w:marRight w:val="0"/>
      <w:marTop w:val="0"/>
      <w:marBottom w:val="0"/>
      <w:divBdr>
        <w:top w:val="none" w:sz="0" w:space="0" w:color="auto"/>
        <w:left w:val="none" w:sz="0" w:space="0" w:color="auto"/>
        <w:bottom w:val="none" w:sz="0" w:space="0" w:color="auto"/>
        <w:right w:val="none" w:sz="0" w:space="0" w:color="auto"/>
      </w:divBdr>
    </w:div>
    <w:div w:id="1072234827">
      <w:bodyDiv w:val="1"/>
      <w:marLeft w:val="0"/>
      <w:marRight w:val="0"/>
      <w:marTop w:val="0"/>
      <w:marBottom w:val="0"/>
      <w:divBdr>
        <w:top w:val="none" w:sz="0" w:space="0" w:color="auto"/>
        <w:left w:val="none" w:sz="0" w:space="0" w:color="auto"/>
        <w:bottom w:val="none" w:sz="0" w:space="0" w:color="auto"/>
        <w:right w:val="none" w:sz="0" w:space="0" w:color="auto"/>
      </w:divBdr>
    </w:div>
    <w:div w:id="1164852640">
      <w:bodyDiv w:val="1"/>
      <w:marLeft w:val="0"/>
      <w:marRight w:val="0"/>
      <w:marTop w:val="0"/>
      <w:marBottom w:val="0"/>
      <w:divBdr>
        <w:top w:val="none" w:sz="0" w:space="0" w:color="auto"/>
        <w:left w:val="none" w:sz="0" w:space="0" w:color="auto"/>
        <w:bottom w:val="none" w:sz="0" w:space="0" w:color="auto"/>
        <w:right w:val="none" w:sz="0" w:space="0" w:color="auto"/>
      </w:divBdr>
    </w:div>
    <w:div w:id="1193111692">
      <w:bodyDiv w:val="1"/>
      <w:marLeft w:val="0"/>
      <w:marRight w:val="0"/>
      <w:marTop w:val="0"/>
      <w:marBottom w:val="0"/>
      <w:divBdr>
        <w:top w:val="none" w:sz="0" w:space="0" w:color="auto"/>
        <w:left w:val="none" w:sz="0" w:space="0" w:color="auto"/>
        <w:bottom w:val="none" w:sz="0" w:space="0" w:color="auto"/>
        <w:right w:val="none" w:sz="0" w:space="0" w:color="auto"/>
      </w:divBdr>
    </w:div>
    <w:div w:id="1279331951">
      <w:bodyDiv w:val="1"/>
      <w:marLeft w:val="0"/>
      <w:marRight w:val="0"/>
      <w:marTop w:val="0"/>
      <w:marBottom w:val="0"/>
      <w:divBdr>
        <w:top w:val="none" w:sz="0" w:space="0" w:color="auto"/>
        <w:left w:val="none" w:sz="0" w:space="0" w:color="auto"/>
        <w:bottom w:val="none" w:sz="0" w:space="0" w:color="auto"/>
        <w:right w:val="none" w:sz="0" w:space="0" w:color="auto"/>
      </w:divBdr>
      <w:divsChild>
        <w:div w:id="469245397">
          <w:marLeft w:val="0"/>
          <w:marRight w:val="0"/>
          <w:marTop w:val="0"/>
          <w:marBottom w:val="0"/>
          <w:divBdr>
            <w:top w:val="none" w:sz="0" w:space="0" w:color="auto"/>
            <w:left w:val="none" w:sz="0" w:space="0" w:color="auto"/>
            <w:bottom w:val="none" w:sz="0" w:space="0" w:color="auto"/>
            <w:right w:val="none" w:sz="0" w:space="0" w:color="auto"/>
          </w:divBdr>
        </w:div>
        <w:div w:id="77598256">
          <w:marLeft w:val="0"/>
          <w:marRight w:val="0"/>
          <w:marTop w:val="0"/>
          <w:marBottom w:val="0"/>
          <w:divBdr>
            <w:top w:val="none" w:sz="0" w:space="0" w:color="auto"/>
            <w:left w:val="none" w:sz="0" w:space="0" w:color="auto"/>
            <w:bottom w:val="none" w:sz="0" w:space="0" w:color="auto"/>
            <w:right w:val="none" w:sz="0" w:space="0" w:color="auto"/>
          </w:divBdr>
        </w:div>
        <w:div w:id="1404835730">
          <w:marLeft w:val="0"/>
          <w:marRight w:val="0"/>
          <w:marTop w:val="0"/>
          <w:marBottom w:val="0"/>
          <w:divBdr>
            <w:top w:val="none" w:sz="0" w:space="0" w:color="auto"/>
            <w:left w:val="none" w:sz="0" w:space="0" w:color="auto"/>
            <w:bottom w:val="none" w:sz="0" w:space="0" w:color="auto"/>
            <w:right w:val="none" w:sz="0" w:space="0" w:color="auto"/>
          </w:divBdr>
        </w:div>
      </w:divsChild>
    </w:div>
    <w:div w:id="1319185190">
      <w:bodyDiv w:val="1"/>
      <w:marLeft w:val="0"/>
      <w:marRight w:val="0"/>
      <w:marTop w:val="0"/>
      <w:marBottom w:val="0"/>
      <w:divBdr>
        <w:top w:val="none" w:sz="0" w:space="0" w:color="auto"/>
        <w:left w:val="none" w:sz="0" w:space="0" w:color="auto"/>
        <w:bottom w:val="none" w:sz="0" w:space="0" w:color="auto"/>
        <w:right w:val="none" w:sz="0" w:space="0" w:color="auto"/>
      </w:divBdr>
    </w:div>
    <w:div w:id="1354770282">
      <w:bodyDiv w:val="1"/>
      <w:marLeft w:val="0"/>
      <w:marRight w:val="0"/>
      <w:marTop w:val="0"/>
      <w:marBottom w:val="0"/>
      <w:divBdr>
        <w:top w:val="none" w:sz="0" w:space="0" w:color="auto"/>
        <w:left w:val="none" w:sz="0" w:space="0" w:color="auto"/>
        <w:bottom w:val="none" w:sz="0" w:space="0" w:color="auto"/>
        <w:right w:val="none" w:sz="0" w:space="0" w:color="auto"/>
      </w:divBdr>
      <w:divsChild>
        <w:div w:id="1635870255">
          <w:marLeft w:val="0"/>
          <w:marRight w:val="0"/>
          <w:marTop w:val="0"/>
          <w:marBottom w:val="0"/>
          <w:divBdr>
            <w:top w:val="none" w:sz="0" w:space="0" w:color="auto"/>
            <w:left w:val="none" w:sz="0" w:space="0" w:color="auto"/>
            <w:bottom w:val="none" w:sz="0" w:space="0" w:color="auto"/>
            <w:right w:val="none" w:sz="0" w:space="0" w:color="auto"/>
          </w:divBdr>
        </w:div>
        <w:div w:id="1090734948">
          <w:marLeft w:val="0"/>
          <w:marRight w:val="0"/>
          <w:marTop w:val="0"/>
          <w:marBottom w:val="0"/>
          <w:divBdr>
            <w:top w:val="none" w:sz="0" w:space="0" w:color="auto"/>
            <w:left w:val="none" w:sz="0" w:space="0" w:color="auto"/>
            <w:bottom w:val="none" w:sz="0" w:space="0" w:color="auto"/>
            <w:right w:val="none" w:sz="0" w:space="0" w:color="auto"/>
          </w:divBdr>
        </w:div>
      </w:divsChild>
    </w:div>
    <w:div w:id="1378313735">
      <w:bodyDiv w:val="1"/>
      <w:marLeft w:val="0"/>
      <w:marRight w:val="0"/>
      <w:marTop w:val="0"/>
      <w:marBottom w:val="0"/>
      <w:divBdr>
        <w:top w:val="none" w:sz="0" w:space="0" w:color="auto"/>
        <w:left w:val="none" w:sz="0" w:space="0" w:color="auto"/>
        <w:bottom w:val="none" w:sz="0" w:space="0" w:color="auto"/>
        <w:right w:val="none" w:sz="0" w:space="0" w:color="auto"/>
      </w:divBdr>
      <w:divsChild>
        <w:div w:id="1654334577">
          <w:marLeft w:val="0"/>
          <w:marRight w:val="0"/>
          <w:marTop w:val="0"/>
          <w:marBottom w:val="0"/>
          <w:divBdr>
            <w:top w:val="none" w:sz="0" w:space="0" w:color="auto"/>
            <w:left w:val="none" w:sz="0" w:space="0" w:color="auto"/>
            <w:bottom w:val="none" w:sz="0" w:space="0" w:color="auto"/>
            <w:right w:val="none" w:sz="0" w:space="0" w:color="auto"/>
          </w:divBdr>
        </w:div>
        <w:div w:id="261499081">
          <w:marLeft w:val="0"/>
          <w:marRight w:val="0"/>
          <w:marTop w:val="0"/>
          <w:marBottom w:val="0"/>
          <w:divBdr>
            <w:top w:val="none" w:sz="0" w:space="0" w:color="auto"/>
            <w:left w:val="none" w:sz="0" w:space="0" w:color="auto"/>
            <w:bottom w:val="none" w:sz="0" w:space="0" w:color="auto"/>
            <w:right w:val="none" w:sz="0" w:space="0" w:color="auto"/>
          </w:divBdr>
        </w:div>
        <w:div w:id="1244141744">
          <w:marLeft w:val="0"/>
          <w:marRight w:val="0"/>
          <w:marTop w:val="0"/>
          <w:marBottom w:val="0"/>
          <w:divBdr>
            <w:top w:val="none" w:sz="0" w:space="0" w:color="auto"/>
            <w:left w:val="none" w:sz="0" w:space="0" w:color="auto"/>
            <w:bottom w:val="none" w:sz="0" w:space="0" w:color="auto"/>
            <w:right w:val="none" w:sz="0" w:space="0" w:color="auto"/>
          </w:divBdr>
        </w:div>
        <w:div w:id="529223226">
          <w:marLeft w:val="0"/>
          <w:marRight w:val="0"/>
          <w:marTop w:val="0"/>
          <w:marBottom w:val="0"/>
          <w:divBdr>
            <w:top w:val="none" w:sz="0" w:space="0" w:color="auto"/>
            <w:left w:val="none" w:sz="0" w:space="0" w:color="auto"/>
            <w:bottom w:val="none" w:sz="0" w:space="0" w:color="auto"/>
            <w:right w:val="none" w:sz="0" w:space="0" w:color="auto"/>
          </w:divBdr>
        </w:div>
        <w:div w:id="651132058">
          <w:marLeft w:val="0"/>
          <w:marRight w:val="0"/>
          <w:marTop w:val="0"/>
          <w:marBottom w:val="0"/>
          <w:divBdr>
            <w:top w:val="none" w:sz="0" w:space="0" w:color="auto"/>
            <w:left w:val="none" w:sz="0" w:space="0" w:color="auto"/>
            <w:bottom w:val="none" w:sz="0" w:space="0" w:color="auto"/>
            <w:right w:val="none" w:sz="0" w:space="0" w:color="auto"/>
          </w:divBdr>
        </w:div>
        <w:div w:id="1165318501">
          <w:marLeft w:val="0"/>
          <w:marRight w:val="0"/>
          <w:marTop w:val="0"/>
          <w:marBottom w:val="0"/>
          <w:divBdr>
            <w:top w:val="none" w:sz="0" w:space="0" w:color="auto"/>
            <w:left w:val="none" w:sz="0" w:space="0" w:color="auto"/>
            <w:bottom w:val="none" w:sz="0" w:space="0" w:color="auto"/>
            <w:right w:val="none" w:sz="0" w:space="0" w:color="auto"/>
          </w:divBdr>
        </w:div>
        <w:div w:id="308170513">
          <w:marLeft w:val="0"/>
          <w:marRight w:val="0"/>
          <w:marTop w:val="0"/>
          <w:marBottom w:val="0"/>
          <w:divBdr>
            <w:top w:val="none" w:sz="0" w:space="0" w:color="auto"/>
            <w:left w:val="none" w:sz="0" w:space="0" w:color="auto"/>
            <w:bottom w:val="none" w:sz="0" w:space="0" w:color="auto"/>
            <w:right w:val="none" w:sz="0" w:space="0" w:color="auto"/>
          </w:divBdr>
        </w:div>
      </w:divsChild>
    </w:div>
    <w:div w:id="1434671303">
      <w:bodyDiv w:val="1"/>
      <w:marLeft w:val="0"/>
      <w:marRight w:val="0"/>
      <w:marTop w:val="0"/>
      <w:marBottom w:val="0"/>
      <w:divBdr>
        <w:top w:val="none" w:sz="0" w:space="0" w:color="auto"/>
        <w:left w:val="none" w:sz="0" w:space="0" w:color="auto"/>
        <w:bottom w:val="none" w:sz="0" w:space="0" w:color="auto"/>
        <w:right w:val="none" w:sz="0" w:space="0" w:color="auto"/>
      </w:divBdr>
      <w:divsChild>
        <w:div w:id="1326129467">
          <w:marLeft w:val="0"/>
          <w:marRight w:val="0"/>
          <w:marTop w:val="0"/>
          <w:marBottom w:val="0"/>
          <w:divBdr>
            <w:top w:val="none" w:sz="0" w:space="0" w:color="auto"/>
            <w:left w:val="none" w:sz="0" w:space="0" w:color="auto"/>
            <w:bottom w:val="none" w:sz="0" w:space="0" w:color="auto"/>
            <w:right w:val="none" w:sz="0" w:space="0" w:color="auto"/>
          </w:divBdr>
        </w:div>
        <w:div w:id="1843276902">
          <w:marLeft w:val="0"/>
          <w:marRight w:val="0"/>
          <w:marTop w:val="0"/>
          <w:marBottom w:val="0"/>
          <w:divBdr>
            <w:top w:val="none" w:sz="0" w:space="0" w:color="auto"/>
            <w:left w:val="none" w:sz="0" w:space="0" w:color="auto"/>
            <w:bottom w:val="none" w:sz="0" w:space="0" w:color="auto"/>
            <w:right w:val="none" w:sz="0" w:space="0" w:color="auto"/>
          </w:divBdr>
        </w:div>
      </w:divsChild>
    </w:div>
    <w:div w:id="1445424773">
      <w:bodyDiv w:val="1"/>
      <w:marLeft w:val="0"/>
      <w:marRight w:val="0"/>
      <w:marTop w:val="0"/>
      <w:marBottom w:val="0"/>
      <w:divBdr>
        <w:top w:val="none" w:sz="0" w:space="0" w:color="auto"/>
        <w:left w:val="none" w:sz="0" w:space="0" w:color="auto"/>
        <w:bottom w:val="none" w:sz="0" w:space="0" w:color="auto"/>
        <w:right w:val="none" w:sz="0" w:space="0" w:color="auto"/>
      </w:divBdr>
      <w:divsChild>
        <w:div w:id="981467696">
          <w:marLeft w:val="0"/>
          <w:marRight w:val="0"/>
          <w:marTop w:val="0"/>
          <w:marBottom w:val="0"/>
          <w:divBdr>
            <w:top w:val="none" w:sz="0" w:space="0" w:color="auto"/>
            <w:left w:val="none" w:sz="0" w:space="0" w:color="auto"/>
            <w:bottom w:val="none" w:sz="0" w:space="0" w:color="auto"/>
            <w:right w:val="none" w:sz="0" w:space="0" w:color="auto"/>
          </w:divBdr>
        </w:div>
        <w:div w:id="1866598953">
          <w:marLeft w:val="0"/>
          <w:marRight w:val="0"/>
          <w:marTop w:val="0"/>
          <w:marBottom w:val="0"/>
          <w:divBdr>
            <w:top w:val="none" w:sz="0" w:space="0" w:color="auto"/>
            <w:left w:val="none" w:sz="0" w:space="0" w:color="auto"/>
            <w:bottom w:val="none" w:sz="0" w:space="0" w:color="auto"/>
            <w:right w:val="none" w:sz="0" w:space="0" w:color="auto"/>
          </w:divBdr>
        </w:div>
        <w:div w:id="1213074798">
          <w:marLeft w:val="0"/>
          <w:marRight w:val="0"/>
          <w:marTop w:val="0"/>
          <w:marBottom w:val="0"/>
          <w:divBdr>
            <w:top w:val="none" w:sz="0" w:space="0" w:color="auto"/>
            <w:left w:val="none" w:sz="0" w:space="0" w:color="auto"/>
            <w:bottom w:val="none" w:sz="0" w:space="0" w:color="auto"/>
            <w:right w:val="none" w:sz="0" w:space="0" w:color="auto"/>
          </w:divBdr>
        </w:div>
        <w:div w:id="1261527441">
          <w:marLeft w:val="0"/>
          <w:marRight w:val="0"/>
          <w:marTop w:val="0"/>
          <w:marBottom w:val="0"/>
          <w:divBdr>
            <w:top w:val="none" w:sz="0" w:space="0" w:color="auto"/>
            <w:left w:val="none" w:sz="0" w:space="0" w:color="auto"/>
            <w:bottom w:val="none" w:sz="0" w:space="0" w:color="auto"/>
            <w:right w:val="none" w:sz="0" w:space="0" w:color="auto"/>
          </w:divBdr>
        </w:div>
        <w:div w:id="374892393">
          <w:marLeft w:val="0"/>
          <w:marRight w:val="0"/>
          <w:marTop w:val="0"/>
          <w:marBottom w:val="0"/>
          <w:divBdr>
            <w:top w:val="none" w:sz="0" w:space="0" w:color="auto"/>
            <w:left w:val="none" w:sz="0" w:space="0" w:color="auto"/>
            <w:bottom w:val="none" w:sz="0" w:space="0" w:color="auto"/>
            <w:right w:val="none" w:sz="0" w:space="0" w:color="auto"/>
          </w:divBdr>
        </w:div>
        <w:div w:id="1415542147">
          <w:marLeft w:val="0"/>
          <w:marRight w:val="0"/>
          <w:marTop w:val="0"/>
          <w:marBottom w:val="0"/>
          <w:divBdr>
            <w:top w:val="none" w:sz="0" w:space="0" w:color="auto"/>
            <w:left w:val="none" w:sz="0" w:space="0" w:color="auto"/>
            <w:bottom w:val="none" w:sz="0" w:space="0" w:color="auto"/>
            <w:right w:val="none" w:sz="0" w:space="0" w:color="auto"/>
          </w:divBdr>
        </w:div>
      </w:divsChild>
    </w:div>
    <w:div w:id="1612929343">
      <w:bodyDiv w:val="1"/>
      <w:marLeft w:val="0"/>
      <w:marRight w:val="0"/>
      <w:marTop w:val="0"/>
      <w:marBottom w:val="0"/>
      <w:divBdr>
        <w:top w:val="none" w:sz="0" w:space="0" w:color="auto"/>
        <w:left w:val="none" w:sz="0" w:space="0" w:color="auto"/>
        <w:bottom w:val="none" w:sz="0" w:space="0" w:color="auto"/>
        <w:right w:val="none" w:sz="0" w:space="0" w:color="auto"/>
      </w:divBdr>
    </w:div>
    <w:div w:id="1616862626">
      <w:bodyDiv w:val="1"/>
      <w:marLeft w:val="0"/>
      <w:marRight w:val="0"/>
      <w:marTop w:val="0"/>
      <w:marBottom w:val="0"/>
      <w:divBdr>
        <w:top w:val="none" w:sz="0" w:space="0" w:color="auto"/>
        <w:left w:val="none" w:sz="0" w:space="0" w:color="auto"/>
        <w:bottom w:val="none" w:sz="0" w:space="0" w:color="auto"/>
        <w:right w:val="none" w:sz="0" w:space="0" w:color="auto"/>
      </w:divBdr>
    </w:div>
    <w:div w:id="1635452797">
      <w:bodyDiv w:val="1"/>
      <w:marLeft w:val="0"/>
      <w:marRight w:val="0"/>
      <w:marTop w:val="0"/>
      <w:marBottom w:val="0"/>
      <w:divBdr>
        <w:top w:val="none" w:sz="0" w:space="0" w:color="auto"/>
        <w:left w:val="none" w:sz="0" w:space="0" w:color="auto"/>
        <w:bottom w:val="none" w:sz="0" w:space="0" w:color="auto"/>
        <w:right w:val="none" w:sz="0" w:space="0" w:color="auto"/>
      </w:divBdr>
    </w:div>
    <w:div w:id="1731809363">
      <w:bodyDiv w:val="1"/>
      <w:marLeft w:val="0"/>
      <w:marRight w:val="0"/>
      <w:marTop w:val="0"/>
      <w:marBottom w:val="0"/>
      <w:divBdr>
        <w:top w:val="none" w:sz="0" w:space="0" w:color="auto"/>
        <w:left w:val="none" w:sz="0" w:space="0" w:color="auto"/>
        <w:bottom w:val="none" w:sz="0" w:space="0" w:color="auto"/>
        <w:right w:val="none" w:sz="0" w:space="0" w:color="auto"/>
      </w:divBdr>
    </w:div>
    <w:div w:id="1737581413">
      <w:bodyDiv w:val="1"/>
      <w:marLeft w:val="0"/>
      <w:marRight w:val="0"/>
      <w:marTop w:val="0"/>
      <w:marBottom w:val="0"/>
      <w:divBdr>
        <w:top w:val="none" w:sz="0" w:space="0" w:color="auto"/>
        <w:left w:val="none" w:sz="0" w:space="0" w:color="auto"/>
        <w:bottom w:val="none" w:sz="0" w:space="0" w:color="auto"/>
        <w:right w:val="none" w:sz="0" w:space="0" w:color="auto"/>
      </w:divBdr>
      <w:divsChild>
        <w:div w:id="216431727">
          <w:marLeft w:val="0"/>
          <w:marRight w:val="0"/>
          <w:marTop w:val="0"/>
          <w:marBottom w:val="0"/>
          <w:divBdr>
            <w:top w:val="none" w:sz="0" w:space="0" w:color="auto"/>
            <w:left w:val="none" w:sz="0" w:space="0" w:color="auto"/>
            <w:bottom w:val="none" w:sz="0" w:space="0" w:color="auto"/>
            <w:right w:val="none" w:sz="0" w:space="0" w:color="auto"/>
          </w:divBdr>
        </w:div>
        <w:div w:id="1240480579">
          <w:marLeft w:val="0"/>
          <w:marRight w:val="0"/>
          <w:marTop w:val="0"/>
          <w:marBottom w:val="0"/>
          <w:divBdr>
            <w:top w:val="none" w:sz="0" w:space="0" w:color="auto"/>
            <w:left w:val="none" w:sz="0" w:space="0" w:color="auto"/>
            <w:bottom w:val="none" w:sz="0" w:space="0" w:color="auto"/>
            <w:right w:val="none" w:sz="0" w:space="0" w:color="auto"/>
          </w:divBdr>
        </w:div>
        <w:div w:id="309330862">
          <w:marLeft w:val="0"/>
          <w:marRight w:val="0"/>
          <w:marTop w:val="0"/>
          <w:marBottom w:val="0"/>
          <w:divBdr>
            <w:top w:val="none" w:sz="0" w:space="0" w:color="auto"/>
            <w:left w:val="none" w:sz="0" w:space="0" w:color="auto"/>
            <w:bottom w:val="none" w:sz="0" w:space="0" w:color="auto"/>
            <w:right w:val="none" w:sz="0" w:space="0" w:color="auto"/>
          </w:divBdr>
        </w:div>
        <w:div w:id="678312848">
          <w:marLeft w:val="0"/>
          <w:marRight w:val="0"/>
          <w:marTop w:val="0"/>
          <w:marBottom w:val="0"/>
          <w:divBdr>
            <w:top w:val="none" w:sz="0" w:space="0" w:color="auto"/>
            <w:left w:val="none" w:sz="0" w:space="0" w:color="auto"/>
            <w:bottom w:val="none" w:sz="0" w:space="0" w:color="auto"/>
            <w:right w:val="none" w:sz="0" w:space="0" w:color="auto"/>
          </w:divBdr>
        </w:div>
        <w:div w:id="686247416">
          <w:marLeft w:val="0"/>
          <w:marRight w:val="0"/>
          <w:marTop w:val="0"/>
          <w:marBottom w:val="0"/>
          <w:divBdr>
            <w:top w:val="none" w:sz="0" w:space="0" w:color="auto"/>
            <w:left w:val="none" w:sz="0" w:space="0" w:color="auto"/>
            <w:bottom w:val="none" w:sz="0" w:space="0" w:color="auto"/>
            <w:right w:val="none" w:sz="0" w:space="0" w:color="auto"/>
          </w:divBdr>
        </w:div>
        <w:div w:id="1311325555">
          <w:marLeft w:val="0"/>
          <w:marRight w:val="0"/>
          <w:marTop w:val="0"/>
          <w:marBottom w:val="0"/>
          <w:divBdr>
            <w:top w:val="none" w:sz="0" w:space="0" w:color="auto"/>
            <w:left w:val="none" w:sz="0" w:space="0" w:color="auto"/>
            <w:bottom w:val="none" w:sz="0" w:space="0" w:color="auto"/>
            <w:right w:val="none" w:sz="0" w:space="0" w:color="auto"/>
          </w:divBdr>
        </w:div>
        <w:div w:id="80641322">
          <w:marLeft w:val="0"/>
          <w:marRight w:val="0"/>
          <w:marTop w:val="0"/>
          <w:marBottom w:val="0"/>
          <w:divBdr>
            <w:top w:val="none" w:sz="0" w:space="0" w:color="auto"/>
            <w:left w:val="none" w:sz="0" w:space="0" w:color="auto"/>
            <w:bottom w:val="none" w:sz="0" w:space="0" w:color="auto"/>
            <w:right w:val="none" w:sz="0" w:space="0" w:color="auto"/>
          </w:divBdr>
        </w:div>
      </w:divsChild>
    </w:div>
    <w:div w:id="1774863673">
      <w:bodyDiv w:val="1"/>
      <w:marLeft w:val="0"/>
      <w:marRight w:val="0"/>
      <w:marTop w:val="0"/>
      <w:marBottom w:val="0"/>
      <w:divBdr>
        <w:top w:val="none" w:sz="0" w:space="0" w:color="auto"/>
        <w:left w:val="none" w:sz="0" w:space="0" w:color="auto"/>
        <w:bottom w:val="none" w:sz="0" w:space="0" w:color="auto"/>
        <w:right w:val="none" w:sz="0" w:space="0" w:color="auto"/>
      </w:divBdr>
    </w:div>
    <w:div w:id="1812017849">
      <w:bodyDiv w:val="1"/>
      <w:marLeft w:val="0"/>
      <w:marRight w:val="0"/>
      <w:marTop w:val="0"/>
      <w:marBottom w:val="0"/>
      <w:divBdr>
        <w:top w:val="none" w:sz="0" w:space="0" w:color="auto"/>
        <w:left w:val="none" w:sz="0" w:space="0" w:color="auto"/>
        <w:bottom w:val="none" w:sz="0" w:space="0" w:color="auto"/>
        <w:right w:val="none" w:sz="0" w:space="0" w:color="auto"/>
      </w:divBdr>
    </w:div>
    <w:div w:id="1839152005">
      <w:bodyDiv w:val="1"/>
      <w:marLeft w:val="0"/>
      <w:marRight w:val="0"/>
      <w:marTop w:val="0"/>
      <w:marBottom w:val="0"/>
      <w:divBdr>
        <w:top w:val="none" w:sz="0" w:space="0" w:color="auto"/>
        <w:left w:val="none" w:sz="0" w:space="0" w:color="auto"/>
        <w:bottom w:val="none" w:sz="0" w:space="0" w:color="auto"/>
        <w:right w:val="none" w:sz="0" w:space="0" w:color="auto"/>
      </w:divBdr>
    </w:div>
    <w:div w:id="1883127729">
      <w:bodyDiv w:val="1"/>
      <w:marLeft w:val="0"/>
      <w:marRight w:val="0"/>
      <w:marTop w:val="0"/>
      <w:marBottom w:val="0"/>
      <w:divBdr>
        <w:top w:val="none" w:sz="0" w:space="0" w:color="auto"/>
        <w:left w:val="none" w:sz="0" w:space="0" w:color="auto"/>
        <w:bottom w:val="none" w:sz="0" w:space="0" w:color="auto"/>
        <w:right w:val="none" w:sz="0" w:space="0" w:color="auto"/>
      </w:divBdr>
      <w:divsChild>
        <w:div w:id="1625964975">
          <w:marLeft w:val="0"/>
          <w:marRight w:val="0"/>
          <w:marTop w:val="0"/>
          <w:marBottom w:val="0"/>
          <w:divBdr>
            <w:top w:val="none" w:sz="0" w:space="0" w:color="auto"/>
            <w:left w:val="none" w:sz="0" w:space="0" w:color="auto"/>
            <w:bottom w:val="none" w:sz="0" w:space="0" w:color="auto"/>
            <w:right w:val="none" w:sz="0" w:space="0" w:color="auto"/>
          </w:divBdr>
        </w:div>
        <w:div w:id="1635208932">
          <w:marLeft w:val="0"/>
          <w:marRight w:val="0"/>
          <w:marTop w:val="0"/>
          <w:marBottom w:val="0"/>
          <w:divBdr>
            <w:top w:val="none" w:sz="0" w:space="0" w:color="auto"/>
            <w:left w:val="none" w:sz="0" w:space="0" w:color="auto"/>
            <w:bottom w:val="none" w:sz="0" w:space="0" w:color="auto"/>
            <w:right w:val="none" w:sz="0" w:space="0" w:color="auto"/>
          </w:divBdr>
        </w:div>
        <w:div w:id="576090019">
          <w:marLeft w:val="0"/>
          <w:marRight w:val="0"/>
          <w:marTop w:val="0"/>
          <w:marBottom w:val="0"/>
          <w:divBdr>
            <w:top w:val="none" w:sz="0" w:space="0" w:color="auto"/>
            <w:left w:val="none" w:sz="0" w:space="0" w:color="auto"/>
            <w:bottom w:val="none" w:sz="0" w:space="0" w:color="auto"/>
            <w:right w:val="none" w:sz="0" w:space="0" w:color="auto"/>
          </w:divBdr>
        </w:div>
        <w:div w:id="2089300334">
          <w:marLeft w:val="0"/>
          <w:marRight w:val="0"/>
          <w:marTop w:val="0"/>
          <w:marBottom w:val="0"/>
          <w:divBdr>
            <w:top w:val="none" w:sz="0" w:space="0" w:color="auto"/>
            <w:left w:val="none" w:sz="0" w:space="0" w:color="auto"/>
            <w:bottom w:val="none" w:sz="0" w:space="0" w:color="auto"/>
            <w:right w:val="none" w:sz="0" w:space="0" w:color="auto"/>
          </w:divBdr>
        </w:div>
      </w:divsChild>
    </w:div>
    <w:div w:id="1941058063">
      <w:bodyDiv w:val="1"/>
      <w:marLeft w:val="0"/>
      <w:marRight w:val="0"/>
      <w:marTop w:val="0"/>
      <w:marBottom w:val="0"/>
      <w:divBdr>
        <w:top w:val="none" w:sz="0" w:space="0" w:color="auto"/>
        <w:left w:val="none" w:sz="0" w:space="0" w:color="auto"/>
        <w:bottom w:val="none" w:sz="0" w:space="0" w:color="auto"/>
        <w:right w:val="none" w:sz="0" w:space="0" w:color="auto"/>
      </w:divBdr>
      <w:divsChild>
        <w:div w:id="1109855089">
          <w:marLeft w:val="0"/>
          <w:marRight w:val="0"/>
          <w:marTop w:val="0"/>
          <w:marBottom w:val="0"/>
          <w:divBdr>
            <w:top w:val="none" w:sz="0" w:space="0" w:color="auto"/>
            <w:left w:val="none" w:sz="0" w:space="0" w:color="auto"/>
            <w:bottom w:val="none" w:sz="0" w:space="0" w:color="auto"/>
            <w:right w:val="none" w:sz="0" w:space="0" w:color="auto"/>
          </w:divBdr>
          <w:divsChild>
            <w:div w:id="1518233282">
              <w:marLeft w:val="0"/>
              <w:marRight w:val="0"/>
              <w:marTop w:val="0"/>
              <w:marBottom w:val="0"/>
              <w:divBdr>
                <w:top w:val="none" w:sz="0" w:space="0" w:color="auto"/>
                <w:left w:val="none" w:sz="0" w:space="0" w:color="auto"/>
                <w:bottom w:val="none" w:sz="0" w:space="0" w:color="auto"/>
                <w:right w:val="none" w:sz="0" w:space="0" w:color="auto"/>
              </w:divBdr>
            </w:div>
          </w:divsChild>
        </w:div>
        <w:div w:id="458765844">
          <w:marLeft w:val="0"/>
          <w:marRight w:val="0"/>
          <w:marTop w:val="0"/>
          <w:marBottom w:val="0"/>
          <w:divBdr>
            <w:top w:val="none" w:sz="0" w:space="0" w:color="auto"/>
            <w:left w:val="none" w:sz="0" w:space="0" w:color="auto"/>
            <w:bottom w:val="none" w:sz="0" w:space="0" w:color="auto"/>
            <w:right w:val="none" w:sz="0" w:space="0" w:color="auto"/>
          </w:divBdr>
          <w:divsChild>
            <w:div w:id="1387484150">
              <w:marLeft w:val="0"/>
              <w:marRight w:val="0"/>
              <w:marTop w:val="0"/>
              <w:marBottom w:val="0"/>
              <w:divBdr>
                <w:top w:val="none" w:sz="0" w:space="0" w:color="auto"/>
                <w:left w:val="none" w:sz="0" w:space="0" w:color="auto"/>
                <w:bottom w:val="none" w:sz="0" w:space="0" w:color="auto"/>
                <w:right w:val="none" w:sz="0" w:space="0" w:color="auto"/>
              </w:divBdr>
              <w:divsChild>
                <w:div w:id="1373110828">
                  <w:marLeft w:val="0"/>
                  <w:marRight w:val="0"/>
                  <w:marTop w:val="0"/>
                  <w:marBottom w:val="0"/>
                  <w:divBdr>
                    <w:top w:val="none" w:sz="0" w:space="0" w:color="auto"/>
                    <w:left w:val="none" w:sz="0" w:space="0" w:color="auto"/>
                    <w:bottom w:val="none" w:sz="0" w:space="0" w:color="auto"/>
                    <w:right w:val="none" w:sz="0" w:space="0" w:color="auto"/>
                  </w:divBdr>
                  <w:divsChild>
                    <w:div w:id="1162771026">
                      <w:marLeft w:val="0"/>
                      <w:marRight w:val="0"/>
                      <w:marTop w:val="0"/>
                      <w:marBottom w:val="0"/>
                      <w:divBdr>
                        <w:top w:val="none" w:sz="0" w:space="0" w:color="auto"/>
                        <w:left w:val="none" w:sz="0" w:space="0" w:color="auto"/>
                        <w:bottom w:val="none" w:sz="0" w:space="0" w:color="auto"/>
                        <w:right w:val="none" w:sz="0" w:space="0" w:color="auto"/>
                      </w:divBdr>
                      <w:divsChild>
                        <w:div w:id="203634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122590">
          <w:marLeft w:val="0"/>
          <w:marRight w:val="0"/>
          <w:marTop w:val="0"/>
          <w:marBottom w:val="0"/>
          <w:divBdr>
            <w:top w:val="none" w:sz="0" w:space="0" w:color="auto"/>
            <w:left w:val="none" w:sz="0" w:space="0" w:color="auto"/>
            <w:bottom w:val="none" w:sz="0" w:space="0" w:color="auto"/>
            <w:right w:val="none" w:sz="0" w:space="0" w:color="auto"/>
          </w:divBdr>
          <w:divsChild>
            <w:div w:id="1904756911">
              <w:marLeft w:val="0"/>
              <w:marRight w:val="0"/>
              <w:marTop w:val="0"/>
              <w:marBottom w:val="0"/>
              <w:divBdr>
                <w:top w:val="none" w:sz="0" w:space="0" w:color="auto"/>
                <w:left w:val="none" w:sz="0" w:space="0" w:color="auto"/>
                <w:bottom w:val="none" w:sz="0" w:space="0" w:color="auto"/>
                <w:right w:val="none" w:sz="0" w:space="0" w:color="auto"/>
              </w:divBdr>
              <w:divsChild>
                <w:div w:id="812142934">
                  <w:marLeft w:val="0"/>
                  <w:marRight w:val="0"/>
                  <w:marTop w:val="0"/>
                  <w:marBottom w:val="0"/>
                  <w:divBdr>
                    <w:top w:val="none" w:sz="0" w:space="0" w:color="auto"/>
                    <w:left w:val="none" w:sz="0" w:space="0" w:color="auto"/>
                    <w:bottom w:val="none" w:sz="0" w:space="0" w:color="auto"/>
                    <w:right w:val="none" w:sz="0" w:space="0" w:color="auto"/>
                  </w:divBdr>
                  <w:divsChild>
                    <w:div w:id="1598517197">
                      <w:marLeft w:val="0"/>
                      <w:marRight w:val="0"/>
                      <w:marTop w:val="0"/>
                      <w:marBottom w:val="0"/>
                      <w:divBdr>
                        <w:top w:val="none" w:sz="0" w:space="0" w:color="auto"/>
                        <w:left w:val="none" w:sz="0" w:space="0" w:color="auto"/>
                        <w:bottom w:val="none" w:sz="0" w:space="0" w:color="auto"/>
                        <w:right w:val="none" w:sz="0" w:space="0" w:color="auto"/>
                      </w:divBdr>
                      <w:divsChild>
                        <w:div w:id="1753743409">
                          <w:marLeft w:val="0"/>
                          <w:marRight w:val="0"/>
                          <w:marTop w:val="0"/>
                          <w:marBottom w:val="0"/>
                          <w:divBdr>
                            <w:top w:val="none" w:sz="0" w:space="0" w:color="auto"/>
                            <w:left w:val="none" w:sz="0" w:space="0" w:color="auto"/>
                            <w:bottom w:val="none" w:sz="0" w:space="0" w:color="auto"/>
                            <w:right w:val="none" w:sz="0" w:space="0" w:color="auto"/>
                          </w:divBdr>
                          <w:divsChild>
                            <w:div w:id="591475895">
                              <w:marLeft w:val="0"/>
                              <w:marRight w:val="0"/>
                              <w:marTop w:val="0"/>
                              <w:marBottom w:val="0"/>
                              <w:divBdr>
                                <w:top w:val="none" w:sz="0" w:space="0" w:color="auto"/>
                                <w:left w:val="none" w:sz="0" w:space="0" w:color="auto"/>
                                <w:bottom w:val="none" w:sz="0" w:space="0" w:color="auto"/>
                                <w:right w:val="none" w:sz="0" w:space="0" w:color="auto"/>
                              </w:divBdr>
                              <w:divsChild>
                                <w:div w:id="1423647050">
                                  <w:marLeft w:val="0"/>
                                  <w:marRight w:val="0"/>
                                  <w:marTop w:val="0"/>
                                  <w:marBottom w:val="0"/>
                                  <w:divBdr>
                                    <w:top w:val="none" w:sz="0" w:space="0" w:color="auto"/>
                                    <w:left w:val="none" w:sz="0" w:space="0" w:color="auto"/>
                                    <w:bottom w:val="none" w:sz="0" w:space="0" w:color="auto"/>
                                    <w:right w:val="none" w:sz="0" w:space="0" w:color="auto"/>
                                  </w:divBdr>
                                  <w:divsChild>
                                    <w:div w:id="1569456210">
                                      <w:marLeft w:val="0"/>
                                      <w:marRight w:val="0"/>
                                      <w:marTop w:val="0"/>
                                      <w:marBottom w:val="0"/>
                                      <w:divBdr>
                                        <w:top w:val="none" w:sz="0" w:space="0" w:color="auto"/>
                                        <w:left w:val="none" w:sz="0" w:space="0" w:color="auto"/>
                                        <w:bottom w:val="none" w:sz="0" w:space="0" w:color="auto"/>
                                        <w:right w:val="none" w:sz="0" w:space="0" w:color="auto"/>
                                      </w:divBdr>
                                      <w:divsChild>
                                        <w:div w:id="82485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8423210">
      <w:bodyDiv w:val="1"/>
      <w:marLeft w:val="0"/>
      <w:marRight w:val="0"/>
      <w:marTop w:val="0"/>
      <w:marBottom w:val="0"/>
      <w:divBdr>
        <w:top w:val="none" w:sz="0" w:space="0" w:color="auto"/>
        <w:left w:val="none" w:sz="0" w:space="0" w:color="auto"/>
        <w:bottom w:val="none" w:sz="0" w:space="0" w:color="auto"/>
        <w:right w:val="none" w:sz="0" w:space="0" w:color="auto"/>
      </w:divBdr>
    </w:div>
    <w:div w:id="213274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BioGrace.net" TargetMode="External"/><Relationship Id="rId3" Type="http://schemas.openxmlformats.org/officeDocument/2006/relationships/styles" Target="styles.xm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4.png"/><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D2554-75CA-4D37-8496-8913C630F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14766</Words>
  <Characters>93030</Characters>
  <Application>Microsoft Office Word</Application>
  <DocSecurity>0</DocSecurity>
  <Lines>775</Lines>
  <Paragraphs>215</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IASS Potsdam</Company>
  <LinksUpToDate>false</LinksUpToDate>
  <CharactersWithSpaces>107581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Ulrike eppler</dc:creator>
  <cp:lastModifiedBy>Windows User</cp:lastModifiedBy>
  <cp:revision>2</cp:revision>
  <cp:lastPrinted>2016-11-18T12:55:00Z</cp:lastPrinted>
  <dcterms:created xsi:type="dcterms:W3CDTF">2019-01-21T16:13:00Z</dcterms:created>
  <dcterms:modified xsi:type="dcterms:W3CDTF">2019-01-21T16:13:00Z</dcterms:modified>
</cp:coreProperties>
</file>