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CD0ECA" w14:textId="09BB088C" w:rsidR="00C36B08" w:rsidRPr="00496B01" w:rsidRDefault="00282840">
      <w:pPr>
        <w:rPr>
          <w:rFonts w:cs="Times New Roman"/>
          <w:b/>
          <w:lang w:val="en-US"/>
        </w:rPr>
      </w:pPr>
      <w:r w:rsidRPr="00496B01">
        <w:rPr>
          <w:rFonts w:cs="Times New Roman"/>
          <w:b/>
          <w:lang w:val="en-US"/>
        </w:rPr>
        <w:t>U</w:t>
      </w:r>
      <w:r w:rsidR="0082543E" w:rsidRPr="00496B01">
        <w:rPr>
          <w:rFonts w:cs="Times New Roman"/>
          <w:b/>
          <w:lang w:val="en-US"/>
        </w:rPr>
        <w:t xml:space="preserve">NSG Report </w:t>
      </w:r>
      <w:r w:rsidR="001F559B">
        <w:rPr>
          <w:rFonts w:cs="Times New Roman"/>
          <w:b/>
          <w:lang w:val="en-US"/>
        </w:rPr>
        <w:t>July 2016 – April 2019</w:t>
      </w:r>
    </w:p>
    <w:p w14:paraId="62BD4481" w14:textId="77777777" w:rsidR="00282840" w:rsidRPr="00496B01" w:rsidRDefault="00A04B4F" w:rsidP="00282840">
      <w:pPr>
        <w:rPr>
          <w:rFonts w:cs="Times New Roman"/>
          <w:bCs/>
          <w:lang w:val="en-US"/>
        </w:rPr>
      </w:pPr>
      <w:r w:rsidRPr="00496B01">
        <w:rPr>
          <w:rFonts w:cs="Times New Roman"/>
          <w:bCs/>
          <w:lang w:val="en-US"/>
        </w:rPr>
        <w:t xml:space="preserve">The outline is largely based on previous SG reports and related resolutions, highlighting currently relevant themes and allow us to pull out a more substantive analysis of sustainable mountain development, including challenges and progress achieved within the 2030 Agenda. As standard practice, contents would be </w:t>
      </w:r>
      <w:r w:rsidR="00C002D8" w:rsidRPr="00496B01">
        <w:rPr>
          <w:rFonts w:cs="Times New Roman"/>
          <w:bCs/>
          <w:lang w:val="en-US"/>
        </w:rPr>
        <w:t>c</w:t>
      </w:r>
      <w:r w:rsidRPr="00496B01">
        <w:rPr>
          <w:rFonts w:cs="Times New Roman"/>
          <w:bCs/>
          <w:lang w:val="en-US"/>
        </w:rPr>
        <w:t>ons</w:t>
      </w:r>
      <w:r w:rsidR="00C002D8" w:rsidRPr="00496B01">
        <w:rPr>
          <w:rFonts w:cs="Times New Roman"/>
          <w:bCs/>
          <w:lang w:val="en-US"/>
        </w:rPr>
        <w:t>o</w:t>
      </w:r>
      <w:r w:rsidRPr="00496B01">
        <w:rPr>
          <w:rFonts w:cs="Times New Roman"/>
          <w:bCs/>
          <w:lang w:val="en-US"/>
        </w:rPr>
        <w:t>lidated in close collaboration with concerned stakeholders</w:t>
      </w:r>
      <w:bookmarkStart w:id="0" w:name="_GoBack"/>
      <w:bookmarkEnd w:id="0"/>
      <w:del w:id="1" w:author="Manuelli, Sara (FOA)" w:date="2019-04-01T10:18:00Z">
        <w:r w:rsidR="004B524E" w:rsidRPr="00496B01" w:rsidDel="00A911A8">
          <w:rPr>
            <w:rFonts w:cs="Times New Roman"/>
            <w:bCs/>
            <w:lang w:val="en-US"/>
          </w:rPr>
          <w:delText xml:space="preserve"> </w:delText>
        </w:r>
      </w:del>
      <w:r w:rsidRPr="00496B01">
        <w:rPr>
          <w:rFonts w:cs="Times New Roman"/>
          <w:bCs/>
          <w:lang w:val="en-US"/>
        </w:rPr>
        <w:t>.</w:t>
      </w:r>
      <w:r w:rsidR="00DF3158" w:rsidRPr="00496B01">
        <w:rPr>
          <w:rFonts w:cs="Times New Roman"/>
          <w:bCs/>
          <w:lang w:val="en-US"/>
        </w:rPr>
        <w:t xml:space="preserve"> </w:t>
      </w:r>
    </w:p>
    <w:p w14:paraId="11FA0313" w14:textId="77777777" w:rsidR="00C93E91" w:rsidRPr="00496B01" w:rsidRDefault="00C93E91" w:rsidP="00282840">
      <w:pPr>
        <w:rPr>
          <w:rFonts w:cs="Times New Roman"/>
          <w:bCs/>
          <w:lang w:val="en-US"/>
        </w:rPr>
      </w:pPr>
    </w:p>
    <w:p w14:paraId="3F54AD32" w14:textId="77777777" w:rsidR="00C93E91" w:rsidRPr="00496B01" w:rsidRDefault="00C93E91" w:rsidP="00C93E91">
      <w:pPr>
        <w:pStyle w:val="ListParagraph"/>
        <w:numPr>
          <w:ilvl w:val="0"/>
          <w:numId w:val="10"/>
        </w:numPr>
        <w:rPr>
          <w:rFonts w:cs="Times New Roman"/>
          <w:b/>
          <w:lang w:val="en-US"/>
        </w:rPr>
      </w:pPr>
      <w:r w:rsidRPr="00496B01">
        <w:rPr>
          <w:rFonts w:cs="Times New Roman"/>
          <w:b/>
          <w:lang w:val="en-US"/>
        </w:rPr>
        <w:t>Introduction</w:t>
      </w:r>
    </w:p>
    <w:p w14:paraId="2E8520F8" w14:textId="77777777" w:rsidR="005F7410" w:rsidRPr="00496B01" w:rsidRDefault="005F7410" w:rsidP="005F7410">
      <w:pPr>
        <w:numPr>
          <w:ilvl w:val="0"/>
          <w:numId w:val="9"/>
        </w:numPr>
        <w:rPr>
          <w:rFonts w:cs="Times New Roman"/>
          <w:lang w:val="en-US"/>
        </w:rPr>
      </w:pPr>
      <w:r w:rsidRPr="00496B01">
        <w:rPr>
          <w:rFonts w:cs="Times New Roman"/>
          <w:lang w:val="en-US"/>
        </w:rPr>
        <w:t>Mandate</w:t>
      </w:r>
      <w:r w:rsidR="001510DB" w:rsidRPr="00496B01">
        <w:rPr>
          <w:rFonts w:cs="Times New Roman"/>
          <w:lang w:val="en-US"/>
        </w:rPr>
        <w:t>/Background of the report, reference to the 2016 SG Report A/71/256</w:t>
      </w:r>
    </w:p>
    <w:p w14:paraId="444EA0B6" w14:textId="77777777" w:rsidR="00D009A5" w:rsidRPr="00496B01" w:rsidRDefault="00D009A5" w:rsidP="00DD7DF5">
      <w:pPr>
        <w:numPr>
          <w:ilvl w:val="0"/>
          <w:numId w:val="9"/>
        </w:numPr>
        <w:rPr>
          <w:rFonts w:cs="Times New Roman"/>
          <w:lang w:val="en-US"/>
        </w:rPr>
      </w:pPr>
      <w:r w:rsidRPr="00496B01">
        <w:rPr>
          <w:rFonts w:cs="Times New Roman"/>
          <w:lang w:val="en-US"/>
        </w:rPr>
        <w:t>General outline</w:t>
      </w:r>
    </w:p>
    <w:p w14:paraId="17783F0F" w14:textId="77777777" w:rsidR="00D009A5" w:rsidRPr="00496B01" w:rsidRDefault="00D009A5" w:rsidP="005F7410">
      <w:pPr>
        <w:numPr>
          <w:ilvl w:val="0"/>
          <w:numId w:val="9"/>
        </w:numPr>
        <w:rPr>
          <w:rFonts w:cs="Times New Roman"/>
          <w:lang w:val="en-US"/>
        </w:rPr>
      </w:pPr>
      <w:r w:rsidRPr="00496B01">
        <w:rPr>
          <w:rFonts w:cs="Times New Roman"/>
          <w:lang w:val="en-US"/>
        </w:rPr>
        <w:t xml:space="preserve">Key issues: urgency to act, need for holistic </w:t>
      </w:r>
      <w:r w:rsidR="005F7410" w:rsidRPr="00496B01">
        <w:rPr>
          <w:rFonts w:cs="Times New Roman"/>
          <w:lang w:val="en-US"/>
        </w:rPr>
        <w:t xml:space="preserve">long/term </w:t>
      </w:r>
      <w:r w:rsidRPr="00496B01">
        <w:rPr>
          <w:rFonts w:cs="Times New Roman"/>
          <w:lang w:val="en-US"/>
        </w:rPr>
        <w:t>approaches</w:t>
      </w:r>
      <w:r w:rsidR="005F7410" w:rsidRPr="00496B01">
        <w:rPr>
          <w:rFonts w:cs="Times New Roman"/>
          <w:lang w:val="en-US"/>
        </w:rPr>
        <w:t xml:space="preserve"> </w:t>
      </w:r>
      <w:r w:rsidRPr="00496B01">
        <w:rPr>
          <w:rFonts w:cs="Times New Roman"/>
          <w:lang w:val="en-US"/>
        </w:rPr>
        <w:t>based on sustainability, resilience</w:t>
      </w:r>
      <w:r w:rsidRPr="00496B01">
        <w:rPr>
          <w:rFonts w:cs="Times New Roman"/>
          <w:bCs/>
          <w:lang w:val="en-US"/>
        </w:rPr>
        <w:t>, inclusiveness.</w:t>
      </w:r>
    </w:p>
    <w:p w14:paraId="7B17ED39" w14:textId="77777777" w:rsidR="002B2AC8" w:rsidRPr="00496B01" w:rsidRDefault="002B2AC8" w:rsidP="005F7410">
      <w:pPr>
        <w:numPr>
          <w:ilvl w:val="0"/>
          <w:numId w:val="9"/>
        </w:numPr>
        <w:rPr>
          <w:rFonts w:cs="Times New Roman"/>
          <w:lang w:val="en-US"/>
        </w:rPr>
      </w:pPr>
      <w:r w:rsidRPr="00496B01">
        <w:rPr>
          <w:rFonts w:cs="Times New Roman"/>
          <w:bCs/>
          <w:lang w:val="en-US"/>
        </w:rPr>
        <w:t xml:space="preserve">Advocacy and public awareness activities (International Year of Mountains, International Day of Mountains, </w:t>
      </w:r>
      <w:r w:rsidR="004A7640" w:rsidRPr="00496B01">
        <w:rPr>
          <w:rFonts w:cs="Times New Roman"/>
          <w:bCs/>
          <w:lang w:val="en-US"/>
        </w:rPr>
        <w:t>main g</w:t>
      </w:r>
      <w:r w:rsidRPr="00496B01">
        <w:rPr>
          <w:rFonts w:cs="Times New Roman"/>
          <w:bCs/>
          <w:lang w:val="en-US"/>
        </w:rPr>
        <w:t>lobal events such as World Mountain Forum in Bishkek 2018)</w:t>
      </w:r>
    </w:p>
    <w:p w14:paraId="5FF4AE8C" w14:textId="52F628B4" w:rsidR="00DD7DF5" w:rsidRPr="00496B01" w:rsidRDefault="00DD7DF5" w:rsidP="00DD7DF5">
      <w:pPr>
        <w:numPr>
          <w:ilvl w:val="0"/>
          <w:numId w:val="9"/>
        </w:numPr>
        <w:rPr>
          <w:rFonts w:cs="Times New Roman"/>
          <w:lang w:val="en-US"/>
        </w:rPr>
      </w:pPr>
      <w:r w:rsidRPr="00496B01">
        <w:rPr>
          <w:rFonts w:cs="Times New Roman"/>
          <w:lang w:val="en-US"/>
        </w:rPr>
        <w:t xml:space="preserve">Reference to partners reached out to during consultation process (350+ MP members including </w:t>
      </w:r>
      <w:r w:rsidR="00496B01">
        <w:rPr>
          <w:rFonts w:cs="Times New Roman"/>
          <w:lang w:val="en-US"/>
        </w:rPr>
        <w:t>6</w:t>
      </w:r>
      <w:r w:rsidR="00496B01" w:rsidRPr="00496B01">
        <w:rPr>
          <w:rFonts w:cs="Times New Roman"/>
          <w:lang w:val="en-US"/>
        </w:rPr>
        <w:t xml:space="preserve">0 </w:t>
      </w:r>
      <w:r w:rsidRPr="00496B01">
        <w:rPr>
          <w:rFonts w:cs="Times New Roman"/>
          <w:lang w:val="en-US"/>
        </w:rPr>
        <w:t>Member States)</w:t>
      </w:r>
    </w:p>
    <w:p w14:paraId="48D92107" w14:textId="77777777" w:rsidR="00C93E91" w:rsidRPr="00496B01" w:rsidRDefault="00C93E91" w:rsidP="00C93E91">
      <w:pPr>
        <w:rPr>
          <w:rFonts w:cs="Times New Roman"/>
          <w:lang w:val="en-US"/>
        </w:rPr>
      </w:pPr>
    </w:p>
    <w:p w14:paraId="4CD4E029" w14:textId="77777777" w:rsidR="00371525" w:rsidRPr="00496B01" w:rsidDel="00CF1E25" w:rsidRDefault="00371525" w:rsidP="00C93E91">
      <w:pPr>
        <w:pStyle w:val="ListParagraph"/>
        <w:numPr>
          <w:ilvl w:val="0"/>
          <w:numId w:val="10"/>
        </w:numPr>
        <w:rPr>
          <w:rFonts w:cs="Times New Roman"/>
          <w:b/>
          <w:bCs/>
          <w:lang w:val="en-US"/>
        </w:rPr>
      </w:pPr>
      <w:r w:rsidRPr="00496B01" w:rsidDel="00CF1E25">
        <w:rPr>
          <w:rFonts w:cs="Times New Roman"/>
          <w:b/>
          <w:bCs/>
          <w:lang w:val="en-US"/>
        </w:rPr>
        <w:t>Background and challenges</w:t>
      </w:r>
    </w:p>
    <w:p w14:paraId="1DA85DD6" w14:textId="77777777" w:rsidR="00D02B02" w:rsidRPr="00496B01" w:rsidRDefault="00131D19" w:rsidP="00131D19">
      <w:pPr>
        <w:numPr>
          <w:ilvl w:val="0"/>
          <w:numId w:val="9"/>
        </w:numPr>
        <w:rPr>
          <w:rFonts w:cs="Times New Roman"/>
          <w:lang w:val="en-US"/>
        </w:rPr>
      </w:pPr>
      <w:r w:rsidRPr="00496B01">
        <w:rPr>
          <w:rFonts w:cs="Times New Roman"/>
          <w:lang w:val="en-US"/>
        </w:rPr>
        <w:t>General overview of the situatio</w:t>
      </w:r>
      <w:r w:rsidR="00D02B02" w:rsidRPr="00496B01">
        <w:rPr>
          <w:rFonts w:cs="Times New Roman"/>
          <w:lang w:val="en-US"/>
        </w:rPr>
        <w:t>n</w:t>
      </w:r>
      <w:r w:rsidRPr="00496B01">
        <w:rPr>
          <w:rFonts w:cs="Times New Roman"/>
          <w:lang w:val="en-US"/>
        </w:rPr>
        <w:t xml:space="preserve"> </w:t>
      </w:r>
      <w:r w:rsidR="00622F88" w:rsidRPr="00496B01">
        <w:rPr>
          <w:rFonts w:cs="Times New Roman"/>
          <w:lang w:val="en-US"/>
        </w:rPr>
        <w:t xml:space="preserve">updating from previous report </w:t>
      </w:r>
    </w:p>
    <w:p w14:paraId="5F24A585" w14:textId="48846173" w:rsidR="00DD7DF5" w:rsidRPr="00496B01" w:rsidRDefault="00D02B02" w:rsidP="009701D1">
      <w:pPr>
        <w:numPr>
          <w:ilvl w:val="0"/>
          <w:numId w:val="9"/>
        </w:numPr>
        <w:rPr>
          <w:rFonts w:cs="Times New Roman"/>
          <w:lang w:val="en-US"/>
        </w:rPr>
      </w:pPr>
      <w:r w:rsidRPr="00496B01">
        <w:rPr>
          <w:rFonts w:cs="Times New Roman"/>
          <w:lang w:val="en-US"/>
        </w:rPr>
        <w:t>P</w:t>
      </w:r>
      <w:r w:rsidR="00622F88" w:rsidRPr="00496B01">
        <w:rPr>
          <w:rFonts w:cs="Times New Roman"/>
          <w:lang w:val="en-US"/>
        </w:rPr>
        <w:t>resent main challenges (</w:t>
      </w:r>
      <w:r w:rsidRPr="00496B01">
        <w:rPr>
          <w:rFonts w:cs="Times New Roman"/>
          <w:lang w:val="en-US"/>
        </w:rPr>
        <w:t>including climate change</w:t>
      </w:r>
      <w:r w:rsidR="009701D1" w:rsidRPr="00496B01">
        <w:rPr>
          <w:rFonts w:cs="Times New Roman"/>
          <w:lang w:val="en-US"/>
        </w:rPr>
        <w:t xml:space="preserve">, vulnerability to </w:t>
      </w:r>
      <w:r w:rsidR="001F0204" w:rsidRPr="00496B01">
        <w:rPr>
          <w:rFonts w:cs="Times New Roman"/>
          <w:lang w:val="en-US"/>
        </w:rPr>
        <w:t xml:space="preserve">natural </w:t>
      </w:r>
      <w:r w:rsidR="009701D1" w:rsidRPr="00496B01">
        <w:rPr>
          <w:rFonts w:cs="Times New Roman"/>
          <w:lang w:val="en-US"/>
        </w:rPr>
        <w:t>disasters</w:t>
      </w:r>
      <w:r w:rsidR="001F0204" w:rsidRPr="00496B01">
        <w:rPr>
          <w:rFonts w:cs="Times New Roman"/>
          <w:lang w:val="en-US"/>
        </w:rPr>
        <w:t xml:space="preserve">, </w:t>
      </w:r>
      <w:r w:rsidR="001510DB" w:rsidRPr="00496B01">
        <w:rPr>
          <w:rFonts w:cs="Times New Roman"/>
          <w:lang w:val="en-US"/>
        </w:rPr>
        <w:t xml:space="preserve">loss of biodiversity, </w:t>
      </w:r>
      <w:r w:rsidR="001F0204" w:rsidRPr="00496B01">
        <w:rPr>
          <w:rFonts w:cs="Times New Roman"/>
          <w:lang w:val="en-US"/>
        </w:rPr>
        <w:t>poverty and food insecurity rates</w:t>
      </w:r>
      <w:r w:rsidR="002B2AC8" w:rsidRPr="00496B01">
        <w:rPr>
          <w:rFonts w:cs="Times New Roman"/>
          <w:lang w:val="en-US"/>
        </w:rPr>
        <w:t>, political and social marginalization</w:t>
      </w:r>
      <w:r w:rsidRPr="00496B01">
        <w:rPr>
          <w:rFonts w:cs="Times New Roman"/>
          <w:lang w:val="en-US"/>
        </w:rPr>
        <w:t>) faced by mountains and mountain communities (reference to family farming and indigenous populations)</w:t>
      </w:r>
    </w:p>
    <w:p w14:paraId="1BEEC3CC" w14:textId="77777777" w:rsidR="001F0204" w:rsidRPr="00496B01" w:rsidRDefault="002B2AC8" w:rsidP="009701D1">
      <w:pPr>
        <w:numPr>
          <w:ilvl w:val="0"/>
          <w:numId w:val="9"/>
        </w:numPr>
        <w:rPr>
          <w:rFonts w:cs="Times New Roman"/>
          <w:lang w:val="en-US"/>
        </w:rPr>
      </w:pPr>
      <w:r w:rsidRPr="00496B01">
        <w:rPr>
          <w:rFonts w:cs="Times New Roman"/>
          <w:lang w:val="en-US"/>
        </w:rPr>
        <w:t xml:space="preserve">Lack of disaggregated data for sound analysis and policy advice </w:t>
      </w:r>
    </w:p>
    <w:p w14:paraId="1ADD31C2" w14:textId="77777777" w:rsidR="006B24E7" w:rsidRPr="006E0C7F" w:rsidRDefault="0082543E" w:rsidP="00C93E91">
      <w:pPr>
        <w:pStyle w:val="ListParagraph"/>
        <w:numPr>
          <w:ilvl w:val="0"/>
          <w:numId w:val="10"/>
        </w:numPr>
        <w:rPr>
          <w:rFonts w:cs="Times New Roman"/>
          <w:b/>
          <w:bCs/>
          <w:lang w:val="en-US"/>
        </w:rPr>
      </w:pPr>
      <w:r w:rsidRPr="00496B01">
        <w:rPr>
          <w:rFonts w:cs="Times New Roman"/>
          <w:b/>
          <w:bCs/>
          <w:lang w:val="en-US"/>
        </w:rPr>
        <w:t>Mountains and the 2030 Agenda for Sustainable Development</w:t>
      </w:r>
      <w:r w:rsidR="00486DA0" w:rsidRPr="00496B01">
        <w:rPr>
          <w:rFonts w:cs="Times New Roman"/>
          <w:b/>
          <w:bCs/>
          <w:lang w:val="en-US"/>
        </w:rPr>
        <w:t xml:space="preserve"> (overview)</w:t>
      </w:r>
    </w:p>
    <w:p w14:paraId="32CA962D" w14:textId="77777777" w:rsidR="002B2AC8" w:rsidRPr="006E0C7F" w:rsidRDefault="00042FE7" w:rsidP="00A36CE7">
      <w:pPr>
        <w:numPr>
          <w:ilvl w:val="0"/>
          <w:numId w:val="9"/>
        </w:numPr>
        <w:rPr>
          <w:rFonts w:cs="Times New Roman"/>
          <w:lang w:val="en-US"/>
        </w:rPr>
      </w:pPr>
      <w:r w:rsidRPr="006E0C7F">
        <w:rPr>
          <w:rFonts w:cs="Times New Roman"/>
          <w:lang w:val="en-US"/>
        </w:rPr>
        <w:t>Emphasize link between mountains and 2030 Agenda</w:t>
      </w:r>
    </w:p>
    <w:p w14:paraId="20F006C1" w14:textId="75F4121F" w:rsidR="00042FE7" w:rsidRPr="006E0C7F" w:rsidRDefault="00C94B66" w:rsidP="00A36CE7">
      <w:pPr>
        <w:numPr>
          <w:ilvl w:val="0"/>
          <w:numId w:val="9"/>
        </w:numPr>
        <w:rPr>
          <w:rFonts w:cs="Times New Roman"/>
          <w:lang w:val="en-US"/>
        </w:rPr>
      </w:pPr>
      <w:r w:rsidRPr="006E0C7F">
        <w:rPr>
          <w:rFonts w:cs="Times New Roman"/>
          <w:lang w:val="en-US"/>
        </w:rPr>
        <w:t>The Framework for Action for implementing the 2030 Agenda for Mountains and implementation at regional level as supported by the Mountain Partnership Secretariat</w:t>
      </w:r>
      <w:r w:rsidR="009F6561">
        <w:rPr>
          <w:rFonts w:cs="Times New Roman"/>
          <w:lang w:val="en-US"/>
        </w:rPr>
        <w:t xml:space="preserve">. </w:t>
      </w:r>
    </w:p>
    <w:p w14:paraId="333FDBC0" w14:textId="2F681C95" w:rsidR="00042FE7" w:rsidRPr="006E0C7F" w:rsidRDefault="00042FE7" w:rsidP="00CB491D">
      <w:pPr>
        <w:numPr>
          <w:ilvl w:val="0"/>
          <w:numId w:val="9"/>
        </w:numPr>
        <w:rPr>
          <w:rFonts w:cs="Times New Roman"/>
          <w:lang w:val="en-US"/>
        </w:rPr>
      </w:pPr>
      <w:r w:rsidRPr="006E0C7F">
        <w:rPr>
          <w:rFonts w:cs="Times New Roman"/>
          <w:lang w:val="en-US"/>
        </w:rPr>
        <w:t xml:space="preserve">Progress (or lack of progress) towards relevant SDG mountain targets </w:t>
      </w:r>
      <w:r w:rsidR="00903BDC" w:rsidRPr="006E0C7F">
        <w:rPr>
          <w:rFonts w:cs="Times New Roman"/>
          <w:lang w:val="en-US"/>
        </w:rPr>
        <w:t xml:space="preserve">including Mountain Green Cover Index </w:t>
      </w:r>
      <w:r w:rsidR="00CB491D" w:rsidRPr="006E0C7F">
        <w:rPr>
          <w:rFonts w:cs="Times New Roman"/>
          <w:lang w:val="en-US"/>
        </w:rPr>
        <w:t xml:space="preserve">and the two 2020 targets as well as </w:t>
      </w:r>
      <w:r w:rsidRPr="006E0C7F">
        <w:rPr>
          <w:rFonts w:cs="Times New Roman"/>
          <w:lang w:val="en-US"/>
        </w:rPr>
        <w:t xml:space="preserve">other relevant mountain targets outside SDG framework (highlighting if we are on track, if any urgency is needed and concerns with disaggregated data (if applicable). </w:t>
      </w:r>
    </w:p>
    <w:p w14:paraId="33DE3316" w14:textId="77777777" w:rsidR="006C454C" w:rsidRPr="006E0C7F" w:rsidRDefault="006C454C" w:rsidP="006C454C">
      <w:pPr>
        <w:rPr>
          <w:b/>
          <w:lang w:val="en-US"/>
        </w:rPr>
      </w:pPr>
    </w:p>
    <w:p w14:paraId="25D66DE0" w14:textId="481D5A91" w:rsidR="00FC3D10" w:rsidRPr="006E0C7F" w:rsidRDefault="006C454C" w:rsidP="006C454C">
      <w:pPr>
        <w:rPr>
          <w:b/>
          <w:lang w:val="en-US"/>
        </w:rPr>
      </w:pPr>
      <w:r w:rsidRPr="006E0C7F">
        <w:rPr>
          <w:b/>
          <w:lang w:val="en-US"/>
        </w:rPr>
        <w:t xml:space="preserve">3A. </w:t>
      </w:r>
      <w:r w:rsidR="00F77F8F" w:rsidRPr="006E0C7F">
        <w:rPr>
          <w:b/>
          <w:lang w:val="en-US"/>
        </w:rPr>
        <w:t>Climate Change</w:t>
      </w:r>
    </w:p>
    <w:p w14:paraId="2E41E8CB" w14:textId="77777777" w:rsidR="004B524E" w:rsidRPr="006E0C7F" w:rsidRDefault="00F77F8F" w:rsidP="00F77F8F">
      <w:pPr>
        <w:rPr>
          <w:rFonts w:ascii="Calibri" w:hAnsi="Calibri"/>
          <w:lang w:val="en-US"/>
        </w:rPr>
      </w:pPr>
      <w:r w:rsidRPr="006E0C7F">
        <w:rPr>
          <w:lang w:val="en-US"/>
        </w:rPr>
        <w:t>Mountain environments are very sensitive to climate change</w:t>
      </w:r>
      <w:r w:rsidR="00DE6193" w:rsidRPr="006E0C7F">
        <w:rPr>
          <w:lang w:val="en-US"/>
        </w:rPr>
        <w:t xml:space="preserve"> (SDG 13)</w:t>
      </w:r>
      <w:r w:rsidRPr="006E0C7F">
        <w:rPr>
          <w:lang w:val="en-US"/>
        </w:rPr>
        <w:t xml:space="preserve">. </w:t>
      </w:r>
      <w:r w:rsidR="00FC3D10" w:rsidRPr="006E0C7F">
        <w:rPr>
          <w:rFonts w:ascii="Calibri" w:hAnsi="Calibri"/>
          <w:lang w:val="en-GB"/>
        </w:rPr>
        <w:t>Altitude, slope and exposition make mountain ecosystems very susceptible to variations in climate</w:t>
      </w:r>
      <w:r w:rsidR="00FC3D10" w:rsidRPr="006E0C7F">
        <w:rPr>
          <w:rFonts w:ascii="Calibri" w:hAnsi="Calibri"/>
          <w:lang w:val="en-US"/>
        </w:rPr>
        <w:t xml:space="preserve">. </w:t>
      </w:r>
      <w:r w:rsidR="00FC3D10" w:rsidRPr="006E0C7F">
        <w:rPr>
          <w:rFonts w:ascii="Calibri" w:hAnsi="Calibri"/>
          <w:lang w:val="en-GB"/>
        </w:rPr>
        <w:t>Changes in snow lines or tree lines have consequences on the ecosystems and produce changes in habitats</w:t>
      </w:r>
      <w:r w:rsidR="00FC3D10" w:rsidRPr="006E0C7F">
        <w:rPr>
          <w:rFonts w:ascii="Calibri" w:hAnsi="Calibri"/>
          <w:lang w:val="en-US"/>
        </w:rPr>
        <w:t xml:space="preserve">. In a 1.5 C world, </w:t>
      </w:r>
      <w:r w:rsidR="00FC3D10" w:rsidRPr="006E0C7F">
        <w:rPr>
          <w:rFonts w:ascii="Calibri" w:hAnsi="Calibri"/>
          <w:lang w:val="en-US"/>
        </w:rPr>
        <w:lastRenderedPageBreak/>
        <w:t>glaciers in the Himalayas will lose 36% volume by 2100 (ICIMOD, Kraaijenbrink et al., 2017)</w:t>
      </w:r>
      <w:r w:rsidR="00FC3D10">
        <w:rPr>
          <w:rFonts w:ascii="Calibri" w:hAnsi="Calibri"/>
          <w:lang w:val="en-US"/>
        </w:rPr>
        <w:t xml:space="preserve">. </w:t>
      </w:r>
      <w:r w:rsidRPr="006E0C7F">
        <w:rPr>
          <w:lang w:val="en-US"/>
        </w:rPr>
        <w:t xml:space="preserve">Changes in the volume of mountain glaciers and in their seasonal melting patterns have an impact on water resources in many parts of the world. Continuous glacier retreat also leads to extreme events and new and evolving disaster risks for downstream populations and vulnerable transport and energy infrastructure. </w:t>
      </w:r>
    </w:p>
    <w:p w14:paraId="318C72FD" w14:textId="77777777" w:rsidR="00F77F8F" w:rsidRPr="006E0C7F" w:rsidRDefault="00F77F8F" w:rsidP="00F77F8F">
      <w:pPr>
        <w:rPr>
          <w:lang w:val="en-US"/>
        </w:rPr>
      </w:pPr>
      <w:r w:rsidRPr="006E0C7F">
        <w:rPr>
          <w:lang w:val="en-US"/>
        </w:rPr>
        <w:t>This section highlights trends and challenges related to climate and in particular:</w:t>
      </w:r>
    </w:p>
    <w:p w14:paraId="74241312" w14:textId="77777777" w:rsidR="00F77F8F" w:rsidRPr="006E0C7F" w:rsidRDefault="00F77F8F" w:rsidP="00F77F8F">
      <w:pPr>
        <w:pStyle w:val="Heading2"/>
        <w:numPr>
          <w:ilvl w:val="1"/>
          <w:numId w:val="2"/>
        </w:numPr>
        <w:rPr>
          <w:rFonts w:asciiTheme="minorHAnsi" w:hAnsiTheme="minorHAnsi" w:cs="Times New Roman"/>
          <w:bCs/>
          <w:color w:val="auto"/>
          <w:sz w:val="22"/>
          <w:szCs w:val="22"/>
          <w:lang w:val="en-US"/>
        </w:rPr>
      </w:pPr>
      <w:r w:rsidRPr="006E0C7F">
        <w:rPr>
          <w:rFonts w:asciiTheme="minorHAnsi" w:hAnsiTheme="minorHAnsi" w:cs="Times New Roman"/>
          <w:bCs/>
          <w:color w:val="auto"/>
          <w:sz w:val="22"/>
          <w:szCs w:val="22"/>
          <w:lang w:val="en-US"/>
        </w:rPr>
        <w:t>Impact on mountain areas</w:t>
      </w:r>
    </w:p>
    <w:p w14:paraId="26FC9E77" w14:textId="77777777" w:rsidR="00F77F8F" w:rsidRPr="006E0C7F" w:rsidRDefault="00F77F8F" w:rsidP="00F77F8F">
      <w:pPr>
        <w:pStyle w:val="Heading2"/>
        <w:numPr>
          <w:ilvl w:val="1"/>
          <w:numId w:val="2"/>
        </w:numPr>
        <w:rPr>
          <w:rFonts w:asciiTheme="minorHAnsi" w:hAnsiTheme="minorHAnsi" w:cs="Times New Roman"/>
          <w:bCs/>
          <w:color w:val="auto"/>
          <w:sz w:val="22"/>
          <w:szCs w:val="22"/>
          <w:lang w:val="en-US"/>
        </w:rPr>
      </w:pPr>
      <w:r w:rsidRPr="006E0C7F">
        <w:rPr>
          <w:rFonts w:asciiTheme="minorHAnsi" w:hAnsiTheme="minorHAnsi" w:cs="Times New Roman"/>
          <w:bCs/>
          <w:color w:val="auto"/>
          <w:sz w:val="22"/>
          <w:szCs w:val="22"/>
          <w:lang w:val="en-US"/>
        </w:rPr>
        <w:t>Regional trends</w:t>
      </w:r>
    </w:p>
    <w:p w14:paraId="4457F7B3" w14:textId="15A2FE11" w:rsidR="00F77F8F" w:rsidRPr="006E0C7F" w:rsidRDefault="00F77F8F" w:rsidP="00F77F8F">
      <w:pPr>
        <w:pStyle w:val="Heading2"/>
        <w:numPr>
          <w:ilvl w:val="1"/>
          <w:numId w:val="2"/>
        </w:numPr>
        <w:rPr>
          <w:rFonts w:asciiTheme="minorHAnsi" w:hAnsiTheme="minorHAnsi" w:cs="Times New Roman"/>
          <w:bCs/>
          <w:color w:val="auto"/>
          <w:sz w:val="22"/>
          <w:szCs w:val="22"/>
          <w:lang w:val="en-US"/>
        </w:rPr>
      </w:pPr>
      <w:r w:rsidRPr="006E0C7F">
        <w:rPr>
          <w:rFonts w:asciiTheme="minorHAnsi" w:hAnsiTheme="minorHAnsi" w:cs="Times New Roman"/>
          <w:bCs/>
          <w:color w:val="auto"/>
          <w:sz w:val="22"/>
          <w:szCs w:val="22"/>
          <w:lang w:val="en-US"/>
        </w:rPr>
        <w:t>Glaciers</w:t>
      </w:r>
      <w:r w:rsidR="00496B01">
        <w:rPr>
          <w:rFonts w:asciiTheme="minorHAnsi" w:hAnsiTheme="minorHAnsi" w:cs="Times New Roman"/>
          <w:bCs/>
          <w:color w:val="auto"/>
          <w:sz w:val="22"/>
          <w:szCs w:val="22"/>
          <w:lang w:val="en-US"/>
        </w:rPr>
        <w:t>, snow and cryosphere issues</w:t>
      </w:r>
    </w:p>
    <w:p w14:paraId="7DC657E7" w14:textId="77777777" w:rsidR="00F77F8F" w:rsidRPr="006E0C7F" w:rsidRDefault="00F77F8F" w:rsidP="00F77F8F">
      <w:pPr>
        <w:pStyle w:val="Heading2"/>
        <w:numPr>
          <w:ilvl w:val="1"/>
          <w:numId w:val="2"/>
        </w:numPr>
        <w:rPr>
          <w:rFonts w:asciiTheme="minorHAnsi" w:hAnsiTheme="minorHAnsi" w:cs="Times New Roman"/>
          <w:bCs/>
          <w:color w:val="auto"/>
          <w:sz w:val="22"/>
          <w:szCs w:val="22"/>
          <w:lang w:val="en-US"/>
        </w:rPr>
      </w:pPr>
      <w:r w:rsidRPr="006E0C7F">
        <w:rPr>
          <w:rFonts w:asciiTheme="minorHAnsi" w:hAnsiTheme="minorHAnsi" w:cs="Times New Roman"/>
          <w:bCs/>
          <w:color w:val="auto"/>
          <w:sz w:val="22"/>
          <w:szCs w:val="22"/>
          <w:lang w:val="en-US"/>
        </w:rPr>
        <w:t>Water issues</w:t>
      </w:r>
    </w:p>
    <w:p w14:paraId="3D273CDE" w14:textId="77777777" w:rsidR="00F77F8F" w:rsidRPr="006E0C7F" w:rsidRDefault="001862D9" w:rsidP="00F77F8F">
      <w:pPr>
        <w:pStyle w:val="ListParagraph"/>
        <w:numPr>
          <w:ilvl w:val="1"/>
          <w:numId w:val="2"/>
        </w:numPr>
        <w:rPr>
          <w:lang w:val="en-US"/>
        </w:rPr>
      </w:pPr>
      <w:r w:rsidRPr="006E0C7F">
        <w:rPr>
          <w:lang w:val="en-US"/>
        </w:rPr>
        <w:t xml:space="preserve">Mitigation and </w:t>
      </w:r>
      <w:r w:rsidR="00F77F8F" w:rsidRPr="006E0C7F">
        <w:rPr>
          <w:lang w:val="en-US"/>
        </w:rPr>
        <w:t>Adaptation to climate change</w:t>
      </w:r>
      <w:r w:rsidRPr="006E0C7F">
        <w:rPr>
          <w:lang w:val="en-US"/>
        </w:rPr>
        <w:t xml:space="preserve"> including</w:t>
      </w:r>
      <w:r w:rsidR="00F43FBA" w:rsidRPr="006E0C7F">
        <w:rPr>
          <w:lang w:val="en-US"/>
        </w:rPr>
        <w:t xml:space="preserve"> the FAO &amp; Koronivia joint work on Agriculture and</w:t>
      </w:r>
      <w:r w:rsidRPr="006E0C7F">
        <w:rPr>
          <w:lang w:val="en-US"/>
        </w:rPr>
        <w:t xml:space="preserve"> national examples</w:t>
      </w:r>
      <w:r w:rsidR="00F43FBA" w:rsidRPr="006E0C7F">
        <w:rPr>
          <w:lang w:val="en-US"/>
        </w:rPr>
        <w:t xml:space="preserve"> and</w:t>
      </w:r>
      <w:r w:rsidRPr="006E0C7F">
        <w:rPr>
          <w:lang w:val="en-US"/>
        </w:rPr>
        <w:t xml:space="preserve"> </w:t>
      </w:r>
      <w:r w:rsidR="00F43FBA" w:rsidRPr="006E0C7F">
        <w:rPr>
          <w:lang w:val="en-US"/>
        </w:rPr>
        <w:t xml:space="preserve">best practices </w:t>
      </w:r>
      <w:r w:rsidRPr="006E0C7F">
        <w:rPr>
          <w:lang w:val="en-US"/>
        </w:rPr>
        <w:t>if relevant</w:t>
      </w:r>
    </w:p>
    <w:p w14:paraId="2556E58B" w14:textId="77777777" w:rsidR="007B23B8" w:rsidRPr="006E0C7F" w:rsidRDefault="007B23B8" w:rsidP="00F77F8F">
      <w:pPr>
        <w:pStyle w:val="ListParagraph"/>
        <w:numPr>
          <w:ilvl w:val="1"/>
          <w:numId w:val="2"/>
        </w:numPr>
        <w:rPr>
          <w:lang w:val="en-US"/>
        </w:rPr>
      </w:pPr>
      <w:r w:rsidRPr="006E0C7F">
        <w:rPr>
          <w:lang w:val="en-US"/>
        </w:rPr>
        <w:t>Research</w:t>
      </w:r>
    </w:p>
    <w:p w14:paraId="11B0D79F" w14:textId="77777777" w:rsidR="007B23B8" w:rsidRPr="006E0C7F" w:rsidRDefault="007B23B8" w:rsidP="006E0C7F">
      <w:pPr>
        <w:pStyle w:val="ListParagraph"/>
        <w:rPr>
          <w:lang w:val="en-US"/>
        </w:rPr>
      </w:pPr>
    </w:p>
    <w:p w14:paraId="484CA53C" w14:textId="77777777" w:rsidR="00931F0C" w:rsidRPr="006E0C7F" w:rsidRDefault="00931F0C" w:rsidP="00931F0C">
      <w:pPr>
        <w:pStyle w:val="Heading1"/>
        <w:rPr>
          <w:rFonts w:cs="Times New Roman"/>
          <w:bCs/>
          <w:sz w:val="22"/>
          <w:szCs w:val="22"/>
          <w:lang w:val="en-US"/>
        </w:rPr>
      </w:pPr>
    </w:p>
    <w:p w14:paraId="3F6BCAA9" w14:textId="77777777" w:rsidR="00EA69DE" w:rsidRPr="006E0C7F" w:rsidRDefault="00931F0C" w:rsidP="00931F0C">
      <w:pPr>
        <w:pStyle w:val="Heading1"/>
        <w:rPr>
          <w:rFonts w:asciiTheme="minorHAnsi" w:hAnsiTheme="minorHAnsi"/>
          <w:b/>
          <w:color w:val="auto"/>
          <w:sz w:val="22"/>
          <w:szCs w:val="22"/>
          <w:lang w:val="en-US"/>
        </w:rPr>
      </w:pPr>
      <w:r w:rsidRPr="006E0C7F">
        <w:rPr>
          <w:rFonts w:asciiTheme="minorHAnsi" w:hAnsiTheme="minorHAnsi"/>
          <w:b/>
          <w:color w:val="auto"/>
          <w:sz w:val="22"/>
          <w:szCs w:val="22"/>
          <w:lang w:val="en-US"/>
        </w:rPr>
        <w:t xml:space="preserve">3B. </w:t>
      </w:r>
      <w:r w:rsidR="00EA69DE" w:rsidRPr="006E0C7F">
        <w:rPr>
          <w:rFonts w:asciiTheme="minorHAnsi" w:hAnsiTheme="minorHAnsi"/>
          <w:b/>
          <w:color w:val="auto"/>
          <w:sz w:val="22"/>
          <w:szCs w:val="22"/>
          <w:lang w:val="en-US"/>
        </w:rPr>
        <w:t>Landscape Approach in mountains</w:t>
      </w:r>
    </w:p>
    <w:p w14:paraId="254A8366" w14:textId="183419F4" w:rsidR="001862D9" w:rsidRPr="006E0C7F" w:rsidRDefault="00A04B4F" w:rsidP="00EA69DE">
      <w:pPr>
        <w:rPr>
          <w:lang w:val="en-US"/>
        </w:rPr>
      </w:pPr>
      <w:r w:rsidRPr="006E0C7F">
        <w:rPr>
          <w:lang w:val="en-US"/>
        </w:rPr>
        <w:t>F</w:t>
      </w:r>
      <w:r w:rsidR="00BA208A" w:rsidRPr="006E0C7F">
        <w:rPr>
          <w:lang w:val="en-US"/>
        </w:rPr>
        <w:t>ocus</w:t>
      </w:r>
      <w:r w:rsidR="00EA69DE" w:rsidRPr="006E0C7F">
        <w:rPr>
          <w:lang w:val="en-US"/>
        </w:rPr>
        <w:t xml:space="preserve"> mainly on SDG 15</w:t>
      </w:r>
      <w:r w:rsidR="00DE6193" w:rsidRPr="006E0C7F">
        <w:rPr>
          <w:lang w:val="en-US"/>
        </w:rPr>
        <w:t xml:space="preserve"> (but also SDG 6, SDG 2/biodiversity)</w:t>
      </w:r>
      <w:r w:rsidR="00EA69DE" w:rsidRPr="006E0C7F">
        <w:rPr>
          <w:lang w:val="en-US"/>
        </w:rPr>
        <w:t>, and also on uplands/lowlands interaction, and introduce the “territorial development” and agroecology perspectives</w:t>
      </w:r>
      <w:r w:rsidRPr="006E0C7F">
        <w:rPr>
          <w:lang w:val="en-US"/>
        </w:rPr>
        <w:t xml:space="preserve"> as  widely recognized as effective in comprehensively addressing mountain development.</w:t>
      </w:r>
      <w:r w:rsidR="001862D9" w:rsidRPr="006E0C7F">
        <w:rPr>
          <w:lang w:val="en-US"/>
        </w:rPr>
        <w:t xml:space="preserve"> </w:t>
      </w:r>
      <w:r w:rsidR="007B23B8" w:rsidRPr="006E0C7F">
        <w:rPr>
          <w:lang w:val="en-US"/>
        </w:rPr>
        <w:t>Reports from the mountain session reviewing SDG 15 during the Expert Group meeting in New York</w:t>
      </w:r>
      <w:r w:rsidR="009F6561">
        <w:rPr>
          <w:lang w:val="en-US"/>
        </w:rPr>
        <w:t>.</w:t>
      </w:r>
      <w:r w:rsidR="007B23B8" w:rsidRPr="006E0C7F">
        <w:rPr>
          <w:lang w:val="en-US"/>
        </w:rPr>
        <w:t xml:space="preserve"> </w:t>
      </w:r>
    </w:p>
    <w:p w14:paraId="369F96E7" w14:textId="77777777" w:rsidR="00EA69DE" w:rsidRPr="006E0C7F" w:rsidRDefault="00A04B4F" w:rsidP="00EA69DE">
      <w:pPr>
        <w:rPr>
          <w:lang w:val="en-US"/>
        </w:rPr>
      </w:pPr>
      <w:r w:rsidRPr="006E0C7F">
        <w:rPr>
          <w:lang w:val="en-US"/>
        </w:rPr>
        <w:t xml:space="preserve"> The section </w:t>
      </w:r>
      <w:r w:rsidR="001862D9" w:rsidRPr="006E0C7F">
        <w:rPr>
          <w:lang w:val="en-US"/>
        </w:rPr>
        <w:t xml:space="preserve">might </w:t>
      </w:r>
      <w:r w:rsidRPr="006E0C7F">
        <w:rPr>
          <w:lang w:val="en-US"/>
        </w:rPr>
        <w:t>address relevance of following issues to mountain development:</w:t>
      </w:r>
    </w:p>
    <w:p w14:paraId="236CF443" w14:textId="77777777" w:rsidR="00EA69DE" w:rsidRPr="006E0C7F" w:rsidRDefault="00EA69DE" w:rsidP="00903BDC">
      <w:pPr>
        <w:pStyle w:val="ListParagraph"/>
        <w:numPr>
          <w:ilvl w:val="1"/>
          <w:numId w:val="11"/>
        </w:numPr>
        <w:rPr>
          <w:lang w:val="en-US"/>
        </w:rPr>
      </w:pPr>
      <w:r w:rsidRPr="006E0C7F">
        <w:rPr>
          <w:rFonts w:cs="Times New Roman"/>
          <w:bCs/>
          <w:lang w:val="en-US"/>
        </w:rPr>
        <w:t>Watershed management</w:t>
      </w:r>
      <w:r w:rsidR="00411B16" w:rsidRPr="006E0C7F">
        <w:rPr>
          <w:rFonts w:cs="Times New Roman"/>
          <w:bCs/>
          <w:lang w:val="en-US"/>
        </w:rPr>
        <w:t xml:space="preserve">, </w:t>
      </w:r>
      <w:r w:rsidR="00411B16" w:rsidRPr="006E0C7F">
        <w:rPr>
          <w:lang w:val="en-US"/>
        </w:rPr>
        <w:t>Sustainable water management</w:t>
      </w:r>
      <w:r w:rsidR="00903BDC" w:rsidRPr="006E0C7F">
        <w:rPr>
          <w:lang w:val="en-US"/>
        </w:rPr>
        <w:t xml:space="preserve"> </w:t>
      </w:r>
      <w:r w:rsidRPr="006E0C7F">
        <w:rPr>
          <w:rFonts w:cs="Times New Roman"/>
          <w:bCs/>
          <w:lang w:val="en-US"/>
        </w:rPr>
        <w:t xml:space="preserve">and sustainable forest management  </w:t>
      </w:r>
    </w:p>
    <w:p w14:paraId="25E367BD" w14:textId="29284FBC" w:rsidR="00EA69DE" w:rsidRPr="006E0C7F" w:rsidRDefault="00496B01" w:rsidP="00411B16">
      <w:pPr>
        <w:pStyle w:val="Heading2"/>
        <w:numPr>
          <w:ilvl w:val="1"/>
          <w:numId w:val="11"/>
        </w:numPr>
        <w:rPr>
          <w:rFonts w:asciiTheme="minorHAnsi" w:hAnsiTheme="minorHAnsi"/>
          <w:color w:val="auto"/>
          <w:sz w:val="22"/>
          <w:szCs w:val="22"/>
          <w:lang w:val="en-US"/>
        </w:rPr>
      </w:pPr>
      <w:r>
        <w:rPr>
          <w:rFonts w:asciiTheme="minorHAnsi" w:hAnsiTheme="minorHAnsi"/>
          <w:color w:val="auto"/>
          <w:sz w:val="22"/>
          <w:szCs w:val="22"/>
          <w:lang w:val="en-US"/>
        </w:rPr>
        <w:t>Increasing occurrence of disasters and d</w:t>
      </w:r>
      <w:r w:rsidR="00EA69DE" w:rsidRPr="006E0C7F">
        <w:rPr>
          <w:rFonts w:asciiTheme="minorHAnsi" w:hAnsiTheme="minorHAnsi"/>
          <w:color w:val="auto"/>
          <w:sz w:val="22"/>
          <w:szCs w:val="22"/>
          <w:lang w:val="en-US"/>
        </w:rPr>
        <w:t>isaster risk reduction</w:t>
      </w:r>
      <w:r>
        <w:rPr>
          <w:rFonts w:asciiTheme="minorHAnsi" w:hAnsiTheme="minorHAnsi"/>
          <w:color w:val="auto"/>
          <w:sz w:val="22"/>
          <w:szCs w:val="22"/>
          <w:lang w:val="en-US"/>
        </w:rPr>
        <w:t xml:space="preserve"> strategies</w:t>
      </w:r>
    </w:p>
    <w:p w14:paraId="200F7662" w14:textId="299BF419" w:rsidR="00EA69DE" w:rsidRPr="006E0C7F" w:rsidRDefault="00EA69DE" w:rsidP="00411B16">
      <w:pPr>
        <w:pStyle w:val="Heading2"/>
        <w:numPr>
          <w:ilvl w:val="1"/>
          <w:numId w:val="11"/>
        </w:numPr>
        <w:rPr>
          <w:rFonts w:asciiTheme="minorHAnsi" w:hAnsiTheme="minorHAnsi" w:cs="Times New Roman"/>
          <w:bCs/>
          <w:color w:val="auto"/>
          <w:sz w:val="22"/>
          <w:szCs w:val="22"/>
          <w:lang w:val="en-US"/>
        </w:rPr>
      </w:pPr>
      <w:r w:rsidRPr="006E0C7F">
        <w:rPr>
          <w:rFonts w:asciiTheme="minorHAnsi" w:hAnsiTheme="minorHAnsi" w:cs="Times New Roman"/>
          <w:bCs/>
          <w:color w:val="auto"/>
          <w:sz w:val="22"/>
          <w:szCs w:val="22"/>
          <w:lang w:val="en-US"/>
        </w:rPr>
        <w:t>Biodiversity conservation</w:t>
      </w:r>
      <w:r w:rsidR="00496B01">
        <w:rPr>
          <w:rFonts w:asciiTheme="minorHAnsi" w:hAnsiTheme="minorHAnsi" w:cs="Times New Roman"/>
          <w:bCs/>
          <w:color w:val="auto"/>
          <w:sz w:val="22"/>
          <w:szCs w:val="22"/>
          <w:lang w:val="en-US"/>
        </w:rPr>
        <w:t xml:space="preserve"> including agro-biodiversity</w:t>
      </w:r>
    </w:p>
    <w:p w14:paraId="0C3D5456" w14:textId="77777777" w:rsidR="00EA69DE" w:rsidRPr="006E0C7F" w:rsidRDefault="00EA69DE" w:rsidP="00411B16">
      <w:pPr>
        <w:pStyle w:val="ListParagraph"/>
        <w:numPr>
          <w:ilvl w:val="1"/>
          <w:numId w:val="11"/>
        </w:numPr>
        <w:rPr>
          <w:lang w:val="en-US"/>
        </w:rPr>
      </w:pPr>
      <w:r w:rsidRPr="006E0C7F">
        <w:rPr>
          <w:lang w:val="en-US"/>
        </w:rPr>
        <w:t>Land degradation and desertification</w:t>
      </w:r>
      <w:r w:rsidR="00297021" w:rsidRPr="006E0C7F">
        <w:rPr>
          <w:lang w:val="en-US"/>
        </w:rPr>
        <w:t xml:space="preserve"> </w:t>
      </w:r>
    </w:p>
    <w:p w14:paraId="27D92CB4" w14:textId="77777777" w:rsidR="00EA69DE" w:rsidRPr="006E0C7F" w:rsidRDefault="00EA69DE" w:rsidP="00411B16">
      <w:pPr>
        <w:pStyle w:val="ListParagraph"/>
        <w:numPr>
          <w:ilvl w:val="1"/>
          <w:numId w:val="11"/>
        </w:numPr>
        <w:rPr>
          <w:lang w:val="en-US"/>
        </w:rPr>
      </w:pPr>
      <w:r w:rsidRPr="006E0C7F">
        <w:rPr>
          <w:lang w:val="en-US"/>
        </w:rPr>
        <w:t>Agroecology</w:t>
      </w:r>
    </w:p>
    <w:p w14:paraId="5194B77A" w14:textId="77777777" w:rsidR="00EA69DE" w:rsidRPr="006E0C7F" w:rsidRDefault="00EA69DE" w:rsidP="00282840">
      <w:pPr>
        <w:rPr>
          <w:rFonts w:ascii="Times New Roman" w:hAnsi="Times New Roman" w:cs="Times New Roman"/>
          <w:b/>
          <w:bCs/>
          <w:lang w:val="en-US"/>
        </w:rPr>
      </w:pPr>
    </w:p>
    <w:p w14:paraId="514FA51A" w14:textId="77777777" w:rsidR="00B32DA6" w:rsidRPr="006E0C7F" w:rsidRDefault="007B732C" w:rsidP="007B732C">
      <w:pPr>
        <w:rPr>
          <w:b/>
          <w:lang w:val="en-US"/>
        </w:rPr>
      </w:pPr>
      <w:r w:rsidRPr="006E0C7F">
        <w:rPr>
          <w:b/>
          <w:lang w:val="en-US"/>
        </w:rPr>
        <w:t xml:space="preserve">3C. </w:t>
      </w:r>
      <w:r w:rsidR="00B32DA6" w:rsidRPr="006E0C7F">
        <w:rPr>
          <w:b/>
          <w:lang w:val="en-US"/>
        </w:rPr>
        <w:t>Mountain economies and livelihoods</w:t>
      </w:r>
      <w:r w:rsidR="0098341F" w:rsidRPr="006E0C7F">
        <w:rPr>
          <w:b/>
          <w:lang w:val="en-US"/>
        </w:rPr>
        <w:t xml:space="preserve"> </w:t>
      </w:r>
    </w:p>
    <w:p w14:paraId="777DB1DB" w14:textId="0A8797B9" w:rsidR="003266E6" w:rsidRPr="006E0C7F" w:rsidRDefault="00A04B4F" w:rsidP="00281D75">
      <w:pPr>
        <w:pStyle w:val="ListParagraph"/>
        <w:ind w:left="360"/>
        <w:rPr>
          <w:lang w:val="en-US"/>
        </w:rPr>
      </w:pPr>
      <w:r w:rsidRPr="006E0C7F">
        <w:rPr>
          <w:lang w:val="en-US"/>
        </w:rPr>
        <w:t xml:space="preserve">Mountain provide livelihood to communities, with uneven share of national wealth, </w:t>
      </w:r>
      <w:r w:rsidR="00A94457" w:rsidRPr="006E0C7F">
        <w:rPr>
          <w:lang w:val="en-US"/>
        </w:rPr>
        <w:t>and therefore</w:t>
      </w:r>
      <w:r w:rsidRPr="006E0C7F">
        <w:rPr>
          <w:lang w:val="en-US"/>
        </w:rPr>
        <w:t xml:space="preserve"> mountain communities often left behind. </w:t>
      </w:r>
      <w:r w:rsidR="00A94457" w:rsidRPr="006E0C7F">
        <w:rPr>
          <w:lang w:val="en-US"/>
        </w:rPr>
        <w:t>In mountains the main activity is largely family farming, which</w:t>
      </w:r>
      <w:r w:rsidR="003266E6" w:rsidRPr="006E0C7F">
        <w:rPr>
          <w:lang w:val="en-US"/>
        </w:rPr>
        <w:t xml:space="preserve"> plays a key role for ensuring household food security as well as shaping mountain landscapes and </w:t>
      </w:r>
      <w:r w:rsidR="001F0204" w:rsidRPr="006E0C7F">
        <w:rPr>
          <w:lang w:val="en-US"/>
        </w:rPr>
        <w:t xml:space="preserve">conserving </w:t>
      </w:r>
      <w:r w:rsidR="00A94457" w:rsidRPr="006E0C7F">
        <w:rPr>
          <w:lang w:val="en-US"/>
        </w:rPr>
        <w:t>natural resources and biodiversity.</w:t>
      </w:r>
      <w:r w:rsidR="003266E6" w:rsidRPr="006E0C7F">
        <w:rPr>
          <w:lang w:val="en-US"/>
        </w:rPr>
        <w:t xml:space="preserve"> Family farming communities and in particular indigenous peoples in mountains are custodians of spiritual and cultural values and of site specific knowledge. </w:t>
      </w:r>
      <w:r w:rsidR="00A94457" w:rsidRPr="006E0C7F">
        <w:rPr>
          <w:lang w:val="en-US"/>
        </w:rPr>
        <w:t xml:space="preserve">The Decade for Family Farming is an opportunity to promote national policies that support </w:t>
      </w:r>
      <w:r w:rsidR="004B524E" w:rsidRPr="006E0C7F">
        <w:rPr>
          <w:lang w:val="en-US"/>
        </w:rPr>
        <w:t xml:space="preserve">secure land </w:t>
      </w:r>
      <w:r w:rsidR="00A94457" w:rsidRPr="006E0C7F">
        <w:rPr>
          <w:lang w:val="en-US"/>
        </w:rPr>
        <w:t xml:space="preserve">tenure, access to resources, empower women and retain in mountain regions. </w:t>
      </w:r>
    </w:p>
    <w:p w14:paraId="2C1D0F7A" w14:textId="77777777" w:rsidR="003266E6" w:rsidRPr="006E0C7F" w:rsidRDefault="00A04B4F" w:rsidP="00281D75">
      <w:pPr>
        <w:pStyle w:val="ListParagraph"/>
        <w:ind w:left="360"/>
        <w:rPr>
          <w:lang w:val="en-US"/>
        </w:rPr>
      </w:pPr>
      <w:r w:rsidRPr="006E0C7F">
        <w:rPr>
          <w:lang w:val="en-US"/>
        </w:rPr>
        <w:t xml:space="preserve">This section will </w:t>
      </w:r>
      <w:r w:rsidR="00DD5C76" w:rsidRPr="006E0C7F">
        <w:rPr>
          <w:lang w:val="en-US"/>
        </w:rPr>
        <w:t>focus on</w:t>
      </w:r>
      <w:r w:rsidR="00773607" w:rsidRPr="006E0C7F">
        <w:rPr>
          <w:lang w:val="en-US"/>
        </w:rPr>
        <w:t xml:space="preserve"> the linkages among</w:t>
      </w:r>
      <w:r w:rsidR="00DD5C76" w:rsidRPr="006E0C7F">
        <w:rPr>
          <w:lang w:val="en-US"/>
        </w:rPr>
        <w:t xml:space="preserve"> SDG1 (No poverty)</w:t>
      </w:r>
      <w:r w:rsidR="00773607" w:rsidRPr="006E0C7F">
        <w:rPr>
          <w:lang w:val="en-US"/>
        </w:rPr>
        <w:t xml:space="preserve"> SDG 2 (sustainable agriculture, food systems and food security and nutrition in mountains)</w:t>
      </w:r>
      <w:r w:rsidR="00F43FBA" w:rsidRPr="006E0C7F">
        <w:rPr>
          <w:lang w:val="en-US"/>
        </w:rPr>
        <w:t xml:space="preserve">, SDG 3 (Health), SDG4 (education), </w:t>
      </w:r>
      <w:r w:rsidR="00A72B32" w:rsidRPr="006E0C7F">
        <w:rPr>
          <w:lang w:val="en-US"/>
        </w:rPr>
        <w:t xml:space="preserve">and </w:t>
      </w:r>
      <w:r w:rsidR="00773607" w:rsidRPr="006E0C7F">
        <w:rPr>
          <w:lang w:val="en-US"/>
        </w:rPr>
        <w:t>SDG 5 (</w:t>
      </w:r>
      <w:r w:rsidR="00DD5C76" w:rsidRPr="006E0C7F">
        <w:rPr>
          <w:lang w:val="en-US"/>
        </w:rPr>
        <w:t>gender equality)</w:t>
      </w:r>
      <w:r w:rsidR="00F43FBA" w:rsidRPr="006E0C7F">
        <w:rPr>
          <w:lang w:val="en-US"/>
        </w:rPr>
        <w:t>,</w:t>
      </w:r>
      <w:r w:rsidR="00DD5C76" w:rsidRPr="006E0C7F">
        <w:rPr>
          <w:lang w:val="en-US"/>
        </w:rPr>
        <w:t xml:space="preserve"> </w:t>
      </w:r>
      <w:r w:rsidR="00F43FBA" w:rsidRPr="006E0C7F">
        <w:rPr>
          <w:lang w:val="en-US"/>
        </w:rPr>
        <w:t>SDG7 (energy)</w:t>
      </w:r>
      <w:r w:rsidR="007B23B8" w:rsidRPr="006E0C7F">
        <w:rPr>
          <w:lang w:val="en-US"/>
        </w:rPr>
        <w:t xml:space="preserve">, </w:t>
      </w:r>
      <w:r w:rsidR="00DD5C76" w:rsidRPr="006E0C7F">
        <w:rPr>
          <w:lang w:val="en-US"/>
        </w:rPr>
        <w:t>SDG10 (reduced</w:t>
      </w:r>
      <w:r w:rsidR="00773607" w:rsidRPr="006E0C7F">
        <w:rPr>
          <w:lang w:val="en-US"/>
        </w:rPr>
        <w:t xml:space="preserve"> inequalities) and SDG 8 (decent </w:t>
      </w:r>
      <w:r w:rsidR="00773607" w:rsidRPr="006E0C7F">
        <w:rPr>
          <w:lang w:val="en-US"/>
        </w:rPr>
        <w:lastRenderedPageBreak/>
        <w:t>work and economic growth</w:t>
      </w:r>
      <w:r w:rsidR="002F40B0" w:rsidRPr="006E0C7F">
        <w:rPr>
          <w:lang w:val="en-US"/>
        </w:rPr>
        <w:t>)</w:t>
      </w:r>
      <w:r w:rsidRPr="006E0C7F">
        <w:rPr>
          <w:lang w:val="en-US"/>
        </w:rPr>
        <w:t>, thus addressing the contribution of sustainable mountain development to the core principle of leaving no-one behind</w:t>
      </w:r>
      <w:r w:rsidR="00DD5C76" w:rsidRPr="006E0C7F">
        <w:rPr>
          <w:lang w:val="en-US"/>
        </w:rPr>
        <w:t>.</w:t>
      </w:r>
      <w:r w:rsidRPr="006E0C7F">
        <w:rPr>
          <w:lang w:val="en-US"/>
        </w:rPr>
        <w:t xml:space="preserve"> </w:t>
      </w:r>
    </w:p>
    <w:p w14:paraId="71E78AF7" w14:textId="77777777" w:rsidR="003266E6" w:rsidRPr="006E0C7F" w:rsidRDefault="003266E6" w:rsidP="00281D75">
      <w:pPr>
        <w:pStyle w:val="ListParagraph"/>
        <w:ind w:left="360"/>
        <w:rPr>
          <w:lang w:val="en-US"/>
        </w:rPr>
      </w:pPr>
    </w:p>
    <w:p w14:paraId="5ACB2927" w14:textId="77777777" w:rsidR="003266E6" w:rsidRPr="006E0C7F" w:rsidRDefault="003266E6" w:rsidP="00281D75">
      <w:pPr>
        <w:pStyle w:val="ListParagraph"/>
        <w:ind w:left="360"/>
        <w:rPr>
          <w:lang w:val="en-US"/>
        </w:rPr>
      </w:pPr>
      <w:r w:rsidRPr="006E0C7F">
        <w:rPr>
          <w:lang w:val="en-US"/>
        </w:rPr>
        <w:t xml:space="preserve">It will also look at innovation examples such as the participatory labelling of mountain </w:t>
      </w:r>
      <w:r w:rsidR="00C94B66" w:rsidRPr="006E0C7F">
        <w:rPr>
          <w:lang w:val="en-US"/>
        </w:rPr>
        <w:t>products in seven countries and the creation of a Mountain Participatory Guarantee systems being implemented by MPS/FAO with IFOAM at global level.</w:t>
      </w:r>
    </w:p>
    <w:p w14:paraId="3EF6AE16" w14:textId="7F84451D" w:rsidR="00773607" w:rsidRPr="006E0C7F" w:rsidRDefault="003266E6" w:rsidP="00281D75">
      <w:pPr>
        <w:pStyle w:val="ListParagraph"/>
        <w:ind w:left="360"/>
        <w:rPr>
          <w:lang w:val="en-US"/>
        </w:rPr>
      </w:pPr>
      <w:r w:rsidRPr="006E0C7F">
        <w:rPr>
          <w:lang w:val="en-US"/>
        </w:rPr>
        <w:t>Some t</w:t>
      </w:r>
      <w:r w:rsidR="00A04B4F" w:rsidRPr="006E0C7F">
        <w:rPr>
          <w:lang w:val="en-US"/>
        </w:rPr>
        <w:t xml:space="preserve">rends and </w:t>
      </w:r>
      <w:r w:rsidR="00F9541E" w:rsidRPr="006E0C7F">
        <w:rPr>
          <w:lang w:val="en-US"/>
        </w:rPr>
        <w:t xml:space="preserve">integrated approaches </w:t>
      </w:r>
      <w:r w:rsidRPr="006E0C7F">
        <w:rPr>
          <w:lang w:val="en-US"/>
        </w:rPr>
        <w:t>might be covered</w:t>
      </w:r>
      <w:r w:rsidR="00F9541E" w:rsidRPr="006E0C7F">
        <w:rPr>
          <w:lang w:val="en-US"/>
        </w:rPr>
        <w:t xml:space="preserve"> referring to:</w:t>
      </w:r>
    </w:p>
    <w:p w14:paraId="18815192" w14:textId="77777777" w:rsidR="00274671" w:rsidRPr="006E0C7F" w:rsidRDefault="00274671" w:rsidP="00281D75">
      <w:pPr>
        <w:pStyle w:val="ListParagraph"/>
        <w:ind w:left="360"/>
        <w:rPr>
          <w:lang w:val="en-US"/>
        </w:rPr>
      </w:pPr>
    </w:p>
    <w:p w14:paraId="3422FDC5" w14:textId="77777777" w:rsidR="00773607" w:rsidRPr="006E0C7F" w:rsidRDefault="00773607" w:rsidP="001B1122">
      <w:pPr>
        <w:pStyle w:val="ListParagraph"/>
        <w:numPr>
          <w:ilvl w:val="1"/>
          <w:numId w:val="13"/>
        </w:numPr>
        <w:rPr>
          <w:lang w:val="en-US"/>
        </w:rPr>
      </w:pPr>
      <w:r w:rsidRPr="006E0C7F">
        <w:rPr>
          <w:lang w:val="en-US"/>
        </w:rPr>
        <w:t>Food insecurity and poverty</w:t>
      </w:r>
      <w:r w:rsidR="004B7F57" w:rsidRPr="006E0C7F">
        <w:rPr>
          <w:lang w:val="en-US"/>
        </w:rPr>
        <w:t xml:space="preserve"> in mountains</w:t>
      </w:r>
    </w:p>
    <w:p w14:paraId="3D6E3D17" w14:textId="77777777" w:rsidR="00B32DA6" w:rsidRPr="006E0C7F" w:rsidRDefault="00B32DA6" w:rsidP="001B1122">
      <w:pPr>
        <w:pStyle w:val="ListParagraph"/>
        <w:numPr>
          <w:ilvl w:val="1"/>
          <w:numId w:val="13"/>
        </w:numPr>
        <w:rPr>
          <w:lang w:val="en-US"/>
        </w:rPr>
      </w:pPr>
      <w:r w:rsidRPr="006E0C7F">
        <w:rPr>
          <w:lang w:val="en-US"/>
        </w:rPr>
        <w:t>Migration and urbanization</w:t>
      </w:r>
    </w:p>
    <w:p w14:paraId="492A82FB" w14:textId="77777777" w:rsidR="00B32DA6" w:rsidRPr="006E0C7F" w:rsidRDefault="00B32DA6" w:rsidP="001B1122">
      <w:pPr>
        <w:pStyle w:val="ListParagraph"/>
        <w:numPr>
          <w:ilvl w:val="1"/>
          <w:numId w:val="13"/>
        </w:numPr>
        <w:rPr>
          <w:lang w:val="en-US"/>
        </w:rPr>
      </w:pPr>
      <w:r w:rsidRPr="006E0C7F">
        <w:rPr>
          <w:lang w:val="en-US"/>
        </w:rPr>
        <w:t>Urban -rural linkages</w:t>
      </w:r>
    </w:p>
    <w:p w14:paraId="7EEFB909" w14:textId="77777777" w:rsidR="00B32DA6" w:rsidRPr="006E0C7F" w:rsidRDefault="00CD431B" w:rsidP="001B1122">
      <w:pPr>
        <w:pStyle w:val="ListParagraph"/>
        <w:numPr>
          <w:ilvl w:val="1"/>
          <w:numId w:val="13"/>
        </w:numPr>
        <w:rPr>
          <w:lang w:val="en-US"/>
        </w:rPr>
      </w:pPr>
      <w:r w:rsidRPr="006E0C7F">
        <w:rPr>
          <w:lang w:val="en-US"/>
        </w:rPr>
        <w:t xml:space="preserve">Social protection, </w:t>
      </w:r>
      <w:r w:rsidR="00B32DA6" w:rsidRPr="006E0C7F">
        <w:rPr>
          <w:lang w:val="en-US"/>
        </w:rPr>
        <w:t>Gender</w:t>
      </w:r>
      <w:r w:rsidRPr="006E0C7F">
        <w:rPr>
          <w:lang w:val="en-US"/>
        </w:rPr>
        <w:t>, indigenous issues</w:t>
      </w:r>
    </w:p>
    <w:p w14:paraId="4D9A9703" w14:textId="77777777" w:rsidR="00F43FBA" w:rsidRPr="006E0C7F" w:rsidRDefault="007B23B8" w:rsidP="001B1122">
      <w:pPr>
        <w:pStyle w:val="ListParagraph"/>
        <w:numPr>
          <w:ilvl w:val="1"/>
          <w:numId w:val="13"/>
        </w:numPr>
        <w:rPr>
          <w:lang w:val="en-US"/>
        </w:rPr>
      </w:pPr>
      <w:r w:rsidRPr="006E0C7F">
        <w:rPr>
          <w:lang w:val="en-US"/>
        </w:rPr>
        <w:t>Education</w:t>
      </w:r>
      <w:r w:rsidR="00F43FBA" w:rsidRPr="006E0C7F">
        <w:rPr>
          <w:lang w:val="en-US"/>
        </w:rPr>
        <w:t xml:space="preserve"> </w:t>
      </w:r>
      <w:r w:rsidRPr="006E0C7F">
        <w:rPr>
          <w:lang w:val="en-US"/>
        </w:rPr>
        <w:t>and extension</w:t>
      </w:r>
      <w:r w:rsidR="00F43FBA" w:rsidRPr="006E0C7F">
        <w:rPr>
          <w:lang w:val="en-US"/>
        </w:rPr>
        <w:t>– example of the MPS IPROMO programme</w:t>
      </w:r>
    </w:p>
    <w:p w14:paraId="3EA03AF6" w14:textId="77777777" w:rsidR="00B32DA6" w:rsidRPr="006E0C7F" w:rsidRDefault="00CD431B" w:rsidP="001B1122">
      <w:pPr>
        <w:pStyle w:val="ListParagraph"/>
        <w:numPr>
          <w:ilvl w:val="1"/>
          <w:numId w:val="13"/>
        </w:numPr>
        <w:rPr>
          <w:lang w:val="en-US"/>
        </w:rPr>
      </w:pPr>
      <w:r w:rsidRPr="006E0C7F">
        <w:rPr>
          <w:lang w:val="en-US"/>
        </w:rPr>
        <w:t xml:space="preserve">Sustainable food systems and </w:t>
      </w:r>
      <w:r w:rsidR="00B32DA6" w:rsidRPr="006E0C7F">
        <w:rPr>
          <w:lang w:val="en-US"/>
        </w:rPr>
        <w:t>Mountain Agriculture</w:t>
      </w:r>
      <w:r w:rsidRPr="006E0C7F">
        <w:rPr>
          <w:lang w:val="en-US"/>
        </w:rPr>
        <w:t>,</w:t>
      </w:r>
      <w:r w:rsidR="006139CC" w:rsidRPr="006E0C7F">
        <w:rPr>
          <w:lang w:val="en-US"/>
        </w:rPr>
        <w:t xml:space="preserve"> Agrobiodiversity</w:t>
      </w:r>
      <w:r w:rsidRPr="006E0C7F">
        <w:rPr>
          <w:lang w:val="en-US"/>
        </w:rPr>
        <w:t xml:space="preserve"> </w:t>
      </w:r>
    </w:p>
    <w:p w14:paraId="2402C649" w14:textId="77777777" w:rsidR="00B32DA6" w:rsidRPr="006E0C7F" w:rsidRDefault="00B32DA6" w:rsidP="001B1122">
      <w:pPr>
        <w:pStyle w:val="ListParagraph"/>
        <w:numPr>
          <w:ilvl w:val="1"/>
          <w:numId w:val="13"/>
        </w:numPr>
        <w:rPr>
          <w:lang w:val="en-US"/>
        </w:rPr>
      </w:pPr>
      <w:r w:rsidRPr="006E0C7F">
        <w:rPr>
          <w:lang w:val="en-US"/>
        </w:rPr>
        <w:t>Mountain products and value chains</w:t>
      </w:r>
      <w:r w:rsidR="002B2AC8" w:rsidRPr="006E0C7F">
        <w:rPr>
          <w:lang w:val="en-US"/>
        </w:rPr>
        <w:t xml:space="preserve"> – success stories from the Mountain Products Initiative including Nepal</w:t>
      </w:r>
      <w:r w:rsidR="00C94B66" w:rsidRPr="006E0C7F">
        <w:rPr>
          <w:lang w:val="en-US"/>
        </w:rPr>
        <w:t xml:space="preserve"> and second phase of project with UNDP</w:t>
      </w:r>
    </w:p>
    <w:p w14:paraId="197DACF9" w14:textId="77777777" w:rsidR="00F43FBA" w:rsidRPr="004A7640" w:rsidRDefault="008E1703" w:rsidP="00F43FBA">
      <w:pPr>
        <w:pStyle w:val="ListParagraph"/>
        <w:numPr>
          <w:ilvl w:val="1"/>
          <w:numId w:val="13"/>
        </w:numPr>
        <w:rPr>
          <w:lang w:val="en-US"/>
        </w:rPr>
      </w:pPr>
      <w:r w:rsidRPr="006E0C7F">
        <w:rPr>
          <w:lang w:val="en-US"/>
        </w:rPr>
        <w:t>Sustainable Mountain Tourism</w:t>
      </w:r>
      <w:r w:rsidR="001F0204" w:rsidRPr="006E0C7F">
        <w:rPr>
          <w:lang w:val="en-US"/>
        </w:rPr>
        <w:t xml:space="preserve"> – </w:t>
      </w:r>
      <w:r w:rsidR="00C94B66" w:rsidRPr="006E0C7F">
        <w:rPr>
          <w:lang w:val="en-US"/>
        </w:rPr>
        <w:t xml:space="preserve"> example from the project on sustainable mountain tourism in the</w:t>
      </w:r>
      <w:r w:rsidR="001F0204" w:rsidRPr="006E0C7F">
        <w:rPr>
          <w:lang w:val="en-US"/>
        </w:rPr>
        <w:t xml:space="preserve"> </w:t>
      </w:r>
      <w:r w:rsidR="00C94B66" w:rsidRPr="006E0C7F">
        <w:rPr>
          <w:lang w:val="en-US"/>
        </w:rPr>
        <w:t>Philippines with Slow Food</w:t>
      </w:r>
    </w:p>
    <w:p w14:paraId="056186C1" w14:textId="77777777" w:rsidR="00274671" w:rsidRPr="006E0C7F" w:rsidRDefault="004B7F57" w:rsidP="001B1122">
      <w:pPr>
        <w:pStyle w:val="ListParagraph"/>
        <w:numPr>
          <w:ilvl w:val="1"/>
          <w:numId w:val="13"/>
        </w:numPr>
        <w:rPr>
          <w:lang w:val="en-US"/>
        </w:rPr>
      </w:pPr>
      <w:r w:rsidRPr="006E0C7F">
        <w:rPr>
          <w:lang w:val="en-US"/>
        </w:rPr>
        <w:t>Affordable and clean/renewable</w:t>
      </w:r>
      <w:r w:rsidR="00B32DA6" w:rsidRPr="006E0C7F">
        <w:rPr>
          <w:lang w:val="en-US"/>
        </w:rPr>
        <w:t xml:space="preserve"> energy</w:t>
      </w:r>
    </w:p>
    <w:p w14:paraId="097B59BB" w14:textId="77777777" w:rsidR="004940E5" w:rsidRPr="006E0C7F" w:rsidRDefault="00B32DA6" w:rsidP="001B1122">
      <w:pPr>
        <w:pStyle w:val="ListParagraph"/>
        <w:numPr>
          <w:ilvl w:val="1"/>
          <w:numId w:val="13"/>
        </w:numPr>
        <w:rPr>
          <w:lang w:val="en-US"/>
        </w:rPr>
      </w:pPr>
      <w:r w:rsidRPr="006E0C7F">
        <w:rPr>
          <w:lang w:val="en-US"/>
        </w:rPr>
        <w:t>Ecosystem based services</w:t>
      </w:r>
      <w:r w:rsidR="005A3BB1" w:rsidRPr="006E0C7F">
        <w:rPr>
          <w:lang w:val="en-US"/>
        </w:rPr>
        <w:t xml:space="preserve"> in support of livelihoods</w:t>
      </w:r>
      <w:r w:rsidR="00CD431B" w:rsidRPr="006E0C7F">
        <w:rPr>
          <w:lang w:val="en-US"/>
        </w:rPr>
        <w:t xml:space="preserve"> </w:t>
      </w:r>
    </w:p>
    <w:p w14:paraId="5C2E1693" w14:textId="77777777" w:rsidR="00705B63" w:rsidRPr="006E0C7F" w:rsidRDefault="00705B63" w:rsidP="00705B63">
      <w:pPr>
        <w:rPr>
          <w:lang w:val="en-US"/>
        </w:rPr>
      </w:pPr>
    </w:p>
    <w:p w14:paraId="6F24F5B8" w14:textId="77777777" w:rsidR="00522DCF" w:rsidRPr="006E0C7F" w:rsidRDefault="007B732C" w:rsidP="007B732C">
      <w:pPr>
        <w:rPr>
          <w:b/>
          <w:lang w:val="en-US"/>
        </w:rPr>
      </w:pPr>
      <w:r w:rsidRPr="006E0C7F">
        <w:rPr>
          <w:b/>
          <w:lang w:val="en-US"/>
        </w:rPr>
        <w:t xml:space="preserve">3D. </w:t>
      </w:r>
      <w:r w:rsidR="00522DCF" w:rsidRPr="006E0C7F">
        <w:rPr>
          <w:b/>
          <w:lang w:val="en-US"/>
        </w:rPr>
        <w:t>Governance</w:t>
      </w:r>
    </w:p>
    <w:p w14:paraId="77F37865" w14:textId="105C76DA" w:rsidR="005A3BB1" w:rsidRPr="006E0C7F" w:rsidRDefault="00F9541E" w:rsidP="00281D75">
      <w:pPr>
        <w:rPr>
          <w:lang w:val="en-US"/>
        </w:rPr>
      </w:pPr>
      <w:r w:rsidRPr="006E0C7F">
        <w:rPr>
          <w:lang w:val="en-US"/>
        </w:rPr>
        <w:t xml:space="preserve">Inclusive approaches to mountain development are conducive to more equitable and sustainable </w:t>
      </w:r>
      <w:r w:rsidR="00496B01">
        <w:rPr>
          <w:lang w:val="en-US"/>
        </w:rPr>
        <w:t xml:space="preserve">life in </w:t>
      </w:r>
      <w:r w:rsidRPr="006E0C7F">
        <w:rPr>
          <w:lang w:val="en-US"/>
        </w:rPr>
        <w:t>mountain</w:t>
      </w:r>
      <w:r w:rsidR="00496B01">
        <w:rPr>
          <w:lang w:val="en-US"/>
        </w:rPr>
        <w:t>s</w:t>
      </w:r>
      <w:r w:rsidRPr="006E0C7F">
        <w:rPr>
          <w:lang w:val="en-US"/>
        </w:rPr>
        <w:t xml:space="preserve">, </w:t>
      </w:r>
      <w:r w:rsidR="00496B01">
        <w:rPr>
          <w:lang w:val="en-US"/>
        </w:rPr>
        <w:t xml:space="preserve">ensuring </w:t>
      </w:r>
      <w:r w:rsidRPr="006E0C7F">
        <w:rPr>
          <w:lang w:val="en-US"/>
        </w:rPr>
        <w:t>increased benefits for local communities</w:t>
      </w:r>
      <w:r w:rsidR="00496B01">
        <w:rPr>
          <w:lang w:val="en-US"/>
        </w:rPr>
        <w:t xml:space="preserve"> and  reducing outmigration trends</w:t>
      </w:r>
      <w:r w:rsidRPr="006E0C7F">
        <w:rPr>
          <w:lang w:val="en-US"/>
        </w:rPr>
        <w:t xml:space="preserve">. In this section the </w:t>
      </w:r>
      <w:r w:rsidR="00F43FBA" w:rsidRPr="006E0C7F">
        <w:rPr>
          <w:lang w:val="en-US"/>
        </w:rPr>
        <w:t xml:space="preserve"> role of the</w:t>
      </w:r>
      <w:r w:rsidR="00427D44" w:rsidRPr="006E0C7F">
        <w:rPr>
          <w:lang w:val="en-US"/>
        </w:rPr>
        <w:t xml:space="preserve"> Mountain Partnership</w:t>
      </w:r>
      <w:r w:rsidRPr="006E0C7F">
        <w:rPr>
          <w:lang w:val="en-US"/>
        </w:rPr>
        <w:t xml:space="preserve"> will be presented, as </w:t>
      </w:r>
      <w:r w:rsidR="00F43FBA" w:rsidRPr="006E0C7F">
        <w:rPr>
          <w:lang w:val="en-US"/>
        </w:rPr>
        <w:t>the only UN alliance on sustainable mountain development</w:t>
      </w:r>
      <w:r w:rsidRPr="006E0C7F">
        <w:rPr>
          <w:lang w:val="en-US"/>
        </w:rPr>
        <w:t xml:space="preserve">, highlighting </w:t>
      </w:r>
      <w:r w:rsidR="00C1032A" w:rsidRPr="006E0C7F">
        <w:rPr>
          <w:lang w:val="en-US"/>
        </w:rPr>
        <w:t xml:space="preserve"> the </w:t>
      </w:r>
      <w:r w:rsidR="005A3BB1" w:rsidRPr="006E0C7F">
        <w:rPr>
          <w:lang w:val="en-US"/>
        </w:rPr>
        <w:t xml:space="preserve">need for specific pro-mountain policies, of cross-sectoral coordination at national level and other </w:t>
      </w:r>
      <w:r w:rsidR="00A6029B" w:rsidRPr="006E0C7F">
        <w:rPr>
          <w:lang w:val="en-US"/>
        </w:rPr>
        <w:t>issues</w:t>
      </w:r>
      <w:r w:rsidR="005A3BB1" w:rsidRPr="006E0C7F">
        <w:rPr>
          <w:lang w:val="en-US"/>
        </w:rPr>
        <w:t xml:space="preserve"> related to SDG 17 (Partnerships for the Goals), including </w:t>
      </w:r>
      <w:r w:rsidR="00A6029B" w:rsidRPr="006E0C7F">
        <w:rPr>
          <w:lang w:val="en-US"/>
        </w:rPr>
        <w:t>domestic</w:t>
      </w:r>
      <w:r w:rsidR="005A3BB1" w:rsidRPr="006E0C7F">
        <w:rPr>
          <w:lang w:val="en-US"/>
        </w:rPr>
        <w:t xml:space="preserve"> and international resource mobilization</w:t>
      </w:r>
      <w:r w:rsidR="002F40B0" w:rsidRPr="006E0C7F">
        <w:rPr>
          <w:lang w:val="en-US"/>
        </w:rPr>
        <w:t>.</w:t>
      </w:r>
      <w:r w:rsidRPr="006E0C7F">
        <w:rPr>
          <w:lang w:val="en-US"/>
        </w:rPr>
        <w:t xml:space="preserve"> The section will in particular focus on</w:t>
      </w:r>
      <w:r w:rsidR="009F6561">
        <w:rPr>
          <w:lang w:val="en-US"/>
        </w:rPr>
        <w:t>:</w:t>
      </w:r>
    </w:p>
    <w:p w14:paraId="525EB1E7" w14:textId="58ED6069" w:rsidR="00522DCF" w:rsidRPr="006E0C7F" w:rsidRDefault="00522DCF" w:rsidP="001B1122">
      <w:pPr>
        <w:pStyle w:val="ListParagraph"/>
        <w:numPr>
          <w:ilvl w:val="1"/>
          <w:numId w:val="13"/>
        </w:numPr>
        <w:rPr>
          <w:lang w:val="en-US"/>
        </w:rPr>
      </w:pPr>
      <w:r w:rsidRPr="006E0C7F">
        <w:rPr>
          <w:lang w:val="en-US"/>
        </w:rPr>
        <w:t>Policy and law</w:t>
      </w:r>
      <w:r w:rsidR="00496B01">
        <w:rPr>
          <w:lang w:val="en-US"/>
        </w:rPr>
        <w:t xml:space="preserve"> – highlighting the positive role of mountain specific legal initiatives and investments – including PES.</w:t>
      </w:r>
    </w:p>
    <w:p w14:paraId="15DBC476" w14:textId="702E24F2" w:rsidR="00CD431B" w:rsidRPr="006E0C7F" w:rsidRDefault="00CD431B" w:rsidP="001B1122">
      <w:pPr>
        <w:pStyle w:val="ListParagraph"/>
        <w:numPr>
          <w:ilvl w:val="1"/>
          <w:numId w:val="13"/>
        </w:numPr>
        <w:rPr>
          <w:lang w:val="en-US"/>
        </w:rPr>
      </w:pPr>
      <w:r w:rsidRPr="006E0C7F">
        <w:rPr>
          <w:lang w:val="en-US"/>
        </w:rPr>
        <w:t>Cross-sectoral coordination</w:t>
      </w:r>
      <w:r w:rsidR="00F43FBA" w:rsidRPr="006E0C7F">
        <w:rPr>
          <w:lang w:val="en-US"/>
        </w:rPr>
        <w:t xml:space="preserve"> </w:t>
      </w:r>
      <w:r w:rsidR="00496B01">
        <w:rPr>
          <w:lang w:val="en-US"/>
        </w:rPr>
        <w:t xml:space="preserve">– the role of the National Mountain Committees,  </w:t>
      </w:r>
    </w:p>
    <w:p w14:paraId="2B0C98AB" w14:textId="77777777" w:rsidR="00F9541E" w:rsidRPr="006E0C7F" w:rsidRDefault="00F9541E" w:rsidP="001B1122">
      <w:pPr>
        <w:pStyle w:val="ListParagraph"/>
        <w:numPr>
          <w:ilvl w:val="1"/>
          <w:numId w:val="13"/>
        </w:numPr>
        <w:rPr>
          <w:lang w:val="en-US"/>
        </w:rPr>
      </w:pPr>
      <w:r w:rsidRPr="006E0C7F">
        <w:rPr>
          <w:lang w:val="en-US"/>
        </w:rPr>
        <w:t>Participatory approaches and peoples’ participation</w:t>
      </w:r>
    </w:p>
    <w:p w14:paraId="1D499BA2" w14:textId="194EF853" w:rsidR="00522DCF" w:rsidRPr="006E0C7F" w:rsidRDefault="00522DCF" w:rsidP="001B1122">
      <w:pPr>
        <w:pStyle w:val="ListParagraph"/>
        <w:numPr>
          <w:ilvl w:val="1"/>
          <w:numId w:val="13"/>
        </w:numPr>
        <w:rPr>
          <w:lang w:val="en-US"/>
        </w:rPr>
      </w:pPr>
      <w:r w:rsidRPr="006E0C7F">
        <w:rPr>
          <w:lang w:val="en-US"/>
        </w:rPr>
        <w:t>Partnerships, transboundary cooperation and Conventions</w:t>
      </w:r>
      <w:r w:rsidR="00496B01">
        <w:rPr>
          <w:lang w:val="en-US"/>
        </w:rPr>
        <w:t xml:space="preserve"> (such as the Alpine and Carpathian conventions).</w:t>
      </w:r>
    </w:p>
    <w:p w14:paraId="2BE46294" w14:textId="77777777" w:rsidR="00274671" w:rsidRPr="006E0C7F" w:rsidRDefault="00274671" w:rsidP="00282840">
      <w:pPr>
        <w:rPr>
          <w:lang w:val="en-US"/>
        </w:rPr>
      </w:pPr>
    </w:p>
    <w:p w14:paraId="73A6A19A" w14:textId="77777777" w:rsidR="00F15285" w:rsidRPr="006E0C7F" w:rsidRDefault="00F15285" w:rsidP="00F15285">
      <w:pPr>
        <w:rPr>
          <w:b/>
          <w:lang w:val="en-US"/>
        </w:rPr>
      </w:pPr>
    </w:p>
    <w:p w14:paraId="5A9288FB" w14:textId="77777777" w:rsidR="002F40B0" w:rsidRPr="006E0C7F" w:rsidRDefault="00817B3F" w:rsidP="007B732C">
      <w:pPr>
        <w:pStyle w:val="ListParagraph"/>
        <w:numPr>
          <w:ilvl w:val="0"/>
          <w:numId w:val="10"/>
        </w:numPr>
        <w:rPr>
          <w:lang w:val="en-US"/>
        </w:rPr>
      </w:pPr>
      <w:r w:rsidRPr="006E0C7F">
        <w:rPr>
          <w:b/>
          <w:lang w:val="en-US"/>
        </w:rPr>
        <w:t>Recommendations</w:t>
      </w:r>
      <w:r w:rsidR="00427D44" w:rsidRPr="006E0C7F">
        <w:rPr>
          <w:b/>
          <w:lang w:val="en-US"/>
        </w:rPr>
        <w:t xml:space="preserve"> </w:t>
      </w:r>
      <w:r w:rsidR="00274671" w:rsidRPr="006E0C7F">
        <w:rPr>
          <w:b/>
          <w:lang w:val="en-US"/>
        </w:rPr>
        <w:t xml:space="preserve">for sustainable mountain development </w:t>
      </w:r>
    </w:p>
    <w:p w14:paraId="429DDEB9" w14:textId="77777777" w:rsidR="00817B3F" w:rsidRPr="006E0C7F" w:rsidRDefault="00894871" w:rsidP="002F40B0">
      <w:pPr>
        <w:rPr>
          <w:lang w:val="en-US"/>
        </w:rPr>
      </w:pPr>
      <w:r w:rsidRPr="006E0C7F">
        <w:rPr>
          <w:lang w:val="en-US"/>
        </w:rPr>
        <w:t>Some possible recommendations are outlined below</w:t>
      </w:r>
      <w:r w:rsidR="002F40B0" w:rsidRPr="006E0C7F">
        <w:rPr>
          <w:lang w:val="en-US"/>
        </w:rPr>
        <w:t xml:space="preserve"> – the</w:t>
      </w:r>
      <w:r w:rsidRPr="006E0C7F">
        <w:rPr>
          <w:lang w:val="en-US"/>
        </w:rPr>
        <w:t>se could be updated as the</w:t>
      </w:r>
      <w:r w:rsidR="00954012" w:rsidRPr="006E0C7F">
        <w:rPr>
          <w:lang w:val="en-US"/>
        </w:rPr>
        <w:t xml:space="preserve"> </w:t>
      </w:r>
      <w:r w:rsidR="002F40B0" w:rsidRPr="006E0C7F">
        <w:rPr>
          <w:lang w:val="en-US"/>
        </w:rPr>
        <w:t xml:space="preserve">new ones will be distilled from the analysis of the contributions received. </w:t>
      </w:r>
      <w:r w:rsidR="00F9541E" w:rsidRPr="006E0C7F">
        <w:rPr>
          <w:lang w:val="en-US"/>
        </w:rPr>
        <w:t>R</w:t>
      </w:r>
      <w:r w:rsidR="00E135F3" w:rsidRPr="006E0C7F">
        <w:rPr>
          <w:lang w:val="en-US"/>
        </w:rPr>
        <w:t>e</w:t>
      </w:r>
      <w:r w:rsidR="00F9541E" w:rsidRPr="006E0C7F">
        <w:rPr>
          <w:lang w:val="en-US"/>
        </w:rPr>
        <w:t xml:space="preserve">commendations </w:t>
      </w:r>
      <w:r w:rsidR="00185C75" w:rsidRPr="006E0C7F">
        <w:rPr>
          <w:lang w:val="en-US"/>
        </w:rPr>
        <w:t>may</w:t>
      </w:r>
      <w:r w:rsidR="00F9541E" w:rsidRPr="006E0C7F">
        <w:rPr>
          <w:lang w:val="en-US"/>
        </w:rPr>
        <w:t xml:space="preserve"> cover </w:t>
      </w:r>
      <w:r w:rsidR="00185C75" w:rsidRPr="006E0C7F">
        <w:rPr>
          <w:lang w:val="en-US"/>
        </w:rPr>
        <w:t xml:space="preserve">some of the </w:t>
      </w:r>
      <w:r w:rsidR="00F9541E" w:rsidRPr="006E0C7F">
        <w:rPr>
          <w:lang w:val="en-US"/>
        </w:rPr>
        <w:t>following aspects:</w:t>
      </w:r>
    </w:p>
    <w:p w14:paraId="3D763B5F" w14:textId="77777777" w:rsidR="00CA4628" w:rsidRPr="006E0C7F" w:rsidRDefault="00CA4628" w:rsidP="00492F21">
      <w:pPr>
        <w:pStyle w:val="ListParagraph"/>
        <w:ind w:left="360" w:firstLine="708"/>
        <w:rPr>
          <w:lang w:val="en-US"/>
        </w:rPr>
      </w:pPr>
    </w:p>
    <w:p w14:paraId="7BD06F05" w14:textId="77777777" w:rsidR="001862D9" w:rsidRPr="006E0C7F" w:rsidRDefault="001862D9" w:rsidP="007B732C">
      <w:pPr>
        <w:pStyle w:val="ListParagraph"/>
        <w:numPr>
          <w:ilvl w:val="1"/>
          <w:numId w:val="10"/>
        </w:numPr>
        <w:rPr>
          <w:b/>
          <w:lang w:val="en-US"/>
        </w:rPr>
      </w:pPr>
      <w:r w:rsidRPr="006E0C7F">
        <w:rPr>
          <w:b/>
          <w:lang w:val="en-US"/>
        </w:rPr>
        <w:t>Recommendations for climate change:</w:t>
      </w:r>
    </w:p>
    <w:p w14:paraId="064005E9" w14:textId="77777777" w:rsidR="001862D9" w:rsidRPr="00FC3D10" w:rsidRDefault="00492F21" w:rsidP="00492F21">
      <w:pPr>
        <w:ind w:left="708"/>
        <w:rPr>
          <w:lang w:val="en-US"/>
        </w:rPr>
      </w:pPr>
      <w:r w:rsidRPr="004A7640">
        <w:rPr>
          <w:lang w:val="en-US"/>
        </w:rPr>
        <w:lastRenderedPageBreak/>
        <w:t>Action is needed to</w:t>
      </w:r>
      <w:r w:rsidR="001862D9" w:rsidRPr="004A7640">
        <w:rPr>
          <w:lang w:val="en-US"/>
        </w:rPr>
        <w:t xml:space="preserve"> develop and implement measures to strengthen the adaptive capacity and climate resilience of mountain communities and reduce exposure to climate risks through</w:t>
      </w:r>
      <w:r w:rsidR="001510DB" w:rsidRPr="004A7640">
        <w:rPr>
          <w:lang w:val="en-US"/>
        </w:rPr>
        <w:t xml:space="preserve"> </w:t>
      </w:r>
      <w:r w:rsidR="004A7640">
        <w:rPr>
          <w:lang w:val="en-US"/>
        </w:rPr>
        <w:t>i</w:t>
      </w:r>
      <w:r w:rsidR="001862D9" w:rsidRPr="004A7640">
        <w:rPr>
          <w:lang w:val="en-US"/>
        </w:rPr>
        <w:t>ncreased generation and use of climate and disaster risk information such as strengthened awareness of climate threats and risks, development of hazard risk maps, early warning systems etc</w:t>
      </w:r>
      <w:r w:rsidR="001510DB" w:rsidRPr="004A7640">
        <w:rPr>
          <w:lang w:val="en-US"/>
        </w:rPr>
        <w:t>. Also the need to s</w:t>
      </w:r>
      <w:r w:rsidRPr="004A7640">
        <w:rPr>
          <w:lang w:val="en-US"/>
        </w:rPr>
        <w:t>trengthen</w:t>
      </w:r>
      <w:r w:rsidR="001862D9" w:rsidRPr="004A7640">
        <w:rPr>
          <w:lang w:val="en-US"/>
        </w:rPr>
        <w:t xml:space="preserve"> institutions for climate adaptation such as increase the capacity of local staff to promote landscape approaches, strengthened mountain governance mechanisms, training</w:t>
      </w:r>
      <w:r w:rsidR="001862D9" w:rsidRPr="00FC3D10">
        <w:rPr>
          <w:lang w:val="en-US"/>
        </w:rPr>
        <w:t xml:space="preserve"> of local staff in climate smart agriculture.</w:t>
      </w:r>
    </w:p>
    <w:p w14:paraId="612F6F1E" w14:textId="77777777" w:rsidR="001862D9" w:rsidRPr="006E0C7F" w:rsidRDefault="001862D9" w:rsidP="00492F21">
      <w:pPr>
        <w:pStyle w:val="ListParagraph"/>
        <w:ind w:left="1080"/>
        <w:rPr>
          <w:lang w:val="en-US"/>
        </w:rPr>
      </w:pPr>
    </w:p>
    <w:p w14:paraId="73C6C9EE" w14:textId="77777777" w:rsidR="00AC1249" w:rsidRPr="006E0C7F" w:rsidRDefault="00AC1249" w:rsidP="007B732C">
      <w:pPr>
        <w:pStyle w:val="ListParagraph"/>
        <w:numPr>
          <w:ilvl w:val="1"/>
          <w:numId w:val="10"/>
        </w:numPr>
        <w:rPr>
          <w:b/>
          <w:lang w:val="en-US"/>
        </w:rPr>
      </w:pPr>
      <w:r w:rsidRPr="006E0C7F">
        <w:rPr>
          <w:b/>
          <w:lang w:val="en-US"/>
        </w:rPr>
        <w:t xml:space="preserve">Recommendations related to </w:t>
      </w:r>
      <w:r w:rsidR="00894871" w:rsidRPr="006E0C7F">
        <w:rPr>
          <w:b/>
          <w:lang w:val="en-US"/>
        </w:rPr>
        <w:t>landscape approach</w:t>
      </w:r>
      <w:r w:rsidR="00492F21" w:rsidRPr="006E0C7F">
        <w:rPr>
          <w:b/>
          <w:lang w:val="en-US"/>
        </w:rPr>
        <w:t>es</w:t>
      </w:r>
      <w:r w:rsidR="00894871" w:rsidRPr="006E0C7F">
        <w:rPr>
          <w:b/>
          <w:lang w:val="en-US"/>
        </w:rPr>
        <w:t>:</w:t>
      </w:r>
    </w:p>
    <w:p w14:paraId="2C3DAF37" w14:textId="77777777" w:rsidR="00894871" w:rsidRPr="006E0C7F" w:rsidRDefault="00894871" w:rsidP="00492F21">
      <w:pPr>
        <w:ind w:left="708"/>
        <w:rPr>
          <w:lang w:val="en-US"/>
        </w:rPr>
      </w:pPr>
      <w:r w:rsidRPr="006E0C7F">
        <w:rPr>
          <w:lang w:val="en-US"/>
        </w:rPr>
        <w:t xml:space="preserve">The need for mountain specific policies adopting a holistic approach that take into account an integrated landscape approach in mountains which addresses natural resource management,  </w:t>
      </w:r>
      <w:r w:rsidR="00954012" w:rsidRPr="006E0C7F">
        <w:rPr>
          <w:rFonts w:cs="Times New Roman"/>
          <w:bCs/>
          <w:lang w:val="en-US"/>
        </w:rPr>
        <w:t>w</w:t>
      </w:r>
      <w:r w:rsidRPr="006E0C7F">
        <w:rPr>
          <w:rFonts w:cs="Times New Roman"/>
          <w:bCs/>
          <w:lang w:val="en-US"/>
        </w:rPr>
        <w:t xml:space="preserve">atershed management, </w:t>
      </w:r>
      <w:r w:rsidR="00954012" w:rsidRPr="006E0C7F">
        <w:rPr>
          <w:lang w:val="en-US"/>
        </w:rPr>
        <w:t>s</w:t>
      </w:r>
      <w:r w:rsidRPr="006E0C7F">
        <w:rPr>
          <w:lang w:val="en-US"/>
        </w:rPr>
        <w:t xml:space="preserve">ustainable water management </w:t>
      </w:r>
      <w:r w:rsidRPr="006E0C7F">
        <w:rPr>
          <w:rFonts w:cs="Times New Roman"/>
          <w:bCs/>
          <w:lang w:val="en-US"/>
        </w:rPr>
        <w:t xml:space="preserve">and sustainable forest management, </w:t>
      </w:r>
      <w:r w:rsidR="004A7640" w:rsidRPr="006E0C7F">
        <w:rPr>
          <w:lang w:val="en-US"/>
        </w:rPr>
        <w:t>d</w:t>
      </w:r>
      <w:r w:rsidRPr="006E0C7F">
        <w:rPr>
          <w:lang w:val="en-US"/>
        </w:rPr>
        <w:t xml:space="preserve">isaster risk reduction, </w:t>
      </w:r>
      <w:r w:rsidR="00954012" w:rsidRPr="006E0C7F">
        <w:rPr>
          <w:rFonts w:cs="Times New Roman"/>
          <w:bCs/>
          <w:lang w:val="en-US"/>
        </w:rPr>
        <w:t>b</w:t>
      </w:r>
      <w:r w:rsidRPr="006E0C7F">
        <w:rPr>
          <w:rFonts w:cs="Times New Roman"/>
          <w:bCs/>
          <w:lang w:val="en-US"/>
        </w:rPr>
        <w:t>iodiversity conservation</w:t>
      </w:r>
      <w:r w:rsidRPr="006E0C7F">
        <w:rPr>
          <w:lang w:val="en-US"/>
        </w:rPr>
        <w:t xml:space="preserve">, </w:t>
      </w:r>
      <w:r w:rsidR="00954012" w:rsidRPr="006E0C7F">
        <w:rPr>
          <w:lang w:val="en-US"/>
        </w:rPr>
        <w:t>l</w:t>
      </w:r>
      <w:r w:rsidRPr="006E0C7F">
        <w:rPr>
          <w:lang w:val="en-US"/>
        </w:rPr>
        <w:t xml:space="preserve">and degradation and desertification and </w:t>
      </w:r>
      <w:r w:rsidR="00954012" w:rsidRPr="006E0C7F">
        <w:rPr>
          <w:lang w:val="en-US"/>
        </w:rPr>
        <w:t>a</w:t>
      </w:r>
      <w:r w:rsidRPr="006E0C7F">
        <w:rPr>
          <w:lang w:val="en-US"/>
        </w:rPr>
        <w:t>groecology through multistakeholder</w:t>
      </w:r>
      <w:r w:rsidR="00492F21" w:rsidRPr="006E0C7F">
        <w:rPr>
          <w:lang w:val="en-US"/>
        </w:rPr>
        <w:t>, transboundary</w:t>
      </w:r>
      <w:r w:rsidRPr="006E0C7F">
        <w:rPr>
          <w:lang w:val="en-US"/>
        </w:rPr>
        <w:t xml:space="preserve"> approaches. </w:t>
      </w:r>
    </w:p>
    <w:p w14:paraId="55779F48" w14:textId="77777777" w:rsidR="00AC1249" w:rsidRPr="006E0C7F" w:rsidRDefault="00AC1249" w:rsidP="00492F21">
      <w:pPr>
        <w:pStyle w:val="ListParagraph"/>
        <w:ind w:left="1080"/>
        <w:rPr>
          <w:lang w:val="en-US"/>
        </w:rPr>
      </w:pPr>
    </w:p>
    <w:p w14:paraId="69265FE0" w14:textId="77777777" w:rsidR="00AC1249" w:rsidRPr="006E0C7F" w:rsidRDefault="00AC1249" w:rsidP="00492F21">
      <w:pPr>
        <w:pStyle w:val="ListParagraph"/>
        <w:ind w:left="1080"/>
        <w:rPr>
          <w:lang w:val="en-US"/>
        </w:rPr>
      </w:pPr>
    </w:p>
    <w:p w14:paraId="00390299" w14:textId="77777777" w:rsidR="00185C75" w:rsidRPr="006E0C7F" w:rsidRDefault="00817B3F" w:rsidP="007B732C">
      <w:pPr>
        <w:pStyle w:val="ListParagraph"/>
        <w:numPr>
          <w:ilvl w:val="1"/>
          <w:numId w:val="10"/>
        </w:numPr>
        <w:rPr>
          <w:lang w:val="en-US"/>
        </w:rPr>
      </w:pPr>
      <w:r w:rsidRPr="006E0C7F">
        <w:rPr>
          <w:b/>
          <w:lang w:val="en-US"/>
        </w:rPr>
        <w:t xml:space="preserve">Recommendations related to </w:t>
      </w:r>
      <w:r w:rsidR="00AC1249" w:rsidRPr="006E0C7F">
        <w:rPr>
          <w:b/>
          <w:lang w:val="en-US"/>
        </w:rPr>
        <w:t>livelihoods improvement in</w:t>
      </w:r>
      <w:r w:rsidR="00185C75" w:rsidRPr="006E0C7F">
        <w:rPr>
          <w:b/>
          <w:lang w:val="en-US"/>
        </w:rPr>
        <w:t xml:space="preserve"> mountain areas:</w:t>
      </w:r>
    </w:p>
    <w:p w14:paraId="2625627A" w14:textId="464852DA" w:rsidR="00AC1249" w:rsidRPr="006E0C7F" w:rsidRDefault="00492F21" w:rsidP="006E0C7F">
      <w:pPr>
        <w:ind w:left="708"/>
        <w:rPr>
          <w:lang w:val="en-US"/>
        </w:rPr>
      </w:pPr>
      <w:r w:rsidRPr="006E0C7F">
        <w:rPr>
          <w:lang w:val="en-US"/>
        </w:rPr>
        <w:t xml:space="preserve">Promoting </w:t>
      </w:r>
      <w:r w:rsidR="00AC1249" w:rsidRPr="006E0C7F">
        <w:rPr>
          <w:lang w:val="en-US"/>
        </w:rPr>
        <w:t>diversified livelihoods options such as: improvement</w:t>
      </w:r>
      <w:r w:rsidRPr="006E0C7F">
        <w:rPr>
          <w:lang w:val="en-US"/>
        </w:rPr>
        <w:t xml:space="preserve"> and shortening</w:t>
      </w:r>
      <w:r w:rsidR="00AC1249" w:rsidRPr="006E0C7F">
        <w:rPr>
          <w:lang w:val="en-US"/>
        </w:rPr>
        <w:t xml:space="preserve"> of value chains of mountain products, ecotourism, </w:t>
      </w:r>
      <w:r w:rsidR="009F6561" w:rsidRPr="006E0C7F">
        <w:rPr>
          <w:lang w:val="en-US"/>
        </w:rPr>
        <w:t>enhanced institutional, technical, entrepreneurial and marketing capacitie</w:t>
      </w:r>
      <w:r w:rsidR="009F6561" w:rsidRPr="0065709A">
        <w:rPr>
          <w:lang w:val="en-US"/>
        </w:rPr>
        <w:t>s of producers and institutions</w:t>
      </w:r>
      <w:r w:rsidRPr="006E0C7F">
        <w:rPr>
          <w:lang w:val="en-US"/>
        </w:rPr>
        <w:t xml:space="preserve">, </w:t>
      </w:r>
      <w:r w:rsidR="009F6561" w:rsidRPr="0065709A">
        <w:rPr>
          <w:lang w:val="en-US"/>
        </w:rPr>
        <w:t xml:space="preserve">increase access to markets, </w:t>
      </w:r>
      <w:r w:rsidRPr="006E0C7F">
        <w:rPr>
          <w:lang w:val="en-US"/>
        </w:rPr>
        <w:t>ecosystem based services schemes for mountain farmers.</w:t>
      </w:r>
      <w:r w:rsidR="00894871" w:rsidRPr="006E0C7F">
        <w:rPr>
          <w:lang w:val="en-US"/>
        </w:rPr>
        <w:t xml:space="preserve"> </w:t>
      </w:r>
      <w:r w:rsidR="00AC1249" w:rsidRPr="006E0C7F">
        <w:rPr>
          <w:lang w:val="en-US"/>
        </w:rPr>
        <w:t xml:space="preserve"> </w:t>
      </w:r>
    </w:p>
    <w:p w14:paraId="033FB353" w14:textId="77777777" w:rsidR="00185C75" w:rsidRPr="006E0C7F" w:rsidRDefault="00185C75" w:rsidP="00492F21">
      <w:pPr>
        <w:pStyle w:val="ListParagraph"/>
        <w:ind w:left="1080"/>
        <w:rPr>
          <w:lang w:val="en-US"/>
        </w:rPr>
      </w:pPr>
    </w:p>
    <w:p w14:paraId="3DCF2037" w14:textId="77777777" w:rsidR="00185C75" w:rsidRPr="006E0C7F" w:rsidRDefault="00185C75" w:rsidP="00492F21">
      <w:pPr>
        <w:pStyle w:val="ListParagraph"/>
        <w:ind w:left="1080"/>
        <w:rPr>
          <w:lang w:val="en-US"/>
        </w:rPr>
      </w:pPr>
    </w:p>
    <w:p w14:paraId="4E13A623" w14:textId="77777777" w:rsidR="00954012" w:rsidRPr="006E0C7F" w:rsidRDefault="00954012" w:rsidP="007B732C">
      <w:pPr>
        <w:pStyle w:val="ListParagraph"/>
        <w:numPr>
          <w:ilvl w:val="1"/>
          <w:numId w:val="10"/>
        </w:numPr>
        <w:rPr>
          <w:b/>
          <w:lang w:val="en-US"/>
        </w:rPr>
      </w:pPr>
      <w:r w:rsidRPr="006E0C7F">
        <w:rPr>
          <w:b/>
          <w:lang w:val="en-US"/>
        </w:rPr>
        <w:t>Recommendations building on the UN Decade for  Family Farming</w:t>
      </w:r>
    </w:p>
    <w:p w14:paraId="62D97A7C" w14:textId="77777777" w:rsidR="00954012" w:rsidRPr="006E0C7F" w:rsidRDefault="00954012" w:rsidP="00492F21">
      <w:pPr>
        <w:ind w:left="720"/>
        <w:rPr>
          <w:lang w:val="en-US"/>
        </w:rPr>
      </w:pPr>
      <w:r w:rsidRPr="006E0C7F">
        <w:rPr>
          <w:lang w:val="en-US"/>
        </w:rPr>
        <w:t>Strengthening of mountain family farming with women empowerment and gender equality, specific policies for mountain family farming, securing land tenure, providing access to reso</w:t>
      </w:r>
      <w:r w:rsidR="001510DB" w:rsidRPr="006E0C7F">
        <w:rPr>
          <w:lang w:val="en-US"/>
        </w:rPr>
        <w:t>urces for mountain family farms</w:t>
      </w:r>
      <w:r w:rsidRPr="006E0C7F">
        <w:rPr>
          <w:lang w:val="en-US"/>
        </w:rPr>
        <w:t xml:space="preserve"> and improving basic infrastructure in mountain regions.</w:t>
      </w:r>
    </w:p>
    <w:p w14:paraId="4C3CC4DB" w14:textId="77777777" w:rsidR="00492F21" w:rsidRPr="006E0C7F" w:rsidRDefault="00954012" w:rsidP="007B732C">
      <w:pPr>
        <w:pStyle w:val="ListParagraph"/>
        <w:numPr>
          <w:ilvl w:val="1"/>
          <w:numId w:val="10"/>
        </w:numPr>
        <w:rPr>
          <w:lang w:val="en-US"/>
        </w:rPr>
      </w:pPr>
      <w:r w:rsidRPr="006E0C7F">
        <w:rPr>
          <w:b/>
          <w:lang w:val="en-US"/>
        </w:rPr>
        <w:t>Recommendations related to i</w:t>
      </w:r>
      <w:r w:rsidR="00817B3F" w:rsidRPr="006E0C7F">
        <w:rPr>
          <w:b/>
          <w:lang w:val="en-US"/>
        </w:rPr>
        <w:t>nternational processes</w:t>
      </w:r>
      <w:r w:rsidR="00CA4628" w:rsidRPr="006E0C7F">
        <w:rPr>
          <w:b/>
          <w:lang w:val="en-US"/>
        </w:rPr>
        <w:t xml:space="preserve"> </w:t>
      </w:r>
    </w:p>
    <w:p w14:paraId="5258EF48" w14:textId="77777777" w:rsidR="00817B3F" w:rsidRPr="006E0C7F" w:rsidRDefault="00492F21" w:rsidP="00492F21">
      <w:pPr>
        <w:ind w:left="720"/>
        <w:rPr>
          <w:lang w:val="en-US"/>
        </w:rPr>
      </w:pPr>
      <w:r w:rsidRPr="006E0C7F">
        <w:rPr>
          <w:lang w:val="en-US"/>
        </w:rPr>
        <w:t>P</w:t>
      </w:r>
      <w:r w:rsidR="00CA4628" w:rsidRPr="006E0C7F">
        <w:rPr>
          <w:lang w:val="en-US"/>
        </w:rPr>
        <w:t xml:space="preserve">rioritization of mountain issues with development agendas and processes, </w:t>
      </w:r>
      <w:r w:rsidRPr="006E0C7F">
        <w:rPr>
          <w:lang w:val="en-US"/>
        </w:rPr>
        <w:t xml:space="preserve">implementation of </w:t>
      </w:r>
      <w:r w:rsidRPr="006E0C7F">
        <w:rPr>
          <w:rFonts w:cs="Times New Roman"/>
          <w:lang w:val="en-US"/>
        </w:rPr>
        <w:t>t</w:t>
      </w:r>
      <w:r w:rsidR="00954012" w:rsidRPr="006E0C7F">
        <w:rPr>
          <w:rFonts w:cs="Times New Roman"/>
          <w:lang w:val="en-US"/>
        </w:rPr>
        <w:t>he Mountain Partnership Framework for Action for implementing the 2030 Agenda for Mountains</w:t>
      </w:r>
      <w:r w:rsidRPr="006E0C7F">
        <w:rPr>
          <w:rFonts w:cs="Times New Roman"/>
          <w:lang w:val="en-US"/>
        </w:rPr>
        <w:t xml:space="preserve"> commitments including the mentioning of mountains in the Voluntary National Reports</w:t>
      </w:r>
      <w:r w:rsidR="00954012" w:rsidRPr="006E0C7F">
        <w:rPr>
          <w:rFonts w:cs="Times New Roman"/>
          <w:lang w:val="en-US"/>
        </w:rPr>
        <w:t xml:space="preserve">,  </w:t>
      </w:r>
      <w:r w:rsidRPr="006E0C7F">
        <w:rPr>
          <w:lang w:val="en-US"/>
        </w:rPr>
        <w:t>highlighting the role of mountain ecosystems and mountain communities in the</w:t>
      </w:r>
      <w:r w:rsidR="00CA4628" w:rsidRPr="006E0C7F">
        <w:rPr>
          <w:lang w:val="en-US"/>
        </w:rPr>
        <w:t xml:space="preserve"> UN Conventions</w:t>
      </w:r>
      <w:r w:rsidRPr="006E0C7F">
        <w:rPr>
          <w:lang w:val="en-US"/>
        </w:rPr>
        <w:t xml:space="preserve"> and other relevant global fora </w:t>
      </w:r>
      <w:r w:rsidR="00F9541E" w:rsidRPr="006E0C7F">
        <w:rPr>
          <w:lang w:val="en-US"/>
        </w:rPr>
        <w:t xml:space="preserve"> </w:t>
      </w:r>
      <w:r w:rsidR="00CA4628" w:rsidRPr="006E0C7F">
        <w:rPr>
          <w:lang w:val="en-US"/>
        </w:rPr>
        <w:t>)</w:t>
      </w:r>
    </w:p>
    <w:p w14:paraId="38E0824F" w14:textId="77777777" w:rsidR="00185C75" w:rsidRPr="006E0C7F" w:rsidRDefault="00185C75" w:rsidP="00492F21">
      <w:pPr>
        <w:pStyle w:val="ListParagraph"/>
        <w:ind w:left="1080"/>
        <w:rPr>
          <w:lang w:val="en-US"/>
        </w:rPr>
      </w:pPr>
    </w:p>
    <w:p w14:paraId="17F3F2C8" w14:textId="77777777" w:rsidR="006218AF" w:rsidRDefault="00CA4628" w:rsidP="007B732C">
      <w:pPr>
        <w:pStyle w:val="ListParagraph"/>
        <w:numPr>
          <w:ilvl w:val="1"/>
          <w:numId w:val="10"/>
        </w:numPr>
        <w:rPr>
          <w:lang w:val="en-US"/>
        </w:rPr>
      </w:pPr>
      <w:r w:rsidRPr="006E0C7F">
        <w:rPr>
          <w:b/>
          <w:lang w:val="en-US"/>
        </w:rPr>
        <w:t>Recommendations</w:t>
      </w:r>
      <w:r w:rsidR="006218AF" w:rsidRPr="006E0C7F">
        <w:rPr>
          <w:b/>
          <w:lang w:val="en-US"/>
        </w:rPr>
        <w:t xml:space="preserve"> related to financial mechanisms</w:t>
      </w:r>
      <w:r w:rsidR="00492F21" w:rsidRPr="006E0C7F">
        <w:rPr>
          <w:b/>
          <w:lang w:val="en-US"/>
        </w:rPr>
        <w:t>, including blended financing approach,</w:t>
      </w:r>
      <w:r w:rsidR="00185C75" w:rsidRPr="006E0C7F">
        <w:rPr>
          <w:b/>
          <w:lang w:val="en-US"/>
        </w:rPr>
        <w:t xml:space="preserve"> </w:t>
      </w:r>
      <w:r w:rsidR="00492F21" w:rsidRPr="006E0C7F">
        <w:rPr>
          <w:b/>
          <w:lang w:val="en-US"/>
        </w:rPr>
        <w:t>partnership</w:t>
      </w:r>
      <w:r w:rsidR="004A7640">
        <w:rPr>
          <w:b/>
          <w:lang w:val="en-US"/>
        </w:rPr>
        <w:t>s</w:t>
      </w:r>
      <w:r w:rsidR="00492F21" w:rsidRPr="006E0C7F">
        <w:rPr>
          <w:b/>
          <w:lang w:val="en-US"/>
        </w:rPr>
        <w:t xml:space="preserve"> with the private sector </w:t>
      </w:r>
      <w:r w:rsidR="00185C75" w:rsidRPr="006E0C7F">
        <w:rPr>
          <w:b/>
          <w:lang w:val="en-US"/>
        </w:rPr>
        <w:t>and creating an enabling environment</w:t>
      </w:r>
      <w:r w:rsidR="006218AF" w:rsidRPr="006E0C7F">
        <w:rPr>
          <w:b/>
          <w:lang w:val="en-US"/>
        </w:rPr>
        <w:t xml:space="preserve"> </w:t>
      </w:r>
      <w:r w:rsidR="00492F21" w:rsidRPr="006E0C7F">
        <w:rPr>
          <w:lang w:val="en-US"/>
        </w:rPr>
        <w:t xml:space="preserve"> </w:t>
      </w:r>
    </w:p>
    <w:p w14:paraId="04B5B395" w14:textId="77777777" w:rsidR="004A7640" w:rsidRPr="006E0C7F" w:rsidRDefault="004A7640" w:rsidP="006E0C7F">
      <w:pPr>
        <w:pStyle w:val="ListParagraph"/>
        <w:ind w:left="1080"/>
        <w:rPr>
          <w:lang w:val="en-US"/>
        </w:rPr>
      </w:pPr>
    </w:p>
    <w:p w14:paraId="49B71533" w14:textId="77777777" w:rsidR="004A7640" w:rsidRPr="006E0C7F" w:rsidRDefault="00817B3F" w:rsidP="004A7640">
      <w:pPr>
        <w:pStyle w:val="ListParagraph"/>
        <w:numPr>
          <w:ilvl w:val="1"/>
          <w:numId w:val="10"/>
        </w:numPr>
        <w:rPr>
          <w:lang w:val="en-US"/>
        </w:rPr>
      </w:pPr>
      <w:r w:rsidRPr="006E0C7F">
        <w:rPr>
          <w:b/>
          <w:lang w:val="en-US"/>
        </w:rPr>
        <w:t xml:space="preserve">Recommendations related to </w:t>
      </w:r>
      <w:r w:rsidR="00954012" w:rsidRPr="006E0C7F">
        <w:rPr>
          <w:b/>
          <w:lang w:val="en-US"/>
        </w:rPr>
        <w:t xml:space="preserve">advocacy, </w:t>
      </w:r>
      <w:r w:rsidR="00BB0109" w:rsidRPr="006E0C7F">
        <w:rPr>
          <w:b/>
          <w:lang w:val="en-US"/>
        </w:rPr>
        <w:t>k</w:t>
      </w:r>
      <w:r w:rsidR="00393BD3" w:rsidRPr="006E0C7F">
        <w:rPr>
          <w:b/>
          <w:lang w:val="en-US"/>
        </w:rPr>
        <w:t xml:space="preserve">nowledge management and </w:t>
      </w:r>
      <w:r w:rsidR="00BB0109" w:rsidRPr="006E0C7F">
        <w:rPr>
          <w:b/>
          <w:lang w:val="en-US"/>
        </w:rPr>
        <w:t>out</w:t>
      </w:r>
      <w:r w:rsidR="00393BD3" w:rsidRPr="006E0C7F">
        <w:rPr>
          <w:b/>
          <w:lang w:val="en-US"/>
        </w:rPr>
        <w:t>reach</w:t>
      </w:r>
      <w:r w:rsidR="00CA4628" w:rsidRPr="006E0C7F">
        <w:rPr>
          <w:b/>
          <w:lang w:val="en-US"/>
        </w:rPr>
        <w:t xml:space="preserve"> </w:t>
      </w:r>
      <w:r w:rsidR="00492F21" w:rsidRPr="006E0C7F">
        <w:rPr>
          <w:lang w:val="en-US"/>
        </w:rPr>
        <w:t>Build on</w:t>
      </w:r>
      <w:r w:rsidR="00CA4628" w:rsidRPr="006E0C7F">
        <w:rPr>
          <w:lang w:val="en-US"/>
        </w:rPr>
        <w:t xml:space="preserve"> the multi-stakeholder membership of the Mountain Partnership and </w:t>
      </w:r>
      <w:r w:rsidR="00492F21" w:rsidRPr="006E0C7F">
        <w:rPr>
          <w:lang w:val="en-US"/>
        </w:rPr>
        <w:t xml:space="preserve">take </w:t>
      </w:r>
      <w:r w:rsidR="00CA4628" w:rsidRPr="006E0C7F">
        <w:rPr>
          <w:lang w:val="en-US"/>
        </w:rPr>
        <w:t>advantage of the opportunities provided by International Mountain Day</w:t>
      </w:r>
      <w:r w:rsidR="00492F21" w:rsidRPr="006E0C7F">
        <w:rPr>
          <w:lang w:val="en-US"/>
        </w:rPr>
        <w:t xml:space="preserve"> and other relevant UN days and decades</w:t>
      </w:r>
      <w:r w:rsidR="00954012" w:rsidRPr="006E0C7F">
        <w:rPr>
          <w:lang w:val="en-US"/>
        </w:rPr>
        <w:t>)</w:t>
      </w:r>
      <w:r w:rsidR="00CA4628" w:rsidRPr="006E0C7F">
        <w:rPr>
          <w:lang w:val="en-US"/>
        </w:rPr>
        <w:t xml:space="preserve"> </w:t>
      </w:r>
    </w:p>
    <w:p w14:paraId="0FB5169A" w14:textId="77777777" w:rsidR="00492F21" w:rsidRPr="006E0C7F" w:rsidRDefault="00185C75" w:rsidP="007B732C">
      <w:pPr>
        <w:pStyle w:val="ListParagraph"/>
        <w:numPr>
          <w:ilvl w:val="1"/>
          <w:numId w:val="10"/>
        </w:numPr>
        <w:rPr>
          <w:b/>
          <w:lang w:val="en-US"/>
        </w:rPr>
      </w:pPr>
      <w:r w:rsidRPr="006E0C7F">
        <w:rPr>
          <w:b/>
          <w:lang w:val="en-US"/>
        </w:rPr>
        <w:t xml:space="preserve">Recommendations </w:t>
      </w:r>
      <w:r w:rsidRPr="004A7640">
        <w:rPr>
          <w:b/>
          <w:lang w:val="en-US"/>
        </w:rPr>
        <w:t xml:space="preserve">related to </w:t>
      </w:r>
      <w:r w:rsidR="00492F21" w:rsidRPr="006E0C7F">
        <w:rPr>
          <w:b/>
          <w:lang w:val="en-US"/>
        </w:rPr>
        <w:t>data:</w:t>
      </w:r>
    </w:p>
    <w:p w14:paraId="3130D9F4" w14:textId="7B159B8E" w:rsidR="00817B3F" w:rsidRPr="006E0C7F" w:rsidRDefault="00492F21" w:rsidP="006E0C7F">
      <w:pPr>
        <w:pStyle w:val="ListParagraph"/>
        <w:ind w:left="1080"/>
        <w:rPr>
          <w:lang w:val="en-US"/>
        </w:rPr>
      </w:pPr>
      <w:r w:rsidRPr="006E0C7F">
        <w:rPr>
          <w:lang w:val="en-US"/>
        </w:rPr>
        <w:lastRenderedPageBreak/>
        <w:t xml:space="preserve">Increase the </w:t>
      </w:r>
      <w:r w:rsidR="00185C75" w:rsidRPr="006E0C7F">
        <w:rPr>
          <w:lang w:val="en-US"/>
        </w:rPr>
        <w:t>collect</w:t>
      </w:r>
      <w:r w:rsidRPr="006E0C7F">
        <w:rPr>
          <w:lang w:val="en-US"/>
        </w:rPr>
        <w:t>ion</w:t>
      </w:r>
      <w:r w:rsidR="00185C75" w:rsidRPr="006E0C7F">
        <w:rPr>
          <w:lang w:val="en-US"/>
        </w:rPr>
        <w:t xml:space="preserve"> and disseminat</w:t>
      </w:r>
      <w:r w:rsidRPr="006E0C7F">
        <w:rPr>
          <w:lang w:val="en-US"/>
        </w:rPr>
        <w:t>ion of</w:t>
      </w:r>
      <w:r w:rsidR="00CA4628" w:rsidRPr="006E0C7F">
        <w:rPr>
          <w:lang w:val="en-US"/>
        </w:rPr>
        <w:t xml:space="preserve"> disaggregated data on </w:t>
      </w:r>
      <w:r w:rsidR="0061252D">
        <w:rPr>
          <w:lang w:val="en-US"/>
        </w:rPr>
        <w:t>mountain related economic, social, environmental and meteorological issues</w:t>
      </w:r>
      <w:r w:rsidR="0061252D" w:rsidRPr="0061252D">
        <w:rPr>
          <w:lang w:val="en-US"/>
        </w:rPr>
        <w:t xml:space="preserve"> </w:t>
      </w:r>
      <w:r w:rsidR="00CA4628" w:rsidRPr="006E0C7F">
        <w:rPr>
          <w:lang w:val="en-US"/>
        </w:rPr>
        <w:t>for policy advice</w:t>
      </w:r>
      <w:r w:rsidR="00AC1249" w:rsidRPr="006E0C7F">
        <w:rPr>
          <w:lang w:val="en-US"/>
        </w:rPr>
        <w:t xml:space="preserve"> at the local, national and regional level.</w:t>
      </w:r>
    </w:p>
    <w:p w14:paraId="3A262E79" w14:textId="77777777" w:rsidR="00817B3F" w:rsidRPr="006E0C7F" w:rsidRDefault="00817B3F" w:rsidP="00BB0109">
      <w:pPr>
        <w:ind w:left="360"/>
        <w:rPr>
          <w:b/>
          <w:lang w:val="en-US"/>
        </w:rPr>
      </w:pPr>
    </w:p>
    <w:p w14:paraId="360F4E45" w14:textId="77777777" w:rsidR="0082543E" w:rsidRPr="006E0C7F" w:rsidRDefault="0082543E">
      <w:pPr>
        <w:rPr>
          <w:b/>
          <w:lang w:val="en-US"/>
        </w:rPr>
      </w:pPr>
    </w:p>
    <w:sectPr w:rsidR="0082543E" w:rsidRPr="006E0C7F">
      <w:pgSz w:w="11906" w:h="16838"/>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C89EACE" w16cid:durableId="202140BC"/>
  <w16cid:commentId w16cid:paraId="71BA2F68" w16cid:durableId="202140BD"/>
  <w16cid:commentId w16cid:paraId="453B577E" w16cid:durableId="202140BE"/>
  <w16cid:commentId w16cid:paraId="3EB87CC9" w16cid:durableId="202140BF"/>
  <w16cid:commentId w16cid:paraId="46980648" w16cid:durableId="20214148"/>
  <w16cid:commentId w16cid:paraId="1A24A589" w16cid:durableId="202140C0"/>
  <w16cid:commentId w16cid:paraId="0AEF27C1" w16cid:durableId="202140C1"/>
  <w16cid:commentId w16cid:paraId="13D4C652" w16cid:durableId="202140C2"/>
  <w16cid:commentId w16cid:paraId="64C8FBE6" w16cid:durableId="202140C3"/>
  <w16cid:commentId w16cid:paraId="3B2080F1" w16cid:durableId="202140C4"/>
  <w16cid:commentId w16cid:paraId="68FF8121" w16cid:durableId="202140C5"/>
  <w16cid:commentId w16cid:paraId="2D09B830" w16cid:durableId="202140C6"/>
  <w16cid:commentId w16cid:paraId="20B2A4B1" w16cid:durableId="202140C7"/>
  <w16cid:commentId w16cid:paraId="35EF4033" w16cid:durableId="202140C8"/>
  <w16cid:commentId w16cid:paraId="367EB1DB" w16cid:durableId="202140C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A5652C" w14:textId="77777777" w:rsidR="00C32CA4" w:rsidRDefault="00C32CA4" w:rsidP="00B10497">
      <w:pPr>
        <w:spacing w:after="0" w:line="240" w:lineRule="auto"/>
      </w:pPr>
      <w:r>
        <w:separator/>
      </w:r>
    </w:p>
  </w:endnote>
  <w:endnote w:type="continuationSeparator" w:id="0">
    <w:p w14:paraId="1B803027" w14:textId="77777777" w:rsidR="00C32CA4" w:rsidRDefault="00C32CA4" w:rsidP="00B104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72733F" w14:textId="77777777" w:rsidR="00C32CA4" w:rsidRDefault="00C32CA4" w:rsidP="00B10497">
      <w:pPr>
        <w:spacing w:after="0" w:line="240" w:lineRule="auto"/>
      </w:pPr>
      <w:r>
        <w:separator/>
      </w:r>
    </w:p>
  </w:footnote>
  <w:footnote w:type="continuationSeparator" w:id="0">
    <w:p w14:paraId="6F2947F0" w14:textId="77777777" w:rsidR="00C32CA4" w:rsidRDefault="00C32CA4" w:rsidP="00B104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E806C2"/>
    <w:multiLevelType w:val="hybridMultilevel"/>
    <w:tmpl w:val="CCA0A71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E103C9E"/>
    <w:multiLevelType w:val="hybridMultilevel"/>
    <w:tmpl w:val="98A46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E36BAA"/>
    <w:multiLevelType w:val="hybridMultilevel"/>
    <w:tmpl w:val="334C6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A67E1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81A4DE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4C6172"/>
    <w:multiLevelType w:val="hybridMultilevel"/>
    <w:tmpl w:val="33F810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1514AC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4EA611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C8D6B5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3516793"/>
    <w:multiLevelType w:val="hybridMultilevel"/>
    <w:tmpl w:val="915E2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685858"/>
    <w:multiLevelType w:val="hybridMultilevel"/>
    <w:tmpl w:val="F60AA448"/>
    <w:lvl w:ilvl="0" w:tplc="FD24150C">
      <w:start w:val="1"/>
      <w:numFmt w:val="bullet"/>
      <w:lvlText w:val="◉"/>
      <w:lvlJc w:val="left"/>
      <w:pPr>
        <w:tabs>
          <w:tab w:val="num" w:pos="720"/>
        </w:tabs>
        <w:ind w:left="720" w:hanging="360"/>
      </w:pPr>
      <w:rPr>
        <w:rFonts w:ascii="MS Gothic" w:eastAsia="Times New Roman" w:hAnsi="MS Gothic" w:cs="Times New Roman" w:hint="default"/>
      </w:rPr>
    </w:lvl>
    <w:lvl w:ilvl="1" w:tplc="BF9AF7C6">
      <w:start w:val="1"/>
      <w:numFmt w:val="bullet"/>
      <w:lvlText w:val="◉"/>
      <w:lvlJc w:val="left"/>
      <w:pPr>
        <w:tabs>
          <w:tab w:val="num" w:pos="1440"/>
        </w:tabs>
        <w:ind w:left="1440" w:hanging="360"/>
      </w:pPr>
      <w:rPr>
        <w:rFonts w:ascii="MS Gothic" w:eastAsia="Times New Roman" w:hAnsi="MS Gothic" w:cs="Times New Roman" w:hint="default"/>
      </w:rPr>
    </w:lvl>
    <w:lvl w:ilvl="2" w:tplc="2E888C60">
      <w:start w:val="1"/>
      <w:numFmt w:val="bullet"/>
      <w:lvlText w:val="◉"/>
      <w:lvlJc w:val="left"/>
      <w:pPr>
        <w:tabs>
          <w:tab w:val="num" w:pos="2160"/>
        </w:tabs>
        <w:ind w:left="2160" w:hanging="360"/>
      </w:pPr>
      <w:rPr>
        <w:rFonts w:ascii="MS Gothic" w:eastAsia="Times New Roman" w:hAnsi="MS Gothic" w:cs="Times New Roman" w:hint="default"/>
      </w:rPr>
    </w:lvl>
    <w:lvl w:ilvl="3" w:tplc="C29EACAA">
      <w:start w:val="1"/>
      <w:numFmt w:val="bullet"/>
      <w:lvlText w:val="◉"/>
      <w:lvlJc w:val="left"/>
      <w:pPr>
        <w:tabs>
          <w:tab w:val="num" w:pos="2880"/>
        </w:tabs>
        <w:ind w:left="2880" w:hanging="360"/>
      </w:pPr>
      <w:rPr>
        <w:rFonts w:ascii="MS Gothic" w:eastAsia="Times New Roman" w:hAnsi="MS Gothic" w:cs="Times New Roman" w:hint="default"/>
      </w:rPr>
    </w:lvl>
    <w:lvl w:ilvl="4" w:tplc="6696FA84">
      <w:start w:val="1"/>
      <w:numFmt w:val="bullet"/>
      <w:lvlText w:val="◉"/>
      <w:lvlJc w:val="left"/>
      <w:pPr>
        <w:tabs>
          <w:tab w:val="num" w:pos="3600"/>
        </w:tabs>
        <w:ind w:left="3600" w:hanging="360"/>
      </w:pPr>
      <w:rPr>
        <w:rFonts w:ascii="MS Gothic" w:eastAsia="Times New Roman" w:hAnsi="MS Gothic" w:cs="Times New Roman" w:hint="default"/>
      </w:rPr>
    </w:lvl>
    <w:lvl w:ilvl="5" w:tplc="497EFC86">
      <w:start w:val="1"/>
      <w:numFmt w:val="bullet"/>
      <w:lvlText w:val="◉"/>
      <w:lvlJc w:val="left"/>
      <w:pPr>
        <w:tabs>
          <w:tab w:val="num" w:pos="4320"/>
        </w:tabs>
        <w:ind w:left="4320" w:hanging="360"/>
      </w:pPr>
      <w:rPr>
        <w:rFonts w:ascii="MS Gothic" w:eastAsia="Times New Roman" w:hAnsi="MS Gothic" w:cs="Times New Roman" w:hint="default"/>
      </w:rPr>
    </w:lvl>
    <w:lvl w:ilvl="6" w:tplc="6D84FF7C">
      <w:start w:val="1"/>
      <w:numFmt w:val="bullet"/>
      <w:lvlText w:val="◉"/>
      <w:lvlJc w:val="left"/>
      <w:pPr>
        <w:tabs>
          <w:tab w:val="num" w:pos="5040"/>
        </w:tabs>
        <w:ind w:left="5040" w:hanging="360"/>
      </w:pPr>
      <w:rPr>
        <w:rFonts w:ascii="MS Gothic" w:eastAsia="Times New Roman" w:hAnsi="MS Gothic" w:cs="Times New Roman" w:hint="default"/>
      </w:rPr>
    </w:lvl>
    <w:lvl w:ilvl="7" w:tplc="BD96C88E">
      <w:start w:val="1"/>
      <w:numFmt w:val="bullet"/>
      <w:lvlText w:val="◉"/>
      <w:lvlJc w:val="left"/>
      <w:pPr>
        <w:tabs>
          <w:tab w:val="num" w:pos="5760"/>
        </w:tabs>
        <w:ind w:left="5760" w:hanging="360"/>
      </w:pPr>
      <w:rPr>
        <w:rFonts w:ascii="MS Gothic" w:eastAsia="Times New Roman" w:hAnsi="MS Gothic" w:cs="Times New Roman" w:hint="default"/>
      </w:rPr>
    </w:lvl>
    <w:lvl w:ilvl="8" w:tplc="64BC2080">
      <w:start w:val="1"/>
      <w:numFmt w:val="bullet"/>
      <w:lvlText w:val="◉"/>
      <w:lvlJc w:val="left"/>
      <w:pPr>
        <w:tabs>
          <w:tab w:val="num" w:pos="6480"/>
        </w:tabs>
        <w:ind w:left="6480" w:hanging="360"/>
      </w:pPr>
      <w:rPr>
        <w:rFonts w:ascii="MS Gothic" w:eastAsia="Times New Roman" w:hAnsi="MS Gothic" w:cs="Times New Roman" w:hint="default"/>
      </w:rPr>
    </w:lvl>
  </w:abstractNum>
  <w:abstractNum w:abstractNumId="11" w15:restartNumberingAfterBreak="0">
    <w:nsid w:val="42D64225"/>
    <w:multiLevelType w:val="hybridMultilevel"/>
    <w:tmpl w:val="E2F0AD8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6B71A8D"/>
    <w:multiLevelType w:val="hybridMultilevel"/>
    <w:tmpl w:val="6C8E0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C228B9"/>
    <w:multiLevelType w:val="hybridMultilevel"/>
    <w:tmpl w:val="D278E360"/>
    <w:lvl w:ilvl="0" w:tplc="0C0A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D6322D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4"/>
  </w:num>
  <w:num w:numId="3">
    <w:abstractNumId w:val="14"/>
  </w:num>
  <w:num w:numId="4">
    <w:abstractNumId w:val="7"/>
  </w:num>
  <w:num w:numId="5">
    <w:abstractNumId w:val="3"/>
  </w:num>
  <w:num w:numId="6">
    <w:abstractNumId w:val="9"/>
  </w:num>
  <w:num w:numId="7">
    <w:abstractNumId w:val="2"/>
  </w:num>
  <w:num w:numId="8">
    <w:abstractNumId w:val="5"/>
  </w:num>
  <w:num w:numId="9">
    <w:abstractNumId w:val="12"/>
  </w:num>
  <w:num w:numId="10">
    <w:abstractNumId w:val="11"/>
  </w:num>
  <w:num w:numId="11">
    <w:abstractNumId w:val="6"/>
  </w:num>
  <w:num w:numId="12">
    <w:abstractNumId w:val="1"/>
  </w:num>
  <w:num w:numId="13">
    <w:abstractNumId w:val="8"/>
  </w:num>
  <w:num w:numId="14">
    <w:abstractNumId w:val="13"/>
  </w:num>
  <w:num w:numId="15">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nuelli, Sara (FOA)">
    <w15:presenceInfo w15:providerId="AD" w15:userId="S-1-5-21-2107199734-1002509562-578033828-740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4E7"/>
    <w:rsid w:val="00042FE7"/>
    <w:rsid w:val="000815A9"/>
    <w:rsid w:val="00085D1E"/>
    <w:rsid w:val="000C5D70"/>
    <w:rsid w:val="000E4AB8"/>
    <w:rsid w:val="000F628D"/>
    <w:rsid w:val="00117702"/>
    <w:rsid w:val="00120DA2"/>
    <w:rsid w:val="00131D19"/>
    <w:rsid w:val="001429F5"/>
    <w:rsid w:val="001510DB"/>
    <w:rsid w:val="00162FE4"/>
    <w:rsid w:val="00171736"/>
    <w:rsid w:val="00185C75"/>
    <w:rsid w:val="001862D9"/>
    <w:rsid w:val="001955D0"/>
    <w:rsid w:val="001B1122"/>
    <w:rsid w:val="001B432D"/>
    <w:rsid w:val="001B5CCF"/>
    <w:rsid w:val="001F0204"/>
    <w:rsid w:val="001F559B"/>
    <w:rsid w:val="002025E5"/>
    <w:rsid w:val="00265526"/>
    <w:rsid w:val="002734BE"/>
    <w:rsid w:val="00274671"/>
    <w:rsid w:val="00277B14"/>
    <w:rsid w:val="00281D75"/>
    <w:rsid w:val="00282840"/>
    <w:rsid w:val="00283946"/>
    <w:rsid w:val="00297021"/>
    <w:rsid w:val="002B2AC8"/>
    <w:rsid w:val="002C57AC"/>
    <w:rsid w:val="002D2E74"/>
    <w:rsid w:val="002F40B0"/>
    <w:rsid w:val="003266E6"/>
    <w:rsid w:val="00333A38"/>
    <w:rsid w:val="003445EB"/>
    <w:rsid w:val="00371525"/>
    <w:rsid w:val="003718B6"/>
    <w:rsid w:val="00376F45"/>
    <w:rsid w:val="00393BD3"/>
    <w:rsid w:val="00395B95"/>
    <w:rsid w:val="003E00F4"/>
    <w:rsid w:val="003F4B19"/>
    <w:rsid w:val="004061B6"/>
    <w:rsid w:val="00411B16"/>
    <w:rsid w:val="00414454"/>
    <w:rsid w:val="00427D44"/>
    <w:rsid w:val="00432F31"/>
    <w:rsid w:val="004416F8"/>
    <w:rsid w:val="0047343D"/>
    <w:rsid w:val="00486DA0"/>
    <w:rsid w:val="00487749"/>
    <w:rsid w:val="00492F21"/>
    <w:rsid w:val="004940E5"/>
    <w:rsid w:val="00496B01"/>
    <w:rsid w:val="004A4931"/>
    <w:rsid w:val="004A7640"/>
    <w:rsid w:val="004B3342"/>
    <w:rsid w:val="004B524E"/>
    <w:rsid w:val="004B7F57"/>
    <w:rsid w:val="004C3C59"/>
    <w:rsid w:val="004D05E0"/>
    <w:rsid w:val="004D7A23"/>
    <w:rsid w:val="004F69E9"/>
    <w:rsid w:val="00502F48"/>
    <w:rsid w:val="00522DCF"/>
    <w:rsid w:val="00527220"/>
    <w:rsid w:val="00537A37"/>
    <w:rsid w:val="00553409"/>
    <w:rsid w:val="00574BF0"/>
    <w:rsid w:val="005A3BB1"/>
    <w:rsid w:val="005F66F2"/>
    <w:rsid w:val="005F7410"/>
    <w:rsid w:val="006018F1"/>
    <w:rsid w:val="0061252D"/>
    <w:rsid w:val="006139CC"/>
    <w:rsid w:val="00614F52"/>
    <w:rsid w:val="006218AF"/>
    <w:rsid w:val="00622F88"/>
    <w:rsid w:val="006548B0"/>
    <w:rsid w:val="0065709A"/>
    <w:rsid w:val="00657DFF"/>
    <w:rsid w:val="006600CA"/>
    <w:rsid w:val="006833E6"/>
    <w:rsid w:val="006854B8"/>
    <w:rsid w:val="006B24E7"/>
    <w:rsid w:val="006C454C"/>
    <w:rsid w:val="006E0C7F"/>
    <w:rsid w:val="00705B63"/>
    <w:rsid w:val="00715DAD"/>
    <w:rsid w:val="00747DAC"/>
    <w:rsid w:val="00773607"/>
    <w:rsid w:val="007B23B8"/>
    <w:rsid w:val="007B732C"/>
    <w:rsid w:val="007E1B98"/>
    <w:rsid w:val="007F5084"/>
    <w:rsid w:val="008140DC"/>
    <w:rsid w:val="00817B3F"/>
    <w:rsid w:val="0082362C"/>
    <w:rsid w:val="0082543E"/>
    <w:rsid w:val="00852E27"/>
    <w:rsid w:val="00892176"/>
    <w:rsid w:val="00894871"/>
    <w:rsid w:val="008B251E"/>
    <w:rsid w:val="008B7246"/>
    <w:rsid w:val="008D2813"/>
    <w:rsid w:val="008E1703"/>
    <w:rsid w:val="008F7C66"/>
    <w:rsid w:val="00900DEA"/>
    <w:rsid w:val="00903BDC"/>
    <w:rsid w:val="00931F0C"/>
    <w:rsid w:val="00954012"/>
    <w:rsid w:val="00960D52"/>
    <w:rsid w:val="009701D1"/>
    <w:rsid w:val="0098341F"/>
    <w:rsid w:val="009B2293"/>
    <w:rsid w:val="009B4315"/>
    <w:rsid w:val="009C54B3"/>
    <w:rsid w:val="009D77AC"/>
    <w:rsid w:val="009F6561"/>
    <w:rsid w:val="00A007E6"/>
    <w:rsid w:val="00A04B4F"/>
    <w:rsid w:val="00A17BF5"/>
    <w:rsid w:val="00A36CE7"/>
    <w:rsid w:val="00A52971"/>
    <w:rsid w:val="00A6029B"/>
    <w:rsid w:val="00A610AD"/>
    <w:rsid w:val="00A72B32"/>
    <w:rsid w:val="00A77A84"/>
    <w:rsid w:val="00A911A8"/>
    <w:rsid w:val="00A94457"/>
    <w:rsid w:val="00AB52E4"/>
    <w:rsid w:val="00AC1249"/>
    <w:rsid w:val="00AC6ED9"/>
    <w:rsid w:val="00AE2C58"/>
    <w:rsid w:val="00AE70C6"/>
    <w:rsid w:val="00B041B2"/>
    <w:rsid w:val="00B10497"/>
    <w:rsid w:val="00B12C5B"/>
    <w:rsid w:val="00B32DA6"/>
    <w:rsid w:val="00B41D9B"/>
    <w:rsid w:val="00B4332A"/>
    <w:rsid w:val="00B545EC"/>
    <w:rsid w:val="00BA208A"/>
    <w:rsid w:val="00BB0109"/>
    <w:rsid w:val="00BB18BF"/>
    <w:rsid w:val="00BB3CC2"/>
    <w:rsid w:val="00BD0AA3"/>
    <w:rsid w:val="00C002D8"/>
    <w:rsid w:val="00C1032A"/>
    <w:rsid w:val="00C1619C"/>
    <w:rsid w:val="00C20FAB"/>
    <w:rsid w:val="00C32C56"/>
    <w:rsid w:val="00C32CA4"/>
    <w:rsid w:val="00C33AF9"/>
    <w:rsid w:val="00C3510A"/>
    <w:rsid w:val="00C36B08"/>
    <w:rsid w:val="00C502CE"/>
    <w:rsid w:val="00C92889"/>
    <w:rsid w:val="00C93E91"/>
    <w:rsid w:val="00C94B66"/>
    <w:rsid w:val="00CA0375"/>
    <w:rsid w:val="00CA4628"/>
    <w:rsid w:val="00CA6DE2"/>
    <w:rsid w:val="00CB491D"/>
    <w:rsid w:val="00CC4F3F"/>
    <w:rsid w:val="00CD3AF5"/>
    <w:rsid w:val="00CD431B"/>
    <w:rsid w:val="00CF00DF"/>
    <w:rsid w:val="00CF1E25"/>
    <w:rsid w:val="00D00573"/>
    <w:rsid w:val="00D009A5"/>
    <w:rsid w:val="00D02B02"/>
    <w:rsid w:val="00D2608E"/>
    <w:rsid w:val="00D348C7"/>
    <w:rsid w:val="00D67D27"/>
    <w:rsid w:val="00D76FFD"/>
    <w:rsid w:val="00DC2EBC"/>
    <w:rsid w:val="00DD5C76"/>
    <w:rsid w:val="00DD7DF5"/>
    <w:rsid w:val="00DE6193"/>
    <w:rsid w:val="00DF3158"/>
    <w:rsid w:val="00DF41F1"/>
    <w:rsid w:val="00DF7373"/>
    <w:rsid w:val="00E135F3"/>
    <w:rsid w:val="00E21DA6"/>
    <w:rsid w:val="00E35196"/>
    <w:rsid w:val="00E53092"/>
    <w:rsid w:val="00E60680"/>
    <w:rsid w:val="00E8307B"/>
    <w:rsid w:val="00E842D6"/>
    <w:rsid w:val="00EA69DE"/>
    <w:rsid w:val="00EC4E8D"/>
    <w:rsid w:val="00ED1E6B"/>
    <w:rsid w:val="00EE04FB"/>
    <w:rsid w:val="00EE46F0"/>
    <w:rsid w:val="00EF3457"/>
    <w:rsid w:val="00F05E7D"/>
    <w:rsid w:val="00F11BDC"/>
    <w:rsid w:val="00F15285"/>
    <w:rsid w:val="00F43FBA"/>
    <w:rsid w:val="00F708F1"/>
    <w:rsid w:val="00F77F8F"/>
    <w:rsid w:val="00F93691"/>
    <w:rsid w:val="00F9541E"/>
    <w:rsid w:val="00FA7A3F"/>
    <w:rsid w:val="00FC3D10"/>
    <w:rsid w:val="00FC4791"/>
    <w:rsid w:val="00FF1C8A"/>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70A4AA0"/>
  <w15:docId w15:val="{71064135-C7C3-4B6D-BCC0-68E01938A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8284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8284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28284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282840"/>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282840"/>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282840"/>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28284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282840"/>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82840"/>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2543E"/>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825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543E"/>
    <w:rPr>
      <w:rFonts w:ascii="Segoe UI" w:hAnsi="Segoe UI" w:cs="Segoe UI"/>
      <w:sz w:val="18"/>
      <w:szCs w:val="18"/>
    </w:rPr>
  </w:style>
  <w:style w:type="paragraph" w:styleId="ListParagraph">
    <w:name w:val="List Paragraph"/>
    <w:basedOn w:val="Normal"/>
    <w:uiPriority w:val="34"/>
    <w:qFormat/>
    <w:rsid w:val="00282840"/>
    <w:pPr>
      <w:ind w:left="720"/>
      <w:contextualSpacing/>
    </w:pPr>
  </w:style>
  <w:style w:type="character" w:customStyle="1" w:styleId="Heading1Char">
    <w:name w:val="Heading 1 Char"/>
    <w:basedOn w:val="DefaultParagraphFont"/>
    <w:link w:val="Heading1"/>
    <w:uiPriority w:val="9"/>
    <w:rsid w:val="00282840"/>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282840"/>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282840"/>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282840"/>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282840"/>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282840"/>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282840"/>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282840"/>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82840"/>
    <w:rPr>
      <w:rFonts w:asciiTheme="majorHAnsi" w:eastAsiaTheme="majorEastAsia" w:hAnsiTheme="majorHAnsi" w:cstheme="majorBidi"/>
      <w:i/>
      <w:iCs/>
      <w:color w:val="272727" w:themeColor="text1" w:themeTint="D8"/>
      <w:sz w:val="21"/>
      <w:szCs w:val="21"/>
    </w:rPr>
  </w:style>
  <w:style w:type="character" w:styleId="CommentReference">
    <w:name w:val="annotation reference"/>
    <w:basedOn w:val="DefaultParagraphFont"/>
    <w:uiPriority w:val="99"/>
    <w:semiHidden/>
    <w:unhideWhenUsed/>
    <w:rsid w:val="00CD431B"/>
    <w:rPr>
      <w:sz w:val="16"/>
      <w:szCs w:val="16"/>
    </w:rPr>
  </w:style>
  <w:style w:type="paragraph" w:styleId="CommentText">
    <w:name w:val="annotation text"/>
    <w:basedOn w:val="Normal"/>
    <w:link w:val="CommentTextChar"/>
    <w:uiPriority w:val="99"/>
    <w:semiHidden/>
    <w:unhideWhenUsed/>
    <w:rsid w:val="00CD431B"/>
    <w:pPr>
      <w:spacing w:line="240" w:lineRule="auto"/>
    </w:pPr>
    <w:rPr>
      <w:sz w:val="20"/>
      <w:szCs w:val="20"/>
    </w:rPr>
  </w:style>
  <w:style w:type="character" w:customStyle="1" w:styleId="CommentTextChar">
    <w:name w:val="Comment Text Char"/>
    <w:basedOn w:val="DefaultParagraphFont"/>
    <w:link w:val="CommentText"/>
    <w:uiPriority w:val="99"/>
    <w:semiHidden/>
    <w:rsid w:val="00CD431B"/>
    <w:rPr>
      <w:sz w:val="20"/>
      <w:szCs w:val="20"/>
    </w:rPr>
  </w:style>
  <w:style w:type="paragraph" w:styleId="CommentSubject">
    <w:name w:val="annotation subject"/>
    <w:basedOn w:val="CommentText"/>
    <w:next w:val="CommentText"/>
    <w:link w:val="CommentSubjectChar"/>
    <w:uiPriority w:val="99"/>
    <w:semiHidden/>
    <w:unhideWhenUsed/>
    <w:rsid w:val="00CD431B"/>
    <w:rPr>
      <w:b/>
      <w:bCs/>
    </w:rPr>
  </w:style>
  <w:style w:type="character" w:customStyle="1" w:styleId="CommentSubjectChar">
    <w:name w:val="Comment Subject Char"/>
    <w:basedOn w:val="CommentTextChar"/>
    <w:link w:val="CommentSubject"/>
    <w:uiPriority w:val="99"/>
    <w:semiHidden/>
    <w:rsid w:val="00CD431B"/>
    <w:rPr>
      <w:b/>
      <w:bCs/>
      <w:sz w:val="20"/>
      <w:szCs w:val="20"/>
    </w:rPr>
  </w:style>
  <w:style w:type="paragraph" w:styleId="Header">
    <w:name w:val="header"/>
    <w:basedOn w:val="Normal"/>
    <w:link w:val="HeaderChar"/>
    <w:uiPriority w:val="99"/>
    <w:unhideWhenUsed/>
    <w:rsid w:val="00B10497"/>
    <w:pPr>
      <w:tabs>
        <w:tab w:val="center" w:pos="4320"/>
        <w:tab w:val="right" w:pos="8640"/>
      </w:tabs>
      <w:spacing w:after="0" w:line="240" w:lineRule="auto"/>
    </w:pPr>
  </w:style>
  <w:style w:type="character" w:customStyle="1" w:styleId="HeaderChar">
    <w:name w:val="Header Char"/>
    <w:basedOn w:val="DefaultParagraphFont"/>
    <w:link w:val="Header"/>
    <w:uiPriority w:val="99"/>
    <w:rsid w:val="00B10497"/>
  </w:style>
  <w:style w:type="paragraph" w:styleId="Footer">
    <w:name w:val="footer"/>
    <w:basedOn w:val="Normal"/>
    <w:link w:val="FooterChar"/>
    <w:uiPriority w:val="99"/>
    <w:unhideWhenUsed/>
    <w:rsid w:val="00B10497"/>
    <w:pPr>
      <w:tabs>
        <w:tab w:val="center" w:pos="4320"/>
        <w:tab w:val="right" w:pos="8640"/>
      </w:tabs>
      <w:spacing w:after="0" w:line="240" w:lineRule="auto"/>
    </w:pPr>
  </w:style>
  <w:style w:type="character" w:customStyle="1" w:styleId="FooterChar">
    <w:name w:val="Footer Char"/>
    <w:basedOn w:val="DefaultParagraphFont"/>
    <w:link w:val="Footer"/>
    <w:uiPriority w:val="99"/>
    <w:rsid w:val="00B10497"/>
  </w:style>
  <w:style w:type="paragraph" w:styleId="Revision">
    <w:name w:val="Revision"/>
    <w:hidden/>
    <w:uiPriority w:val="99"/>
    <w:semiHidden/>
    <w:rsid w:val="009B431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5287415">
      <w:bodyDiv w:val="1"/>
      <w:marLeft w:val="0"/>
      <w:marRight w:val="0"/>
      <w:marTop w:val="0"/>
      <w:marBottom w:val="0"/>
      <w:divBdr>
        <w:top w:val="none" w:sz="0" w:space="0" w:color="auto"/>
        <w:left w:val="none" w:sz="0" w:space="0" w:color="auto"/>
        <w:bottom w:val="none" w:sz="0" w:space="0" w:color="auto"/>
        <w:right w:val="none" w:sz="0" w:space="0" w:color="auto"/>
      </w:divBdr>
    </w:div>
    <w:div w:id="1087846824">
      <w:bodyDiv w:val="1"/>
      <w:marLeft w:val="0"/>
      <w:marRight w:val="0"/>
      <w:marTop w:val="0"/>
      <w:marBottom w:val="0"/>
      <w:divBdr>
        <w:top w:val="none" w:sz="0" w:space="0" w:color="auto"/>
        <w:left w:val="none" w:sz="0" w:space="0" w:color="auto"/>
        <w:bottom w:val="none" w:sz="0" w:space="0" w:color="auto"/>
        <w:right w:val="none" w:sz="0" w:space="0" w:color="auto"/>
      </w:divBdr>
    </w:div>
    <w:div w:id="1109859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8966B9-B81E-47ED-8037-FA6BFBFEF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1544</Words>
  <Characters>8495</Characters>
  <Application>Microsoft Office Word</Application>
  <DocSecurity>0</DocSecurity>
  <Lines>70</Lines>
  <Paragraphs>20</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10019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Manuelli, Sara (FOA)</dc:creator>
  <cp:keywords/>
  <dc:description/>
  <cp:lastModifiedBy>Manuelli, Sara (FOA)</cp:lastModifiedBy>
  <cp:revision>8</cp:revision>
  <cp:lastPrinted>2019-03-26T12:47:00Z</cp:lastPrinted>
  <dcterms:created xsi:type="dcterms:W3CDTF">2019-04-01T08:06:00Z</dcterms:created>
  <dcterms:modified xsi:type="dcterms:W3CDTF">2019-04-01T08:18:00Z</dcterms:modified>
</cp:coreProperties>
</file>