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19A18" w14:textId="36A6D31F"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r w:rsidRPr="00A3377B">
        <w:rPr>
          <w:rFonts w:ascii="Segoe UI" w:eastAsia="Times New Roman" w:hAnsi="Segoe UI" w:cs="Segoe UI"/>
          <w:b/>
          <w:noProof/>
          <w:spacing w:val="-6"/>
          <w:sz w:val="24"/>
          <w:szCs w:val="24"/>
          <w:lang w:val="en-GB"/>
        </w:rPr>
        <w:t>PROJECT EVALUATION SERIES</w:t>
      </w:r>
    </w:p>
    <w:p w14:paraId="37016E39" w14:textId="77777777"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p>
    <w:p w14:paraId="4CEE62F0" w14:textId="77777777"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p>
    <w:p w14:paraId="7056700B" w14:textId="770E8A78"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p>
    <w:p w14:paraId="03E30958" w14:textId="37EA303D" w:rsidR="008166E6" w:rsidRPr="00A3377B" w:rsidRDefault="008166E6" w:rsidP="008166E6">
      <w:pPr>
        <w:spacing w:after="0" w:line="240" w:lineRule="auto"/>
        <w:jc w:val="center"/>
        <w:rPr>
          <w:rFonts w:ascii="Segoe UI" w:eastAsia="Times New Roman" w:hAnsi="Segoe UI" w:cs="Segoe UI"/>
          <w:b/>
          <w:noProof/>
          <w:spacing w:val="-6"/>
          <w:sz w:val="24"/>
          <w:szCs w:val="24"/>
          <w:lang w:val="en-GB"/>
        </w:rPr>
      </w:pPr>
    </w:p>
    <w:p w14:paraId="2E4961A3" w14:textId="77777777" w:rsidR="008166E6" w:rsidRPr="00A3377B" w:rsidRDefault="008166E6" w:rsidP="008166E6">
      <w:pPr>
        <w:spacing w:after="0" w:line="240" w:lineRule="auto"/>
        <w:jc w:val="center"/>
        <w:rPr>
          <w:rFonts w:ascii="Segoe UI" w:eastAsia="Times New Roman" w:hAnsi="Segoe UI" w:cs="Segoe UI"/>
          <w:b/>
          <w:noProof/>
          <w:spacing w:val="-6"/>
          <w:sz w:val="24"/>
          <w:szCs w:val="24"/>
          <w:lang w:val="en-GB"/>
        </w:rPr>
      </w:pPr>
    </w:p>
    <w:p w14:paraId="3F15548D" w14:textId="77777777"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p>
    <w:p w14:paraId="3059771F" w14:textId="77777777" w:rsidR="002B0875" w:rsidRPr="00A3377B" w:rsidRDefault="002B0875" w:rsidP="008166E6">
      <w:pPr>
        <w:pStyle w:val="CoverTitle"/>
        <w:jc w:val="center"/>
        <w:rPr>
          <w:rFonts w:ascii="Segoe UI" w:hAnsi="Segoe UI" w:cs="Segoe UI"/>
          <w:b/>
          <w:noProof/>
          <w:color w:val="4F81BD"/>
          <w:sz w:val="48"/>
          <w:szCs w:val="48"/>
          <w:lang w:val="en-GB"/>
        </w:rPr>
      </w:pPr>
      <w:r w:rsidRPr="00A3377B">
        <w:rPr>
          <w:rFonts w:ascii="Segoe UI" w:hAnsi="Segoe UI" w:cs="Segoe UI"/>
          <w:b/>
          <w:noProof/>
          <w:color w:val="4F81BD"/>
          <w:sz w:val="48"/>
          <w:szCs w:val="48"/>
          <w:lang w:val="en-GB"/>
        </w:rPr>
        <w:t>Mid-Term Evaluation of the Forest and Farm Facility Phase II – Climate Resilient Landscapes and Improved Livelihoods (GCP/GLO/931/MUL)</w:t>
      </w:r>
    </w:p>
    <w:p w14:paraId="733BA831" w14:textId="77777777" w:rsidR="002B0875" w:rsidRPr="00A3377B" w:rsidRDefault="002B0875" w:rsidP="008166E6">
      <w:pPr>
        <w:pStyle w:val="CoverTitle"/>
        <w:jc w:val="center"/>
        <w:rPr>
          <w:rFonts w:ascii="Segoe UI" w:hAnsi="Segoe UI" w:cs="Segoe UI"/>
          <w:b/>
          <w:noProof/>
          <w:color w:val="4F81BD"/>
          <w:sz w:val="48"/>
          <w:szCs w:val="48"/>
          <w:lang w:val="en-GB"/>
        </w:rPr>
      </w:pPr>
    </w:p>
    <w:p w14:paraId="52B04806" w14:textId="77777777" w:rsidR="002B0875" w:rsidRPr="00A3377B" w:rsidRDefault="002B0875" w:rsidP="008166E6">
      <w:pPr>
        <w:pStyle w:val="CoverTitle"/>
        <w:jc w:val="center"/>
        <w:rPr>
          <w:rFonts w:ascii="Segoe UI" w:hAnsi="Segoe UI" w:cs="Segoe UI"/>
          <w:b/>
          <w:noProof/>
          <w:color w:val="4F81BD"/>
          <w:sz w:val="48"/>
          <w:szCs w:val="48"/>
          <w:lang w:val="en-GB"/>
        </w:rPr>
      </w:pPr>
    </w:p>
    <w:p w14:paraId="4FC8017E" w14:textId="77777777"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r w:rsidRPr="00A3377B">
        <w:rPr>
          <w:rFonts w:ascii="Segoe UI" w:eastAsia="Times New Roman" w:hAnsi="Segoe UI" w:cs="Segoe UI"/>
          <w:b/>
          <w:noProof/>
          <w:spacing w:val="-6"/>
          <w:sz w:val="24"/>
          <w:szCs w:val="24"/>
          <w:lang w:val="en-GB"/>
        </w:rPr>
        <w:t>Terms of Reference</w:t>
      </w:r>
    </w:p>
    <w:p w14:paraId="46EE2D84" w14:textId="77777777"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r w:rsidRPr="00A3377B">
        <w:rPr>
          <w:rFonts w:ascii="Segoe UI" w:eastAsia="Times New Roman" w:hAnsi="Segoe UI" w:cs="Segoe UI"/>
          <w:b/>
          <w:noProof/>
          <w:spacing w:val="-6"/>
          <w:sz w:val="24"/>
          <w:szCs w:val="24"/>
          <w:lang w:val="en-GB"/>
        </w:rPr>
        <w:t xml:space="preserve"> </w:t>
      </w:r>
    </w:p>
    <w:p w14:paraId="3A550CA0" w14:textId="4A317026"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p>
    <w:p w14:paraId="65A84874" w14:textId="5A07E07F" w:rsidR="00F61D65" w:rsidRPr="00A3377B" w:rsidRDefault="00F61D65" w:rsidP="008166E6">
      <w:pPr>
        <w:spacing w:after="0" w:line="240" w:lineRule="auto"/>
        <w:jc w:val="center"/>
        <w:rPr>
          <w:rFonts w:ascii="Segoe UI" w:eastAsia="Times New Roman" w:hAnsi="Segoe UI" w:cs="Segoe UI"/>
          <w:b/>
          <w:noProof/>
          <w:spacing w:val="-6"/>
          <w:sz w:val="24"/>
          <w:szCs w:val="24"/>
          <w:lang w:val="en-GB"/>
        </w:rPr>
      </w:pPr>
    </w:p>
    <w:p w14:paraId="7B3C3F80" w14:textId="3ADC6884" w:rsidR="00F61D65" w:rsidRPr="00A3377B" w:rsidRDefault="00F61D65" w:rsidP="008166E6">
      <w:pPr>
        <w:spacing w:after="0" w:line="240" w:lineRule="auto"/>
        <w:jc w:val="center"/>
        <w:rPr>
          <w:rFonts w:ascii="Segoe UI" w:eastAsia="Times New Roman" w:hAnsi="Segoe UI" w:cs="Segoe UI"/>
          <w:b/>
          <w:noProof/>
          <w:spacing w:val="-6"/>
          <w:sz w:val="24"/>
          <w:szCs w:val="24"/>
          <w:lang w:val="en-GB"/>
        </w:rPr>
      </w:pPr>
    </w:p>
    <w:p w14:paraId="34A251D1" w14:textId="77777777" w:rsidR="00F61D65" w:rsidRPr="00A3377B" w:rsidRDefault="00F61D65" w:rsidP="008166E6">
      <w:pPr>
        <w:spacing w:after="0" w:line="240" w:lineRule="auto"/>
        <w:jc w:val="center"/>
        <w:rPr>
          <w:rFonts w:ascii="Segoe UI" w:eastAsia="Times New Roman" w:hAnsi="Segoe UI" w:cs="Segoe UI"/>
          <w:b/>
          <w:noProof/>
          <w:spacing w:val="-6"/>
          <w:sz w:val="24"/>
          <w:szCs w:val="24"/>
          <w:lang w:val="en-GB"/>
        </w:rPr>
      </w:pPr>
    </w:p>
    <w:p w14:paraId="6107D531" w14:textId="7D3B9CE3" w:rsidR="002B0875" w:rsidRPr="00A3377B" w:rsidRDefault="008931D6" w:rsidP="008166E6">
      <w:pPr>
        <w:spacing w:after="0" w:line="240" w:lineRule="auto"/>
        <w:jc w:val="center"/>
        <w:rPr>
          <w:rFonts w:ascii="Segoe UI" w:eastAsia="Times New Roman" w:hAnsi="Segoe UI" w:cs="Segoe UI"/>
          <w:b/>
          <w:noProof/>
          <w:spacing w:val="-6"/>
          <w:sz w:val="24"/>
          <w:szCs w:val="24"/>
          <w:lang w:val="en-GB"/>
        </w:rPr>
      </w:pPr>
      <w:r w:rsidRPr="00A3377B">
        <w:rPr>
          <w:rFonts w:ascii="Segoe UI" w:eastAsia="Times New Roman" w:hAnsi="Segoe UI" w:cs="Segoe UI"/>
          <w:b/>
          <w:noProof/>
          <w:spacing w:val="-6"/>
          <w:sz w:val="24"/>
          <w:szCs w:val="24"/>
          <w:lang w:val="en-GB"/>
        </w:rPr>
        <w:t>DRAFT</w:t>
      </w:r>
    </w:p>
    <w:p w14:paraId="5838D4EC" w14:textId="2B8FFB32"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p>
    <w:p w14:paraId="4DA47984" w14:textId="39D69A51"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p>
    <w:p w14:paraId="262FDF01" w14:textId="45637273" w:rsidR="00867C54" w:rsidRPr="00A3377B" w:rsidRDefault="00867C54" w:rsidP="008166E6">
      <w:pPr>
        <w:spacing w:after="0" w:line="240" w:lineRule="auto"/>
        <w:jc w:val="center"/>
        <w:rPr>
          <w:rFonts w:ascii="Segoe UI" w:eastAsia="Times New Roman" w:hAnsi="Segoe UI" w:cs="Segoe UI"/>
          <w:b/>
          <w:noProof/>
          <w:spacing w:val="-6"/>
          <w:sz w:val="24"/>
          <w:szCs w:val="24"/>
          <w:lang w:val="en-GB"/>
        </w:rPr>
      </w:pPr>
    </w:p>
    <w:p w14:paraId="1D82A81B" w14:textId="16D561DD" w:rsidR="00867C54" w:rsidRPr="00A3377B" w:rsidRDefault="00867C54" w:rsidP="008166E6">
      <w:pPr>
        <w:spacing w:after="0" w:line="240" w:lineRule="auto"/>
        <w:jc w:val="center"/>
        <w:rPr>
          <w:rFonts w:ascii="Segoe UI" w:eastAsia="Times New Roman" w:hAnsi="Segoe UI" w:cs="Segoe UI"/>
          <w:b/>
          <w:noProof/>
          <w:spacing w:val="-6"/>
          <w:sz w:val="24"/>
          <w:szCs w:val="24"/>
          <w:lang w:val="en-GB"/>
        </w:rPr>
      </w:pPr>
    </w:p>
    <w:p w14:paraId="174D5055" w14:textId="4BAB4BE5" w:rsidR="002B0875" w:rsidRPr="00A3377B" w:rsidRDefault="002B0875" w:rsidP="008166E6">
      <w:pPr>
        <w:spacing w:after="0" w:line="240" w:lineRule="auto"/>
        <w:rPr>
          <w:rFonts w:ascii="Segoe UI" w:eastAsia="Times New Roman" w:hAnsi="Segoe UI" w:cs="Segoe UI"/>
          <w:b/>
          <w:noProof/>
          <w:spacing w:val="-6"/>
          <w:sz w:val="24"/>
          <w:szCs w:val="24"/>
          <w:lang w:val="en-GB"/>
        </w:rPr>
      </w:pPr>
    </w:p>
    <w:p w14:paraId="058B7FC3" w14:textId="53B12113" w:rsidR="008166E6" w:rsidRPr="00A3377B" w:rsidRDefault="008166E6" w:rsidP="008166E6">
      <w:pPr>
        <w:spacing w:after="0" w:line="240" w:lineRule="auto"/>
        <w:rPr>
          <w:rFonts w:ascii="Segoe UI" w:eastAsia="Times New Roman" w:hAnsi="Segoe UI" w:cs="Segoe UI"/>
          <w:b/>
          <w:noProof/>
          <w:spacing w:val="-6"/>
          <w:sz w:val="24"/>
          <w:szCs w:val="24"/>
          <w:lang w:val="en-GB"/>
        </w:rPr>
      </w:pPr>
    </w:p>
    <w:p w14:paraId="4D4EA972" w14:textId="5DC7688F" w:rsidR="008166E6" w:rsidRPr="00A3377B" w:rsidRDefault="008166E6" w:rsidP="008166E6">
      <w:pPr>
        <w:spacing w:after="0" w:line="240" w:lineRule="auto"/>
        <w:rPr>
          <w:rFonts w:ascii="Segoe UI" w:eastAsia="Times New Roman" w:hAnsi="Segoe UI" w:cs="Segoe UI"/>
          <w:b/>
          <w:noProof/>
          <w:spacing w:val="-6"/>
          <w:sz w:val="24"/>
          <w:szCs w:val="24"/>
          <w:lang w:val="en-GB"/>
        </w:rPr>
      </w:pPr>
    </w:p>
    <w:p w14:paraId="4603103D" w14:textId="7E92C946" w:rsidR="008166E6" w:rsidRPr="00A3377B" w:rsidRDefault="008166E6" w:rsidP="008166E6">
      <w:pPr>
        <w:spacing w:after="0" w:line="240" w:lineRule="auto"/>
        <w:rPr>
          <w:rFonts w:ascii="Segoe UI" w:eastAsia="Times New Roman" w:hAnsi="Segoe UI" w:cs="Segoe UI"/>
          <w:b/>
          <w:noProof/>
          <w:spacing w:val="-6"/>
          <w:sz w:val="24"/>
          <w:szCs w:val="24"/>
          <w:lang w:val="en-GB"/>
        </w:rPr>
      </w:pPr>
    </w:p>
    <w:p w14:paraId="475E320C" w14:textId="6DD09EF6" w:rsidR="008166E6" w:rsidRPr="00A3377B" w:rsidRDefault="008166E6" w:rsidP="008166E6">
      <w:pPr>
        <w:spacing w:after="0" w:line="240" w:lineRule="auto"/>
        <w:rPr>
          <w:rFonts w:ascii="Segoe UI" w:eastAsia="Times New Roman" w:hAnsi="Segoe UI" w:cs="Segoe UI"/>
          <w:b/>
          <w:noProof/>
          <w:spacing w:val="-6"/>
          <w:sz w:val="24"/>
          <w:szCs w:val="24"/>
          <w:lang w:val="en-GB"/>
        </w:rPr>
      </w:pPr>
    </w:p>
    <w:p w14:paraId="7EB61D03" w14:textId="2B840A28" w:rsidR="008166E6" w:rsidRPr="00A3377B" w:rsidRDefault="008166E6" w:rsidP="008166E6">
      <w:pPr>
        <w:spacing w:after="0" w:line="240" w:lineRule="auto"/>
        <w:rPr>
          <w:rFonts w:ascii="Segoe UI" w:eastAsia="Times New Roman" w:hAnsi="Segoe UI" w:cs="Segoe UI"/>
          <w:b/>
          <w:noProof/>
          <w:spacing w:val="-6"/>
          <w:sz w:val="24"/>
          <w:szCs w:val="24"/>
          <w:lang w:val="en-GB"/>
        </w:rPr>
      </w:pPr>
    </w:p>
    <w:p w14:paraId="038662FF" w14:textId="55908888" w:rsidR="008166E6" w:rsidRPr="00A3377B" w:rsidRDefault="008166E6" w:rsidP="008166E6">
      <w:pPr>
        <w:spacing w:after="0" w:line="240" w:lineRule="auto"/>
        <w:rPr>
          <w:rFonts w:ascii="Segoe UI" w:eastAsia="Times New Roman" w:hAnsi="Segoe UI" w:cs="Segoe UI"/>
          <w:b/>
          <w:noProof/>
          <w:spacing w:val="-6"/>
          <w:sz w:val="24"/>
          <w:szCs w:val="24"/>
          <w:lang w:val="en-GB"/>
        </w:rPr>
      </w:pPr>
    </w:p>
    <w:p w14:paraId="24D2B694" w14:textId="42B31831" w:rsidR="008166E6" w:rsidRPr="00A3377B" w:rsidRDefault="008166E6" w:rsidP="008166E6">
      <w:pPr>
        <w:spacing w:after="0" w:line="240" w:lineRule="auto"/>
        <w:rPr>
          <w:rFonts w:ascii="Segoe UI" w:eastAsia="Times New Roman" w:hAnsi="Segoe UI" w:cs="Segoe UI"/>
          <w:b/>
          <w:noProof/>
          <w:spacing w:val="-6"/>
          <w:sz w:val="24"/>
          <w:szCs w:val="24"/>
          <w:lang w:val="en-GB"/>
        </w:rPr>
      </w:pPr>
    </w:p>
    <w:p w14:paraId="0D72FB7C" w14:textId="77777777" w:rsidR="008166E6" w:rsidRPr="00A3377B" w:rsidRDefault="008166E6" w:rsidP="008166E6">
      <w:pPr>
        <w:spacing w:after="0" w:line="240" w:lineRule="auto"/>
        <w:rPr>
          <w:rFonts w:ascii="Segoe UI" w:eastAsia="Times New Roman" w:hAnsi="Segoe UI" w:cs="Segoe UI"/>
          <w:b/>
          <w:noProof/>
          <w:spacing w:val="-6"/>
          <w:sz w:val="24"/>
          <w:szCs w:val="24"/>
          <w:lang w:val="en-GB"/>
        </w:rPr>
      </w:pPr>
    </w:p>
    <w:p w14:paraId="0C0F8441" w14:textId="77777777"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p>
    <w:p w14:paraId="4A516E01" w14:textId="77777777"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r w:rsidRPr="00A3377B">
        <w:rPr>
          <w:rFonts w:ascii="Segoe UI" w:eastAsia="Times New Roman" w:hAnsi="Segoe UI" w:cs="Segoe UI"/>
          <w:b/>
          <w:noProof/>
          <w:spacing w:val="-6"/>
          <w:sz w:val="24"/>
          <w:szCs w:val="24"/>
          <w:lang w:val="en-GB"/>
        </w:rPr>
        <w:t xml:space="preserve">FOOD AND AGRICULTURE ORGANIZATION OF THE UNITED NATIONS </w:t>
      </w:r>
    </w:p>
    <w:p w14:paraId="30F605A4" w14:textId="77777777"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r w:rsidRPr="00A3377B">
        <w:rPr>
          <w:rFonts w:ascii="Segoe UI" w:eastAsia="Times New Roman" w:hAnsi="Segoe UI" w:cs="Segoe UI"/>
          <w:b/>
          <w:noProof/>
          <w:spacing w:val="-6"/>
          <w:sz w:val="24"/>
          <w:szCs w:val="24"/>
          <w:lang w:val="en-GB"/>
        </w:rPr>
        <w:t>OFFICE OF EVALUATION</w:t>
      </w:r>
    </w:p>
    <w:p w14:paraId="69431FEB" w14:textId="3DDA1793" w:rsidR="002B0875" w:rsidRPr="00A3377B" w:rsidRDefault="002B0875" w:rsidP="008166E6">
      <w:pPr>
        <w:spacing w:after="0" w:line="240" w:lineRule="auto"/>
        <w:jc w:val="center"/>
        <w:rPr>
          <w:rFonts w:ascii="Segoe UI" w:eastAsia="Times New Roman" w:hAnsi="Segoe UI" w:cs="Segoe UI"/>
          <w:b/>
          <w:noProof/>
          <w:spacing w:val="-6"/>
          <w:sz w:val="24"/>
          <w:szCs w:val="24"/>
          <w:lang w:val="en-GB"/>
        </w:rPr>
      </w:pPr>
      <w:r w:rsidRPr="00A3377B">
        <w:rPr>
          <w:rFonts w:ascii="Segoe UI" w:eastAsia="Times New Roman" w:hAnsi="Segoe UI" w:cs="Segoe UI"/>
          <w:b/>
          <w:noProof/>
          <w:spacing w:val="-6"/>
          <w:sz w:val="24"/>
          <w:szCs w:val="24"/>
          <w:lang w:val="en-GB"/>
        </w:rPr>
        <w:t>Ju</w:t>
      </w:r>
      <w:r w:rsidR="00E531B6" w:rsidRPr="00A3377B">
        <w:rPr>
          <w:rFonts w:ascii="Segoe UI" w:eastAsia="Times New Roman" w:hAnsi="Segoe UI" w:cs="Segoe UI"/>
          <w:b/>
          <w:noProof/>
          <w:spacing w:val="-6"/>
          <w:sz w:val="24"/>
          <w:szCs w:val="24"/>
          <w:lang w:val="en-GB"/>
        </w:rPr>
        <w:t>ly</w:t>
      </w:r>
      <w:r w:rsidRPr="00A3377B">
        <w:rPr>
          <w:rFonts w:ascii="Segoe UI" w:eastAsia="Times New Roman" w:hAnsi="Segoe UI" w:cs="Segoe UI"/>
          <w:b/>
          <w:noProof/>
          <w:spacing w:val="-6"/>
          <w:sz w:val="24"/>
          <w:szCs w:val="24"/>
          <w:lang w:val="en-GB"/>
        </w:rPr>
        <w:t xml:space="preserve"> 2020</w:t>
      </w:r>
    </w:p>
    <w:p w14:paraId="7EC6FA17" w14:textId="77777777" w:rsidR="00BD354D" w:rsidRPr="00A3377B" w:rsidRDefault="00BD354D" w:rsidP="008166E6">
      <w:pPr>
        <w:spacing w:after="0" w:line="240" w:lineRule="auto"/>
        <w:jc w:val="center"/>
        <w:rPr>
          <w:rFonts w:ascii="Segoe UI" w:eastAsia="Times New Roman" w:hAnsi="Segoe UI" w:cs="Segoe UI"/>
          <w:b/>
          <w:noProof/>
          <w:spacing w:val="-6"/>
          <w:sz w:val="24"/>
          <w:szCs w:val="24"/>
          <w:lang w:val="en-GB"/>
        </w:rPr>
      </w:pPr>
    </w:p>
    <w:tbl>
      <w:tblPr>
        <w:tblpPr w:leftFromText="180" w:rightFromText="180" w:vertAnchor="page" w:horzAnchor="margin" w:tblpY="3916"/>
        <w:tblW w:w="9077" w:type="dxa"/>
        <w:tblBorders>
          <w:left w:val="single" w:sz="4" w:space="0" w:color="auto"/>
        </w:tblBorders>
        <w:tblLook w:val="04A0" w:firstRow="1" w:lastRow="0" w:firstColumn="1" w:lastColumn="0" w:noHBand="0" w:noVBand="1"/>
      </w:tblPr>
      <w:tblGrid>
        <w:gridCol w:w="9077"/>
      </w:tblGrid>
      <w:tr w:rsidR="002B0875" w:rsidRPr="00A3377B" w14:paraId="182C387B" w14:textId="77777777" w:rsidTr="002477AF">
        <w:trPr>
          <w:trHeight w:val="6458"/>
        </w:trPr>
        <w:tc>
          <w:tcPr>
            <w:tcW w:w="9077" w:type="dxa"/>
            <w:shd w:val="clear" w:color="auto" w:fill="auto"/>
          </w:tcPr>
          <w:p w14:paraId="1A51C4E1"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r w:rsidRPr="00A3377B">
              <w:rPr>
                <w:rFonts w:ascii="Segoe UI" w:eastAsia="Times New Roman" w:hAnsi="Segoe UI" w:cs="Segoe UI"/>
                <w:noProof/>
                <w:sz w:val="21"/>
                <w:szCs w:val="21"/>
                <w:lang w:val="en-GB" w:eastAsia="it-IT"/>
              </w:rPr>
              <w:lastRenderedPageBreak/>
              <w:t xml:space="preserve">Food and Agriculture Organization of the United Nations </w:t>
            </w:r>
          </w:p>
          <w:p w14:paraId="4DFAAB47"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p>
          <w:p w14:paraId="24899DD5"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r w:rsidRPr="00A3377B">
              <w:rPr>
                <w:rFonts w:ascii="Segoe UI" w:eastAsia="Times New Roman" w:hAnsi="Segoe UI" w:cs="Segoe UI"/>
                <w:noProof/>
                <w:sz w:val="21"/>
                <w:szCs w:val="21"/>
                <w:lang w:val="en-GB" w:eastAsia="it-IT"/>
              </w:rPr>
              <w:t>Office of Evaluation (OED)</w:t>
            </w:r>
          </w:p>
          <w:p w14:paraId="4E78C274"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p>
          <w:p w14:paraId="09C8C053"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r w:rsidRPr="00A3377B">
              <w:rPr>
                <w:rFonts w:ascii="Segoe UI" w:eastAsia="Times New Roman" w:hAnsi="Segoe UI" w:cs="Segoe UI"/>
                <w:noProof/>
                <w:sz w:val="21"/>
                <w:szCs w:val="21"/>
                <w:lang w:val="en-GB" w:eastAsia="it-IT"/>
              </w:rPr>
              <w:t>This report is available in electronic format at: http://www.fao.org/evaluation</w:t>
            </w:r>
          </w:p>
          <w:p w14:paraId="7586DE01"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p>
          <w:p w14:paraId="51FFD2DC"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r w:rsidRPr="00A3377B">
              <w:rPr>
                <w:rFonts w:ascii="Segoe UI" w:eastAsia="Times New Roman" w:hAnsi="Segoe UI" w:cs="Segoe UI"/>
                <w:noProof/>
                <w:sz w:val="21"/>
                <w:szCs w:val="21"/>
                <w:lang w:val="en-GB" w:eastAsia="it-IT"/>
              </w:rPr>
              <w:t xml:space="preserve">The designation employed and the presentation of material in this information product do not imply the expression of any opinion whatsoever on the part of the Food and Agriculture Organization of the United Nations (FAO) concerning the legal or development status of any country, territory, city or area or of its authorities, or concerning the delimitation of its frontiers or boundaries. The mention of specific companies or products of manufacturers, whether or not these have been patented, does not imply that these have been endorsed or recommended by FAO in preference to others of a similar nature that are not mentioned. The views expressed in this information product are those of the author(s) and do not necessarily reflect the views or policies of FAO. </w:t>
            </w:r>
          </w:p>
          <w:p w14:paraId="5E491D8F"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p>
          <w:p w14:paraId="35FFD669"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r w:rsidRPr="00A3377B">
              <w:rPr>
                <w:rFonts w:ascii="Segoe UI" w:eastAsia="Times New Roman" w:hAnsi="Segoe UI" w:cs="Segoe UI"/>
                <w:noProof/>
                <w:sz w:val="21"/>
                <w:szCs w:val="21"/>
                <w:lang w:val="en-GB" w:eastAsia="it-IT"/>
              </w:rPr>
              <w:t>© FAO 2018</w:t>
            </w:r>
          </w:p>
          <w:p w14:paraId="32D13D5B"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p>
          <w:p w14:paraId="202BA347"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r w:rsidRPr="00A3377B">
              <w:rPr>
                <w:rFonts w:ascii="Segoe UI" w:eastAsia="Times New Roman" w:hAnsi="Segoe UI" w:cs="Segoe UI"/>
                <w:noProof/>
                <w:sz w:val="21"/>
                <w:szCs w:val="21"/>
                <w:lang w:val="en-GB" w:eastAsia="it-IT"/>
              </w:rPr>
              <w:t>FAO encourages the use, reproduction and dissemination of material in this information product. Except where otherwise indicated, material may be copied, downloaded and printed for private study, research and teaching purposes, or for use in non-commercial products or services, provided that appropriate acknowledgement of FAO as the source and copyright holder is given and that FAO’s endorsement of users’ views, products or services is not implied in any way.</w:t>
            </w:r>
          </w:p>
          <w:p w14:paraId="45239EC1"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p>
          <w:p w14:paraId="028E224A"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r w:rsidRPr="00A3377B">
              <w:rPr>
                <w:rFonts w:ascii="Segoe UI" w:eastAsia="Times New Roman" w:hAnsi="Segoe UI" w:cs="Segoe UI"/>
                <w:noProof/>
                <w:sz w:val="21"/>
                <w:szCs w:val="21"/>
                <w:lang w:val="en-GB" w:eastAsia="it-IT"/>
              </w:rPr>
              <w:t>All requests for translation and adaptation rights, and for resale and other commercial use rights should be made via www.fao.org/contact-us/licence-request or addressed to copyright@fao.org.</w:t>
            </w:r>
          </w:p>
          <w:p w14:paraId="21C631FF"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p>
          <w:p w14:paraId="4B78D78F"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r w:rsidRPr="00A3377B">
              <w:rPr>
                <w:rFonts w:ascii="Segoe UI" w:eastAsia="Times New Roman" w:hAnsi="Segoe UI" w:cs="Segoe UI"/>
                <w:noProof/>
                <w:sz w:val="21"/>
                <w:szCs w:val="21"/>
                <w:lang w:val="en-GB" w:eastAsia="it-IT"/>
              </w:rPr>
              <w:t xml:space="preserve">For further information on this report, please contact: </w:t>
            </w:r>
          </w:p>
          <w:p w14:paraId="75F26435"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p>
          <w:p w14:paraId="6EFB4E98"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r w:rsidRPr="00A3377B">
              <w:rPr>
                <w:rFonts w:ascii="Segoe UI" w:eastAsia="Times New Roman" w:hAnsi="Segoe UI" w:cs="Segoe UI"/>
                <w:noProof/>
                <w:sz w:val="21"/>
                <w:szCs w:val="21"/>
                <w:lang w:val="en-GB" w:eastAsia="it-IT"/>
              </w:rPr>
              <w:t>Director, Office of Evaluation (OED)</w:t>
            </w:r>
          </w:p>
          <w:p w14:paraId="3A031B79" w14:textId="77777777" w:rsidR="002B0875" w:rsidRPr="001D725B" w:rsidRDefault="002B0875" w:rsidP="00F05B1F">
            <w:pPr>
              <w:spacing w:after="0" w:line="240" w:lineRule="auto"/>
              <w:jc w:val="both"/>
              <w:rPr>
                <w:rFonts w:ascii="Segoe UI" w:eastAsia="Times New Roman" w:hAnsi="Segoe UI" w:cs="Segoe UI"/>
                <w:noProof/>
                <w:sz w:val="21"/>
                <w:szCs w:val="21"/>
                <w:lang w:val="it-IT" w:eastAsia="it-IT"/>
              </w:rPr>
            </w:pPr>
            <w:r w:rsidRPr="001D725B">
              <w:rPr>
                <w:rFonts w:ascii="Segoe UI" w:eastAsia="Times New Roman" w:hAnsi="Segoe UI" w:cs="Segoe UI"/>
                <w:noProof/>
                <w:sz w:val="21"/>
                <w:szCs w:val="21"/>
                <w:lang w:val="it-IT" w:eastAsia="it-IT"/>
              </w:rPr>
              <w:t>Food and Agriculture Organization</w:t>
            </w:r>
          </w:p>
          <w:p w14:paraId="2441CD58" w14:textId="77777777" w:rsidR="002B0875" w:rsidRPr="001D725B" w:rsidRDefault="002B0875" w:rsidP="00F05B1F">
            <w:pPr>
              <w:spacing w:after="0" w:line="240" w:lineRule="auto"/>
              <w:jc w:val="both"/>
              <w:rPr>
                <w:rFonts w:ascii="Segoe UI" w:eastAsia="Times New Roman" w:hAnsi="Segoe UI" w:cs="Segoe UI"/>
                <w:noProof/>
                <w:sz w:val="21"/>
                <w:szCs w:val="21"/>
                <w:lang w:val="it-IT" w:eastAsia="it-IT"/>
              </w:rPr>
            </w:pPr>
            <w:r w:rsidRPr="001D725B">
              <w:rPr>
                <w:rFonts w:ascii="Segoe UI" w:eastAsia="Times New Roman" w:hAnsi="Segoe UI" w:cs="Segoe UI"/>
                <w:noProof/>
                <w:sz w:val="21"/>
                <w:szCs w:val="21"/>
                <w:lang w:val="it-IT" w:eastAsia="it-IT"/>
              </w:rPr>
              <w:t>Viale delle Terme di Caracalla 1, 00153 Rome</w:t>
            </w:r>
          </w:p>
          <w:p w14:paraId="0B6F8163"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r w:rsidRPr="00A3377B">
              <w:rPr>
                <w:rFonts w:ascii="Segoe UI" w:eastAsia="Times New Roman" w:hAnsi="Segoe UI" w:cs="Segoe UI"/>
                <w:noProof/>
                <w:sz w:val="21"/>
                <w:szCs w:val="21"/>
                <w:lang w:val="en-GB" w:eastAsia="it-IT"/>
              </w:rPr>
              <w:t>Italy</w:t>
            </w:r>
          </w:p>
          <w:p w14:paraId="4FC37354" w14:textId="77777777" w:rsidR="002B0875" w:rsidRPr="00A3377B" w:rsidRDefault="002B0875" w:rsidP="00F05B1F">
            <w:pPr>
              <w:spacing w:after="0" w:line="240" w:lineRule="auto"/>
              <w:jc w:val="both"/>
              <w:rPr>
                <w:rFonts w:ascii="Segoe UI" w:eastAsia="Times New Roman" w:hAnsi="Segoe UI" w:cs="Segoe UI"/>
                <w:noProof/>
                <w:sz w:val="21"/>
                <w:szCs w:val="21"/>
                <w:lang w:val="en-GB" w:eastAsia="it-IT"/>
              </w:rPr>
            </w:pPr>
            <w:r w:rsidRPr="00A3377B">
              <w:rPr>
                <w:rFonts w:ascii="Segoe UI" w:eastAsia="Times New Roman" w:hAnsi="Segoe UI" w:cs="Segoe UI"/>
                <w:noProof/>
                <w:sz w:val="21"/>
                <w:szCs w:val="21"/>
                <w:lang w:val="en-GB" w:eastAsia="it-IT"/>
              </w:rPr>
              <w:t xml:space="preserve">Email: </w:t>
            </w:r>
            <w:hyperlink r:id="rId11" w:history="1">
              <w:r w:rsidRPr="00A3377B">
                <w:rPr>
                  <w:rFonts w:ascii="Segoe UI" w:eastAsia="Times New Roman" w:hAnsi="Segoe UI" w:cs="Segoe UI"/>
                  <w:noProof/>
                  <w:color w:val="0000FF"/>
                  <w:sz w:val="21"/>
                  <w:szCs w:val="21"/>
                  <w:u w:val="single"/>
                  <w:lang w:val="en-GB" w:eastAsia="it-IT"/>
                </w:rPr>
                <w:t>evaluation@fao.org</w:t>
              </w:r>
            </w:hyperlink>
            <w:r w:rsidRPr="00A3377B">
              <w:rPr>
                <w:rFonts w:ascii="Segoe UI" w:eastAsia="Times New Roman" w:hAnsi="Segoe UI" w:cs="Segoe UI"/>
                <w:noProof/>
                <w:sz w:val="21"/>
                <w:szCs w:val="21"/>
                <w:lang w:val="en-GB" w:eastAsia="it-IT"/>
              </w:rPr>
              <w:t xml:space="preserve"> </w:t>
            </w:r>
          </w:p>
        </w:tc>
      </w:tr>
    </w:tbl>
    <w:p w14:paraId="737F8DCA" w14:textId="6483AAF7" w:rsidR="002B0875" w:rsidRPr="00A3377B" w:rsidRDefault="002B0875" w:rsidP="00F05B1F">
      <w:pPr>
        <w:spacing w:after="0" w:line="240" w:lineRule="auto"/>
        <w:jc w:val="both"/>
        <w:rPr>
          <w:rFonts w:ascii="Segoe UI" w:eastAsia="Calibri" w:hAnsi="Segoe UI" w:cs="Segoe UI"/>
          <w:b/>
          <w:noProof/>
          <w:sz w:val="21"/>
          <w:szCs w:val="21"/>
          <w:lang w:val="en-GB" w:eastAsia="en-GB"/>
        </w:rPr>
        <w:sectPr w:rsidR="002B0875" w:rsidRPr="00A3377B" w:rsidSect="002477AF">
          <w:headerReference w:type="even" r:id="rId12"/>
          <w:headerReference w:type="default" r:id="rId13"/>
          <w:footerReference w:type="default" r:id="rId14"/>
          <w:headerReference w:type="first" r:id="rId15"/>
          <w:pgSz w:w="11906" w:h="16838"/>
          <w:pgMar w:top="1440" w:right="1440" w:bottom="1440" w:left="1440" w:header="708" w:footer="708" w:gutter="0"/>
          <w:cols w:space="708"/>
          <w:titlePg/>
          <w:docGrid w:linePitch="360"/>
        </w:sectPr>
      </w:pPr>
    </w:p>
    <w:bookmarkStart w:id="0" w:name="_Toc514230772" w:displacedByCustomXml="next"/>
    <w:sdt>
      <w:sdtPr>
        <w:rPr>
          <w:rFonts w:ascii="Segoe UI" w:eastAsiaTheme="minorHAnsi" w:hAnsi="Segoe UI" w:cs="Segoe UI"/>
          <w:b/>
          <w:bCs/>
          <w:noProof/>
          <w:color w:val="auto"/>
          <w:sz w:val="24"/>
          <w:szCs w:val="24"/>
          <w:lang w:val="en-GB"/>
        </w:rPr>
        <w:id w:val="-1517230103"/>
        <w:docPartObj>
          <w:docPartGallery w:val="Table of Contents"/>
          <w:docPartUnique/>
        </w:docPartObj>
      </w:sdtPr>
      <w:sdtEndPr/>
      <w:sdtContent>
        <w:p w14:paraId="5E1EDAEE" w14:textId="63125EB8" w:rsidR="00F61D65" w:rsidRPr="00A3377B" w:rsidRDefault="00F61D65" w:rsidP="00F05B1F">
          <w:pPr>
            <w:pStyle w:val="Titolosommario"/>
            <w:spacing w:after="360" w:line="240" w:lineRule="auto"/>
            <w:jc w:val="both"/>
            <w:rPr>
              <w:rFonts w:ascii="Segoe UI" w:hAnsi="Segoe UI" w:cs="Segoe UI"/>
              <w:b/>
              <w:bCs/>
              <w:noProof/>
              <w:color w:val="auto"/>
              <w:sz w:val="24"/>
              <w:szCs w:val="24"/>
              <w:lang w:val="en-GB"/>
            </w:rPr>
          </w:pPr>
          <w:r w:rsidRPr="00A3377B">
            <w:rPr>
              <w:rFonts w:ascii="Segoe UI" w:hAnsi="Segoe UI" w:cs="Segoe UI"/>
              <w:b/>
              <w:bCs/>
              <w:noProof/>
              <w:color w:val="auto"/>
              <w:sz w:val="24"/>
              <w:szCs w:val="24"/>
              <w:lang w:val="en-GB"/>
            </w:rPr>
            <w:t>Contents</w:t>
          </w:r>
        </w:p>
        <w:p w14:paraId="155308B5" w14:textId="5BACF2B0" w:rsidR="004F3324" w:rsidRDefault="00F61D65">
          <w:pPr>
            <w:pStyle w:val="Sommario1"/>
            <w:tabs>
              <w:tab w:val="left" w:pos="440"/>
              <w:tab w:val="right" w:leader="dot" w:pos="9350"/>
            </w:tabs>
            <w:rPr>
              <w:rFonts w:eastAsiaTheme="minorEastAsia"/>
              <w:noProof/>
            </w:rPr>
          </w:pPr>
          <w:r w:rsidRPr="00A3377B">
            <w:rPr>
              <w:rFonts w:ascii="Segoe UI" w:hAnsi="Segoe UI" w:cs="Segoe UI"/>
              <w:b/>
              <w:bCs/>
              <w:noProof/>
              <w:sz w:val="24"/>
              <w:szCs w:val="24"/>
              <w:lang w:val="en-GB"/>
            </w:rPr>
            <w:fldChar w:fldCharType="begin"/>
          </w:r>
          <w:r w:rsidRPr="00A3377B">
            <w:rPr>
              <w:rFonts w:ascii="Segoe UI" w:hAnsi="Segoe UI" w:cs="Segoe UI"/>
              <w:b/>
              <w:bCs/>
              <w:noProof/>
              <w:sz w:val="24"/>
              <w:szCs w:val="24"/>
              <w:lang w:val="en-GB"/>
            </w:rPr>
            <w:instrText xml:space="preserve"> TOC \o "1-3" \h \z \u </w:instrText>
          </w:r>
          <w:r w:rsidRPr="00A3377B">
            <w:rPr>
              <w:rFonts w:ascii="Segoe UI" w:hAnsi="Segoe UI" w:cs="Segoe UI"/>
              <w:b/>
              <w:bCs/>
              <w:noProof/>
              <w:sz w:val="24"/>
              <w:szCs w:val="24"/>
              <w:lang w:val="en-GB"/>
            </w:rPr>
            <w:fldChar w:fldCharType="separate"/>
          </w:r>
          <w:hyperlink w:anchor="_Toc46249678" w:history="1">
            <w:r w:rsidR="004F3324" w:rsidRPr="00C10C29">
              <w:rPr>
                <w:rStyle w:val="Collegamentoipertestuale"/>
                <w:rFonts w:ascii="Segoe UI" w:hAnsi="Segoe UI"/>
                <w:noProof/>
                <w:lang w:val="en-GB"/>
              </w:rPr>
              <w:t>1</w:t>
            </w:r>
            <w:r w:rsidR="004F3324">
              <w:rPr>
                <w:rFonts w:eastAsiaTheme="minorEastAsia"/>
                <w:noProof/>
              </w:rPr>
              <w:tab/>
            </w:r>
            <w:r w:rsidR="004F3324" w:rsidRPr="00C10C29">
              <w:rPr>
                <w:rStyle w:val="Collegamentoipertestuale"/>
                <w:rFonts w:ascii="Segoe UI" w:hAnsi="Segoe UI"/>
                <w:noProof/>
                <w:lang w:val="en-GB"/>
              </w:rPr>
              <w:t>Background and Context of the Forest and Farm Facility - Phase II programme</w:t>
            </w:r>
            <w:r w:rsidR="004F3324">
              <w:rPr>
                <w:noProof/>
                <w:webHidden/>
              </w:rPr>
              <w:tab/>
            </w:r>
            <w:r w:rsidR="004F3324">
              <w:rPr>
                <w:noProof/>
                <w:webHidden/>
              </w:rPr>
              <w:fldChar w:fldCharType="begin"/>
            </w:r>
            <w:r w:rsidR="004F3324">
              <w:rPr>
                <w:noProof/>
                <w:webHidden/>
              </w:rPr>
              <w:instrText xml:space="preserve"> PAGEREF _Toc46249678 \h </w:instrText>
            </w:r>
            <w:r w:rsidR="004F3324">
              <w:rPr>
                <w:noProof/>
                <w:webHidden/>
              </w:rPr>
            </w:r>
            <w:r w:rsidR="004F3324">
              <w:rPr>
                <w:noProof/>
                <w:webHidden/>
              </w:rPr>
              <w:fldChar w:fldCharType="separate"/>
            </w:r>
            <w:r w:rsidR="004F3324">
              <w:rPr>
                <w:noProof/>
                <w:webHidden/>
              </w:rPr>
              <w:t>1</w:t>
            </w:r>
            <w:r w:rsidR="004F3324">
              <w:rPr>
                <w:noProof/>
                <w:webHidden/>
              </w:rPr>
              <w:fldChar w:fldCharType="end"/>
            </w:r>
          </w:hyperlink>
        </w:p>
        <w:p w14:paraId="2D81C4F9" w14:textId="5801E513" w:rsidR="004F3324" w:rsidRDefault="00F373D7">
          <w:pPr>
            <w:pStyle w:val="Sommario2"/>
            <w:tabs>
              <w:tab w:val="left" w:pos="880"/>
              <w:tab w:val="right" w:leader="dot" w:pos="9350"/>
            </w:tabs>
            <w:rPr>
              <w:rFonts w:eastAsiaTheme="minorEastAsia"/>
              <w:noProof/>
            </w:rPr>
          </w:pPr>
          <w:hyperlink w:anchor="_Toc46249679" w:history="1">
            <w:r w:rsidR="004F3324" w:rsidRPr="00C10C29">
              <w:rPr>
                <w:rStyle w:val="Collegamentoipertestuale"/>
                <w:rFonts w:ascii="Segoe UI" w:hAnsi="Segoe UI" w:cs="Segoe UI"/>
                <w:noProof/>
              </w:rPr>
              <w:t>1.1</w:t>
            </w:r>
            <w:r w:rsidR="004F3324">
              <w:rPr>
                <w:rFonts w:eastAsiaTheme="minorEastAsia"/>
                <w:noProof/>
              </w:rPr>
              <w:tab/>
            </w:r>
            <w:r w:rsidR="004F3324" w:rsidRPr="00C10C29">
              <w:rPr>
                <w:rStyle w:val="Collegamentoipertestuale"/>
                <w:rFonts w:ascii="Segoe UI" w:hAnsi="Segoe UI" w:cs="Segoe UI"/>
                <w:noProof/>
              </w:rPr>
              <w:t>Theory of change</w:t>
            </w:r>
            <w:r w:rsidR="004F3324">
              <w:rPr>
                <w:noProof/>
                <w:webHidden/>
              </w:rPr>
              <w:tab/>
            </w:r>
            <w:r w:rsidR="004F3324">
              <w:rPr>
                <w:noProof/>
                <w:webHidden/>
              </w:rPr>
              <w:fldChar w:fldCharType="begin"/>
            </w:r>
            <w:r w:rsidR="004F3324">
              <w:rPr>
                <w:noProof/>
                <w:webHidden/>
              </w:rPr>
              <w:instrText xml:space="preserve"> PAGEREF _Toc46249679 \h </w:instrText>
            </w:r>
            <w:r w:rsidR="004F3324">
              <w:rPr>
                <w:noProof/>
                <w:webHidden/>
              </w:rPr>
            </w:r>
            <w:r w:rsidR="004F3324">
              <w:rPr>
                <w:noProof/>
                <w:webHidden/>
              </w:rPr>
              <w:fldChar w:fldCharType="separate"/>
            </w:r>
            <w:r w:rsidR="004F3324">
              <w:rPr>
                <w:noProof/>
                <w:webHidden/>
              </w:rPr>
              <w:t>3</w:t>
            </w:r>
            <w:r w:rsidR="004F3324">
              <w:rPr>
                <w:noProof/>
                <w:webHidden/>
              </w:rPr>
              <w:fldChar w:fldCharType="end"/>
            </w:r>
          </w:hyperlink>
        </w:p>
        <w:p w14:paraId="666E474B" w14:textId="79AA1CE3" w:rsidR="004F3324" w:rsidRDefault="00F373D7">
          <w:pPr>
            <w:pStyle w:val="Sommario2"/>
            <w:tabs>
              <w:tab w:val="left" w:pos="880"/>
              <w:tab w:val="right" w:leader="dot" w:pos="9350"/>
            </w:tabs>
            <w:rPr>
              <w:rFonts w:eastAsiaTheme="minorEastAsia"/>
              <w:noProof/>
            </w:rPr>
          </w:pPr>
          <w:hyperlink w:anchor="_Toc46249680" w:history="1">
            <w:r w:rsidR="004F3324" w:rsidRPr="00C10C29">
              <w:rPr>
                <w:rStyle w:val="Collegamentoipertestuale"/>
                <w:rFonts w:ascii="Segoe UI" w:hAnsi="Segoe UI" w:cs="Segoe UI"/>
                <w:noProof/>
              </w:rPr>
              <w:t>1.2</w:t>
            </w:r>
            <w:r w:rsidR="004F3324">
              <w:rPr>
                <w:rFonts w:eastAsiaTheme="minorEastAsia"/>
                <w:noProof/>
              </w:rPr>
              <w:tab/>
            </w:r>
            <w:r w:rsidR="004F3324" w:rsidRPr="00C10C29">
              <w:rPr>
                <w:rStyle w:val="Collegamentoipertestuale"/>
                <w:rFonts w:ascii="Segoe UI" w:hAnsi="Segoe UI" w:cs="Segoe UI"/>
                <w:noProof/>
              </w:rPr>
              <w:t>Results achieved</w:t>
            </w:r>
            <w:r w:rsidR="004F3324">
              <w:rPr>
                <w:noProof/>
                <w:webHidden/>
              </w:rPr>
              <w:tab/>
            </w:r>
            <w:r w:rsidR="004F3324">
              <w:rPr>
                <w:noProof/>
                <w:webHidden/>
              </w:rPr>
              <w:fldChar w:fldCharType="begin"/>
            </w:r>
            <w:r w:rsidR="004F3324">
              <w:rPr>
                <w:noProof/>
                <w:webHidden/>
              </w:rPr>
              <w:instrText xml:space="preserve"> PAGEREF _Toc46249680 \h </w:instrText>
            </w:r>
            <w:r w:rsidR="004F3324">
              <w:rPr>
                <w:noProof/>
                <w:webHidden/>
              </w:rPr>
            </w:r>
            <w:r w:rsidR="004F3324">
              <w:rPr>
                <w:noProof/>
                <w:webHidden/>
              </w:rPr>
              <w:fldChar w:fldCharType="separate"/>
            </w:r>
            <w:r w:rsidR="004F3324">
              <w:rPr>
                <w:noProof/>
                <w:webHidden/>
              </w:rPr>
              <w:t>3</w:t>
            </w:r>
            <w:r w:rsidR="004F3324">
              <w:rPr>
                <w:noProof/>
                <w:webHidden/>
              </w:rPr>
              <w:fldChar w:fldCharType="end"/>
            </w:r>
          </w:hyperlink>
        </w:p>
        <w:p w14:paraId="2FB1E2FC" w14:textId="46816015" w:rsidR="004F3324" w:rsidRDefault="00F373D7">
          <w:pPr>
            <w:pStyle w:val="Sommario1"/>
            <w:tabs>
              <w:tab w:val="left" w:pos="440"/>
              <w:tab w:val="right" w:leader="dot" w:pos="9350"/>
            </w:tabs>
            <w:rPr>
              <w:rFonts w:eastAsiaTheme="minorEastAsia"/>
              <w:noProof/>
            </w:rPr>
          </w:pPr>
          <w:hyperlink w:anchor="_Toc46249681" w:history="1">
            <w:r w:rsidR="004F3324" w:rsidRPr="00C10C29">
              <w:rPr>
                <w:rStyle w:val="Collegamentoipertestuale"/>
                <w:rFonts w:ascii="Segoe UI" w:hAnsi="Segoe UI"/>
                <w:noProof/>
                <w:lang w:val="en-GB"/>
              </w:rPr>
              <w:t>2</w:t>
            </w:r>
            <w:r w:rsidR="004F3324">
              <w:rPr>
                <w:rFonts w:eastAsiaTheme="minorEastAsia"/>
                <w:noProof/>
              </w:rPr>
              <w:tab/>
            </w:r>
            <w:r w:rsidR="004F3324" w:rsidRPr="00C10C29">
              <w:rPr>
                <w:rStyle w:val="Collegamentoipertestuale"/>
                <w:rFonts w:ascii="Segoe UI" w:hAnsi="Segoe UI"/>
                <w:noProof/>
                <w:lang w:val="en-GB"/>
              </w:rPr>
              <w:t>Evaluation purpose and intended users</w:t>
            </w:r>
            <w:r w:rsidR="004F3324">
              <w:rPr>
                <w:noProof/>
                <w:webHidden/>
              </w:rPr>
              <w:tab/>
            </w:r>
            <w:r w:rsidR="004F3324">
              <w:rPr>
                <w:noProof/>
                <w:webHidden/>
              </w:rPr>
              <w:fldChar w:fldCharType="begin"/>
            </w:r>
            <w:r w:rsidR="004F3324">
              <w:rPr>
                <w:noProof/>
                <w:webHidden/>
              </w:rPr>
              <w:instrText xml:space="preserve"> PAGEREF _Toc46249681 \h </w:instrText>
            </w:r>
            <w:r w:rsidR="004F3324">
              <w:rPr>
                <w:noProof/>
                <w:webHidden/>
              </w:rPr>
            </w:r>
            <w:r w:rsidR="004F3324">
              <w:rPr>
                <w:noProof/>
                <w:webHidden/>
              </w:rPr>
              <w:fldChar w:fldCharType="separate"/>
            </w:r>
            <w:r w:rsidR="004F3324">
              <w:rPr>
                <w:noProof/>
                <w:webHidden/>
              </w:rPr>
              <w:t>4</w:t>
            </w:r>
            <w:r w:rsidR="004F3324">
              <w:rPr>
                <w:noProof/>
                <w:webHidden/>
              </w:rPr>
              <w:fldChar w:fldCharType="end"/>
            </w:r>
          </w:hyperlink>
        </w:p>
        <w:p w14:paraId="565DB61C" w14:textId="27D31F9A" w:rsidR="004F3324" w:rsidRDefault="00F373D7">
          <w:pPr>
            <w:pStyle w:val="Sommario1"/>
            <w:tabs>
              <w:tab w:val="left" w:pos="440"/>
              <w:tab w:val="right" w:leader="dot" w:pos="9350"/>
            </w:tabs>
            <w:rPr>
              <w:rFonts w:eastAsiaTheme="minorEastAsia"/>
              <w:noProof/>
            </w:rPr>
          </w:pPr>
          <w:hyperlink w:anchor="_Toc46249682" w:history="1">
            <w:r w:rsidR="004F3324" w:rsidRPr="00C10C29">
              <w:rPr>
                <w:rStyle w:val="Collegamentoipertestuale"/>
                <w:rFonts w:ascii="Segoe UI" w:eastAsia="Cambria" w:hAnsi="Segoe UI"/>
                <w:noProof/>
                <w:lang w:val="en-GB"/>
              </w:rPr>
              <w:t>3</w:t>
            </w:r>
            <w:r w:rsidR="004F3324">
              <w:rPr>
                <w:rFonts w:eastAsiaTheme="minorEastAsia"/>
                <w:noProof/>
              </w:rPr>
              <w:tab/>
            </w:r>
            <w:r w:rsidR="004F3324" w:rsidRPr="00C10C29">
              <w:rPr>
                <w:rStyle w:val="Collegamentoipertestuale"/>
                <w:rFonts w:ascii="Segoe UI" w:eastAsia="Cambria" w:hAnsi="Segoe UI"/>
                <w:noProof/>
                <w:lang w:val="en-GB"/>
              </w:rPr>
              <w:t>Evaluation scope</w:t>
            </w:r>
            <w:r w:rsidR="004F3324">
              <w:rPr>
                <w:noProof/>
                <w:webHidden/>
              </w:rPr>
              <w:tab/>
            </w:r>
            <w:r w:rsidR="004F3324">
              <w:rPr>
                <w:noProof/>
                <w:webHidden/>
              </w:rPr>
              <w:fldChar w:fldCharType="begin"/>
            </w:r>
            <w:r w:rsidR="004F3324">
              <w:rPr>
                <w:noProof/>
                <w:webHidden/>
              </w:rPr>
              <w:instrText xml:space="preserve"> PAGEREF _Toc46249682 \h </w:instrText>
            </w:r>
            <w:r w:rsidR="004F3324">
              <w:rPr>
                <w:noProof/>
                <w:webHidden/>
              </w:rPr>
            </w:r>
            <w:r w:rsidR="004F3324">
              <w:rPr>
                <w:noProof/>
                <w:webHidden/>
              </w:rPr>
              <w:fldChar w:fldCharType="separate"/>
            </w:r>
            <w:r w:rsidR="004F3324">
              <w:rPr>
                <w:noProof/>
                <w:webHidden/>
              </w:rPr>
              <w:t>5</w:t>
            </w:r>
            <w:r w:rsidR="004F3324">
              <w:rPr>
                <w:noProof/>
                <w:webHidden/>
              </w:rPr>
              <w:fldChar w:fldCharType="end"/>
            </w:r>
          </w:hyperlink>
        </w:p>
        <w:p w14:paraId="642044D5" w14:textId="7214A412" w:rsidR="004F3324" w:rsidRDefault="00F373D7">
          <w:pPr>
            <w:pStyle w:val="Sommario1"/>
            <w:tabs>
              <w:tab w:val="left" w:pos="440"/>
              <w:tab w:val="right" w:leader="dot" w:pos="9350"/>
            </w:tabs>
            <w:rPr>
              <w:rFonts w:eastAsiaTheme="minorEastAsia"/>
              <w:noProof/>
            </w:rPr>
          </w:pPr>
          <w:hyperlink w:anchor="_Toc46249683" w:history="1">
            <w:r w:rsidR="004F3324" w:rsidRPr="00C10C29">
              <w:rPr>
                <w:rStyle w:val="Collegamentoipertestuale"/>
                <w:rFonts w:ascii="Segoe UI" w:hAnsi="Segoe UI"/>
                <w:noProof/>
                <w:lang w:val="en-GB"/>
              </w:rPr>
              <w:t>4</w:t>
            </w:r>
            <w:r w:rsidR="004F3324">
              <w:rPr>
                <w:rFonts w:eastAsiaTheme="minorEastAsia"/>
                <w:noProof/>
              </w:rPr>
              <w:tab/>
            </w:r>
            <w:r w:rsidR="004F3324" w:rsidRPr="00C10C29">
              <w:rPr>
                <w:rStyle w:val="Collegamentoipertestuale"/>
                <w:rFonts w:ascii="Segoe UI" w:eastAsia="Cambria" w:hAnsi="Segoe UI"/>
                <w:noProof/>
                <w:lang w:val="en-GB"/>
              </w:rPr>
              <w:t>Evaluation objective and key questions</w:t>
            </w:r>
            <w:r w:rsidR="004F3324">
              <w:rPr>
                <w:noProof/>
                <w:webHidden/>
              </w:rPr>
              <w:tab/>
            </w:r>
            <w:r w:rsidR="004F3324">
              <w:rPr>
                <w:noProof/>
                <w:webHidden/>
              </w:rPr>
              <w:fldChar w:fldCharType="begin"/>
            </w:r>
            <w:r w:rsidR="004F3324">
              <w:rPr>
                <w:noProof/>
                <w:webHidden/>
              </w:rPr>
              <w:instrText xml:space="preserve"> PAGEREF _Toc46249683 \h </w:instrText>
            </w:r>
            <w:r w:rsidR="004F3324">
              <w:rPr>
                <w:noProof/>
                <w:webHidden/>
              </w:rPr>
            </w:r>
            <w:r w:rsidR="004F3324">
              <w:rPr>
                <w:noProof/>
                <w:webHidden/>
              </w:rPr>
              <w:fldChar w:fldCharType="separate"/>
            </w:r>
            <w:r w:rsidR="004F3324">
              <w:rPr>
                <w:noProof/>
                <w:webHidden/>
              </w:rPr>
              <w:t>6</w:t>
            </w:r>
            <w:r w:rsidR="004F3324">
              <w:rPr>
                <w:noProof/>
                <w:webHidden/>
              </w:rPr>
              <w:fldChar w:fldCharType="end"/>
            </w:r>
          </w:hyperlink>
        </w:p>
        <w:p w14:paraId="44FD9877" w14:textId="580C0AE9" w:rsidR="004F3324" w:rsidRDefault="00F373D7">
          <w:pPr>
            <w:pStyle w:val="Sommario2"/>
            <w:tabs>
              <w:tab w:val="left" w:pos="880"/>
              <w:tab w:val="right" w:leader="dot" w:pos="9350"/>
            </w:tabs>
            <w:rPr>
              <w:rFonts w:eastAsiaTheme="minorEastAsia"/>
              <w:noProof/>
            </w:rPr>
          </w:pPr>
          <w:hyperlink w:anchor="_Toc46249684" w:history="1">
            <w:r w:rsidR="004F3324" w:rsidRPr="00C10C29">
              <w:rPr>
                <w:rStyle w:val="Collegamentoipertestuale"/>
                <w:rFonts w:ascii="Segoe UI" w:hAnsi="Segoe UI" w:cs="Segoe UI"/>
                <w:noProof/>
              </w:rPr>
              <w:t>4.1</w:t>
            </w:r>
            <w:r w:rsidR="004F3324">
              <w:rPr>
                <w:rFonts w:eastAsiaTheme="minorEastAsia"/>
                <w:noProof/>
              </w:rPr>
              <w:tab/>
            </w:r>
            <w:r w:rsidR="004F3324" w:rsidRPr="00C10C29">
              <w:rPr>
                <w:rStyle w:val="Collegamentoipertestuale"/>
                <w:rFonts w:ascii="Segoe UI" w:hAnsi="Segoe UI" w:cs="Segoe UI"/>
                <w:noProof/>
              </w:rPr>
              <w:t>Evaluation questions</w:t>
            </w:r>
            <w:r w:rsidR="004F3324">
              <w:rPr>
                <w:noProof/>
                <w:webHidden/>
              </w:rPr>
              <w:tab/>
            </w:r>
            <w:r w:rsidR="004F3324">
              <w:rPr>
                <w:noProof/>
                <w:webHidden/>
              </w:rPr>
              <w:fldChar w:fldCharType="begin"/>
            </w:r>
            <w:r w:rsidR="004F3324">
              <w:rPr>
                <w:noProof/>
                <w:webHidden/>
              </w:rPr>
              <w:instrText xml:space="preserve"> PAGEREF _Toc46249684 \h </w:instrText>
            </w:r>
            <w:r w:rsidR="004F3324">
              <w:rPr>
                <w:noProof/>
                <w:webHidden/>
              </w:rPr>
            </w:r>
            <w:r w:rsidR="004F3324">
              <w:rPr>
                <w:noProof/>
                <w:webHidden/>
              </w:rPr>
              <w:fldChar w:fldCharType="separate"/>
            </w:r>
            <w:r w:rsidR="004F3324">
              <w:rPr>
                <w:noProof/>
                <w:webHidden/>
              </w:rPr>
              <w:t>6</w:t>
            </w:r>
            <w:r w:rsidR="004F3324">
              <w:rPr>
                <w:noProof/>
                <w:webHidden/>
              </w:rPr>
              <w:fldChar w:fldCharType="end"/>
            </w:r>
          </w:hyperlink>
        </w:p>
        <w:p w14:paraId="4FCED516" w14:textId="2D63BA47" w:rsidR="004F3324" w:rsidRDefault="00F373D7">
          <w:pPr>
            <w:pStyle w:val="Sommario1"/>
            <w:tabs>
              <w:tab w:val="left" w:pos="440"/>
              <w:tab w:val="right" w:leader="dot" w:pos="9350"/>
            </w:tabs>
            <w:rPr>
              <w:rFonts w:eastAsiaTheme="minorEastAsia"/>
              <w:noProof/>
            </w:rPr>
          </w:pPr>
          <w:hyperlink w:anchor="_Toc46249685" w:history="1">
            <w:r w:rsidR="004F3324" w:rsidRPr="00C10C29">
              <w:rPr>
                <w:rStyle w:val="Collegamentoipertestuale"/>
                <w:rFonts w:ascii="Segoe UI" w:eastAsia="Cambria" w:hAnsi="Segoe UI"/>
                <w:noProof/>
                <w:lang w:val="en-GB"/>
              </w:rPr>
              <w:t>5</w:t>
            </w:r>
            <w:r w:rsidR="004F3324">
              <w:rPr>
                <w:rFonts w:eastAsiaTheme="minorEastAsia"/>
                <w:noProof/>
              </w:rPr>
              <w:tab/>
            </w:r>
            <w:r w:rsidR="004F3324" w:rsidRPr="00C10C29">
              <w:rPr>
                <w:rStyle w:val="Collegamentoipertestuale"/>
                <w:rFonts w:ascii="Segoe UI" w:eastAsia="Cambria" w:hAnsi="Segoe UI"/>
                <w:noProof/>
                <w:lang w:val="en-GB"/>
              </w:rPr>
              <w:t>Approach and organization of the Evaluation</w:t>
            </w:r>
            <w:r w:rsidR="004F3324">
              <w:rPr>
                <w:noProof/>
                <w:webHidden/>
              </w:rPr>
              <w:tab/>
            </w:r>
            <w:r w:rsidR="004F3324">
              <w:rPr>
                <w:noProof/>
                <w:webHidden/>
              </w:rPr>
              <w:fldChar w:fldCharType="begin"/>
            </w:r>
            <w:r w:rsidR="004F3324">
              <w:rPr>
                <w:noProof/>
                <w:webHidden/>
              </w:rPr>
              <w:instrText xml:space="preserve"> PAGEREF _Toc46249685 \h </w:instrText>
            </w:r>
            <w:r w:rsidR="004F3324">
              <w:rPr>
                <w:noProof/>
                <w:webHidden/>
              </w:rPr>
            </w:r>
            <w:r w:rsidR="004F3324">
              <w:rPr>
                <w:noProof/>
                <w:webHidden/>
              </w:rPr>
              <w:fldChar w:fldCharType="separate"/>
            </w:r>
            <w:r w:rsidR="004F3324">
              <w:rPr>
                <w:noProof/>
                <w:webHidden/>
              </w:rPr>
              <w:t>8</w:t>
            </w:r>
            <w:r w:rsidR="004F3324">
              <w:rPr>
                <w:noProof/>
                <w:webHidden/>
              </w:rPr>
              <w:fldChar w:fldCharType="end"/>
            </w:r>
          </w:hyperlink>
        </w:p>
        <w:p w14:paraId="4CD18E40" w14:textId="03699DCA" w:rsidR="004F3324" w:rsidRDefault="00F373D7">
          <w:pPr>
            <w:pStyle w:val="Sommario1"/>
            <w:tabs>
              <w:tab w:val="left" w:pos="660"/>
              <w:tab w:val="right" w:leader="dot" w:pos="9350"/>
            </w:tabs>
            <w:rPr>
              <w:rFonts w:eastAsiaTheme="minorEastAsia"/>
              <w:noProof/>
            </w:rPr>
          </w:pPr>
          <w:hyperlink w:anchor="_Toc46249686" w:history="1">
            <w:r w:rsidR="004F3324" w:rsidRPr="00C10C29">
              <w:rPr>
                <w:rStyle w:val="Collegamentoipertestuale"/>
                <w:rFonts w:ascii="Segoe UI" w:hAnsi="Segoe UI"/>
                <w:noProof/>
                <w:lang w:val="en-GB"/>
              </w:rPr>
              <w:t>5.1</w:t>
            </w:r>
            <w:r w:rsidR="004F3324">
              <w:rPr>
                <w:rFonts w:eastAsiaTheme="minorEastAsia"/>
                <w:noProof/>
              </w:rPr>
              <w:tab/>
            </w:r>
            <w:r w:rsidR="004F3324" w:rsidRPr="00C10C29">
              <w:rPr>
                <w:rStyle w:val="Collegamentoipertestuale"/>
                <w:rFonts w:ascii="Segoe UI" w:hAnsi="Segoe UI"/>
                <w:noProof/>
                <w:lang w:val="en-GB"/>
              </w:rPr>
              <w:t>Methodology</w:t>
            </w:r>
            <w:r w:rsidR="004F3324">
              <w:rPr>
                <w:noProof/>
                <w:webHidden/>
              </w:rPr>
              <w:tab/>
            </w:r>
            <w:r w:rsidR="004F3324">
              <w:rPr>
                <w:noProof/>
                <w:webHidden/>
              </w:rPr>
              <w:fldChar w:fldCharType="begin"/>
            </w:r>
            <w:r w:rsidR="004F3324">
              <w:rPr>
                <w:noProof/>
                <w:webHidden/>
              </w:rPr>
              <w:instrText xml:space="preserve"> PAGEREF _Toc46249686 \h </w:instrText>
            </w:r>
            <w:r w:rsidR="004F3324">
              <w:rPr>
                <w:noProof/>
                <w:webHidden/>
              </w:rPr>
            </w:r>
            <w:r w:rsidR="004F3324">
              <w:rPr>
                <w:noProof/>
                <w:webHidden/>
              </w:rPr>
              <w:fldChar w:fldCharType="separate"/>
            </w:r>
            <w:r w:rsidR="004F3324">
              <w:rPr>
                <w:noProof/>
                <w:webHidden/>
              </w:rPr>
              <w:t>8</w:t>
            </w:r>
            <w:r w:rsidR="004F3324">
              <w:rPr>
                <w:noProof/>
                <w:webHidden/>
              </w:rPr>
              <w:fldChar w:fldCharType="end"/>
            </w:r>
          </w:hyperlink>
        </w:p>
        <w:p w14:paraId="1E4AFE40" w14:textId="16CC9797" w:rsidR="004F3324" w:rsidRDefault="00F373D7">
          <w:pPr>
            <w:pStyle w:val="Sommario1"/>
            <w:tabs>
              <w:tab w:val="left" w:pos="660"/>
              <w:tab w:val="right" w:leader="dot" w:pos="9350"/>
            </w:tabs>
            <w:rPr>
              <w:rFonts w:eastAsiaTheme="minorEastAsia"/>
              <w:noProof/>
            </w:rPr>
          </w:pPr>
          <w:hyperlink w:anchor="_Toc46249687" w:history="1">
            <w:r w:rsidR="004F3324" w:rsidRPr="00C10C29">
              <w:rPr>
                <w:rStyle w:val="Collegamentoipertestuale"/>
                <w:rFonts w:ascii="Segoe UI" w:eastAsia="Cambria" w:hAnsi="Segoe UI"/>
                <w:noProof/>
                <w:lang w:val="en-GB"/>
              </w:rPr>
              <w:t>5.2</w:t>
            </w:r>
            <w:r w:rsidR="004F3324">
              <w:rPr>
                <w:rFonts w:eastAsiaTheme="minorEastAsia"/>
                <w:noProof/>
              </w:rPr>
              <w:tab/>
            </w:r>
            <w:r w:rsidR="004F3324" w:rsidRPr="00C10C29">
              <w:rPr>
                <w:rStyle w:val="Collegamentoipertestuale"/>
                <w:rFonts w:ascii="Segoe UI" w:eastAsia="Cambria" w:hAnsi="Segoe UI"/>
                <w:noProof/>
                <w:lang w:val="en-GB"/>
              </w:rPr>
              <w:t>Adjustments following the Covid-19 emergency</w:t>
            </w:r>
            <w:r w:rsidR="004F3324">
              <w:rPr>
                <w:noProof/>
                <w:webHidden/>
              </w:rPr>
              <w:tab/>
            </w:r>
            <w:r w:rsidR="004F3324">
              <w:rPr>
                <w:noProof/>
                <w:webHidden/>
              </w:rPr>
              <w:fldChar w:fldCharType="begin"/>
            </w:r>
            <w:r w:rsidR="004F3324">
              <w:rPr>
                <w:noProof/>
                <w:webHidden/>
              </w:rPr>
              <w:instrText xml:space="preserve"> PAGEREF _Toc46249687 \h </w:instrText>
            </w:r>
            <w:r w:rsidR="004F3324">
              <w:rPr>
                <w:noProof/>
                <w:webHidden/>
              </w:rPr>
            </w:r>
            <w:r w:rsidR="004F3324">
              <w:rPr>
                <w:noProof/>
                <w:webHidden/>
              </w:rPr>
              <w:fldChar w:fldCharType="separate"/>
            </w:r>
            <w:r w:rsidR="004F3324">
              <w:rPr>
                <w:noProof/>
                <w:webHidden/>
              </w:rPr>
              <w:t>9</w:t>
            </w:r>
            <w:r w:rsidR="004F3324">
              <w:rPr>
                <w:noProof/>
                <w:webHidden/>
              </w:rPr>
              <w:fldChar w:fldCharType="end"/>
            </w:r>
          </w:hyperlink>
        </w:p>
        <w:p w14:paraId="3E089E4A" w14:textId="487BEDC0" w:rsidR="004F3324" w:rsidRDefault="00F373D7">
          <w:pPr>
            <w:pStyle w:val="Sommario1"/>
            <w:tabs>
              <w:tab w:val="left" w:pos="440"/>
              <w:tab w:val="right" w:leader="dot" w:pos="9350"/>
            </w:tabs>
            <w:rPr>
              <w:rFonts w:eastAsiaTheme="minorEastAsia"/>
              <w:noProof/>
            </w:rPr>
          </w:pPr>
          <w:hyperlink w:anchor="_Toc46249688" w:history="1">
            <w:r w:rsidR="004F3324" w:rsidRPr="00C10C29">
              <w:rPr>
                <w:rStyle w:val="Collegamentoipertestuale"/>
                <w:rFonts w:ascii="Segoe UI" w:eastAsia="Cambria" w:hAnsi="Segoe UI"/>
                <w:noProof/>
                <w:lang w:val="en-GB"/>
              </w:rPr>
              <w:t>6</w:t>
            </w:r>
            <w:r w:rsidR="004F3324">
              <w:rPr>
                <w:rFonts w:eastAsiaTheme="minorEastAsia"/>
                <w:noProof/>
              </w:rPr>
              <w:tab/>
            </w:r>
            <w:r w:rsidR="004F3324" w:rsidRPr="00C10C29">
              <w:rPr>
                <w:rStyle w:val="Collegamentoipertestuale"/>
                <w:rFonts w:ascii="Segoe UI" w:eastAsia="Cambria" w:hAnsi="Segoe UI"/>
                <w:noProof/>
                <w:lang w:val="en-GB"/>
              </w:rPr>
              <w:t>Roles and responsibilities</w:t>
            </w:r>
            <w:r w:rsidR="004F3324">
              <w:rPr>
                <w:noProof/>
                <w:webHidden/>
              </w:rPr>
              <w:tab/>
            </w:r>
            <w:r w:rsidR="004F3324">
              <w:rPr>
                <w:noProof/>
                <w:webHidden/>
              </w:rPr>
              <w:fldChar w:fldCharType="begin"/>
            </w:r>
            <w:r w:rsidR="004F3324">
              <w:rPr>
                <w:noProof/>
                <w:webHidden/>
              </w:rPr>
              <w:instrText xml:space="preserve"> PAGEREF _Toc46249688 \h </w:instrText>
            </w:r>
            <w:r w:rsidR="004F3324">
              <w:rPr>
                <w:noProof/>
                <w:webHidden/>
              </w:rPr>
            </w:r>
            <w:r w:rsidR="004F3324">
              <w:rPr>
                <w:noProof/>
                <w:webHidden/>
              </w:rPr>
              <w:fldChar w:fldCharType="separate"/>
            </w:r>
            <w:r w:rsidR="004F3324">
              <w:rPr>
                <w:noProof/>
                <w:webHidden/>
              </w:rPr>
              <w:t>9</w:t>
            </w:r>
            <w:r w:rsidR="004F3324">
              <w:rPr>
                <w:noProof/>
                <w:webHidden/>
              </w:rPr>
              <w:fldChar w:fldCharType="end"/>
            </w:r>
          </w:hyperlink>
        </w:p>
        <w:p w14:paraId="6BAD49D5" w14:textId="064ABBBE" w:rsidR="004F3324" w:rsidRDefault="00F373D7">
          <w:pPr>
            <w:pStyle w:val="Sommario1"/>
            <w:tabs>
              <w:tab w:val="left" w:pos="440"/>
              <w:tab w:val="right" w:leader="dot" w:pos="9350"/>
            </w:tabs>
            <w:rPr>
              <w:rFonts w:eastAsiaTheme="minorEastAsia"/>
              <w:noProof/>
            </w:rPr>
          </w:pPr>
          <w:hyperlink w:anchor="_Toc46249689" w:history="1">
            <w:r w:rsidR="004F3324" w:rsidRPr="00C10C29">
              <w:rPr>
                <w:rStyle w:val="Collegamentoipertestuale"/>
                <w:rFonts w:ascii="Segoe UI" w:eastAsia="Cambria" w:hAnsi="Segoe UI"/>
                <w:noProof/>
                <w:lang w:val="en-GB"/>
              </w:rPr>
              <w:t>7</w:t>
            </w:r>
            <w:r w:rsidR="004F3324">
              <w:rPr>
                <w:rFonts w:eastAsiaTheme="minorEastAsia"/>
                <w:noProof/>
              </w:rPr>
              <w:tab/>
            </w:r>
            <w:r w:rsidR="004F3324" w:rsidRPr="00C10C29">
              <w:rPr>
                <w:rStyle w:val="Collegamentoipertestuale"/>
                <w:rFonts w:ascii="Segoe UI" w:eastAsia="Cambria" w:hAnsi="Segoe UI"/>
                <w:noProof/>
                <w:lang w:val="en-GB"/>
              </w:rPr>
              <w:t>Evaluation team composition and profile</w:t>
            </w:r>
            <w:r w:rsidR="004F3324">
              <w:rPr>
                <w:noProof/>
                <w:webHidden/>
              </w:rPr>
              <w:tab/>
            </w:r>
            <w:r w:rsidR="004F3324">
              <w:rPr>
                <w:noProof/>
                <w:webHidden/>
              </w:rPr>
              <w:fldChar w:fldCharType="begin"/>
            </w:r>
            <w:r w:rsidR="004F3324">
              <w:rPr>
                <w:noProof/>
                <w:webHidden/>
              </w:rPr>
              <w:instrText xml:space="preserve"> PAGEREF _Toc46249689 \h </w:instrText>
            </w:r>
            <w:r w:rsidR="004F3324">
              <w:rPr>
                <w:noProof/>
                <w:webHidden/>
              </w:rPr>
            </w:r>
            <w:r w:rsidR="004F3324">
              <w:rPr>
                <w:noProof/>
                <w:webHidden/>
              </w:rPr>
              <w:fldChar w:fldCharType="separate"/>
            </w:r>
            <w:r w:rsidR="004F3324">
              <w:rPr>
                <w:noProof/>
                <w:webHidden/>
              </w:rPr>
              <w:t>10</w:t>
            </w:r>
            <w:r w:rsidR="004F3324">
              <w:rPr>
                <w:noProof/>
                <w:webHidden/>
              </w:rPr>
              <w:fldChar w:fldCharType="end"/>
            </w:r>
          </w:hyperlink>
        </w:p>
        <w:p w14:paraId="71F65F1F" w14:textId="34A16E54" w:rsidR="004F3324" w:rsidRDefault="00F373D7">
          <w:pPr>
            <w:pStyle w:val="Sommario1"/>
            <w:tabs>
              <w:tab w:val="left" w:pos="440"/>
              <w:tab w:val="right" w:leader="dot" w:pos="9350"/>
            </w:tabs>
            <w:rPr>
              <w:rFonts w:eastAsiaTheme="minorEastAsia"/>
              <w:noProof/>
            </w:rPr>
          </w:pPr>
          <w:hyperlink w:anchor="_Toc46249690" w:history="1">
            <w:r w:rsidR="004F3324" w:rsidRPr="00C10C29">
              <w:rPr>
                <w:rStyle w:val="Collegamentoipertestuale"/>
                <w:rFonts w:ascii="Segoe UI" w:eastAsia="Cambria" w:hAnsi="Segoe UI"/>
                <w:noProof/>
                <w:lang w:val="en-GB"/>
              </w:rPr>
              <w:t>8</w:t>
            </w:r>
            <w:r w:rsidR="004F3324">
              <w:rPr>
                <w:rFonts w:eastAsiaTheme="minorEastAsia"/>
                <w:noProof/>
              </w:rPr>
              <w:tab/>
            </w:r>
            <w:r w:rsidR="004F3324" w:rsidRPr="00C10C29">
              <w:rPr>
                <w:rStyle w:val="Collegamentoipertestuale"/>
                <w:rFonts w:ascii="Segoe UI" w:eastAsia="Cambria" w:hAnsi="Segoe UI"/>
                <w:noProof/>
                <w:lang w:val="en-GB"/>
              </w:rPr>
              <w:t>Evaluation deliverables</w:t>
            </w:r>
            <w:r w:rsidR="004F3324">
              <w:rPr>
                <w:noProof/>
                <w:webHidden/>
              </w:rPr>
              <w:tab/>
            </w:r>
            <w:r w:rsidR="004F3324">
              <w:rPr>
                <w:noProof/>
                <w:webHidden/>
              </w:rPr>
              <w:fldChar w:fldCharType="begin"/>
            </w:r>
            <w:r w:rsidR="004F3324">
              <w:rPr>
                <w:noProof/>
                <w:webHidden/>
              </w:rPr>
              <w:instrText xml:space="preserve"> PAGEREF _Toc46249690 \h </w:instrText>
            </w:r>
            <w:r w:rsidR="004F3324">
              <w:rPr>
                <w:noProof/>
                <w:webHidden/>
              </w:rPr>
            </w:r>
            <w:r w:rsidR="004F3324">
              <w:rPr>
                <w:noProof/>
                <w:webHidden/>
              </w:rPr>
              <w:fldChar w:fldCharType="separate"/>
            </w:r>
            <w:r w:rsidR="004F3324">
              <w:rPr>
                <w:noProof/>
                <w:webHidden/>
              </w:rPr>
              <w:t>10</w:t>
            </w:r>
            <w:r w:rsidR="004F3324">
              <w:rPr>
                <w:noProof/>
                <w:webHidden/>
              </w:rPr>
              <w:fldChar w:fldCharType="end"/>
            </w:r>
          </w:hyperlink>
        </w:p>
        <w:p w14:paraId="13AC1416" w14:textId="3C12DC39" w:rsidR="004F3324" w:rsidRDefault="00F373D7">
          <w:pPr>
            <w:pStyle w:val="Sommario1"/>
            <w:tabs>
              <w:tab w:val="left" w:pos="440"/>
              <w:tab w:val="right" w:leader="dot" w:pos="9350"/>
            </w:tabs>
            <w:rPr>
              <w:rFonts w:eastAsiaTheme="minorEastAsia"/>
              <w:noProof/>
            </w:rPr>
          </w:pPr>
          <w:hyperlink w:anchor="_Toc46249691" w:history="1">
            <w:r w:rsidR="004F3324" w:rsidRPr="00C10C29">
              <w:rPr>
                <w:rStyle w:val="Collegamentoipertestuale"/>
                <w:rFonts w:ascii="Segoe UI" w:eastAsia="Cambria" w:hAnsi="Segoe UI"/>
                <w:noProof/>
                <w:lang w:val="en-GB"/>
              </w:rPr>
              <w:t>9</w:t>
            </w:r>
            <w:r w:rsidR="004F3324">
              <w:rPr>
                <w:rFonts w:eastAsiaTheme="minorEastAsia"/>
                <w:noProof/>
              </w:rPr>
              <w:tab/>
            </w:r>
            <w:r w:rsidR="004F3324" w:rsidRPr="00C10C29">
              <w:rPr>
                <w:rStyle w:val="Collegamentoipertestuale"/>
                <w:rFonts w:ascii="Segoe UI" w:eastAsia="Cambria" w:hAnsi="Segoe UI"/>
                <w:noProof/>
                <w:lang w:val="en-GB"/>
              </w:rPr>
              <w:t>Evaluation timeframe</w:t>
            </w:r>
            <w:r w:rsidR="004F3324">
              <w:rPr>
                <w:noProof/>
                <w:webHidden/>
              </w:rPr>
              <w:tab/>
            </w:r>
            <w:r w:rsidR="004F3324">
              <w:rPr>
                <w:noProof/>
                <w:webHidden/>
              </w:rPr>
              <w:fldChar w:fldCharType="begin"/>
            </w:r>
            <w:r w:rsidR="004F3324">
              <w:rPr>
                <w:noProof/>
                <w:webHidden/>
              </w:rPr>
              <w:instrText xml:space="preserve"> PAGEREF _Toc46249691 \h </w:instrText>
            </w:r>
            <w:r w:rsidR="004F3324">
              <w:rPr>
                <w:noProof/>
                <w:webHidden/>
              </w:rPr>
            </w:r>
            <w:r w:rsidR="004F3324">
              <w:rPr>
                <w:noProof/>
                <w:webHidden/>
              </w:rPr>
              <w:fldChar w:fldCharType="separate"/>
            </w:r>
            <w:r w:rsidR="004F3324">
              <w:rPr>
                <w:noProof/>
                <w:webHidden/>
              </w:rPr>
              <w:t>10</w:t>
            </w:r>
            <w:r w:rsidR="004F3324">
              <w:rPr>
                <w:noProof/>
                <w:webHidden/>
              </w:rPr>
              <w:fldChar w:fldCharType="end"/>
            </w:r>
          </w:hyperlink>
        </w:p>
        <w:p w14:paraId="4B8B5227" w14:textId="47B3C24C" w:rsidR="004F3324" w:rsidRDefault="00F373D7">
          <w:pPr>
            <w:pStyle w:val="Sommario1"/>
            <w:tabs>
              <w:tab w:val="right" w:leader="dot" w:pos="9350"/>
            </w:tabs>
            <w:rPr>
              <w:rFonts w:eastAsiaTheme="minorEastAsia"/>
              <w:noProof/>
            </w:rPr>
          </w:pPr>
          <w:hyperlink w:anchor="_Toc46249692" w:history="1">
            <w:r w:rsidR="004F3324" w:rsidRPr="00C10C29">
              <w:rPr>
                <w:rStyle w:val="Collegamentoipertestuale"/>
                <w:rFonts w:ascii="Segoe UI" w:eastAsia="Cambria" w:hAnsi="Segoe UI"/>
                <w:noProof/>
                <w:lang w:val="en-GB"/>
              </w:rPr>
              <w:t>Annexes</w:t>
            </w:r>
            <w:r w:rsidR="004F3324">
              <w:rPr>
                <w:noProof/>
                <w:webHidden/>
              </w:rPr>
              <w:tab/>
            </w:r>
            <w:r w:rsidR="004F3324">
              <w:rPr>
                <w:noProof/>
                <w:webHidden/>
              </w:rPr>
              <w:fldChar w:fldCharType="begin"/>
            </w:r>
            <w:r w:rsidR="004F3324">
              <w:rPr>
                <w:noProof/>
                <w:webHidden/>
              </w:rPr>
              <w:instrText xml:space="preserve"> PAGEREF _Toc46249692 \h </w:instrText>
            </w:r>
            <w:r w:rsidR="004F3324">
              <w:rPr>
                <w:noProof/>
                <w:webHidden/>
              </w:rPr>
            </w:r>
            <w:r w:rsidR="004F3324">
              <w:rPr>
                <w:noProof/>
                <w:webHidden/>
              </w:rPr>
              <w:fldChar w:fldCharType="separate"/>
            </w:r>
            <w:r w:rsidR="004F3324">
              <w:rPr>
                <w:noProof/>
                <w:webHidden/>
              </w:rPr>
              <w:t>12</w:t>
            </w:r>
            <w:r w:rsidR="004F3324">
              <w:rPr>
                <w:noProof/>
                <w:webHidden/>
              </w:rPr>
              <w:fldChar w:fldCharType="end"/>
            </w:r>
          </w:hyperlink>
        </w:p>
        <w:p w14:paraId="60C1B3E7" w14:textId="4704919D" w:rsidR="00F61D65" w:rsidRPr="00A3377B" w:rsidRDefault="00F61D65" w:rsidP="00F05B1F">
          <w:pPr>
            <w:jc w:val="both"/>
            <w:rPr>
              <w:rFonts w:ascii="Segoe UI" w:hAnsi="Segoe UI" w:cs="Segoe UI"/>
              <w:noProof/>
              <w:sz w:val="21"/>
              <w:szCs w:val="21"/>
              <w:lang w:val="en-GB"/>
            </w:rPr>
          </w:pPr>
          <w:r w:rsidRPr="00A3377B">
            <w:rPr>
              <w:rFonts w:ascii="Segoe UI" w:hAnsi="Segoe UI" w:cs="Segoe UI"/>
              <w:b/>
              <w:bCs/>
              <w:noProof/>
              <w:sz w:val="24"/>
              <w:szCs w:val="24"/>
              <w:lang w:val="en-GB"/>
            </w:rPr>
            <w:fldChar w:fldCharType="end"/>
          </w:r>
        </w:p>
      </w:sdtContent>
    </w:sdt>
    <w:p w14:paraId="62BFAB6F" w14:textId="62D15222" w:rsidR="00BB14B9" w:rsidRPr="00A3377B" w:rsidRDefault="00BB14B9" w:rsidP="00F05B1F">
      <w:pPr>
        <w:jc w:val="both"/>
        <w:rPr>
          <w:rFonts w:ascii="Segoe UI" w:eastAsia="Times New Roman" w:hAnsi="Segoe UI" w:cs="Segoe UI"/>
          <w:b/>
          <w:bCs/>
          <w:noProof/>
          <w:spacing w:val="-6"/>
          <w:kern w:val="32"/>
          <w:sz w:val="21"/>
          <w:szCs w:val="21"/>
          <w:lang w:val="en-GB" w:eastAsia="x-none"/>
        </w:rPr>
      </w:pPr>
      <w:r w:rsidRPr="00A3377B">
        <w:rPr>
          <w:rFonts w:ascii="Segoe UI" w:eastAsia="Times New Roman" w:hAnsi="Segoe UI" w:cs="Segoe UI"/>
          <w:b/>
          <w:bCs/>
          <w:noProof/>
          <w:spacing w:val="-6"/>
          <w:kern w:val="32"/>
          <w:sz w:val="21"/>
          <w:szCs w:val="21"/>
          <w:lang w:val="en-GB" w:eastAsia="x-none"/>
        </w:rPr>
        <w:br w:type="page"/>
      </w:r>
    </w:p>
    <w:p w14:paraId="3C85D31D" w14:textId="77ABFCAD" w:rsidR="00682867" w:rsidRPr="00A3377B" w:rsidRDefault="00682867" w:rsidP="00314C68">
      <w:pPr>
        <w:pStyle w:val="Titolo1"/>
        <w:jc w:val="left"/>
        <w:rPr>
          <w:rFonts w:ascii="Segoe UI" w:hAnsi="Segoe UI"/>
          <w:noProof/>
          <w:sz w:val="28"/>
          <w:szCs w:val="28"/>
          <w:lang w:val="en-GB"/>
        </w:rPr>
      </w:pPr>
      <w:bookmarkStart w:id="1" w:name="_Toc46249678"/>
      <w:r w:rsidRPr="00A3377B">
        <w:rPr>
          <w:rFonts w:ascii="Segoe UI" w:hAnsi="Segoe UI"/>
          <w:noProof/>
          <w:sz w:val="28"/>
          <w:szCs w:val="28"/>
          <w:lang w:val="en-GB"/>
        </w:rPr>
        <w:t xml:space="preserve">Background and Context of the </w:t>
      </w:r>
      <w:bookmarkEnd w:id="0"/>
      <w:r w:rsidRPr="00A3377B">
        <w:rPr>
          <w:rFonts w:ascii="Segoe UI" w:hAnsi="Segoe UI"/>
          <w:noProof/>
          <w:sz w:val="28"/>
          <w:szCs w:val="28"/>
          <w:lang w:val="en-GB"/>
        </w:rPr>
        <w:t>Forest and Farm Facility - Phase II programme</w:t>
      </w:r>
      <w:bookmarkEnd w:id="1"/>
    </w:p>
    <w:p w14:paraId="202C672B" w14:textId="77777777" w:rsidR="00682867" w:rsidRPr="00A3377B" w:rsidRDefault="00682867" w:rsidP="00F05B1F">
      <w:pPr>
        <w:pStyle w:val="ParagraphOED"/>
        <w:rPr>
          <w:noProof/>
          <w:lang w:val="en-GB"/>
        </w:rPr>
      </w:pPr>
      <w:bookmarkStart w:id="2" w:name="_Toc428532620"/>
      <w:bookmarkStart w:id="3" w:name="_Toc433192654"/>
      <w:r w:rsidRPr="00A3377B">
        <w:rPr>
          <w:noProof/>
          <w:lang w:val="en-GB"/>
        </w:rPr>
        <w:t>The Forest and Farm Facility (FFF) is a multi-donor partnership programme between the Food and Agriculture Organization of the United Nations (FAO), the International Institute for Environment and Development (IIED), the International Union for Conservation of Nature (IUCN) and the global alliance of agro-agencies mandated by farmers' organisations (AgriCord)</w:t>
      </w:r>
      <w:r w:rsidRPr="00A3377B">
        <w:rPr>
          <w:rStyle w:val="Rimandonotaapidipagina"/>
          <w:noProof/>
          <w:lang w:val="en-GB"/>
        </w:rPr>
        <w:footnoteReference w:id="2"/>
      </w:r>
      <w:r w:rsidRPr="00A3377B">
        <w:rPr>
          <w:noProof/>
          <w:lang w:val="en-GB"/>
        </w:rPr>
        <w:t xml:space="preserve">. </w:t>
      </w:r>
    </w:p>
    <w:p w14:paraId="627E9C02" w14:textId="42793929" w:rsidR="00682867" w:rsidRPr="00A3377B" w:rsidRDefault="00682867" w:rsidP="00F05B1F">
      <w:pPr>
        <w:pStyle w:val="ParagraphOED"/>
        <w:rPr>
          <w:noProof/>
          <w:lang w:val="en-GB"/>
        </w:rPr>
      </w:pPr>
      <w:r w:rsidRPr="00A3377B">
        <w:rPr>
          <w:noProof/>
          <w:lang w:val="en-GB"/>
        </w:rPr>
        <w:t>The FFF is a multi-donor trust fund (MUL) project</w:t>
      </w:r>
      <w:r w:rsidRPr="00A3377B">
        <w:rPr>
          <w:noProof/>
          <w:vertAlign w:val="superscript"/>
          <w:lang w:val="en-GB"/>
        </w:rPr>
        <w:footnoteReference w:id="3"/>
      </w:r>
      <w:r w:rsidRPr="00A3377B">
        <w:rPr>
          <w:noProof/>
          <w:lang w:val="en-GB"/>
        </w:rPr>
        <w:t xml:space="preserve">, hosted by FAO under an Umbrella programme (GCP /GLO/931/MUL). Resource partners pool their funds to contribute to a single budget MUL in order to achieve the agreed-upon outcomes. Additional support to the FFF comes from the EU-FAO-FLEGT programme and through the </w:t>
      </w:r>
      <w:ins w:id="6" w:author="Guarascio, Francesca (NFO)" w:date="2020-08-03T10:17:00Z">
        <w:r w:rsidR="00D4345A">
          <w:rPr>
            <w:noProof/>
            <w:lang w:val="en-GB"/>
          </w:rPr>
          <w:t>F</w:t>
        </w:r>
      </w:ins>
      <w:ins w:id="7" w:author="Guarascio, Francesca (NFO)" w:date="2020-08-03T10:18:00Z">
        <w:r w:rsidR="00D4345A">
          <w:rPr>
            <w:noProof/>
            <w:lang w:val="en-GB"/>
          </w:rPr>
          <w:t>le</w:t>
        </w:r>
      </w:ins>
      <w:ins w:id="8" w:author="Guarascio, Francesca (NFO)" w:date="2020-08-03T10:17:00Z">
        <w:r w:rsidR="00D4345A">
          <w:rPr>
            <w:noProof/>
            <w:lang w:val="en-GB"/>
          </w:rPr>
          <w:t>xible-Multi</w:t>
        </w:r>
      </w:ins>
      <w:ins w:id="9" w:author="Guarascio, Francesca (NFO)" w:date="2020-08-03T10:18:00Z">
        <w:r w:rsidR="00D4345A">
          <w:rPr>
            <w:noProof/>
            <w:lang w:val="en-GB"/>
          </w:rPr>
          <w:t xml:space="preserve"> Partner Mechanism (</w:t>
        </w:r>
      </w:ins>
      <w:r w:rsidRPr="00A3377B">
        <w:rPr>
          <w:noProof/>
          <w:lang w:val="en-GB"/>
        </w:rPr>
        <w:t>FMM</w:t>
      </w:r>
      <w:ins w:id="10" w:author="Guarascio, Francesca (NFO)" w:date="2020-08-03T10:18:00Z">
        <w:r w:rsidR="00D4345A">
          <w:rPr>
            <w:noProof/>
            <w:lang w:val="en-GB"/>
          </w:rPr>
          <w:t>)</w:t>
        </w:r>
      </w:ins>
      <w:r w:rsidRPr="00A3377B">
        <w:rPr>
          <w:noProof/>
          <w:lang w:val="en-GB"/>
        </w:rPr>
        <w:t>. The FFF is currently in phase II, which was launched in July 2018 and will run until 2022. Phase I of the FFF started in 2012 and was completed in 2017</w:t>
      </w:r>
      <w:r w:rsidRPr="00A3377B">
        <w:rPr>
          <w:rStyle w:val="Rimandonotaapidipagina"/>
          <w:noProof/>
          <w:lang w:val="en-GB"/>
        </w:rPr>
        <w:footnoteReference w:id="4"/>
      </w:r>
      <w:r w:rsidRPr="00A3377B">
        <w:rPr>
          <w:noProof/>
          <w:lang w:val="en-GB"/>
        </w:rPr>
        <w:t xml:space="preserve">. The funding target of phase II is USD 96 million, out of which USD 20 million have been already obtained and current discussions are underway to reach the total with several additional resource partners. </w:t>
      </w:r>
    </w:p>
    <w:p w14:paraId="2E33EC31" w14:textId="77777777" w:rsidR="00682867" w:rsidRPr="00A3377B" w:rsidRDefault="00682867" w:rsidP="00F05B1F">
      <w:pPr>
        <w:pStyle w:val="ParagraphOED"/>
        <w:rPr>
          <w:noProof/>
          <w:lang w:val="en-GB"/>
        </w:rPr>
      </w:pPr>
      <w:r w:rsidRPr="00A3377B">
        <w:rPr>
          <w:noProof/>
          <w:lang w:val="en-GB"/>
        </w:rPr>
        <w:t>The FFF is overseen by a Steering Committee</w:t>
      </w:r>
      <w:r w:rsidRPr="00A3377B">
        <w:rPr>
          <w:noProof/>
          <w:vertAlign w:val="superscript"/>
          <w:lang w:val="en-GB"/>
        </w:rPr>
        <w:footnoteReference w:id="5"/>
      </w:r>
      <w:r w:rsidRPr="00A3377B">
        <w:rPr>
          <w:noProof/>
          <w:lang w:val="en-GB"/>
        </w:rPr>
        <w:t xml:space="preserve">, which provides policy level guidance on approach and content, e.g. the Steering Committee approves overall selection of partner countries, work plans and receives periodic updates and annual reports for comment and guidance. The Steering Committee works closely with the FFF management team, which includes staff from FAO, the International Union for the Conservation of Nature (IUCN), the International Institute for Environment and Development (IIED) and AgriCord. </w:t>
      </w:r>
    </w:p>
    <w:p w14:paraId="18F8EA1F" w14:textId="2AB0DDB9" w:rsidR="00682867" w:rsidRPr="00A3377B" w:rsidRDefault="00682867" w:rsidP="00F05B1F">
      <w:pPr>
        <w:pStyle w:val="ParagraphOED"/>
        <w:rPr>
          <w:noProof/>
          <w:lang w:val="en-GB"/>
        </w:rPr>
      </w:pPr>
      <w:r w:rsidRPr="00A3377B">
        <w:rPr>
          <w:rFonts w:eastAsia="Batang"/>
          <w:noProof/>
          <w:color w:val="000000" w:themeColor="text1"/>
          <w:lang w:val="en-GB"/>
        </w:rPr>
        <w:t>The goal of Phase II is to support forest and farm producers and their organizations</w:t>
      </w:r>
      <w:r w:rsidRPr="00A3377B">
        <w:rPr>
          <w:rFonts w:eastAsia="Batang"/>
          <w:noProof/>
          <w:color w:val="000000" w:themeColor="text1"/>
          <w:vertAlign w:val="superscript"/>
          <w:lang w:val="en-GB"/>
        </w:rPr>
        <w:footnoteReference w:id="6"/>
      </w:r>
      <w:r w:rsidRPr="00A3377B">
        <w:rPr>
          <w:rFonts w:eastAsia="Batang"/>
          <w:noProof/>
          <w:color w:val="000000" w:themeColor="text1"/>
          <w:lang w:val="en-GB"/>
        </w:rPr>
        <w:t xml:space="preserve"> to enable “Climate Resilient Landscapes and Improved Livelihoods”. </w:t>
      </w:r>
      <w:r w:rsidRPr="00A3377B">
        <w:rPr>
          <w:noProof/>
          <w:lang w:val="en-GB"/>
        </w:rPr>
        <w:t xml:space="preserve">The FFF supports Forest and Farm Producer Organizations (FFPOs) in improving livelihoods, while safeguarding the environment, promoting sustainable development and the achievement of the SDG including responding to climate change. </w:t>
      </w:r>
    </w:p>
    <w:p w14:paraId="203A6455" w14:textId="77777777" w:rsidR="00682867" w:rsidRPr="00A3377B" w:rsidRDefault="00682867" w:rsidP="00F05B1F">
      <w:pPr>
        <w:pStyle w:val="ParagraphOED"/>
        <w:rPr>
          <w:noProof/>
          <w:lang w:val="en-GB"/>
        </w:rPr>
      </w:pPr>
      <w:r w:rsidRPr="00A3377B">
        <w:rPr>
          <w:noProof/>
          <w:lang w:val="en-GB"/>
        </w:rPr>
        <w:t>Building on phase I of the programme, FFF provides resources directly to FFPOs and offers a range of capacity-development services, including advocacy, information sharing, business incubation, access to financing and links to social services. Phase II of the FFF aims to scale up previous work with 10 partner countries and their FFPOs to 25 countries.</w:t>
      </w:r>
    </w:p>
    <w:p w14:paraId="7B27C5C6" w14:textId="77777777" w:rsidR="00682867" w:rsidRPr="00A3377B" w:rsidRDefault="00682867" w:rsidP="00F05B1F">
      <w:pPr>
        <w:pStyle w:val="ParagraphOED"/>
        <w:rPr>
          <w:noProof/>
          <w:lang w:val="en-GB"/>
        </w:rPr>
      </w:pPr>
      <w:r w:rsidRPr="00A3377B">
        <w:rPr>
          <w:noProof/>
          <w:lang w:val="en-GB"/>
        </w:rPr>
        <w:t xml:space="preserve">FFF Phase II is structured around the following outcomes also contributing to several SDGs: </w:t>
      </w:r>
    </w:p>
    <w:p w14:paraId="3FDB4646" w14:textId="77777777" w:rsidR="00682867" w:rsidRPr="00A3377B" w:rsidRDefault="00682867" w:rsidP="00F05B1F">
      <w:pPr>
        <w:keepNext/>
        <w:keepLines/>
        <w:numPr>
          <w:ilvl w:val="0"/>
          <w:numId w:val="1"/>
        </w:numPr>
        <w:spacing w:before="60" w:after="60" w:line="240" w:lineRule="auto"/>
        <w:ind w:left="605" w:hanging="288"/>
        <w:jc w:val="both"/>
        <w:rPr>
          <w:rFonts w:ascii="Segoe UI" w:eastAsia="Batang" w:hAnsi="Segoe UI" w:cs="Segoe UI"/>
          <w:noProof/>
          <w:color w:val="000000" w:themeColor="text1"/>
          <w:sz w:val="21"/>
          <w:szCs w:val="21"/>
          <w:lang w:val="en-GB"/>
        </w:rPr>
      </w:pPr>
      <w:r w:rsidRPr="00A3377B">
        <w:rPr>
          <w:rFonts w:ascii="Segoe UI" w:eastAsia="Batang" w:hAnsi="Segoe UI" w:cs="Segoe UI"/>
          <w:b/>
          <w:noProof/>
          <w:color w:val="000000" w:themeColor="text1"/>
          <w:sz w:val="21"/>
          <w:szCs w:val="21"/>
          <w:lang w:val="en-GB"/>
        </w:rPr>
        <w:t>Outcome 1.</w:t>
      </w:r>
      <w:r w:rsidRPr="00A3377B">
        <w:rPr>
          <w:rFonts w:ascii="Segoe UI" w:eastAsia="Batang" w:hAnsi="Segoe UI" w:cs="Segoe UI"/>
          <w:noProof/>
          <w:color w:val="000000" w:themeColor="text1"/>
          <w:sz w:val="21"/>
          <w:szCs w:val="21"/>
          <w:lang w:val="en-GB"/>
        </w:rPr>
        <w:t xml:space="preserve"> </w:t>
      </w:r>
      <w:r w:rsidRPr="00A3377B">
        <w:rPr>
          <w:rFonts w:ascii="Segoe UI" w:eastAsia="Batang" w:hAnsi="Segoe UI" w:cs="Segoe UI"/>
          <w:noProof/>
          <w:color w:val="000000"/>
          <w:sz w:val="21"/>
          <w:szCs w:val="21"/>
          <w:lang w:val="en-GB"/>
        </w:rPr>
        <w:t xml:space="preserve">More enabling policy and legal frameworks for FFPOs delivered through more FFPO-inclusive governance and cross-sectoral processes </w:t>
      </w:r>
      <w:r w:rsidRPr="00A3377B">
        <w:rPr>
          <w:rFonts w:ascii="Segoe UI" w:eastAsia="Batang" w:hAnsi="Segoe UI" w:cs="Segoe UI"/>
          <w:noProof/>
          <w:color w:val="000000" w:themeColor="text1"/>
          <w:sz w:val="21"/>
          <w:szCs w:val="21"/>
          <w:lang w:val="en-GB"/>
        </w:rPr>
        <w:t>(SDG 16 &amp; 17).</w:t>
      </w:r>
    </w:p>
    <w:p w14:paraId="5A23C352" w14:textId="77777777" w:rsidR="00682867" w:rsidRPr="00A3377B" w:rsidRDefault="00682867" w:rsidP="00F05B1F">
      <w:pPr>
        <w:keepNext/>
        <w:keepLines/>
        <w:numPr>
          <w:ilvl w:val="0"/>
          <w:numId w:val="1"/>
        </w:numPr>
        <w:spacing w:before="60" w:after="60" w:line="240" w:lineRule="auto"/>
        <w:ind w:left="605" w:hanging="288"/>
        <w:jc w:val="both"/>
        <w:rPr>
          <w:rFonts w:ascii="Segoe UI" w:eastAsia="Batang" w:hAnsi="Segoe UI" w:cs="Segoe UI"/>
          <w:noProof/>
          <w:color w:val="000000" w:themeColor="text1"/>
          <w:sz w:val="21"/>
          <w:szCs w:val="21"/>
          <w:lang w:val="en-GB"/>
        </w:rPr>
      </w:pPr>
      <w:r w:rsidRPr="00A3377B">
        <w:rPr>
          <w:rFonts w:ascii="Segoe UI" w:eastAsia="Batang" w:hAnsi="Segoe UI" w:cs="Segoe UI"/>
          <w:b/>
          <w:noProof/>
          <w:color w:val="000000" w:themeColor="text1"/>
          <w:sz w:val="21"/>
          <w:szCs w:val="21"/>
          <w:lang w:val="en-GB"/>
        </w:rPr>
        <w:t>Outcome 2.</w:t>
      </w:r>
      <w:r w:rsidRPr="00A3377B">
        <w:rPr>
          <w:rFonts w:ascii="Segoe UI" w:eastAsia="Batang" w:hAnsi="Segoe UI" w:cs="Segoe UI"/>
          <w:noProof/>
          <w:color w:val="000000" w:themeColor="text1"/>
          <w:sz w:val="21"/>
          <w:szCs w:val="21"/>
          <w:lang w:val="en-GB"/>
        </w:rPr>
        <w:t xml:space="preserve"> </w:t>
      </w:r>
      <w:r w:rsidRPr="00A3377B">
        <w:rPr>
          <w:rFonts w:ascii="Segoe UI" w:eastAsia="Batang" w:hAnsi="Segoe UI" w:cs="Segoe UI"/>
          <w:noProof/>
          <w:color w:val="000000"/>
          <w:sz w:val="21"/>
          <w:szCs w:val="21"/>
          <w:lang w:val="en-GB"/>
        </w:rPr>
        <w:t xml:space="preserve">Increased entrepreneurship, access to markets and finance through gender equitable value chains delivered through new capacity to provide business incubation within FFPOs </w:t>
      </w:r>
      <w:r w:rsidRPr="00A3377B">
        <w:rPr>
          <w:rFonts w:ascii="Segoe UI" w:eastAsia="Batang" w:hAnsi="Segoe UI" w:cs="Segoe UI"/>
          <w:noProof/>
          <w:color w:val="000000" w:themeColor="text1"/>
          <w:sz w:val="21"/>
          <w:szCs w:val="21"/>
          <w:lang w:val="en-GB"/>
        </w:rPr>
        <w:t>(SDG 1, 5, 8 &amp; 12).</w:t>
      </w:r>
    </w:p>
    <w:p w14:paraId="2908FD1A" w14:textId="77777777" w:rsidR="00682867" w:rsidRPr="00A3377B" w:rsidRDefault="00682867" w:rsidP="00F05B1F">
      <w:pPr>
        <w:keepNext/>
        <w:keepLines/>
        <w:numPr>
          <w:ilvl w:val="0"/>
          <w:numId w:val="1"/>
        </w:numPr>
        <w:spacing w:before="60" w:after="60" w:line="240" w:lineRule="auto"/>
        <w:ind w:left="605" w:hanging="288"/>
        <w:jc w:val="both"/>
        <w:rPr>
          <w:rFonts w:ascii="Segoe UI" w:eastAsia="Batang" w:hAnsi="Segoe UI" w:cs="Segoe UI"/>
          <w:noProof/>
          <w:color w:val="000000" w:themeColor="text1"/>
          <w:sz w:val="21"/>
          <w:szCs w:val="21"/>
          <w:lang w:val="en-GB"/>
        </w:rPr>
      </w:pPr>
      <w:r w:rsidRPr="00A3377B">
        <w:rPr>
          <w:rFonts w:ascii="Segoe UI" w:eastAsia="Batang" w:hAnsi="Segoe UI" w:cs="Segoe UI"/>
          <w:b/>
          <w:noProof/>
          <w:color w:val="000000" w:themeColor="text1"/>
          <w:sz w:val="21"/>
          <w:szCs w:val="21"/>
          <w:lang w:val="en-GB"/>
        </w:rPr>
        <w:t>Outcome 3.</w:t>
      </w:r>
      <w:r w:rsidRPr="00A3377B">
        <w:rPr>
          <w:rFonts w:ascii="Segoe UI" w:eastAsia="Batang" w:hAnsi="Segoe UI" w:cs="Segoe UI"/>
          <w:noProof/>
          <w:color w:val="000000" w:themeColor="text1"/>
          <w:sz w:val="21"/>
          <w:szCs w:val="21"/>
          <w:lang w:val="en-GB"/>
        </w:rPr>
        <w:t xml:space="preserve"> </w:t>
      </w:r>
      <w:r w:rsidRPr="00A3377B">
        <w:rPr>
          <w:rFonts w:ascii="Segoe UI" w:eastAsia="Batang" w:hAnsi="Segoe UI" w:cs="Segoe UI"/>
          <w:noProof/>
          <w:color w:val="000000"/>
          <w:sz w:val="21"/>
          <w:szCs w:val="21"/>
          <w:lang w:val="en-GB"/>
        </w:rPr>
        <w:t xml:space="preserve">Improved delivery of landscape scale mitigation, adaptation and climate resilience for climate change through direct engagement of FFPOs and integration with inclusive livelihood approaches </w:t>
      </w:r>
      <w:r w:rsidRPr="00A3377B">
        <w:rPr>
          <w:rFonts w:ascii="Segoe UI" w:eastAsia="Batang" w:hAnsi="Segoe UI" w:cs="Segoe UI"/>
          <w:noProof/>
          <w:color w:val="000000" w:themeColor="text1"/>
          <w:sz w:val="21"/>
          <w:szCs w:val="21"/>
          <w:lang w:val="en-GB"/>
        </w:rPr>
        <w:t>(SDG 2, 13 &amp; 15).</w:t>
      </w:r>
    </w:p>
    <w:p w14:paraId="58E29FE4" w14:textId="77777777" w:rsidR="00682867" w:rsidRPr="00A3377B" w:rsidRDefault="00682867" w:rsidP="00F05B1F">
      <w:pPr>
        <w:keepNext/>
        <w:keepLines/>
        <w:numPr>
          <w:ilvl w:val="0"/>
          <w:numId w:val="1"/>
        </w:numPr>
        <w:spacing w:before="60" w:after="60" w:line="240" w:lineRule="auto"/>
        <w:ind w:left="605" w:hanging="288"/>
        <w:jc w:val="both"/>
        <w:rPr>
          <w:rFonts w:ascii="Segoe UI" w:eastAsia="Batang" w:hAnsi="Segoe UI" w:cs="Segoe UI"/>
          <w:noProof/>
          <w:color w:val="000000" w:themeColor="text1"/>
          <w:sz w:val="21"/>
          <w:szCs w:val="21"/>
          <w:lang w:val="en-GB"/>
        </w:rPr>
      </w:pPr>
      <w:r w:rsidRPr="00A3377B">
        <w:rPr>
          <w:rFonts w:ascii="Segoe UI" w:eastAsia="Batang" w:hAnsi="Segoe UI" w:cs="Segoe UI"/>
          <w:b/>
          <w:noProof/>
          <w:color w:val="000000" w:themeColor="text1"/>
          <w:sz w:val="21"/>
          <w:szCs w:val="21"/>
          <w:lang w:val="en-GB"/>
        </w:rPr>
        <w:t>Outcome 4.</w:t>
      </w:r>
      <w:r w:rsidRPr="00A3377B">
        <w:rPr>
          <w:rFonts w:ascii="Segoe UI" w:eastAsia="Batang" w:hAnsi="Segoe UI" w:cs="Segoe UI"/>
          <w:noProof/>
          <w:color w:val="000000" w:themeColor="text1"/>
          <w:sz w:val="21"/>
          <w:szCs w:val="21"/>
          <w:lang w:val="en-GB"/>
        </w:rPr>
        <w:t xml:space="preserve"> Improved and equitable access to social and cultural services (SDG 3 &amp; 10).</w:t>
      </w:r>
    </w:p>
    <w:p w14:paraId="091CD8AE" w14:textId="4D6812B2" w:rsidR="00682867" w:rsidRPr="00A3377B" w:rsidRDefault="00682867" w:rsidP="00F05B1F">
      <w:pPr>
        <w:pStyle w:val="ParagraphOED"/>
        <w:rPr>
          <w:noProof/>
          <w:lang w:val="en-GB"/>
        </w:rPr>
      </w:pPr>
      <w:r w:rsidRPr="00A3377B">
        <w:rPr>
          <w:noProof/>
          <w:lang w:val="en-GB"/>
        </w:rPr>
        <w:t>The programme is being implemented primarily in ten</w:t>
      </w:r>
      <w:r w:rsidRPr="00A3377B">
        <w:rPr>
          <w:rStyle w:val="Rimandonotaapidipagina"/>
          <w:noProof/>
          <w:lang w:val="en-GB"/>
        </w:rPr>
        <w:footnoteReference w:id="7"/>
      </w:r>
      <w:r w:rsidRPr="00A3377B">
        <w:rPr>
          <w:noProof/>
          <w:lang w:val="en-GB"/>
        </w:rPr>
        <w:t xml:space="preserve"> core countries of Bolivia, Ecuador, Ghana, Kenya, Nepal, Viet Nam, Zambia, Togo, Madagascar and recently the United Republic of Tanzania. Additional support for networking and information sharing is provided to six network countries of </w:t>
      </w:r>
      <w:ins w:id="11" w:author="Guarascio, Francesca (NFO)" w:date="2020-08-03T10:20:00Z">
        <w:r w:rsidR="00D4345A">
          <w:rPr>
            <w:noProof/>
            <w:lang w:val="en-GB"/>
          </w:rPr>
          <w:t>the Gambi</w:t>
        </w:r>
      </w:ins>
      <w:ins w:id="12" w:author="Guarascio, Francesca (NFO)" w:date="2020-08-03T10:21:00Z">
        <w:r w:rsidR="00D4345A">
          <w:rPr>
            <w:noProof/>
            <w:lang w:val="en-GB"/>
          </w:rPr>
          <w:t>a</w:t>
        </w:r>
      </w:ins>
      <w:r w:rsidRPr="00A3377B">
        <w:rPr>
          <w:noProof/>
          <w:lang w:val="en-GB"/>
        </w:rPr>
        <w:t>, Guatemala, Indonesia, Liberia, Myanmar, and Nicaragua. FFF also provides support to regional and global apex FFPOs to improve service delivery to their members.</w:t>
      </w:r>
      <w:r w:rsidRPr="00A3377B" w:rsidDel="00E345A3">
        <w:rPr>
          <w:noProof/>
          <w:lang w:val="en-GB"/>
        </w:rPr>
        <w:t xml:space="preserve"> </w:t>
      </w:r>
      <w:r w:rsidRPr="00A3377B">
        <w:rPr>
          <w:noProof/>
          <w:lang w:val="en-GB"/>
        </w:rPr>
        <w:t xml:space="preserve">The Network of Farmers Organizations and Agricultural Producers of West Africa (ROPPA); the Asian Farmers Association for Sustainable Rural Development (AFA) and the Mesoamerican Alliance of Peoples and Forests (AMPB) were chosen for collaboration and awarded FFF grants by demonstrating that they:  </w:t>
      </w:r>
    </w:p>
    <w:p w14:paraId="32B13F70" w14:textId="419800A0" w:rsidR="00682867" w:rsidRDefault="00682867" w:rsidP="00F05B1F">
      <w:pPr>
        <w:pStyle w:val="Paragrafoelenco"/>
        <w:numPr>
          <w:ilvl w:val="0"/>
          <w:numId w:val="2"/>
        </w:numPr>
        <w:autoSpaceDE w:val="0"/>
        <w:autoSpaceDN w:val="0"/>
        <w:adjustRightInd w:val="0"/>
        <w:spacing w:before="120" w:after="120" w:line="240" w:lineRule="auto"/>
        <w:ind w:left="990"/>
        <w:jc w:val="both"/>
        <w:rPr>
          <w:ins w:id="13" w:author="Guarascio, Francesca (NFO)" w:date="2020-08-03T11:54:00Z"/>
          <w:rFonts w:ascii="Segoe UI" w:hAnsi="Segoe UI" w:cs="Segoe UI"/>
          <w:noProof/>
          <w:sz w:val="21"/>
          <w:szCs w:val="21"/>
          <w:lang w:val="en-GB"/>
        </w:rPr>
      </w:pPr>
      <w:r w:rsidRPr="00A3377B">
        <w:rPr>
          <w:rFonts w:ascii="Segoe UI" w:hAnsi="Segoe UI" w:cs="Segoe UI"/>
          <w:noProof/>
          <w:sz w:val="21"/>
          <w:szCs w:val="21"/>
          <w:lang w:val="en-GB"/>
        </w:rPr>
        <w:t xml:space="preserve">Enhance gender </w:t>
      </w:r>
      <w:del w:id="14" w:author="Guarascio, Francesca (NFO)" w:date="2020-08-03T11:53:00Z">
        <w:r w:rsidRPr="00A3377B" w:rsidDel="00A76C90">
          <w:rPr>
            <w:rFonts w:ascii="Segoe UI" w:hAnsi="Segoe UI" w:cs="Segoe UI"/>
            <w:noProof/>
            <w:sz w:val="21"/>
            <w:szCs w:val="21"/>
            <w:lang w:val="en-GB"/>
          </w:rPr>
          <w:delText>mainstreaming and/or s</w:delText>
        </w:r>
      </w:del>
      <w:ins w:id="15" w:author="Guarascio, Francesca (NFO)" w:date="2020-08-03T11:53:00Z">
        <w:r w:rsidR="00A76C90">
          <w:rPr>
            <w:rFonts w:ascii="Segoe UI" w:hAnsi="Segoe UI" w:cs="Segoe UI"/>
            <w:noProof/>
            <w:sz w:val="21"/>
            <w:szCs w:val="21"/>
            <w:lang w:val="en-GB"/>
          </w:rPr>
          <w:t>equality;</w:t>
        </w:r>
      </w:ins>
      <w:del w:id="16" w:author="Guarascio, Francesca (NFO)" w:date="2020-08-03T11:54:00Z">
        <w:r w:rsidRPr="00A3377B" w:rsidDel="00A76C90">
          <w:rPr>
            <w:rFonts w:ascii="Segoe UI" w:hAnsi="Segoe UI" w:cs="Segoe UI"/>
            <w:noProof/>
            <w:sz w:val="21"/>
            <w:szCs w:val="21"/>
            <w:lang w:val="en-GB"/>
          </w:rPr>
          <w:delText>upport as well as youth engagement;</w:delText>
        </w:r>
      </w:del>
    </w:p>
    <w:p w14:paraId="3A48FC26" w14:textId="77777777" w:rsidR="00B544AE" w:rsidRPr="00A3377B" w:rsidRDefault="00B544AE" w:rsidP="00B544AE">
      <w:pPr>
        <w:pStyle w:val="Paragrafoelenco"/>
        <w:numPr>
          <w:ilvl w:val="0"/>
          <w:numId w:val="2"/>
        </w:numPr>
        <w:autoSpaceDE w:val="0"/>
        <w:autoSpaceDN w:val="0"/>
        <w:adjustRightInd w:val="0"/>
        <w:spacing w:before="120" w:after="120" w:line="240" w:lineRule="auto"/>
        <w:ind w:left="990"/>
        <w:jc w:val="both"/>
        <w:rPr>
          <w:ins w:id="17" w:author="Guarascio, Francesca (NFO)" w:date="2020-08-03T11:54:00Z"/>
          <w:rFonts w:ascii="Segoe UI" w:hAnsi="Segoe UI" w:cs="Segoe UI"/>
          <w:noProof/>
          <w:sz w:val="21"/>
          <w:szCs w:val="21"/>
          <w:lang w:val="en-GB"/>
        </w:rPr>
      </w:pPr>
      <w:ins w:id="18" w:author="Guarascio, Francesca (NFO)" w:date="2020-08-03T11:54:00Z">
        <w:r>
          <w:rPr>
            <w:rFonts w:ascii="Segoe UI" w:hAnsi="Segoe UI" w:cs="Segoe UI"/>
            <w:noProof/>
            <w:sz w:val="21"/>
            <w:szCs w:val="21"/>
            <w:lang w:val="en-GB"/>
          </w:rPr>
          <w:t>S</w:t>
        </w:r>
        <w:r w:rsidRPr="00A3377B">
          <w:rPr>
            <w:rFonts w:ascii="Segoe UI" w:hAnsi="Segoe UI" w:cs="Segoe UI"/>
            <w:noProof/>
            <w:sz w:val="21"/>
            <w:szCs w:val="21"/>
            <w:lang w:val="en-GB"/>
          </w:rPr>
          <w:t>upport youth engagement;</w:t>
        </w:r>
      </w:ins>
    </w:p>
    <w:p w14:paraId="7F5CC846" w14:textId="77777777" w:rsidR="00B544AE" w:rsidRPr="00A3377B" w:rsidRDefault="00B544AE" w:rsidP="00B544AE">
      <w:pPr>
        <w:pStyle w:val="Paragrafoelenco"/>
        <w:autoSpaceDE w:val="0"/>
        <w:autoSpaceDN w:val="0"/>
        <w:adjustRightInd w:val="0"/>
        <w:spacing w:before="120" w:after="120" w:line="240" w:lineRule="auto"/>
        <w:ind w:left="990"/>
        <w:jc w:val="both"/>
        <w:rPr>
          <w:rFonts w:ascii="Segoe UI" w:hAnsi="Segoe UI" w:cs="Segoe UI"/>
          <w:noProof/>
          <w:sz w:val="21"/>
          <w:szCs w:val="21"/>
          <w:lang w:val="en-GB"/>
        </w:rPr>
        <w:pPrChange w:id="19" w:author="Guarascio, Francesca (NFO)" w:date="2020-08-03T11:54:00Z">
          <w:pPr>
            <w:pStyle w:val="Paragrafoelenco"/>
            <w:numPr>
              <w:numId w:val="2"/>
            </w:numPr>
            <w:autoSpaceDE w:val="0"/>
            <w:autoSpaceDN w:val="0"/>
            <w:adjustRightInd w:val="0"/>
            <w:spacing w:before="120" w:after="120" w:line="240" w:lineRule="auto"/>
            <w:ind w:left="990" w:hanging="360"/>
            <w:jc w:val="both"/>
          </w:pPr>
        </w:pPrChange>
      </w:pPr>
    </w:p>
    <w:p w14:paraId="54DB7651" w14:textId="77777777" w:rsidR="00682867" w:rsidRPr="00A3377B" w:rsidRDefault="00682867" w:rsidP="00F05B1F">
      <w:pPr>
        <w:pStyle w:val="Paragrafoelenco"/>
        <w:numPr>
          <w:ilvl w:val="0"/>
          <w:numId w:val="2"/>
        </w:numPr>
        <w:autoSpaceDE w:val="0"/>
        <w:autoSpaceDN w:val="0"/>
        <w:adjustRightInd w:val="0"/>
        <w:spacing w:before="120" w:after="120" w:line="240" w:lineRule="auto"/>
        <w:ind w:left="990"/>
        <w:jc w:val="both"/>
        <w:rPr>
          <w:rFonts w:ascii="Segoe UI" w:hAnsi="Segoe UI" w:cs="Segoe UI"/>
          <w:noProof/>
          <w:sz w:val="21"/>
          <w:szCs w:val="21"/>
          <w:lang w:val="en-GB"/>
        </w:rPr>
      </w:pPr>
      <w:r w:rsidRPr="00A3377B">
        <w:rPr>
          <w:rFonts w:ascii="Segoe UI" w:hAnsi="Segoe UI" w:cs="Segoe UI"/>
          <w:noProof/>
          <w:sz w:val="21"/>
          <w:szCs w:val="21"/>
          <w:lang w:val="en-GB"/>
        </w:rPr>
        <w:t>Promote or influence more inclusive governance and cross-sectorial processes;</w:t>
      </w:r>
    </w:p>
    <w:p w14:paraId="0256D7F9" w14:textId="77777777" w:rsidR="00682867" w:rsidRPr="00A3377B" w:rsidRDefault="00682867" w:rsidP="00F05B1F">
      <w:pPr>
        <w:pStyle w:val="Paragrafoelenco"/>
        <w:numPr>
          <w:ilvl w:val="0"/>
          <w:numId w:val="2"/>
        </w:numPr>
        <w:autoSpaceDE w:val="0"/>
        <w:autoSpaceDN w:val="0"/>
        <w:adjustRightInd w:val="0"/>
        <w:spacing w:before="120" w:after="120" w:line="240" w:lineRule="auto"/>
        <w:ind w:left="990"/>
        <w:jc w:val="both"/>
        <w:rPr>
          <w:rFonts w:ascii="Segoe UI" w:hAnsi="Segoe UI" w:cs="Segoe UI"/>
          <w:noProof/>
          <w:sz w:val="21"/>
          <w:szCs w:val="21"/>
          <w:lang w:val="en-GB"/>
        </w:rPr>
      </w:pPr>
      <w:r w:rsidRPr="00A3377B">
        <w:rPr>
          <w:rFonts w:ascii="Segoe UI" w:hAnsi="Segoe UI" w:cs="Segoe UI"/>
          <w:noProof/>
          <w:sz w:val="21"/>
          <w:szCs w:val="21"/>
          <w:lang w:val="en-GB"/>
        </w:rPr>
        <w:t>Improve capacity for increased entrepreneurship, access to markets and finance, and business development services;</w:t>
      </w:r>
    </w:p>
    <w:p w14:paraId="58A81710" w14:textId="77777777" w:rsidR="00682867" w:rsidRPr="00A3377B" w:rsidRDefault="00682867" w:rsidP="00F05B1F">
      <w:pPr>
        <w:pStyle w:val="Paragrafoelenco"/>
        <w:numPr>
          <w:ilvl w:val="0"/>
          <w:numId w:val="2"/>
        </w:numPr>
        <w:autoSpaceDE w:val="0"/>
        <w:autoSpaceDN w:val="0"/>
        <w:adjustRightInd w:val="0"/>
        <w:spacing w:before="120" w:after="120" w:line="240" w:lineRule="auto"/>
        <w:ind w:left="990"/>
        <w:jc w:val="both"/>
        <w:rPr>
          <w:rFonts w:ascii="Segoe UI" w:hAnsi="Segoe UI" w:cs="Segoe UI"/>
          <w:noProof/>
          <w:sz w:val="21"/>
          <w:szCs w:val="21"/>
          <w:lang w:val="en-GB"/>
        </w:rPr>
      </w:pPr>
      <w:r w:rsidRPr="00A3377B">
        <w:rPr>
          <w:rFonts w:ascii="Segoe UI" w:hAnsi="Segoe UI" w:cs="Segoe UI"/>
          <w:noProof/>
          <w:sz w:val="21"/>
          <w:szCs w:val="21"/>
          <w:lang w:val="en-GB"/>
        </w:rPr>
        <w:t>Improve delivery of landscape scale mitigation, adaptation and resilience for climate change; and/or</w:t>
      </w:r>
    </w:p>
    <w:p w14:paraId="13433FE4" w14:textId="3A401D0C" w:rsidR="00B854E2" w:rsidRPr="00A3377B" w:rsidRDefault="00682867" w:rsidP="00B854E2">
      <w:pPr>
        <w:pStyle w:val="Paragrafoelenco"/>
        <w:widowControl w:val="0"/>
        <w:numPr>
          <w:ilvl w:val="0"/>
          <w:numId w:val="2"/>
        </w:numPr>
        <w:autoSpaceDE w:val="0"/>
        <w:autoSpaceDN w:val="0"/>
        <w:adjustRightInd w:val="0"/>
        <w:spacing w:before="120" w:after="120" w:line="240" w:lineRule="auto"/>
        <w:ind w:left="986" w:hanging="357"/>
        <w:jc w:val="both"/>
        <w:rPr>
          <w:rFonts w:ascii="Segoe UI" w:hAnsi="Segoe UI" w:cs="Segoe UI"/>
          <w:noProof/>
          <w:sz w:val="21"/>
          <w:szCs w:val="21"/>
          <w:lang w:val="en-GB"/>
        </w:rPr>
      </w:pPr>
      <w:r w:rsidRPr="00A3377B">
        <w:rPr>
          <w:rFonts w:ascii="Segoe UI" w:hAnsi="Segoe UI" w:cs="Segoe UI"/>
          <w:noProof/>
          <w:sz w:val="21"/>
          <w:szCs w:val="21"/>
          <w:lang w:val="en-GB"/>
        </w:rPr>
        <w:t>Enhance capacity for improved and equitable access to social and cultural services.</w:t>
      </w:r>
      <w:r w:rsidRPr="00A3377B" w:rsidDel="00E345A3">
        <w:rPr>
          <w:rFonts w:ascii="Segoe UI" w:hAnsi="Segoe UI" w:cs="Segoe UI"/>
          <w:noProof/>
          <w:sz w:val="21"/>
          <w:szCs w:val="21"/>
          <w:lang w:val="en-GB"/>
        </w:rPr>
        <w:t xml:space="preserve"> </w:t>
      </w:r>
    </w:p>
    <w:p w14:paraId="5F5324ED" w14:textId="6500B1AC" w:rsidR="00682867" w:rsidRPr="00A3377B" w:rsidRDefault="00682867" w:rsidP="00314C68">
      <w:pPr>
        <w:pStyle w:val="Titolo2"/>
        <w:rPr>
          <w:rFonts w:ascii="Segoe UI" w:hAnsi="Segoe UI" w:cs="Segoe UI"/>
          <w:noProof/>
          <w:sz w:val="24"/>
          <w:szCs w:val="24"/>
        </w:rPr>
      </w:pPr>
      <w:bookmarkStart w:id="20" w:name="_Toc514230773"/>
      <w:bookmarkStart w:id="21" w:name="_Toc46249679"/>
      <w:r w:rsidRPr="00A3377B">
        <w:rPr>
          <w:rFonts w:ascii="Segoe UI" w:hAnsi="Segoe UI" w:cs="Segoe UI"/>
          <w:noProof/>
          <w:sz w:val="24"/>
          <w:szCs w:val="24"/>
        </w:rPr>
        <w:t>Theory of change</w:t>
      </w:r>
      <w:bookmarkEnd w:id="20"/>
      <w:bookmarkEnd w:id="21"/>
      <w:r w:rsidR="006C0EB6" w:rsidRPr="00A3377B">
        <w:rPr>
          <w:rFonts w:ascii="Segoe UI" w:hAnsi="Segoe UI" w:cs="Segoe UI"/>
          <w:noProof/>
          <w:sz w:val="24"/>
          <w:szCs w:val="24"/>
        </w:rPr>
        <w:t xml:space="preserve"> </w:t>
      </w:r>
    </w:p>
    <w:p w14:paraId="32BF952F" w14:textId="296FB9D6" w:rsidR="00F05B1F" w:rsidRPr="00A3377B" w:rsidRDefault="00BC20BC" w:rsidP="00BC20BC">
      <w:pPr>
        <w:pStyle w:val="Didascalia"/>
        <w:rPr>
          <w:rFonts w:ascii="Segoe UI" w:eastAsia="MS Mincho" w:hAnsi="Segoe UI" w:cs="Segoe UI"/>
          <w:b/>
          <w:i w:val="0"/>
          <w:noProof/>
          <w:lang w:val="en-GB"/>
        </w:rPr>
      </w:pPr>
      <w:bookmarkStart w:id="22" w:name="_Toc514230774"/>
      <w:r w:rsidRPr="00A3377B">
        <w:rPr>
          <w:rFonts w:ascii="Segoe UI" w:hAnsi="Segoe UI" w:cs="Segoe UI"/>
          <w:b/>
          <w:i w:val="0"/>
          <w:noProof/>
          <w:lang w:val="en-GB"/>
        </w:rPr>
        <w:t xml:space="preserve">Figure </w:t>
      </w:r>
      <w:r w:rsidRPr="00A3377B">
        <w:rPr>
          <w:rFonts w:ascii="Segoe UI" w:hAnsi="Segoe UI" w:cs="Segoe UI"/>
          <w:b/>
          <w:i w:val="0"/>
          <w:noProof/>
          <w:lang w:val="en-GB"/>
        </w:rPr>
        <w:fldChar w:fldCharType="begin"/>
      </w:r>
      <w:r w:rsidRPr="00A3377B">
        <w:rPr>
          <w:rFonts w:ascii="Segoe UI" w:hAnsi="Segoe UI" w:cs="Segoe UI"/>
          <w:b/>
          <w:i w:val="0"/>
          <w:noProof/>
          <w:lang w:val="en-GB"/>
        </w:rPr>
        <w:instrText xml:space="preserve"> SEQ Figure \* ARABIC </w:instrText>
      </w:r>
      <w:r w:rsidRPr="00A3377B">
        <w:rPr>
          <w:rFonts w:ascii="Segoe UI" w:hAnsi="Segoe UI" w:cs="Segoe UI"/>
          <w:b/>
          <w:i w:val="0"/>
          <w:noProof/>
          <w:lang w:val="en-GB"/>
        </w:rPr>
        <w:fldChar w:fldCharType="separate"/>
      </w:r>
      <w:r w:rsidRPr="00A3377B">
        <w:rPr>
          <w:rFonts w:ascii="Segoe UI" w:hAnsi="Segoe UI" w:cs="Segoe UI"/>
          <w:b/>
          <w:i w:val="0"/>
          <w:noProof/>
          <w:lang w:val="en-GB"/>
        </w:rPr>
        <w:t>1</w:t>
      </w:r>
      <w:r w:rsidRPr="00A3377B">
        <w:rPr>
          <w:rFonts w:ascii="Segoe UI" w:hAnsi="Segoe UI" w:cs="Segoe UI"/>
          <w:b/>
          <w:i w:val="0"/>
          <w:noProof/>
          <w:lang w:val="en-GB"/>
        </w:rPr>
        <w:fldChar w:fldCharType="end"/>
      </w:r>
      <w:r w:rsidRPr="00A3377B">
        <w:rPr>
          <w:rFonts w:ascii="Segoe UI" w:hAnsi="Segoe UI" w:cs="Segoe UI"/>
          <w:b/>
          <w:i w:val="0"/>
          <w:noProof/>
          <w:lang w:val="en-GB"/>
        </w:rPr>
        <w:t>- Theory of Change</w:t>
      </w:r>
      <w:r w:rsidR="00F05B1F" w:rsidRPr="00A3377B">
        <w:rPr>
          <w:rFonts w:ascii="Segoe UI" w:hAnsi="Segoe UI" w:cs="Segoe UI"/>
          <w:b/>
          <w:i w:val="0"/>
          <w:noProof/>
        </w:rPr>
        <w:drawing>
          <wp:anchor distT="0" distB="0" distL="114300" distR="114300" simplePos="0" relativeHeight="251659264" behindDoc="0" locked="0" layoutInCell="1" allowOverlap="1" wp14:anchorId="5DD7975F" wp14:editId="611295AF">
            <wp:simplePos x="0" y="0"/>
            <wp:positionH relativeFrom="margin">
              <wp:posOffset>-269875</wp:posOffset>
            </wp:positionH>
            <wp:positionV relativeFrom="paragraph">
              <wp:posOffset>169841</wp:posOffset>
            </wp:positionV>
            <wp:extent cx="6435725" cy="4547235"/>
            <wp:effectExtent l="0" t="0" r="3175" b="0"/>
            <wp:wrapThrough wrapText="bothSides">
              <wp:wrapPolygon edited="0">
                <wp:start x="0" y="0"/>
                <wp:lineTo x="0" y="21537"/>
                <wp:lineTo x="21568" y="21537"/>
                <wp:lineTo x="21568" y="0"/>
                <wp:lineTo x="0" y="0"/>
              </wp:wrapPolygon>
            </wp:wrapThrough>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eory-of-Chang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435725" cy="4547235"/>
                    </a:xfrm>
                    <a:prstGeom prst="rect">
                      <a:avLst/>
                    </a:prstGeom>
                  </pic:spPr>
                </pic:pic>
              </a:graphicData>
            </a:graphic>
            <wp14:sizeRelH relativeFrom="page">
              <wp14:pctWidth>0</wp14:pctWidth>
            </wp14:sizeRelH>
            <wp14:sizeRelV relativeFrom="page">
              <wp14:pctHeight>0</wp14:pctHeight>
            </wp14:sizeRelV>
          </wp:anchor>
        </w:drawing>
      </w:r>
      <w:r w:rsidRPr="00A3377B">
        <w:rPr>
          <w:rFonts w:ascii="Segoe UI" w:hAnsi="Segoe UI" w:cs="Segoe UI"/>
          <w:b/>
          <w:i w:val="0"/>
          <w:noProof/>
          <w:lang w:val="en-GB"/>
        </w:rPr>
        <w:t xml:space="preserve"> developed and provided by the FFF management team. </w:t>
      </w:r>
    </w:p>
    <w:p w14:paraId="4009EEBF" w14:textId="40938A1E" w:rsidR="00682867" w:rsidRPr="00A3377B" w:rsidRDefault="00682867" w:rsidP="00314C68">
      <w:pPr>
        <w:pStyle w:val="Titolo2"/>
        <w:rPr>
          <w:rFonts w:ascii="Segoe UI" w:hAnsi="Segoe UI" w:cs="Segoe UI"/>
          <w:noProof/>
          <w:sz w:val="24"/>
          <w:szCs w:val="24"/>
        </w:rPr>
      </w:pPr>
      <w:bookmarkStart w:id="23" w:name="_Toc46249680"/>
      <w:r w:rsidRPr="00A3377B">
        <w:rPr>
          <w:rFonts w:ascii="Segoe UI" w:hAnsi="Segoe UI" w:cs="Segoe UI"/>
          <w:noProof/>
          <w:sz w:val="24"/>
          <w:szCs w:val="24"/>
        </w:rPr>
        <w:t>Results achieved</w:t>
      </w:r>
      <w:bookmarkEnd w:id="22"/>
      <w:bookmarkEnd w:id="23"/>
      <w:r w:rsidR="006C0EB6" w:rsidRPr="00A3377B">
        <w:rPr>
          <w:rFonts w:ascii="Segoe UI" w:hAnsi="Segoe UI" w:cs="Segoe UI"/>
          <w:noProof/>
          <w:sz w:val="24"/>
          <w:szCs w:val="24"/>
        </w:rPr>
        <w:t xml:space="preserve"> </w:t>
      </w:r>
    </w:p>
    <w:p w14:paraId="1A56754D" w14:textId="198F9171" w:rsidR="00121896" w:rsidRPr="00A3377B" w:rsidRDefault="00121896" w:rsidP="00121896">
      <w:pPr>
        <w:pStyle w:val="ParagraphOED"/>
        <w:rPr>
          <w:noProof/>
          <w:lang w:val="en-GB"/>
        </w:rPr>
      </w:pPr>
      <w:r w:rsidRPr="00A3377B">
        <w:rPr>
          <w:noProof/>
          <w:lang w:val="en-GB"/>
        </w:rPr>
        <w:t>FFF Management Team reported some results achieved towards the four outcomes of the programme since the beginning of Phase II in 2018</w:t>
      </w:r>
      <w:r w:rsidR="00A3377B">
        <w:rPr>
          <w:noProof/>
          <w:lang w:val="en-GB"/>
        </w:rPr>
        <w:t>.</w:t>
      </w:r>
    </w:p>
    <w:p w14:paraId="01DEC38C" w14:textId="37A1B63D" w:rsidR="00121896" w:rsidRPr="00A3377B" w:rsidRDefault="00121896" w:rsidP="00121896">
      <w:pPr>
        <w:pStyle w:val="ParagraphOED"/>
        <w:rPr>
          <w:noProof/>
          <w:lang w:val="en-GB"/>
        </w:rPr>
      </w:pPr>
      <w:r w:rsidRPr="00A3377B">
        <w:rPr>
          <w:noProof/>
          <w:lang w:val="en-GB"/>
        </w:rPr>
        <w:t xml:space="preserve">Towards </w:t>
      </w:r>
      <w:r w:rsidRPr="00A3377B">
        <w:rPr>
          <w:noProof/>
          <w:u w:val="single"/>
          <w:lang w:val="en-GB"/>
        </w:rPr>
        <w:t>Outcome 1</w:t>
      </w:r>
      <w:r w:rsidR="00A3377B">
        <w:rPr>
          <w:noProof/>
          <w:u w:val="single"/>
          <w:lang w:val="en-GB"/>
        </w:rPr>
        <w:t>,</w:t>
      </w:r>
      <w:r w:rsidRPr="00A3377B">
        <w:rPr>
          <w:noProof/>
          <w:lang w:val="en-GB"/>
        </w:rPr>
        <w:t xml:space="preserve"> progress reported in terms of policy impact:</w:t>
      </w:r>
    </w:p>
    <w:p w14:paraId="5A008AA7" w14:textId="77777777" w:rsidR="00121896" w:rsidRPr="00A3377B" w:rsidRDefault="00121896" w:rsidP="00121896">
      <w:pPr>
        <w:pStyle w:val="Paragrafoelenco"/>
        <w:numPr>
          <w:ilvl w:val="0"/>
          <w:numId w:val="24"/>
        </w:numPr>
        <w:spacing w:after="0" w:line="240" w:lineRule="auto"/>
        <w:contextualSpacing w:val="0"/>
        <w:jc w:val="both"/>
        <w:rPr>
          <w:rFonts w:ascii="Segoe UI" w:hAnsi="Segoe UI" w:cs="Segoe UI"/>
          <w:noProof/>
          <w:sz w:val="21"/>
          <w:szCs w:val="21"/>
          <w:lang w:val="en-GB"/>
        </w:rPr>
      </w:pPr>
      <w:r w:rsidRPr="00A3377B">
        <w:rPr>
          <w:rFonts w:ascii="Segoe UI" w:hAnsi="Segoe UI" w:cs="Segoe UI"/>
          <w:noProof/>
          <w:sz w:val="21"/>
          <w:szCs w:val="21"/>
          <w:lang w:val="en-GB"/>
        </w:rPr>
        <w:t xml:space="preserve">In Ecuador, the FFF supported the Minister of Environment’s Ministerial Agreement to promote bio-enterprise policies, creating enabling conditions for sustainable production at landscape scale. </w:t>
      </w:r>
    </w:p>
    <w:p w14:paraId="61D41CBC" w14:textId="77777777" w:rsidR="00121896" w:rsidRPr="00A3377B" w:rsidRDefault="00121896" w:rsidP="00121896">
      <w:pPr>
        <w:pStyle w:val="Paragrafoelenco"/>
        <w:numPr>
          <w:ilvl w:val="0"/>
          <w:numId w:val="24"/>
        </w:numPr>
        <w:spacing w:after="0" w:line="240" w:lineRule="auto"/>
        <w:contextualSpacing w:val="0"/>
        <w:jc w:val="both"/>
        <w:rPr>
          <w:rFonts w:ascii="Segoe UI" w:hAnsi="Segoe UI" w:cs="Segoe UI"/>
          <w:noProof/>
          <w:sz w:val="21"/>
          <w:szCs w:val="21"/>
          <w:lang w:val="en-GB"/>
        </w:rPr>
      </w:pPr>
      <w:r w:rsidRPr="00A3377B">
        <w:rPr>
          <w:rFonts w:ascii="Segoe UI" w:hAnsi="Segoe UI" w:cs="Segoe UI"/>
          <w:noProof/>
          <w:sz w:val="21"/>
          <w:szCs w:val="21"/>
          <w:lang w:val="en-GB"/>
        </w:rPr>
        <w:t xml:space="preserve">In Nepal, the FFF, through advocacy activities, contributed towards the creation of the Forest Act 2019. </w:t>
      </w:r>
    </w:p>
    <w:p w14:paraId="215F30A4" w14:textId="77777777" w:rsidR="00121896" w:rsidRPr="00A3377B" w:rsidRDefault="00121896" w:rsidP="00121896">
      <w:pPr>
        <w:pStyle w:val="Paragrafoelenco"/>
        <w:numPr>
          <w:ilvl w:val="0"/>
          <w:numId w:val="24"/>
        </w:numPr>
        <w:spacing w:after="0" w:line="240" w:lineRule="auto"/>
        <w:contextualSpacing w:val="0"/>
        <w:jc w:val="both"/>
        <w:rPr>
          <w:rFonts w:ascii="Segoe UI" w:hAnsi="Segoe UI" w:cs="Segoe UI"/>
          <w:noProof/>
          <w:sz w:val="21"/>
          <w:szCs w:val="21"/>
          <w:lang w:val="en-GB"/>
        </w:rPr>
      </w:pPr>
      <w:r w:rsidRPr="00A3377B">
        <w:rPr>
          <w:rFonts w:ascii="Segoe UI" w:hAnsi="Segoe UI" w:cs="Segoe UI"/>
          <w:noProof/>
          <w:sz w:val="21"/>
          <w:szCs w:val="21"/>
          <w:lang w:val="en-GB"/>
        </w:rPr>
        <w:t xml:space="preserve">In Zambia, the programme provides inputs to countries new Charcoal Regulations. </w:t>
      </w:r>
    </w:p>
    <w:p w14:paraId="5BD9BCF9" w14:textId="6465ECC5" w:rsidR="00121896" w:rsidRPr="00A3377B" w:rsidRDefault="00121896" w:rsidP="00121896">
      <w:pPr>
        <w:pStyle w:val="ParagraphOED"/>
        <w:rPr>
          <w:noProof/>
          <w:lang w:val="en-GB"/>
        </w:rPr>
      </w:pPr>
      <w:r w:rsidRPr="00A3377B">
        <w:rPr>
          <w:noProof/>
          <w:lang w:val="en-GB"/>
        </w:rPr>
        <w:t xml:space="preserve">Towards </w:t>
      </w:r>
      <w:r w:rsidRPr="00A3377B">
        <w:rPr>
          <w:noProof/>
          <w:u w:val="single"/>
          <w:lang w:val="en-GB"/>
        </w:rPr>
        <w:t>Outcome 2</w:t>
      </w:r>
      <w:r w:rsidR="00A3377B">
        <w:rPr>
          <w:noProof/>
          <w:u w:val="single"/>
          <w:lang w:val="en-GB"/>
        </w:rPr>
        <w:t>,</w:t>
      </w:r>
      <w:r w:rsidRPr="00A3377B">
        <w:rPr>
          <w:noProof/>
          <w:lang w:val="en-GB"/>
        </w:rPr>
        <w:t xml:space="preserve"> progress reported in supporting enterprises, linking them to markets and finance and establishing business incubation capacity:</w:t>
      </w:r>
    </w:p>
    <w:p w14:paraId="4B337B8A" w14:textId="77777777" w:rsidR="00121896" w:rsidRPr="00A3377B" w:rsidRDefault="00121896" w:rsidP="00121896">
      <w:pPr>
        <w:pStyle w:val="ParagraphOED"/>
        <w:numPr>
          <w:ilvl w:val="0"/>
          <w:numId w:val="25"/>
        </w:numPr>
        <w:rPr>
          <w:noProof/>
          <w:lang w:val="en-GB"/>
        </w:rPr>
      </w:pPr>
      <w:r w:rsidRPr="00A3377B">
        <w:rPr>
          <w:noProof/>
          <w:lang w:val="en-GB"/>
        </w:rPr>
        <w:t xml:space="preserve">A national team in Ghana, consisting of FFFPOs representatives from three ecological zones, is currently working on developing a business portfolio around baskets of products. </w:t>
      </w:r>
    </w:p>
    <w:p w14:paraId="11174A3B" w14:textId="0E0DBF4C" w:rsidR="00121896" w:rsidRPr="00A3377B" w:rsidRDefault="00121896" w:rsidP="00121896">
      <w:pPr>
        <w:pStyle w:val="ParagraphOED"/>
        <w:rPr>
          <w:noProof/>
          <w:lang w:val="en-GB"/>
        </w:rPr>
      </w:pPr>
      <w:r w:rsidRPr="00A3377B">
        <w:rPr>
          <w:noProof/>
          <w:lang w:val="en-GB"/>
        </w:rPr>
        <w:t xml:space="preserve">Towards </w:t>
      </w:r>
      <w:r w:rsidRPr="00A3377B">
        <w:rPr>
          <w:noProof/>
          <w:u w:val="single"/>
          <w:lang w:val="en-GB"/>
        </w:rPr>
        <w:t>Outcome 3</w:t>
      </w:r>
      <w:r w:rsidR="00A3377B">
        <w:rPr>
          <w:noProof/>
          <w:u w:val="single"/>
          <w:lang w:val="en-GB"/>
        </w:rPr>
        <w:t>,</w:t>
      </w:r>
      <w:r w:rsidRPr="00A3377B">
        <w:rPr>
          <w:noProof/>
          <w:lang w:val="en-GB"/>
        </w:rPr>
        <w:t xml:space="preserve"> progress reported in increasing the role of FFPOs towards climate resilience:</w:t>
      </w:r>
    </w:p>
    <w:p w14:paraId="45877EE4" w14:textId="59B13E98" w:rsidR="00121896" w:rsidRPr="00A3377B" w:rsidRDefault="00121896" w:rsidP="00121896">
      <w:pPr>
        <w:pStyle w:val="ParagraphOED"/>
        <w:numPr>
          <w:ilvl w:val="0"/>
          <w:numId w:val="25"/>
        </w:numPr>
        <w:rPr>
          <w:noProof/>
          <w:lang w:val="en-GB"/>
        </w:rPr>
      </w:pPr>
      <w:r w:rsidRPr="00A3377B">
        <w:rPr>
          <w:noProof/>
          <w:lang w:val="en-GB"/>
        </w:rPr>
        <w:t>As a result of a new initiative implemented around farmer-led tree and product inventory, more accurate assessments for potential carbon sequestration have been reported</w:t>
      </w:r>
      <w:r w:rsidR="00A3377B" w:rsidRPr="00A3377B">
        <w:rPr>
          <w:noProof/>
          <w:lang w:val="en-GB"/>
        </w:rPr>
        <w:t xml:space="preserve">. </w:t>
      </w:r>
      <w:r w:rsidR="00A3377B">
        <w:rPr>
          <w:noProof/>
          <w:lang w:val="en-GB"/>
        </w:rPr>
        <w:t>S</w:t>
      </w:r>
      <w:r w:rsidR="00A3377B" w:rsidRPr="00A3377B">
        <w:rPr>
          <w:noProof/>
          <w:lang w:val="en-GB"/>
        </w:rPr>
        <w:t xml:space="preserve">ome organizations also reported the </w:t>
      </w:r>
      <w:r w:rsidRPr="00A3377B">
        <w:rPr>
          <w:noProof/>
          <w:lang w:val="en-GB"/>
        </w:rPr>
        <w:t xml:space="preserve">total numbers of trees.  </w:t>
      </w:r>
    </w:p>
    <w:p w14:paraId="7A1BD946" w14:textId="77777777" w:rsidR="00121896" w:rsidRPr="00A3377B" w:rsidRDefault="00121896" w:rsidP="00121896">
      <w:pPr>
        <w:pStyle w:val="ParagraphOED"/>
        <w:rPr>
          <w:noProof/>
          <w:lang w:val="en-GB"/>
        </w:rPr>
      </w:pPr>
      <w:r w:rsidRPr="00A3377B">
        <w:rPr>
          <w:noProof/>
          <w:lang w:val="en-GB"/>
        </w:rPr>
        <w:t xml:space="preserve">Towards </w:t>
      </w:r>
      <w:r w:rsidRPr="00A3377B">
        <w:rPr>
          <w:noProof/>
          <w:u w:val="single"/>
          <w:lang w:val="en-GB"/>
        </w:rPr>
        <w:t>Outcome 4</w:t>
      </w:r>
      <w:r w:rsidRPr="00A3377B">
        <w:rPr>
          <w:noProof/>
          <w:lang w:val="en-GB"/>
        </w:rPr>
        <w:t>: progress reported towards increasing access to social and cultural services:</w:t>
      </w:r>
    </w:p>
    <w:p w14:paraId="196B5A94" w14:textId="77777777" w:rsidR="00121896" w:rsidRPr="00A3377B" w:rsidRDefault="00121896" w:rsidP="00121896">
      <w:pPr>
        <w:pStyle w:val="ParagraphOED"/>
        <w:numPr>
          <w:ilvl w:val="0"/>
          <w:numId w:val="25"/>
        </w:numPr>
        <w:rPr>
          <w:noProof/>
          <w:lang w:val="en-GB"/>
        </w:rPr>
      </w:pPr>
      <w:r w:rsidRPr="00A3377B">
        <w:rPr>
          <w:noProof/>
          <w:lang w:val="en-GB"/>
        </w:rPr>
        <w:t>In 2019, 4 FFPOs developed outreach and communication plans on relevant issues to their members; for example, the Federation of Community Producers Organization of Nepal organized a national 16-day campaign against gender-based violence.</w:t>
      </w:r>
    </w:p>
    <w:p w14:paraId="467E94E4" w14:textId="77777777" w:rsidR="00121896" w:rsidRPr="00A3377B" w:rsidRDefault="00121896" w:rsidP="00121896">
      <w:pPr>
        <w:pStyle w:val="ParagraphOED"/>
        <w:rPr>
          <w:noProof/>
          <w:lang w:val="en-GB"/>
        </w:rPr>
      </w:pPr>
      <w:r w:rsidRPr="00A3377B">
        <w:rPr>
          <w:noProof/>
          <w:lang w:val="en-GB"/>
        </w:rPr>
        <w:t xml:space="preserve">Finally, in the course of 2019-20, the FFF team reported to have provided support through key apex FFPOs to smaller FFPOs in nine countries: </w:t>
      </w:r>
    </w:p>
    <w:p w14:paraId="0122C05B" w14:textId="77777777" w:rsidR="00121896" w:rsidRPr="00A3377B" w:rsidRDefault="00121896" w:rsidP="00121896">
      <w:pPr>
        <w:pStyle w:val="Paragrafoelenco"/>
        <w:numPr>
          <w:ilvl w:val="0"/>
          <w:numId w:val="24"/>
        </w:numPr>
        <w:jc w:val="both"/>
        <w:rPr>
          <w:rFonts w:ascii="Segoe UI" w:hAnsi="Segoe UI" w:cs="Segoe UI"/>
          <w:noProof/>
          <w:sz w:val="21"/>
          <w:szCs w:val="21"/>
          <w:lang w:val="en-GB"/>
        </w:rPr>
      </w:pPr>
      <w:r w:rsidRPr="00A3377B">
        <w:rPr>
          <w:rFonts w:ascii="Segoe UI" w:hAnsi="Segoe UI" w:cs="Segoe UI"/>
          <w:noProof/>
          <w:sz w:val="21"/>
          <w:szCs w:val="21"/>
          <w:lang w:val="en-GB"/>
        </w:rPr>
        <w:t xml:space="preserve">400 forest and farm producer organizations provided direct support to over 350,000 members (30% women and 30,000 youth, in Ghana) and indirect support to an aggregate of 25 million members. </w:t>
      </w:r>
    </w:p>
    <w:p w14:paraId="2D3A0826" w14:textId="77777777" w:rsidR="00121896" w:rsidRPr="00A3377B" w:rsidRDefault="00121896" w:rsidP="00121896">
      <w:pPr>
        <w:pStyle w:val="Paragrafoelenco"/>
        <w:numPr>
          <w:ilvl w:val="0"/>
          <w:numId w:val="24"/>
        </w:numPr>
        <w:jc w:val="both"/>
        <w:rPr>
          <w:rFonts w:ascii="Segoe UI" w:hAnsi="Segoe UI" w:cs="Segoe UI"/>
          <w:noProof/>
          <w:sz w:val="21"/>
          <w:szCs w:val="21"/>
          <w:lang w:val="en-GB"/>
        </w:rPr>
      </w:pPr>
      <w:r w:rsidRPr="00A3377B">
        <w:rPr>
          <w:rFonts w:ascii="Segoe UI" w:hAnsi="Segoe UI" w:cs="Segoe UI"/>
          <w:noProof/>
          <w:sz w:val="21"/>
          <w:szCs w:val="21"/>
          <w:lang w:val="en-GB"/>
        </w:rPr>
        <w:t xml:space="preserve">Three regional and one global FFPO (with over 25 million members in total) have been supported to strengthen the role of women, youth and agroforestry systems in almost 30 additional countries. </w:t>
      </w:r>
    </w:p>
    <w:p w14:paraId="7317C2D8" w14:textId="301BD21F" w:rsidR="00F53C6A" w:rsidRPr="00A3377B" w:rsidRDefault="00121896" w:rsidP="00B23937">
      <w:pPr>
        <w:pStyle w:val="Paragrafoelenco"/>
        <w:numPr>
          <w:ilvl w:val="0"/>
          <w:numId w:val="24"/>
        </w:numPr>
        <w:jc w:val="both"/>
        <w:rPr>
          <w:rFonts w:ascii="Segoe UI" w:hAnsi="Segoe UI" w:cs="Segoe UI"/>
          <w:noProof/>
          <w:sz w:val="21"/>
          <w:szCs w:val="21"/>
          <w:lang w:val="en-GB"/>
        </w:rPr>
      </w:pPr>
      <w:r w:rsidRPr="00A3377B">
        <w:rPr>
          <w:rFonts w:ascii="Segoe UI" w:hAnsi="Segoe UI" w:cs="Segoe UI"/>
          <w:noProof/>
          <w:sz w:val="21"/>
          <w:szCs w:val="21"/>
          <w:lang w:val="en-GB"/>
        </w:rPr>
        <w:t>FFPO partners are collectively managing more than 12.3 million h</w:t>
      </w:r>
      <w:ins w:id="24" w:author="Anna Bolin" w:date="2020-07-30T09:13:00Z">
        <w:r w:rsidR="00BE1FD9">
          <w:rPr>
            <w:rFonts w:ascii="Segoe UI" w:hAnsi="Segoe UI" w:cs="Segoe UI"/>
            <w:noProof/>
            <w:sz w:val="21"/>
            <w:szCs w:val="21"/>
            <w:lang w:val="en-GB"/>
          </w:rPr>
          <w:t>ectare</w:t>
        </w:r>
      </w:ins>
      <w:del w:id="25" w:author="Anna Bolin" w:date="2020-07-30T09:13:00Z">
        <w:r w:rsidRPr="00A3377B" w:rsidDel="00BE1FD9">
          <w:rPr>
            <w:rFonts w:ascii="Segoe UI" w:hAnsi="Segoe UI" w:cs="Segoe UI"/>
            <w:noProof/>
            <w:sz w:val="21"/>
            <w:szCs w:val="21"/>
            <w:lang w:val="en-GB"/>
          </w:rPr>
          <w:delText>a</w:delText>
        </w:r>
      </w:del>
      <w:r w:rsidRPr="00A3377B">
        <w:rPr>
          <w:rFonts w:ascii="Segoe UI" w:hAnsi="Segoe UI" w:cs="Segoe UI"/>
          <w:noProof/>
          <w:sz w:val="21"/>
          <w:szCs w:val="21"/>
          <w:lang w:val="en-GB"/>
        </w:rPr>
        <w:t>s of natural forests and farm forestry plantations.</w:t>
      </w:r>
    </w:p>
    <w:p w14:paraId="03BEA556" w14:textId="4C5BD2EF" w:rsidR="00C44EE8" w:rsidRPr="00A3377B" w:rsidRDefault="00C44EE8" w:rsidP="00F05B1F">
      <w:pPr>
        <w:pStyle w:val="Titolo1"/>
        <w:rPr>
          <w:rFonts w:ascii="Segoe UI" w:hAnsi="Segoe UI"/>
          <w:noProof/>
          <w:sz w:val="28"/>
          <w:szCs w:val="28"/>
          <w:lang w:val="en-GB"/>
        </w:rPr>
      </w:pPr>
      <w:bookmarkStart w:id="26" w:name="_Toc428532618"/>
      <w:bookmarkStart w:id="27" w:name="_Toc433192652"/>
      <w:bookmarkStart w:id="28" w:name="_Toc514230775"/>
      <w:bookmarkStart w:id="29" w:name="_Toc46249681"/>
      <w:bookmarkEnd w:id="2"/>
      <w:bookmarkEnd w:id="3"/>
      <w:r w:rsidRPr="00A3377B">
        <w:rPr>
          <w:rFonts w:ascii="Segoe UI" w:hAnsi="Segoe UI"/>
          <w:noProof/>
          <w:sz w:val="28"/>
          <w:szCs w:val="28"/>
          <w:lang w:val="en-GB"/>
        </w:rPr>
        <w:t xml:space="preserve">Evaluation </w:t>
      </w:r>
      <w:bookmarkEnd w:id="26"/>
      <w:bookmarkEnd w:id="27"/>
      <w:r w:rsidRPr="00A3377B">
        <w:rPr>
          <w:rFonts w:ascii="Segoe UI" w:hAnsi="Segoe UI"/>
          <w:noProof/>
          <w:sz w:val="28"/>
          <w:szCs w:val="28"/>
          <w:lang w:val="en-GB"/>
        </w:rPr>
        <w:t>purpose</w:t>
      </w:r>
      <w:bookmarkEnd w:id="28"/>
      <w:r w:rsidR="006C0EB6" w:rsidRPr="00A3377B">
        <w:rPr>
          <w:rFonts w:ascii="Segoe UI" w:hAnsi="Segoe UI"/>
          <w:noProof/>
          <w:sz w:val="28"/>
          <w:szCs w:val="28"/>
          <w:lang w:val="en-GB"/>
        </w:rPr>
        <w:t xml:space="preserve"> </w:t>
      </w:r>
      <w:r w:rsidR="0000325B" w:rsidRPr="00A3377B">
        <w:rPr>
          <w:rFonts w:ascii="Segoe UI" w:hAnsi="Segoe UI"/>
          <w:noProof/>
          <w:sz w:val="28"/>
          <w:szCs w:val="28"/>
          <w:lang w:val="en-GB"/>
        </w:rPr>
        <w:t>and intended users</w:t>
      </w:r>
      <w:bookmarkEnd w:id="29"/>
    </w:p>
    <w:p w14:paraId="2738F422" w14:textId="0A5FF71D" w:rsidR="00253F1E" w:rsidRPr="00A3377B" w:rsidDel="00BA5745" w:rsidRDefault="00253F1E" w:rsidP="00F05B1F">
      <w:pPr>
        <w:pStyle w:val="ParagraphOED"/>
        <w:rPr>
          <w:del w:id="30" w:author="Anna Bolin" w:date="2020-07-30T09:16:00Z"/>
          <w:noProof/>
          <w:lang w:val="en-GB"/>
        </w:rPr>
      </w:pPr>
      <w:r w:rsidRPr="00A3377B">
        <w:rPr>
          <w:noProof/>
          <w:lang w:val="en-GB"/>
        </w:rPr>
        <w:t>The Mid-Term Evaluation is included in the FFF Phase II Programme Document and Financing Agreements to review efficiency and effectiveness of implementation in terms of achieving programme objective, outcomes and delivering outputs.</w:t>
      </w:r>
      <w:ins w:id="31" w:author="Anna Bolin" w:date="2020-07-30T09:16:00Z">
        <w:r w:rsidR="00BA5745">
          <w:rPr>
            <w:noProof/>
            <w:lang w:val="en-GB"/>
          </w:rPr>
          <w:t xml:space="preserve"> </w:t>
        </w:r>
      </w:ins>
    </w:p>
    <w:p w14:paraId="30EC5FB3" w14:textId="6800132E" w:rsidR="00BA5745" w:rsidRPr="00BA5745" w:rsidRDefault="00253F1E" w:rsidP="00BA5745">
      <w:pPr>
        <w:pStyle w:val="ParagraphOED"/>
        <w:rPr>
          <w:ins w:id="32" w:author="Anna Bolin" w:date="2020-07-30T09:15:00Z"/>
          <w:noProof/>
          <w:lang w:val="en-GB"/>
        </w:rPr>
      </w:pPr>
      <w:r w:rsidRPr="00BA5745">
        <w:rPr>
          <w:noProof/>
          <w:lang w:val="en-GB"/>
          <w:rPrChange w:id="33" w:author="Anna Bolin" w:date="2020-07-30T09:16:00Z">
            <w:rPr>
              <w:noProof/>
            </w:rPr>
          </w:rPrChange>
        </w:rPr>
        <w:t>The purpose of the Mid-Term Evaluation is to</w:t>
      </w:r>
      <w:ins w:id="34" w:author="Anna Bolin" w:date="2020-07-30T09:17:00Z">
        <w:r w:rsidR="00BA5745">
          <w:rPr>
            <w:noProof/>
            <w:lang w:val="en-GB"/>
          </w:rPr>
          <w:t>: i)</w:t>
        </w:r>
      </w:ins>
      <w:r w:rsidRPr="00BA5745">
        <w:rPr>
          <w:noProof/>
          <w:lang w:val="en-GB"/>
          <w:rPrChange w:id="35" w:author="Anna Bolin" w:date="2020-07-30T09:16:00Z">
            <w:rPr>
              <w:noProof/>
            </w:rPr>
          </w:rPrChange>
        </w:rPr>
        <w:t xml:space="preserve"> inform the FFF Steering Committee, the Programme Management Team, resource partners and other stakeholders about</w:t>
      </w:r>
      <w:ins w:id="36" w:author="Anna Bolin" w:date="2020-07-30T09:17:00Z">
        <w:r w:rsidR="00BA5745">
          <w:rPr>
            <w:noProof/>
            <w:lang w:val="en-GB"/>
          </w:rPr>
          <w:t xml:space="preserve"> </w:t>
        </w:r>
      </w:ins>
      <w:del w:id="37" w:author="Anna Bolin" w:date="2020-07-30T09:17:00Z">
        <w:r w:rsidRPr="00BA5745" w:rsidDel="00BA5745">
          <w:rPr>
            <w:noProof/>
            <w:lang w:val="en-GB"/>
            <w:rPrChange w:id="38" w:author="Anna Bolin" w:date="2020-07-30T09:16:00Z">
              <w:rPr>
                <w:noProof/>
              </w:rPr>
            </w:rPrChange>
          </w:rPr>
          <w:delText xml:space="preserve"> </w:delText>
        </w:r>
      </w:del>
      <w:r w:rsidRPr="00BA5745">
        <w:rPr>
          <w:noProof/>
          <w:lang w:val="en-GB"/>
          <w:rPrChange w:id="39" w:author="Anna Bolin" w:date="2020-07-30T09:16:00Z">
            <w:rPr>
              <w:noProof/>
            </w:rPr>
          </w:rPrChange>
        </w:rPr>
        <w:t>the programme’s progress and performance towards attaining the expected outputs and outcomes</w:t>
      </w:r>
      <w:ins w:id="40" w:author="Anna Bolin" w:date="2020-07-30T09:15:00Z">
        <w:r w:rsidR="00BA5745" w:rsidRPr="00BA5745">
          <w:rPr>
            <w:noProof/>
            <w:lang w:val="en-GB"/>
            <w:rPrChange w:id="41" w:author="Anna Bolin" w:date="2020-07-30T09:16:00Z">
              <w:rPr>
                <w:noProof/>
              </w:rPr>
            </w:rPrChange>
          </w:rPr>
          <w:t xml:space="preserve">; ii) </w:t>
        </w:r>
      </w:ins>
      <w:ins w:id="42" w:author="Anna Bolin" w:date="2020-07-30T09:17:00Z">
        <w:r w:rsidR="00BA5745">
          <w:rPr>
            <w:noProof/>
            <w:lang w:val="en-GB"/>
          </w:rPr>
          <w:t>i</w:t>
        </w:r>
      </w:ins>
      <w:ins w:id="43" w:author="Anna Bolin" w:date="2020-07-30T09:15:00Z">
        <w:r w:rsidR="00BA5745" w:rsidRPr="00BA5745">
          <w:rPr>
            <w:noProof/>
            <w:lang w:val="en-GB"/>
          </w:rPr>
          <w:t xml:space="preserve">dentify or confirm hard numbers– of people and </w:t>
        </w:r>
      </w:ins>
      <w:ins w:id="44" w:author="Anna Bolin" w:date="2020-07-30T10:35:00Z">
        <w:r w:rsidR="00081BA7">
          <w:rPr>
            <w:noProof/>
            <w:lang w:val="en-GB"/>
          </w:rPr>
          <w:t>FFPO’s</w:t>
        </w:r>
      </w:ins>
      <w:ins w:id="45" w:author="Anna Bolin" w:date="2020-07-30T09:15:00Z">
        <w:r w:rsidR="00BA5745" w:rsidRPr="00BA5745">
          <w:rPr>
            <w:noProof/>
            <w:lang w:val="en-GB"/>
          </w:rPr>
          <w:t xml:space="preserve">, trees and hectares, </w:t>
        </w:r>
      </w:ins>
      <w:ins w:id="46" w:author="Anna Bolin" w:date="2020-07-30T09:18:00Z">
        <w:r w:rsidR="00BA5745">
          <w:rPr>
            <w:noProof/>
            <w:lang w:val="en-GB"/>
          </w:rPr>
          <w:t xml:space="preserve">and investment </w:t>
        </w:r>
      </w:ins>
      <w:ins w:id="47" w:author="Anna Bolin" w:date="2020-07-30T09:15:00Z">
        <w:r w:rsidR="00BA5745" w:rsidRPr="00BA5745">
          <w:rPr>
            <w:noProof/>
            <w:lang w:val="en-GB"/>
          </w:rPr>
          <w:t xml:space="preserve">– </w:t>
        </w:r>
      </w:ins>
      <w:ins w:id="48" w:author="Anna Bolin" w:date="2020-07-30T10:36:00Z">
        <w:r w:rsidR="00081BA7">
          <w:rPr>
            <w:noProof/>
            <w:lang w:val="en-GB"/>
          </w:rPr>
          <w:t xml:space="preserve">in order to demonstrate </w:t>
        </w:r>
      </w:ins>
      <w:ins w:id="49" w:author="Anna Bolin" w:date="2020-07-30T09:15:00Z">
        <w:r w:rsidR="00BA5745" w:rsidRPr="00BA5745">
          <w:rPr>
            <w:noProof/>
            <w:lang w:val="en-GB"/>
          </w:rPr>
          <w:t>the impact and value for money of FFF work</w:t>
        </w:r>
      </w:ins>
      <w:ins w:id="50" w:author="Anna Bolin" w:date="2020-07-30T09:16:00Z">
        <w:r w:rsidR="00BA5745">
          <w:rPr>
            <w:noProof/>
            <w:lang w:val="en-GB"/>
          </w:rPr>
          <w:t xml:space="preserve">; iii) </w:t>
        </w:r>
      </w:ins>
      <w:ins w:id="51" w:author="Anna Bolin" w:date="2020-07-30T09:19:00Z">
        <w:r w:rsidR="00BA5745">
          <w:rPr>
            <w:noProof/>
            <w:lang w:val="en-GB"/>
          </w:rPr>
          <w:t>a</w:t>
        </w:r>
      </w:ins>
      <w:ins w:id="52" w:author="Anna Bolin" w:date="2020-07-30T09:15:00Z">
        <w:r w:rsidR="00BA5745" w:rsidRPr="00BA5745">
          <w:rPr>
            <w:noProof/>
            <w:lang w:val="en-GB"/>
          </w:rPr>
          <w:t>ssess future strategy and options against changing contexts</w:t>
        </w:r>
      </w:ins>
      <w:ins w:id="53" w:author="Anna Bolin" w:date="2020-07-30T09:20:00Z">
        <w:r w:rsidR="00BA5745">
          <w:rPr>
            <w:noProof/>
            <w:lang w:val="en-GB"/>
          </w:rPr>
          <w:t xml:space="preserve"> (e.g. caused by COVID-19)</w:t>
        </w:r>
      </w:ins>
      <w:ins w:id="54" w:author="Anna Bolin" w:date="2020-07-30T09:19:00Z">
        <w:r w:rsidR="00BA5745">
          <w:rPr>
            <w:noProof/>
            <w:lang w:val="en-GB"/>
          </w:rPr>
          <w:t xml:space="preserve">, including the </w:t>
        </w:r>
      </w:ins>
      <w:ins w:id="55" w:author="Anna Bolin" w:date="2020-07-30T09:15:00Z">
        <w:r w:rsidR="00BA5745" w:rsidRPr="00BA5745">
          <w:rPr>
            <w:noProof/>
            <w:lang w:val="en-GB"/>
          </w:rPr>
          <w:t>identif</w:t>
        </w:r>
      </w:ins>
      <w:ins w:id="56" w:author="Anna Bolin" w:date="2020-07-30T09:19:00Z">
        <w:r w:rsidR="00BA5745">
          <w:rPr>
            <w:noProof/>
            <w:lang w:val="en-GB"/>
          </w:rPr>
          <w:t xml:space="preserve">ication of </w:t>
        </w:r>
      </w:ins>
      <w:ins w:id="57" w:author="Anna Bolin" w:date="2020-07-30T09:15:00Z">
        <w:r w:rsidR="00BA5745" w:rsidRPr="00BA5745">
          <w:rPr>
            <w:noProof/>
            <w:lang w:val="en-GB"/>
          </w:rPr>
          <w:t>key changes, new ideas and course corrections</w:t>
        </w:r>
      </w:ins>
      <w:ins w:id="58" w:author="Anna Bolin" w:date="2020-07-30T09:19:00Z">
        <w:r w:rsidR="00BA5745">
          <w:rPr>
            <w:noProof/>
            <w:lang w:val="en-GB"/>
          </w:rPr>
          <w:t>.</w:t>
        </w:r>
      </w:ins>
      <w:ins w:id="59" w:author="Anna Bolin" w:date="2020-07-30T09:15:00Z">
        <w:r w:rsidR="00BA5745" w:rsidRPr="00BA5745">
          <w:rPr>
            <w:noProof/>
            <w:lang w:val="en-GB"/>
          </w:rPr>
          <w:t xml:space="preserve"> </w:t>
        </w:r>
      </w:ins>
    </w:p>
    <w:p w14:paraId="4EFA8B40" w14:textId="77201C75" w:rsidR="00253F1E" w:rsidRPr="00A3377B" w:rsidRDefault="00253F1E" w:rsidP="00F05B1F">
      <w:pPr>
        <w:pStyle w:val="ParagraphOED"/>
        <w:rPr>
          <w:noProof/>
          <w:lang w:val="en-GB"/>
        </w:rPr>
      </w:pPr>
      <w:del w:id="60" w:author="Anna Bolin" w:date="2020-07-30T09:16:00Z">
        <w:r w:rsidRPr="00A3377B" w:rsidDel="00BA5745">
          <w:rPr>
            <w:noProof/>
            <w:lang w:val="en-GB"/>
          </w:rPr>
          <w:delText xml:space="preserve">. </w:delText>
        </w:r>
      </w:del>
      <w:r w:rsidRPr="00A3377B">
        <w:rPr>
          <w:noProof/>
          <w:lang w:val="en-GB"/>
        </w:rPr>
        <w:t xml:space="preserve">The intention is therefore to evaluate the programme for both planning purposes as well as to inform the multi donor fund of progress to date. The Mid-Term Evaluation is expected to bring valuable external reflections to help strengthen the programme, and to validate and complement the M&amp;L system of the project through an adaptive management modality.  </w:t>
      </w:r>
    </w:p>
    <w:p w14:paraId="78DD424E" w14:textId="79B7F99B" w:rsidR="00253F1E" w:rsidRPr="00A3377B" w:rsidRDefault="00253F1E" w:rsidP="00F05B1F">
      <w:pPr>
        <w:pStyle w:val="ParagraphOED"/>
        <w:rPr>
          <w:noProof/>
          <w:lang w:val="en-GB"/>
        </w:rPr>
      </w:pPr>
      <w:r w:rsidRPr="00A3377B">
        <w:rPr>
          <w:noProof/>
          <w:lang w:val="en-GB"/>
        </w:rPr>
        <w:t xml:space="preserve">The evaluation will draw specific conclusions and formulate recommendations for any necessary further action by the Steering Committee, the Project Management Team and other international and in-country FFF parties. The evaluation may also identify specific good practices and lessons to be learned for the formulation and execution of other similar projects that address forestry governance or/and utilizing a small grant scheme. The evaluation may contribute to identify corrective actions if necessary and provide learning to be incorporated in improved programming and future work. </w:t>
      </w:r>
    </w:p>
    <w:p w14:paraId="21EFA6E5" w14:textId="689F5A5C" w:rsidR="0000325B" w:rsidRPr="00A3377B" w:rsidRDefault="0000325B" w:rsidP="00F05B1F">
      <w:pPr>
        <w:pStyle w:val="ParagraphOED"/>
        <w:rPr>
          <w:noProof/>
          <w:lang w:val="en-GB"/>
        </w:rPr>
      </w:pPr>
      <w:r w:rsidRPr="00A3377B">
        <w:rPr>
          <w:noProof/>
          <w:lang w:val="en-GB"/>
        </w:rPr>
        <w:t xml:space="preserve">The primary </w:t>
      </w:r>
      <w:r w:rsidR="00B23937" w:rsidRPr="00A3377B">
        <w:rPr>
          <w:noProof/>
          <w:lang w:val="en-GB"/>
        </w:rPr>
        <w:t xml:space="preserve">evaluation stakeholders and </w:t>
      </w:r>
      <w:r w:rsidRPr="00A3377B">
        <w:rPr>
          <w:noProof/>
          <w:lang w:val="en-GB"/>
        </w:rPr>
        <w:t>intended users of the Mid-Term Evalution</w:t>
      </w:r>
      <w:r w:rsidR="00B854E2" w:rsidRPr="00A3377B">
        <w:rPr>
          <w:noProof/>
          <w:lang w:val="en-GB"/>
        </w:rPr>
        <w:t xml:space="preserve"> are</w:t>
      </w:r>
      <w:r w:rsidR="00B23937" w:rsidRPr="00A3377B">
        <w:rPr>
          <w:rStyle w:val="Rimandonotaapidipagina"/>
          <w:noProof/>
          <w:lang w:val="en-GB"/>
        </w:rPr>
        <w:t xml:space="preserve"> </w:t>
      </w:r>
      <w:r w:rsidR="00B23937" w:rsidRPr="00A3377B">
        <w:rPr>
          <w:noProof/>
          <w:lang w:val="en-GB"/>
        </w:rPr>
        <w:t>summarized in the table below:</w:t>
      </w:r>
    </w:p>
    <w:p w14:paraId="445A7628" w14:textId="2DEE89A1" w:rsidR="00B23937" w:rsidRPr="00343AD0" w:rsidRDefault="00B23937" w:rsidP="00B23937">
      <w:pPr>
        <w:pStyle w:val="Didascalia"/>
        <w:rPr>
          <w:rFonts w:ascii="Segoe UI" w:hAnsi="Segoe UI" w:cs="Segoe UI"/>
          <w:b/>
          <w:i w:val="0"/>
          <w:noProof/>
          <w:lang w:val="en-GB"/>
        </w:rPr>
      </w:pPr>
      <w:r w:rsidRPr="00343AD0">
        <w:rPr>
          <w:rFonts w:ascii="Segoe UI" w:hAnsi="Segoe UI" w:cs="Segoe UI"/>
          <w:b/>
          <w:i w:val="0"/>
          <w:noProof/>
          <w:lang w:val="en-GB"/>
        </w:rPr>
        <w:t xml:space="preserve">Table </w:t>
      </w:r>
      <w:r w:rsidRPr="00343AD0">
        <w:rPr>
          <w:rFonts w:ascii="Segoe UI" w:hAnsi="Segoe UI" w:cs="Segoe UI"/>
          <w:b/>
          <w:i w:val="0"/>
          <w:noProof/>
          <w:lang w:val="en-GB"/>
        </w:rPr>
        <w:fldChar w:fldCharType="begin"/>
      </w:r>
      <w:r w:rsidRPr="00343AD0">
        <w:rPr>
          <w:rFonts w:ascii="Segoe UI" w:hAnsi="Segoe UI" w:cs="Segoe UI"/>
          <w:b/>
          <w:i w:val="0"/>
          <w:noProof/>
          <w:lang w:val="en-GB"/>
        </w:rPr>
        <w:instrText xml:space="preserve"> SEQ Table \* ARABIC </w:instrText>
      </w:r>
      <w:r w:rsidRPr="00343AD0">
        <w:rPr>
          <w:rFonts w:ascii="Segoe UI" w:hAnsi="Segoe UI" w:cs="Segoe UI"/>
          <w:b/>
          <w:i w:val="0"/>
          <w:noProof/>
          <w:lang w:val="en-GB"/>
        </w:rPr>
        <w:fldChar w:fldCharType="separate"/>
      </w:r>
      <w:r w:rsidRPr="00343AD0">
        <w:rPr>
          <w:rFonts w:ascii="Segoe UI" w:hAnsi="Segoe UI" w:cs="Segoe UI"/>
          <w:b/>
          <w:i w:val="0"/>
          <w:noProof/>
          <w:lang w:val="en-GB"/>
        </w:rPr>
        <w:t>1</w:t>
      </w:r>
      <w:r w:rsidRPr="00343AD0">
        <w:rPr>
          <w:rFonts w:ascii="Segoe UI" w:hAnsi="Segoe UI" w:cs="Segoe UI"/>
          <w:b/>
          <w:i w:val="0"/>
          <w:noProof/>
          <w:lang w:val="en-GB"/>
        </w:rPr>
        <w:fldChar w:fldCharType="end"/>
      </w:r>
      <w:r w:rsidRPr="00343AD0">
        <w:rPr>
          <w:rFonts w:ascii="Segoe UI" w:hAnsi="Segoe UI" w:cs="Segoe UI"/>
          <w:b/>
          <w:i w:val="0"/>
          <w:noProof/>
          <w:lang w:val="en-GB"/>
        </w:rPr>
        <w:t>: Main Stakeholders</w:t>
      </w:r>
    </w:p>
    <w:tbl>
      <w:tblPr>
        <w:tblStyle w:val="Grigliatabella"/>
        <w:tblW w:w="0" w:type="auto"/>
        <w:tblLook w:val="04A0" w:firstRow="1" w:lastRow="0" w:firstColumn="1" w:lastColumn="0" w:noHBand="0" w:noVBand="1"/>
      </w:tblPr>
      <w:tblGrid>
        <w:gridCol w:w="2966"/>
        <w:gridCol w:w="6384"/>
      </w:tblGrid>
      <w:tr w:rsidR="00B23937" w:rsidRPr="00A3377B" w14:paraId="4D4AEFE3" w14:textId="77777777" w:rsidTr="00343AD0">
        <w:tc>
          <w:tcPr>
            <w:tcW w:w="0" w:type="auto"/>
            <w:shd w:val="clear" w:color="auto" w:fill="E7E6E6" w:themeFill="background2"/>
          </w:tcPr>
          <w:p w14:paraId="65509DA7" w14:textId="77777777" w:rsidR="00B23937" w:rsidRPr="00A3377B" w:rsidRDefault="00B23937" w:rsidP="00EF4269">
            <w:pPr>
              <w:rPr>
                <w:rFonts w:ascii="Segoe UI" w:hAnsi="Segoe UI" w:cs="Segoe UI"/>
                <w:b/>
                <w:bCs/>
                <w:noProof/>
                <w:lang w:val="en-GB"/>
              </w:rPr>
            </w:pPr>
            <w:r w:rsidRPr="00A3377B">
              <w:rPr>
                <w:rFonts w:ascii="Segoe UI" w:hAnsi="Segoe UI" w:cs="Segoe UI"/>
                <w:b/>
                <w:bCs/>
                <w:noProof/>
                <w:lang w:val="en-GB"/>
              </w:rPr>
              <w:t xml:space="preserve">Stakeholder </w:t>
            </w:r>
          </w:p>
        </w:tc>
        <w:tc>
          <w:tcPr>
            <w:tcW w:w="0" w:type="auto"/>
            <w:shd w:val="clear" w:color="auto" w:fill="E7E6E6" w:themeFill="background2"/>
          </w:tcPr>
          <w:p w14:paraId="60BCFD36" w14:textId="77777777" w:rsidR="00B23937" w:rsidRPr="00A3377B" w:rsidRDefault="00B23937" w:rsidP="00EF4269">
            <w:pPr>
              <w:rPr>
                <w:rFonts w:ascii="Segoe UI" w:hAnsi="Segoe UI" w:cs="Segoe UI"/>
                <w:b/>
                <w:bCs/>
                <w:noProof/>
                <w:lang w:val="en-GB"/>
              </w:rPr>
            </w:pPr>
            <w:r w:rsidRPr="00A3377B">
              <w:rPr>
                <w:rFonts w:ascii="Segoe UI" w:hAnsi="Segoe UI" w:cs="Segoe UI"/>
                <w:b/>
                <w:bCs/>
                <w:noProof/>
                <w:lang w:val="en-GB"/>
              </w:rPr>
              <w:t>Interest and role in the evaluation</w:t>
            </w:r>
          </w:p>
        </w:tc>
      </w:tr>
      <w:tr w:rsidR="00B23937" w:rsidRPr="00A3377B" w14:paraId="0CFF81E1" w14:textId="77777777" w:rsidTr="00343AD0">
        <w:tc>
          <w:tcPr>
            <w:tcW w:w="0" w:type="auto"/>
          </w:tcPr>
          <w:p w14:paraId="4EE1A730" w14:textId="77777777" w:rsidR="00B23937" w:rsidRPr="00A3377B" w:rsidRDefault="00B23937" w:rsidP="00EF4269">
            <w:pPr>
              <w:rPr>
                <w:rFonts w:ascii="Segoe UI" w:hAnsi="Segoe UI" w:cs="Segoe UI"/>
                <w:noProof/>
                <w:lang w:val="en-GB"/>
              </w:rPr>
            </w:pPr>
            <w:r w:rsidRPr="00A3377B">
              <w:rPr>
                <w:rFonts w:ascii="Segoe UI" w:hAnsi="Segoe UI" w:cs="Segoe UI"/>
                <w:noProof/>
                <w:lang w:val="en-GB"/>
              </w:rPr>
              <w:t xml:space="preserve">Donors (Donors Support Group) </w:t>
            </w:r>
          </w:p>
        </w:tc>
        <w:tc>
          <w:tcPr>
            <w:tcW w:w="0" w:type="auto"/>
          </w:tcPr>
          <w:p w14:paraId="41D7C078" w14:textId="77777777" w:rsidR="00B23937" w:rsidRPr="00A3377B" w:rsidRDefault="00B23937" w:rsidP="00343AD0">
            <w:pPr>
              <w:jc w:val="both"/>
              <w:rPr>
                <w:rFonts w:ascii="Segoe UI" w:hAnsi="Segoe UI" w:cs="Segoe UI"/>
                <w:noProof/>
                <w:lang w:val="en-GB"/>
              </w:rPr>
            </w:pPr>
            <w:r w:rsidRPr="00A3377B">
              <w:rPr>
                <w:rFonts w:ascii="Segoe UI" w:hAnsi="Segoe UI" w:cs="Segoe UI"/>
                <w:noProof/>
                <w:lang w:val="en-GB"/>
              </w:rPr>
              <w:t xml:space="preserve">Multi donor fund donors have an interest in learning about the programme’s Second Phase progress and results achieved, through an independent process. The evaluation team will seek to engage with representatives of the multi-donors fund throughout the process. </w:t>
            </w:r>
          </w:p>
        </w:tc>
      </w:tr>
      <w:tr w:rsidR="00B23937" w:rsidRPr="00A3377B" w14:paraId="459919D9" w14:textId="77777777" w:rsidTr="00343AD0">
        <w:tc>
          <w:tcPr>
            <w:tcW w:w="0" w:type="auto"/>
          </w:tcPr>
          <w:p w14:paraId="412656C0" w14:textId="77777777" w:rsidR="00B23937" w:rsidRPr="00A3377B" w:rsidRDefault="00B23937" w:rsidP="00EF4269">
            <w:pPr>
              <w:rPr>
                <w:rFonts w:ascii="Segoe UI" w:hAnsi="Segoe UI" w:cs="Segoe UI"/>
                <w:noProof/>
                <w:lang w:val="en-GB"/>
              </w:rPr>
            </w:pPr>
            <w:r w:rsidRPr="00A3377B">
              <w:rPr>
                <w:rFonts w:ascii="Segoe UI" w:hAnsi="Segoe UI" w:cs="Segoe UI"/>
                <w:noProof/>
                <w:lang w:val="en-GB"/>
              </w:rPr>
              <w:t>FFF Management Team (including FAO based secretariat and Implementing Partners: IIED, IUCN and AgriCord)</w:t>
            </w:r>
          </w:p>
        </w:tc>
        <w:tc>
          <w:tcPr>
            <w:tcW w:w="0" w:type="auto"/>
          </w:tcPr>
          <w:p w14:paraId="76DADE8F" w14:textId="1C8B3805" w:rsidR="00B23937" w:rsidRPr="00A3377B" w:rsidRDefault="00B23937" w:rsidP="00343AD0">
            <w:pPr>
              <w:jc w:val="both"/>
              <w:rPr>
                <w:rFonts w:ascii="Segoe UI" w:hAnsi="Segoe UI" w:cs="Segoe UI"/>
                <w:noProof/>
                <w:lang w:val="en-GB"/>
              </w:rPr>
            </w:pPr>
            <w:r w:rsidRPr="00A3377B">
              <w:rPr>
                <w:rFonts w:ascii="Segoe UI" w:hAnsi="Segoe UI" w:cs="Segoe UI"/>
                <w:noProof/>
                <w:lang w:val="en-GB"/>
              </w:rPr>
              <w:t>The interest of this evaluation is to obtain an independent assessment of the programme</w:t>
            </w:r>
            <w:r w:rsidR="00343AD0">
              <w:rPr>
                <w:rFonts w:ascii="Segoe UI" w:hAnsi="Segoe UI" w:cs="Segoe UI"/>
                <w:noProof/>
                <w:lang w:val="en-GB"/>
              </w:rPr>
              <w:t>’</w:t>
            </w:r>
            <w:r w:rsidRPr="00A3377B">
              <w:rPr>
                <w:rFonts w:ascii="Segoe UI" w:hAnsi="Segoe UI" w:cs="Segoe UI"/>
                <w:noProof/>
                <w:lang w:val="en-GB"/>
              </w:rPr>
              <w:t>s results and dynamics to implement corrective measures, if necessary, during the s</w:t>
            </w:r>
            <w:r w:rsidR="00343AD0">
              <w:rPr>
                <w:rFonts w:ascii="Segoe UI" w:hAnsi="Segoe UI" w:cs="Segoe UI"/>
                <w:noProof/>
                <w:lang w:val="en-GB"/>
              </w:rPr>
              <w:t>econd term of the FFF programme’s Second Phase</w:t>
            </w:r>
            <w:r w:rsidRPr="00A3377B">
              <w:rPr>
                <w:rFonts w:ascii="Segoe UI" w:hAnsi="Segoe UI" w:cs="Segoe UI"/>
                <w:noProof/>
                <w:lang w:val="en-GB"/>
              </w:rPr>
              <w:t xml:space="preserve">. They will engage throughout the evaluation process by sharing their experiences, information and knowledge. </w:t>
            </w:r>
          </w:p>
        </w:tc>
      </w:tr>
      <w:tr w:rsidR="00B23937" w:rsidRPr="00A3377B" w14:paraId="22FC51AA" w14:textId="77777777" w:rsidTr="00343AD0">
        <w:tc>
          <w:tcPr>
            <w:tcW w:w="0" w:type="auto"/>
          </w:tcPr>
          <w:p w14:paraId="1D816417" w14:textId="77777777" w:rsidR="00B23937" w:rsidRPr="00A3377B" w:rsidRDefault="00B23937" w:rsidP="00EF4269">
            <w:pPr>
              <w:rPr>
                <w:rFonts w:ascii="Segoe UI" w:hAnsi="Segoe UI" w:cs="Segoe UI"/>
                <w:noProof/>
                <w:lang w:val="en-GB"/>
              </w:rPr>
            </w:pPr>
            <w:r w:rsidRPr="00A3377B">
              <w:rPr>
                <w:rFonts w:ascii="Segoe UI" w:hAnsi="Segoe UI" w:cs="Segoe UI"/>
                <w:noProof/>
                <w:lang w:val="en-GB"/>
              </w:rPr>
              <w:t>Steering Committee</w:t>
            </w:r>
          </w:p>
        </w:tc>
        <w:tc>
          <w:tcPr>
            <w:tcW w:w="0" w:type="auto"/>
          </w:tcPr>
          <w:p w14:paraId="07E97A0F" w14:textId="4F982263" w:rsidR="00B23937" w:rsidRPr="00A3377B" w:rsidRDefault="00343AD0" w:rsidP="00343AD0">
            <w:pPr>
              <w:jc w:val="both"/>
              <w:rPr>
                <w:rFonts w:ascii="Segoe UI" w:hAnsi="Segoe UI" w:cs="Segoe UI"/>
                <w:noProof/>
                <w:lang w:val="en-GB"/>
              </w:rPr>
            </w:pPr>
            <w:r>
              <w:rPr>
                <w:rFonts w:ascii="Segoe UI" w:hAnsi="Segoe UI" w:cs="Segoe UI"/>
                <w:noProof/>
                <w:lang w:val="en-GB"/>
              </w:rPr>
              <w:t>T</w:t>
            </w:r>
            <w:r w:rsidR="00B23937" w:rsidRPr="00A3377B">
              <w:rPr>
                <w:rFonts w:ascii="Segoe UI" w:hAnsi="Segoe UI" w:cs="Segoe UI"/>
                <w:noProof/>
                <w:lang w:val="en-GB"/>
              </w:rPr>
              <w:t xml:space="preserve">he Steering Committee will benefit from more strategic findings and recommendations resulting from the evaluation, to direct its guidance to the FFF team. Representatives from the Steering Committee will be consulted throughout the process. </w:t>
            </w:r>
          </w:p>
        </w:tc>
      </w:tr>
      <w:tr w:rsidR="00B23937" w:rsidRPr="00A3377B" w14:paraId="36F7FEB3" w14:textId="77777777" w:rsidTr="00343AD0">
        <w:tc>
          <w:tcPr>
            <w:tcW w:w="0" w:type="auto"/>
          </w:tcPr>
          <w:p w14:paraId="44D5B3C9" w14:textId="77777777" w:rsidR="00B23937" w:rsidRPr="00A3377B" w:rsidRDefault="00B23937" w:rsidP="00EF4269">
            <w:pPr>
              <w:rPr>
                <w:rFonts w:ascii="Segoe UI" w:hAnsi="Segoe UI" w:cs="Segoe UI"/>
                <w:noProof/>
                <w:lang w:val="en-GB"/>
              </w:rPr>
            </w:pPr>
            <w:r w:rsidRPr="00A3377B">
              <w:rPr>
                <w:rFonts w:ascii="Segoe UI" w:hAnsi="Segoe UI" w:cs="Segoe UI"/>
                <w:noProof/>
                <w:lang w:val="en-GB"/>
              </w:rPr>
              <w:t>FFFPOs at national, regional and global level</w:t>
            </w:r>
          </w:p>
        </w:tc>
        <w:tc>
          <w:tcPr>
            <w:tcW w:w="0" w:type="auto"/>
          </w:tcPr>
          <w:p w14:paraId="555EF55E" w14:textId="77777777" w:rsidR="00B23937" w:rsidRPr="00A3377B" w:rsidRDefault="00B23937" w:rsidP="00343AD0">
            <w:pPr>
              <w:jc w:val="both"/>
              <w:rPr>
                <w:rFonts w:ascii="Segoe UI" w:hAnsi="Segoe UI" w:cs="Segoe UI"/>
                <w:noProof/>
                <w:lang w:val="en-GB"/>
              </w:rPr>
            </w:pPr>
            <w:r w:rsidRPr="00A3377B">
              <w:rPr>
                <w:rFonts w:ascii="Segoe UI" w:hAnsi="Segoe UI" w:cs="Segoe UI"/>
                <w:noProof/>
                <w:lang w:val="en-GB"/>
              </w:rPr>
              <w:t xml:space="preserve">As main partners and beneficiaries of the programme, FFPOs at all levels will be consulted throughout the evaluation process to understand their involvement and the contributions generated by these partnerships. </w:t>
            </w:r>
          </w:p>
        </w:tc>
      </w:tr>
      <w:tr w:rsidR="00B23937" w:rsidRPr="00A3377B" w14:paraId="755EEDA5" w14:textId="77777777" w:rsidTr="00343AD0">
        <w:tc>
          <w:tcPr>
            <w:tcW w:w="0" w:type="auto"/>
          </w:tcPr>
          <w:p w14:paraId="62F2F3EA" w14:textId="77777777" w:rsidR="00B23937" w:rsidRPr="00A3377B" w:rsidRDefault="00B23937" w:rsidP="00EF4269">
            <w:pPr>
              <w:rPr>
                <w:rFonts w:ascii="Segoe UI" w:hAnsi="Segoe UI" w:cs="Segoe UI"/>
                <w:noProof/>
                <w:lang w:val="en-GB"/>
              </w:rPr>
            </w:pPr>
            <w:r w:rsidRPr="00A3377B">
              <w:rPr>
                <w:rFonts w:ascii="Segoe UI" w:hAnsi="Segoe UI" w:cs="Segoe UI"/>
                <w:noProof/>
                <w:lang w:val="en-GB"/>
              </w:rPr>
              <w:t>Local FFPOs at village level especially groups of women, youth, indigenous peoples and marginalized communities</w:t>
            </w:r>
          </w:p>
        </w:tc>
        <w:tc>
          <w:tcPr>
            <w:tcW w:w="0" w:type="auto"/>
          </w:tcPr>
          <w:p w14:paraId="1D843E83" w14:textId="77777777" w:rsidR="00B23937" w:rsidRPr="00A3377B" w:rsidRDefault="00B23937" w:rsidP="00343AD0">
            <w:pPr>
              <w:jc w:val="both"/>
              <w:rPr>
                <w:rFonts w:ascii="Segoe UI" w:hAnsi="Segoe UI" w:cs="Segoe UI"/>
                <w:noProof/>
                <w:lang w:val="en-GB"/>
              </w:rPr>
            </w:pPr>
            <w:r w:rsidRPr="00A3377B">
              <w:rPr>
                <w:rFonts w:ascii="Segoe UI" w:hAnsi="Segoe UI" w:cs="Segoe UI"/>
                <w:noProof/>
                <w:lang w:val="en-GB"/>
              </w:rPr>
              <w:t xml:space="preserve">As direct beneficiaries of the programme, the evaluation team may want to seek their views, with a particular interest in assessing how the programme is impacting on women, indigenous peoples and marginalized groups. </w:t>
            </w:r>
          </w:p>
        </w:tc>
      </w:tr>
      <w:tr w:rsidR="00B23937" w:rsidRPr="00A3377B" w14:paraId="49233CF6" w14:textId="77777777" w:rsidTr="00343AD0">
        <w:tc>
          <w:tcPr>
            <w:tcW w:w="0" w:type="auto"/>
          </w:tcPr>
          <w:p w14:paraId="55CFCCC6" w14:textId="33E7DE2A" w:rsidR="00B23937" w:rsidRPr="00A3377B" w:rsidRDefault="00B23937" w:rsidP="00EF4269">
            <w:pPr>
              <w:rPr>
                <w:rFonts w:ascii="Segoe UI" w:hAnsi="Segoe UI" w:cs="Segoe UI"/>
                <w:noProof/>
                <w:lang w:val="en-GB"/>
              </w:rPr>
            </w:pPr>
            <w:r w:rsidRPr="00A3377B">
              <w:rPr>
                <w:rFonts w:ascii="Segoe UI" w:hAnsi="Segoe UI" w:cs="Segoe UI"/>
                <w:noProof/>
                <w:lang w:val="en-GB"/>
              </w:rPr>
              <w:t>Focal points in Government Ministries and cross-sectoral platforms</w:t>
            </w:r>
          </w:p>
        </w:tc>
        <w:tc>
          <w:tcPr>
            <w:tcW w:w="0" w:type="auto"/>
          </w:tcPr>
          <w:p w14:paraId="1FEFAF42" w14:textId="77777777" w:rsidR="00B23937" w:rsidRPr="00A3377B" w:rsidRDefault="00B23937" w:rsidP="00343AD0">
            <w:pPr>
              <w:jc w:val="both"/>
              <w:rPr>
                <w:rFonts w:ascii="Segoe UI" w:hAnsi="Segoe UI" w:cs="Segoe UI"/>
                <w:noProof/>
                <w:lang w:val="en-GB"/>
              </w:rPr>
            </w:pPr>
            <w:r w:rsidRPr="00A3377B">
              <w:rPr>
                <w:rFonts w:ascii="Segoe UI" w:hAnsi="Segoe UI" w:cs="Segoe UI"/>
                <w:noProof/>
                <w:lang w:val="en-GB"/>
              </w:rPr>
              <w:t>As partners of the programme, the evaluation team will seek their perspective and share the evaluation results.</w:t>
            </w:r>
          </w:p>
        </w:tc>
      </w:tr>
    </w:tbl>
    <w:p w14:paraId="33CCE6F2" w14:textId="58F4DDFD" w:rsidR="0071246F" w:rsidRPr="00A3377B" w:rsidRDefault="005E6150" w:rsidP="00B23937">
      <w:pPr>
        <w:pStyle w:val="ParagraphOED"/>
        <w:rPr>
          <w:noProof/>
          <w:lang w:val="en-GB"/>
        </w:rPr>
      </w:pPr>
      <w:r w:rsidRPr="00A3377B">
        <w:rPr>
          <w:noProof/>
          <w:lang w:val="en-GB"/>
        </w:rPr>
        <w:t xml:space="preserve">The evaluation will seek the perspective of all the above mentioned stakeholders </w:t>
      </w:r>
      <w:r w:rsidR="00936C13" w:rsidRPr="00A3377B">
        <w:rPr>
          <w:noProof/>
          <w:lang w:val="en-GB"/>
        </w:rPr>
        <w:t>as source</w:t>
      </w:r>
      <w:ins w:id="61" w:author="Anna Bolin" w:date="2020-07-30T09:22:00Z">
        <w:r w:rsidR="00BA5745">
          <w:rPr>
            <w:noProof/>
            <w:lang w:val="en-GB"/>
          </w:rPr>
          <w:t>s</w:t>
        </w:r>
      </w:ins>
      <w:r w:rsidR="00936C13" w:rsidRPr="00A3377B">
        <w:rPr>
          <w:noProof/>
          <w:lang w:val="en-GB"/>
        </w:rPr>
        <w:t xml:space="preserve"> of information</w:t>
      </w:r>
      <w:r w:rsidR="00B23937" w:rsidRPr="00A3377B">
        <w:rPr>
          <w:noProof/>
          <w:lang w:val="en-GB"/>
        </w:rPr>
        <w:t xml:space="preserve">, will actively involve FFF partners, and will share the evaluation results with </w:t>
      </w:r>
      <w:r w:rsidR="00107270" w:rsidRPr="00A3377B">
        <w:rPr>
          <w:noProof/>
          <w:lang w:val="en-GB"/>
        </w:rPr>
        <w:t>relevant</w:t>
      </w:r>
      <w:r w:rsidR="00B23937" w:rsidRPr="00A3377B">
        <w:rPr>
          <w:noProof/>
          <w:lang w:val="en-GB"/>
        </w:rPr>
        <w:t xml:space="preserve"> stakeholders. </w:t>
      </w:r>
    </w:p>
    <w:p w14:paraId="5C4F22AE" w14:textId="0F67BD94" w:rsidR="000A500B" w:rsidRPr="00A3377B" w:rsidRDefault="000A500B" w:rsidP="00F05B1F">
      <w:pPr>
        <w:pStyle w:val="Titolo1"/>
        <w:rPr>
          <w:rFonts w:ascii="Segoe UI" w:eastAsia="Cambria" w:hAnsi="Segoe UI"/>
          <w:noProof/>
          <w:sz w:val="28"/>
          <w:szCs w:val="28"/>
          <w:lang w:val="en-GB"/>
        </w:rPr>
      </w:pPr>
      <w:bookmarkStart w:id="62" w:name="_Toc514230776"/>
      <w:bookmarkStart w:id="63" w:name="_Toc46249682"/>
      <w:r w:rsidRPr="00A3377B">
        <w:rPr>
          <w:rFonts w:ascii="Segoe UI" w:eastAsia="Cambria" w:hAnsi="Segoe UI"/>
          <w:noProof/>
          <w:sz w:val="28"/>
          <w:szCs w:val="28"/>
          <w:lang w:val="en-GB"/>
        </w:rPr>
        <w:t>Evaluation scope</w:t>
      </w:r>
      <w:bookmarkEnd w:id="62"/>
      <w:bookmarkEnd w:id="63"/>
    </w:p>
    <w:p w14:paraId="31272342" w14:textId="2D011A56" w:rsidR="00943452" w:rsidRPr="00A3377B" w:rsidRDefault="00BB7487" w:rsidP="00F05B1F">
      <w:pPr>
        <w:pStyle w:val="ParagraphOED"/>
        <w:rPr>
          <w:noProof/>
          <w:lang w:val="en-GB"/>
        </w:rPr>
      </w:pPr>
      <w:r w:rsidRPr="00A3377B">
        <w:rPr>
          <w:noProof/>
          <w:lang w:val="en-GB"/>
        </w:rPr>
        <w:t>This Mid-Term Evaluation will evaluate the results achieved from the inception of the project in July 201</w:t>
      </w:r>
      <w:r w:rsidR="000C0DF5" w:rsidRPr="00A3377B">
        <w:rPr>
          <w:noProof/>
          <w:lang w:val="en-GB"/>
        </w:rPr>
        <w:t>8</w:t>
      </w:r>
      <w:r w:rsidRPr="00A3377B">
        <w:rPr>
          <w:noProof/>
          <w:lang w:val="en-GB"/>
        </w:rPr>
        <w:t>, up to July 2020, bearing in mind th</w:t>
      </w:r>
      <w:r w:rsidR="00943452" w:rsidRPr="00A3377B">
        <w:rPr>
          <w:noProof/>
          <w:lang w:val="en-GB"/>
        </w:rPr>
        <w:t>e possible delays that may have affected the beginning of the implementation</w:t>
      </w:r>
      <w:r w:rsidR="00EE007F" w:rsidRPr="00A3377B">
        <w:rPr>
          <w:noProof/>
          <w:lang w:val="en-GB"/>
        </w:rPr>
        <w:t xml:space="preserve"> and the onset of the COVID-19 pandemic</w:t>
      </w:r>
      <w:r w:rsidRPr="00A3377B">
        <w:rPr>
          <w:noProof/>
          <w:lang w:val="en-GB"/>
        </w:rPr>
        <w:t xml:space="preserve">. The Mid-Term Evaluation will assess all key elements of the programme to date, across </w:t>
      </w:r>
      <w:r w:rsidR="00943452" w:rsidRPr="00A3377B">
        <w:rPr>
          <w:noProof/>
          <w:lang w:val="en-GB"/>
        </w:rPr>
        <w:t>its</w:t>
      </w:r>
      <w:r w:rsidRPr="00A3377B">
        <w:rPr>
          <w:noProof/>
          <w:lang w:val="en-GB"/>
        </w:rPr>
        <w:t xml:space="preserve"> </w:t>
      </w:r>
      <w:r w:rsidR="00943452" w:rsidRPr="00A3377B">
        <w:rPr>
          <w:noProof/>
          <w:lang w:val="en-GB"/>
        </w:rPr>
        <w:t>four areas of focus</w:t>
      </w:r>
      <w:r w:rsidRPr="00A3377B">
        <w:rPr>
          <w:noProof/>
          <w:lang w:val="en-GB"/>
        </w:rPr>
        <w:t>, with a representative set of producer organizations</w:t>
      </w:r>
      <w:r w:rsidR="00772270" w:rsidRPr="00A3377B">
        <w:rPr>
          <w:noProof/>
          <w:lang w:val="en-GB"/>
        </w:rPr>
        <w:t>,</w:t>
      </w:r>
      <w:r w:rsidRPr="00A3377B">
        <w:rPr>
          <w:noProof/>
          <w:lang w:val="en-GB"/>
        </w:rPr>
        <w:t xml:space="preserve"> government </w:t>
      </w:r>
      <w:r w:rsidR="00772270" w:rsidRPr="00A3377B">
        <w:rPr>
          <w:noProof/>
          <w:lang w:val="en-GB"/>
        </w:rPr>
        <w:t xml:space="preserve">and other </w:t>
      </w:r>
      <w:r w:rsidRPr="00A3377B">
        <w:rPr>
          <w:noProof/>
          <w:lang w:val="en-GB"/>
        </w:rPr>
        <w:t>partners in selected countries and at the regional and global level. Additionally</w:t>
      </w:r>
      <w:r w:rsidR="001D1F66" w:rsidRPr="00A3377B">
        <w:rPr>
          <w:noProof/>
          <w:lang w:val="en-GB"/>
        </w:rPr>
        <w:t>,</w:t>
      </w:r>
      <w:r w:rsidRPr="00A3377B">
        <w:rPr>
          <w:noProof/>
          <w:lang w:val="en-GB"/>
        </w:rPr>
        <w:t xml:space="preserve"> the management and governance structure of the project will be assessed along with the linkages between the project and other major </w:t>
      </w:r>
      <w:r w:rsidR="00734521" w:rsidRPr="00A3377B">
        <w:rPr>
          <w:noProof/>
          <w:lang w:val="en-GB"/>
        </w:rPr>
        <w:t>in country</w:t>
      </w:r>
      <w:r w:rsidRPr="00A3377B">
        <w:rPr>
          <w:noProof/>
          <w:lang w:val="en-GB"/>
        </w:rPr>
        <w:t xml:space="preserve"> and global initiatives in the context of FAO’s Strategic Objectives and</w:t>
      </w:r>
      <w:r w:rsidR="00943452" w:rsidRPr="00A3377B">
        <w:rPr>
          <w:noProof/>
          <w:lang w:val="en-GB"/>
        </w:rPr>
        <w:t xml:space="preserve"> the </w:t>
      </w:r>
      <w:r w:rsidR="0017600C" w:rsidRPr="00A3377B">
        <w:rPr>
          <w:noProof/>
          <w:lang w:val="en-GB"/>
        </w:rPr>
        <w:t>United Nations Agenda 2030.</w:t>
      </w:r>
    </w:p>
    <w:p w14:paraId="7E95EFB3" w14:textId="076D3E8A" w:rsidR="000A500B" w:rsidRPr="00A3377B" w:rsidRDefault="000A500B" w:rsidP="00F05B1F">
      <w:pPr>
        <w:pStyle w:val="Titolo1"/>
        <w:rPr>
          <w:rFonts w:ascii="Segoe UI" w:hAnsi="Segoe UI"/>
          <w:noProof/>
          <w:sz w:val="28"/>
          <w:szCs w:val="28"/>
          <w:lang w:val="en-GB"/>
        </w:rPr>
      </w:pPr>
      <w:bookmarkStart w:id="64" w:name="_Toc514230777"/>
      <w:bookmarkStart w:id="65" w:name="_Toc46249683"/>
      <w:r w:rsidRPr="00A3377B">
        <w:rPr>
          <w:rFonts w:ascii="Segoe UI" w:eastAsia="Cambria" w:hAnsi="Segoe UI"/>
          <w:noProof/>
          <w:sz w:val="28"/>
          <w:szCs w:val="28"/>
          <w:lang w:val="en-GB"/>
        </w:rPr>
        <w:t>Evaluation objective and key questions</w:t>
      </w:r>
      <w:bookmarkEnd w:id="64"/>
      <w:bookmarkEnd w:id="65"/>
      <w:r w:rsidR="006C0EB6" w:rsidRPr="00A3377B">
        <w:rPr>
          <w:rFonts w:ascii="Segoe UI" w:eastAsia="Cambria" w:hAnsi="Segoe UI"/>
          <w:noProof/>
          <w:sz w:val="28"/>
          <w:szCs w:val="28"/>
          <w:lang w:val="en-GB"/>
        </w:rPr>
        <w:t xml:space="preserve"> </w:t>
      </w:r>
    </w:p>
    <w:p w14:paraId="05CE4673" w14:textId="78A12C4E" w:rsidR="00734521" w:rsidRPr="00A3377B" w:rsidRDefault="00734521" w:rsidP="00F05B1F">
      <w:pPr>
        <w:pStyle w:val="ParagraphOED"/>
        <w:rPr>
          <w:noProof/>
          <w:lang w:val="en-GB"/>
        </w:rPr>
      </w:pPr>
      <w:r w:rsidRPr="00A3377B">
        <w:rPr>
          <w:noProof/>
          <w:lang w:val="en-GB"/>
        </w:rPr>
        <w:t xml:space="preserve">The evaluation will seek to identify preliminary results of the FFF activities implemented at </w:t>
      </w:r>
      <w:ins w:id="66" w:author="Guarascio, Francesca (NFO)" w:date="2020-08-03T10:59:00Z">
        <w:r w:rsidR="00EF11F2">
          <w:rPr>
            <w:noProof/>
            <w:lang w:val="en-GB"/>
          </w:rPr>
          <w:t xml:space="preserve">country, </w:t>
        </w:r>
      </w:ins>
      <w:r w:rsidRPr="00A3377B">
        <w:rPr>
          <w:noProof/>
          <w:lang w:val="en-GB"/>
        </w:rPr>
        <w:t xml:space="preserve">regional and </w:t>
      </w:r>
      <w:del w:id="67" w:author="Guarascio, Francesca (NFO)" w:date="2020-08-03T11:00:00Z">
        <w:r w:rsidRPr="00A3377B" w:rsidDel="00EF11F2">
          <w:rPr>
            <w:noProof/>
            <w:lang w:val="en-GB"/>
          </w:rPr>
          <w:delText xml:space="preserve">interregional </w:delText>
        </w:r>
      </w:del>
      <w:ins w:id="68" w:author="Guarascio, Francesca (NFO)" w:date="2020-08-03T11:00:00Z">
        <w:r w:rsidR="00EF11F2">
          <w:rPr>
            <w:noProof/>
            <w:lang w:val="en-GB"/>
          </w:rPr>
          <w:t>global</w:t>
        </w:r>
        <w:r w:rsidR="00EF11F2" w:rsidRPr="00A3377B">
          <w:rPr>
            <w:noProof/>
            <w:lang w:val="en-GB"/>
          </w:rPr>
          <w:t xml:space="preserve"> </w:t>
        </w:r>
      </w:ins>
      <w:r w:rsidRPr="00A3377B">
        <w:rPr>
          <w:noProof/>
          <w:lang w:val="en-GB"/>
        </w:rPr>
        <w:t>levels</w:t>
      </w:r>
      <w:ins w:id="69" w:author="Guarascio, Francesca (NFO)" w:date="2020-08-03T10:59:00Z">
        <w:r w:rsidR="00EF11F2">
          <w:rPr>
            <w:noProof/>
            <w:lang w:val="en-GB"/>
          </w:rPr>
          <w:t xml:space="preserve">. </w:t>
        </w:r>
      </w:ins>
      <w:ins w:id="70" w:author="Guarascio, Francesca (NFO)" w:date="2020-08-03T11:00:00Z">
        <w:r w:rsidR="00EF11F2">
          <w:rPr>
            <w:noProof/>
            <w:lang w:val="en-GB"/>
          </w:rPr>
          <w:t xml:space="preserve"> The goal is </w:t>
        </w:r>
      </w:ins>
      <w:ins w:id="71" w:author="Guarascio, Francesca (NFO)" w:date="2020-08-03T10:59:00Z">
        <w:r w:rsidR="00EF11F2">
          <w:rPr>
            <w:lang w:val="en-GB"/>
          </w:rPr>
          <w:t>to asse</w:t>
        </w:r>
      </w:ins>
      <w:ins w:id="72" w:author="Guarascio, Francesca (NFO)" w:date="2020-08-03T11:01:00Z">
        <w:r w:rsidR="00EF11F2">
          <w:rPr>
            <w:lang w:val="en-GB"/>
          </w:rPr>
          <w:t>s</w:t>
        </w:r>
      </w:ins>
      <w:ins w:id="73" w:author="Guarascio, Francesca (NFO)" w:date="2020-08-03T10:59:00Z">
        <w:r w:rsidR="00EF11F2">
          <w:rPr>
            <w:lang w:val="en-GB"/>
          </w:rPr>
          <w:t xml:space="preserve">s the effectiveness of </w:t>
        </w:r>
      </w:ins>
      <w:ins w:id="74" w:author="Guarascio, Francesca (NFO)" w:date="2020-08-03T11:04:00Z">
        <w:r w:rsidR="00EF11F2">
          <w:rPr>
            <w:lang w:val="en-GB"/>
          </w:rPr>
          <w:t>FFF approach in implement</w:t>
        </w:r>
      </w:ins>
      <w:ins w:id="75" w:author="Guarascio, Francesca (NFO)" w:date="2020-08-03T11:05:00Z">
        <w:r w:rsidR="00F77011">
          <w:rPr>
            <w:lang w:val="en-GB"/>
          </w:rPr>
          <w:t>ing the programme at three levels</w:t>
        </w:r>
      </w:ins>
      <w:ins w:id="76" w:author="Guarascio, Francesca (NFO)" w:date="2020-08-03T11:06:00Z">
        <w:r w:rsidR="00F77011">
          <w:rPr>
            <w:lang w:val="en-GB"/>
          </w:rPr>
          <w:t xml:space="preserve">. </w:t>
        </w:r>
      </w:ins>
      <w:ins w:id="77" w:author="Guarascio, Francesca (NFO)" w:date="2020-08-03T11:09:00Z">
        <w:r w:rsidR="00F77011">
          <w:rPr>
            <w:lang w:val="en-GB"/>
          </w:rPr>
          <w:t>While at country level the country work plan will be considered as</w:t>
        </w:r>
      </w:ins>
      <w:ins w:id="78" w:author="Guarascio, Francesca (NFO)" w:date="2020-08-03T11:10:00Z">
        <w:r w:rsidR="00F77011">
          <w:rPr>
            <w:lang w:val="en-GB"/>
          </w:rPr>
          <w:t xml:space="preserve"> source to </w:t>
        </w:r>
      </w:ins>
      <w:ins w:id="79" w:author="Guarascio, Francesca (NFO)" w:date="2020-08-03T11:11:00Z">
        <w:r w:rsidR="00F77011">
          <w:rPr>
            <w:lang w:val="en-GB"/>
          </w:rPr>
          <w:t>evaluate the effectiveness of</w:t>
        </w:r>
      </w:ins>
      <w:ins w:id="80" w:author="Guarascio, Francesca (NFO)" w:date="2020-08-03T11:10:00Z">
        <w:r w:rsidR="00F77011">
          <w:rPr>
            <w:lang w:val="en-GB"/>
          </w:rPr>
          <w:t xml:space="preserve"> the FFF approach a</w:t>
        </w:r>
      </w:ins>
      <w:ins w:id="81" w:author="Guarascio, Francesca (NFO)" w:date="2020-08-03T11:18:00Z">
        <w:r w:rsidR="00414E09">
          <w:rPr>
            <w:lang w:val="en-GB"/>
          </w:rPr>
          <w:t>t</w:t>
        </w:r>
      </w:ins>
      <w:ins w:id="82" w:author="Guarascio, Francesca (NFO)" w:date="2020-08-03T11:10:00Z">
        <w:r w:rsidR="00F77011">
          <w:rPr>
            <w:lang w:val="en-GB"/>
          </w:rPr>
          <w:t xml:space="preserve"> </w:t>
        </w:r>
      </w:ins>
      <w:ins w:id="83" w:author="Guarascio, Francesca (NFO)" w:date="2020-08-03T10:59:00Z">
        <w:r w:rsidR="00EF11F2">
          <w:rPr>
            <w:lang w:val="en-GB"/>
          </w:rPr>
          <w:t xml:space="preserve">the regional/global </w:t>
        </w:r>
      </w:ins>
      <w:ins w:id="84" w:author="Guarascio, Francesca (NFO)" w:date="2020-08-03T11:11:00Z">
        <w:r w:rsidR="00F77011">
          <w:rPr>
            <w:lang w:val="en-GB"/>
          </w:rPr>
          <w:t>level</w:t>
        </w:r>
      </w:ins>
      <w:ins w:id="85" w:author="Guarascio, Francesca (NFO)" w:date="2020-08-03T10:59:00Z">
        <w:r w:rsidR="00EF11F2">
          <w:rPr>
            <w:lang w:val="en-GB"/>
          </w:rPr>
          <w:t xml:space="preserve"> </w:t>
        </w:r>
      </w:ins>
      <w:ins w:id="86" w:author="Guarascio, Francesca (NFO)" w:date="2020-08-03T11:12:00Z">
        <w:r w:rsidR="00F77011">
          <w:rPr>
            <w:lang w:val="en-GB"/>
          </w:rPr>
          <w:t xml:space="preserve">the approach is </w:t>
        </w:r>
      </w:ins>
      <w:ins w:id="87" w:author="Guarascio, Francesca (NFO)" w:date="2020-08-03T11:18:00Z">
        <w:r w:rsidR="00414E09">
          <w:rPr>
            <w:lang w:val="en-GB"/>
          </w:rPr>
          <w:t>evaluated</w:t>
        </w:r>
      </w:ins>
      <w:ins w:id="88" w:author="Guarascio, Francesca (NFO)" w:date="2020-08-03T11:12:00Z">
        <w:r w:rsidR="00F77011">
          <w:rPr>
            <w:lang w:val="en-GB"/>
          </w:rPr>
          <w:t xml:space="preserve"> through the</w:t>
        </w:r>
      </w:ins>
      <w:ins w:id="89" w:author="Guarascio, Francesca (NFO)" w:date="2020-08-03T10:59:00Z">
        <w:r w:rsidR="00EF11F2">
          <w:rPr>
            <w:lang w:val="en-GB"/>
          </w:rPr>
          <w:t xml:space="preserve"> coordination </w:t>
        </w:r>
      </w:ins>
      <w:ins w:id="90" w:author="Guarascio, Francesca (NFO)" w:date="2020-08-03T11:13:00Z">
        <w:r w:rsidR="00F77011">
          <w:rPr>
            <w:lang w:val="en-GB"/>
          </w:rPr>
          <w:t xml:space="preserve">of activities also among countries with focus on </w:t>
        </w:r>
      </w:ins>
      <w:ins w:id="91" w:author="Guarascio, Francesca (NFO)" w:date="2020-08-03T11:15:00Z">
        <w:r w:rsidR="00F77011" w:rsidRPr="00A3377B">
          <w:rPr>
            <w:noProof/>
            <w:lang w:val="en-GB"/>
          </w:rPr>
          <w:t>advocacy and inclusion/participation of FFPOs in regional/global policy and decision-making processes, coordination and knowledge management</w:t>
        </w:r>
      </w:ins>
      <w:ins w:id="92" w:author="Guarascio, Francesca (NFO)" w:date="2020-08-03T11:17:00Z">
        <w:r w:rsidR="00414E09">
          <w:rPr>
            <w:noProof/>
            <w:lang w:val="en-GB"/>
          </w:rPr>
          <w:t xml:space="preserve"> </w:t>
        </w:r>
        <w:commentRangeStart w:id="93"/>
        <w:commentRangeStart w:id="94"/>
        <w:r w:rsidR="00414E09" w:rsidRPr="00A3377B">
          <w:rPr>
            <w:noProof/>
            <w:lang w:val="en-GB"/>
          </w:rPr>
          <w:t>level</w:t>
        </w:r>
        <w:commentRangeEnd w:id="93"/>
        <w:r w:rsidR="00414E09">
          <w:rPr>
            <w:rStyle w:val="Rimandocommento"/>
            <w:rFonts w:asciiTheme="minorHAnsi" w:eastAsiaTheme="minorHAnsi" w:hAnsiTheme="minorHAnsi" w:cstheme="minorBidi"/>
            <w:lang w:val="en-US"/>
          </w:rPr>
          <w:commentReference w:id="93"/>
        </w:r>
        <w:commentRangeEnd w:id="94"/>
        <w:r w:rsidR="00414E09">
          <w:rPr>
            <w:rStyle w:val="Rimandocommento"/>
            <w:rFonts w:asciiTheme="minorHAnsi" w:eastAsiaTheme="minorHAnsi" w:hAnsiTheme="minorHAnsi" w:cstheme="minorBidi"/>
            <w:lang w:val="en-US"/>
          </w:rPr>
          <w:commentReference w:id="94"/>
        </w:r>
      </w:ins>
      <w:ins w:id="95" w:author="Guarascio, Francesca (NFO)" w:date="2020-08-03T11:15:00Z">
        <w:r w:rsidR="00F77011">
          <w:rPr>
            <w:noProof/>
            <w:lang w:val="en-GB"/>
          </w:rPr>
          <w:t>.</w:t>
        </w:r>
        <w:r w:rsidR="00F77011" w:rsidRPr="00A3377B">
          <w:rPr>
            <w:noProof/>
            <w:lang w:val="en-GB"/>
          </w:rPr>
          <w:t xml:space="preserve"> </w:t>
        </w:r>
      </w:ins>
      <w:del w:id="96" w:author="Guarascio, Francesca (NFO)" w:date="2020-08-03T11:17:00Z">
        <w:r w:rsidRPr="00A3377B" w:rsidDel="00414E09">
          <w:rPr>
            <w:noProof/>
            <w:lang w:val="en-GB"/>
          </w:rPr>
          <w:delText xml:space="preserve"> (with regard to</w:delText>
        </w:r>
      </w:del>
      <w:del w:id="97" w:author="Guarascio, Francesca (NFO)" w:date="2020-08-03T11:14:00Z">
        <w:r w:rsidRPr="00A3377B" w:rsidDel="00F77011">
          <w:rPr>
            <w:noProof/>
            <w:lang w:val="en-GB"/>
          </w:rPr>
          <w:delText xml:space="preserve"> advocacy and inclusion/participation of FFPOs in regional/global policy and decision-making processes, coordination and knowledge management</w:delText>
        </w:r>
      </w:del>
      <w:del w:id="98" w:author="Guarascio, Francesca (NFO)" w:date="2020-08-03T11:17:00Z">
        <w:r w:rsidRPr="00A3377B" w:rsidDel="00414E09">
          <w:rPr>
            <w:noProof/>
            <w:lang w:val="en-GB"/>
          </w:rPr>
          <w:delText xml:space="preserve">), while also assessing capacity development outcomes at the country </w:delText>
        </w:r>
      </w:del>
      <w:del w:id="99" w:author="Guarascio, Francesca (NFO)" w:date="2020-08-03T10:23:00Z">
        <w:r w:rsidRPr="00A3377B" w:rsidDel="00074BDB">
          <w:rPr>
            <w:noProof/>
            <w:lang w:val="en-GB"/>
          </w:rPr>
          <w:delText>level</w:delText>
        </w:r>
      </w:del>
      <w:del w:id="100" w:author="Guarascio, Francesca (NFO)" w:date="2020-08-03T11:17:00Z">
        <w:r w:rsidRPr="00A3377B" w:rsidDel="00414E09">
          <w:rPr>
            <w:noProof/>
            <w:lang w:val="en-GB"/>
          </w:rPr>
          <w:delText xml:space="preserve">. </w:delText>
        </w:r>
      </w:del>
      <w:r w:rsidRPr="00A3377B">
        <w:rPr>
          <w:noProof/>
          <w:lang w:val="en-GB"/>
        </w:rPr>
        <w:t xml:space="preserve">The Mid-Term Evaluation will therefore seek to assess the coherence and complementarity of FFF activities with those of other partners </w:t>
      </w:r>
      <w:ins w:id="101" w:author="Guarascio, Francesca (NFO)" w:date="2020-08-03T11:19:00Z">
        <w:r w:rsidR="00414E09">
          <w:rPr>
            <w:noProof/>
            <w:lang w:val="en-GB"/>
          </w:rPr>
          <w:t>and global alli</w:t>
        </w:r>
      </w:ins>
      <w:ins w:id="102" w:author="Guarascio, Francesca (NFO)" w:date="2020-08-03T11:20:00Z">
        <w:r w:rsidR="00414E09">
          <w:rPr>
            <w:noProof/>
            <w:lang w:val="en-GB"/>
          </w:rPr>
          <w:t xml:space="preserve">ances </w:t>
        </w:r>
      </w:ins>
      <w:r w:rsidRPr="00A3377B">
        <w:rPr>
          <w:noProof/>
          <w:lang w:val="en-GB"/>
        </w:rPr>
        <w:t xml:space="preserve">in the target regions and </w:t>
      </w:r>
      <w:del w:id="103" w:author="Guarascio, Francesca (NFO)" w:date="2020-08-03T10:23:00Z">
        <w:r w:rsidRPr="00A3377B" w:rsidDel="00074BDB">
          <w:rPr>
            <w:noProof/>
            <w:lang w:val="en-GB"/>
          </w:rPr>
          <w:delText>countries</w:delText>
        </w:r>
      </w:del>
      <w:commentRangeStart w:id="104"/>
      <w:ins w:id="105" w:author="Guarascio, Francesca (NFO)" w:date="2020-08-03T10:23:00Z">
        <w:r w:rsidR="00074BDB" w:rsidRPr="00A3377B">
          <w:rPr>
            <w:noProof/>
            <w:lang w:val="en-GB"/>
          </w:rPr>
          <w:t>countries</w:t>
        </w:r>
        <w:commentRangeEnd w:id="104"/>
        <w:r w:rsidR="00074BDB">
          <w:rPr>
            <w:rStyle w:val="Rimandocommento"/>
            <w:rFonts w:asciiTheme="minorHAnsi" w:eastAsiaTheme="minorHAnsi" w:hAnsiTheme="minorHAnsi" w:cstheme="minorBidi"/>
            <w:lang w:val="en-US"/>
          </w:rPr>
          <w:commentReference w:id="104"/>
        </w:r>
      </w:ins>
      <w:r w:rsidRPr="00A3377B">
        <w:rPr>
          <w:noProof/>
          <w:lang w:val="en-GB"/>
        </w:rPr>
        <w:t xml:space="preserve">. </w:t>
      </w:r>
    </w:p>
    <w:p w14:paraId="2DE18F1B" w14:textId="298F4B22" w:rsidR="00734521" w:rsidRPr="00A3377B" w:rsidRDefault="00734521" w:rsidP="00F05B1F">
      <w:pPr>
        <w:pStyle w:val="ParagraphOED"/>
        <w:rPr>
          <w:noProof/>
          <w:lang w:val="en-GB"/>
        </w:rPr>
      </w:pPr>
      <w:r w:rsidRPr="00A3377B">
        <w:rPr>
          <w:noProof/>
          <w:lang w:val="en-GB"/>
        </w:rPr>
        <w:t xml:space="preserve">The objective of the evaluation will be therefore to provide valuable recommendations based on evidence and findings under the topics of: relevance; effectiveness and impact; partnerships and coordination; normative values; sustainability; and coherence and synergies. In this regard, the evaluation will be guided by the following preliminary evaluation questions under each of these topics – further questions will be developed </w:t>
      </w:r>
      <w:r w:rsidR="00870A4A" w:rsidRPr="00A3377B">
        <w:rPr>
          <w:noProof/>
          <w:lang w:val="en-GB"/>
        </w:rPr>
        <w:t xml:space="preserve">by the evaluation team during the inception phase </w:t>
      </w:r>
      <w:r w:rsidRPr="00A3377B">
        <w:rPr>
          <w:noProof/>
          <w:lang w:val="en-GB"/>
        </w:rPr>
        <w:t>and elaborated in the evaluation.</w:t>
      </w:r>
    </w:p>
    <w:p w14:paraId="40BBE810" w14:textId="69F8AF34" w:rsidR="0030441F" w:rsidRPr="00A3377B" w:rsidRDefault="000A500B" w:rsidP="00314C68">
      <w:pPr>
        <w:pStyle w:val="Titolo2"/>
        <w:rPr>
          <w:rFonts w:ascii="Segoe UI" w:hAnsi="Segoe UI" w:cs="Segoe UI"/>
          <w:noProof/>
          <w:sz w:val="24"/>
          <w:szCs w:val="24"/>
        </w:rPr>
      </w:pPr>
      <w:bookmarkStart w:id="106" w:name="_Toc514230778"/>
      <w:bookmarkStart w:id="107" w:name="_Toc46249684"/>
      <w:r w:rsidRPr="00A3377B">
        <w:rPr>
          <w:rFonts w:ascii="Segoe UI" w:hAnsi="Segoe UI" w:cs="Segoe UI"/>
          <w:noProof/>
          <w:sz w:val="24"/>
          <w:szCs w:val="24"/>
        </w:rPr>
        <w:t>Evaluation questions</w:t>
      </w:r>
      <w:bookmarkEnd w:id="106"/>
      <w:bookmarkEnd w:id="107"/>
    </w:p>
    <w:p w14:paraId="2E07C65B" w14:textId="2D55BCE1" w:rsidR="00835CBD" w:rsidRPr="00A3377B" w:rsidRDefault="00835CBD" w:rsidP="00F05B1F">
      <w:pPr>
        <w:pStyle w:val="ParagraphOED"/>
        <w:rPr>
          <w:rFonts w:eastAsia="Cambria"/>
          <w:noProof/>
          <w:lang w:val="en-GB" w:eastAsia="x-none"/>
        </w:rPr>
      </w:pPr>
      <w:r w:rsidRPr="00A3377B">
        <w:rPr>
          <w:noProof/>
          <w:lang w:val="en-GB"/>
        </w:rPr>
        <w:t>The following key evaluation questions will guide the overall assessment. Sub-questions and specific methodological approaches are being further developed:</w:t>
      </w:r>
    </w:p>
    <w:p w14:paraId="7816CDD9" w14:textId="77777777" w:rsidR="001A5F62" w:rsidRPr="00A3377B" w:rsidRDefault="0030441F" w:rsidP="00053687">
      <w:pPr>
        <w:pStyle w:val="ParagraphOED"/>
        <w:numPr>
          <w:ilvl w:val="0"/>
          <w:numId w:val="0"/>
        </w:numPr>
        <w:ind w:left="360"/>
        <w:rPr>
          <w:rFonts w:eastAsia="Cambria"/>
          <w:noProof/>
          <w:lang w:val="en-GB" w:eastAsia="x-none"/>
        </w:rPr>
      </w:pPr>
      <w:r w:rsidRPr="00A3377B">
        <w:rPr>
          <w:b/>
          <w:bCs/>
          <w:noProof/>
          <w:lang w:val="en-GB"/>
        </w:rPr>
        <w:t>Relevance:</w:t>
      </w:r>
      <w:r w:rsidR="0075192F" w:rsidRPr="00A3377B">
        <w:rPr>
          <w:b/>
          <w:bCs/>
          <w:noProof/>
          <w:lang w:val="en-GB"/>
        </w:rPr>
        <w:t xml:space="preserve"> </w:t>
      </w:r>
    </w:p>
    <w:p w14:paraId="451FD566" w14:textId="53C66D8D" w:rsidR="003648B4" w:rsidRPr="00A3377B" w:rsidRDefault="0075192F" w:rsidP="00F05B1F">
      <w:pPr>
        <w:pStyle w:val="Paragrafoelenco"/>
        <w:numPr>
          <w:ilvl w:val="0"/>
          <w:numId w:val="10"/>
        </w:numPr>
        <w:spacing w:after="0" w:line="240" w:lineRule="auto"/>
        <w:jc w:val="both"/>
        <w:rPr>
          <w:rFonts w:ascii="Segoe UI" w:hAnsi="Segoe UI" w:cs="Segoe UI"/>
          <w:noProof/>
          <w:sz w:val="21"/>
          <w:szCs w:val="21"/>
          <w:lang w:val="en-GB"/>
        </w:rPr>
      </w:pPr>
      <w:r w:rsidRPr="00A3377B">
        <w:rPr>
          <w:rFonts w:ascii="Segoe UI" w:hAnsi="Segoe UI" w:cs="Segoe UI"/>
          <w:noProof/>
          <w:sz w:val="21"/>
          <w:szCs w:val="21"/>
          <w:lang w:val="en-GB"/>
        </w:rPr>
        <w:t xml:space="preserve">How </w:t>
      </w:r>
      <w:ins w:id="108" w:author="Anna Bolin" w:date="2020-07-30T09:33:00Z">
        <w:r w:rsidR="00B5315F" w:rsidRPr="00A10EF6">
          <w:rPr>
            <w:rFonts w:cs="Times New Roman"/>
          </w:rPr>
          <w:t>timely</w:t>
        </w:r>
      </w:ins>
      <w:ins w:id="109" w:author="Anna Bolin" w:date="2020-07-30T09:34:00Z">
        <w:r w:rsidR="00B5315F">
          <w:rPr>
            <w:rFonts w:cs="Times New Roman"/>
          </w:rPr>
          <w:t xml:space="preserve">, </w:t>
        </w:r>
      </w:ins>
      <w:ins w:id="110" w:author="Anna Bolin" w:date="2020-07-30T09:33:00Z">
        <w:r w:rsidR="00B5315F" w:rsidRPr="00A10EF6">
          <w:rPr>
            <w:rFonts w:cs="Times New Roman"/>
          </w:rPr>
          <w:t xml:space="preserve">appropriate </w:t>
        </w:r>
      </w:ins>
      <w:ins w:id="111" w:author="Anna Bolin" w:date="2020-07-30T09:34:00Z">
        <w:r w:rsidR="00B5315F">
          <w:rPr>
            <w:rFonts w:cs="Times New Roman"/>
          </w:rPr>
          <w:t xml:space="preserve">and </w:t>
        </w:r>
      </w:ins>
      <w:r w:rsidRPr="00A3377B">
        <w:rPr>
          <w:rFonts w:ascii="Segoe UI" w:hAnsi="Segoe UI" w:cs="Segoe UI"/>
          <w:noProof/>
          <w:sz w:val="21"/>
          <w:szCs w:val="21"/>
          <w:lang w:val="en-GB"/>
        </w:rPr>
        <w:t>relevant is the primary focus and programme logic of</w:t>
      </w:r>
      <w:r w:rsidR="00343AD0">
        <w:rPr>
          <w:rFonts w:ascii="Segoe UI" w:hAnsi="Segoe UI" w:cs="Segoe UI"/>
          <w:noProof/>
          <w:sz w:val="21"/>
          <w:szCs w:val="21"/>
          <w:lang w:val="en-GB"/>
        </w:rPr>
        <w:t xml:space="preserve"> the</w:t>
      </w:r>
      <w:r w:rsidRPr="00A3377B">
        <w:rPr>
          <w:rFonts w:ascii="Segoe UI" w:hAnsi="Segoe UI" w:cs="Segoe UI"/>
          <w:noProof/>
          <w:sz w:val="21"/>
          <w:szCs w:val="21"/>
          <w:lang w:val="en-GB"/>
        </w:rPr>
        <w:t xml:space="preserve"> second phase of the Forest and Farm Facility in terms of its stated mission, the respective country contexts and in relation to broader sustainable development initiatives? </w:t>
      </w:r>
    </w:p>
    <w:p w14:paraId="75644531" w14:textId="1838ABDC" w:rsidR="001A5F62" w:rsidRPr="00A3377B" w:rsidRDefault="001A5F62" w:rsidP="00053687">
      <w:pPr>
        <w:pStyle w:val="ParagraphOED"/>
        <w:numPr>
          <w:ilvl w:val="0"/>
          <w:numId w:val="0"/>
        </w:numPr>
        <w:ind w:left="360"/>
        <w:rPr>
          <w:b/>
          <w:bCs/>
          <w:noProof/>
          <w:lang w:val="en-GB"/>
        </w:rPr>
      </w:pPr>
      <w:r w:rsidRPr="00A3377B">
        <w:rPr>
          <w:b/>
          <w:bCs/>
          <w:noProof/>
          <w:lang w:val="en-GB"/>
        </w:rPr>
        <w:t>Achievements</w:t>
      </w:r>
      <w:r w:rsidR="00040D35" w:rsidRPr="00A3377B">
        <w:rPr>
          <w:b/>
          <w:bCs/>
          <w:noProof/>
          <w:lang w:val="en-GB"/>
        </w:rPr>
        <w:t xml:space="preserve"> and </w:t>
      </w:r>
      <w:r w:rsidRPr="00A3377B">
        <w:rPr>
          <w:b/>
          <w:bCs/>
          <w:noProof/>
          <w:lang w:val="en-GB"/>
        </w:rPr>
        <w:t>challenges in moving towards outcomes</w:t>
      </w:r>
      <w:r w:rsidR="003648B4" w:rsidRPr="00A3377B">
        <w:rPr>
          <w:b/>
          <w:bCs/>
          <w:noProof/>
          <w:lang w:val="en-GB"/>
        </w:rPr>
        <w:t>:</w:t>
      </w:r>
    </w:p>
    <w:p w14:paraId="69E890F9" w14:textId="3BAD5CD8" w:rsidR="001A5F62" w:rsidRPr="00A3377B" w:rsidRDefault="001A5F62" w:rsidP="00F05B1F">
      <w:pPr>
        <w:pStyle w:val="Paragrafoelenco"/>
        <w:numPr>
          <w:ilvl w:val="0"/>
          <w:numId w:val="9"/>
        </w:numPr>
        <w:spacing w:after="0" w:line="240" w:lineRule="auto"/>
        <w:contextualSpacing w:val="0"/>
        <w:jc w:val="both"/>
        <w:rPr>
          <w:rFonts w:ascii="Segoe UI" w:hAnsi="Segoe UI" w:cs="Segoe UI"/>
          <w:noProof/>
          <w:sz w:val="21"/>
          <w:szCs w:val="21"/>
          <w:lang w:val="en-GB"/>
        </w:rPr>
      </w:pPr>
      <w:r w:rsidRPr="00A3377B">
        <w:rPr>
          <w:rFonts w:ascii="Segoe UI" w:hAnsi="Segoe UI" w:cs="Segoe UI"/>
          <w:noProof/>
          <w:sz w:val="21"/>
          <w:szCs w:val="21"/>
          <w:lang w:val="en-GB"/>
        </w:rPr>
        <w:t>To what extent has the programme progressed in achieving the expected outcomes at country, regional and global level</w:t>
      </w:r>
      <w:r w:rsidR="00C06CC0" w:rsidRPr="00A3377B">
        <w:rPr>
          <w:rFonts w:ascii="Segoe UI" w:hAnsi="Segoe UI" w:cs="Segoe UI"/>
          <w:noProof/>
          <w:sz w:val="21"/>
          <w:szCs w:val="21"/>
          <w:lang w:val="en-GB"/>
        </w:rPr>
        <w:t>, namely:</w:t>
      </w:r>
    </w:p>
    <w:p w14:paraId="7547E214" w14:textId="67FEA2B5" w:rsidR="001A5F62" w:rsidRPr="00A3377B" w:rsidRDefault="001A5F62" w:rsidP="00F05B1F">
      <w:pPr>
        <w:pStyle w:val="Paragrafoelenco"/>
        <w:numPr>
          <w:ilvl w:val="0"/>
          <w:numId w:val="11"/>
        </w:numPr>
        <w:spacing w:after="0" w:line="240" w:lineRule="auto"/>
        <w:contextualSpacing w:val="0"/>
        <w:jc w:val="both"/>
        <w:rPr>
          <w:rFonts w:ascii="Segoe UI" w:hAnsi="Segoe UI" w:cs="Segoe UI"/>
          <w:noProof/>
          <w:sz w:val="21"/>
          <w:szCs w:val="21"/>
          <w:lang w:val="en-GB"/>
        </w:rPr>
      </w:pPr>
      <w:r w:rsidRPr="00A3377B">
        <w:rPr>
          <w:rFonts w:ascii="Segoe UI" w:hAnsi="Segoe UI" w:cs="Segoe UI"/>
          <w:noProof/>
          <w:sz w:val="21"/>
          <w:szCs w:val="21"/>
          <w:lang w:val="en-GB"/>
        </w:rPr>
        <w:t>More enabling policy and legal frameworks for FFPOs delivered through more FFPO-inclusive governance and cross-s</w:t>
      </w:r>
      <w:r w:rsidR="00343AD0">
        <w:rPr>
          <w:rFonts w:ascii="Segoe UI" w:hAnsi="Segoe UI" w:cs="Segoe UI"/>
          <w:noProof/>
          <w:sz w:val="21"/>
          <w:szCs w:val="21"/>
          <w:lang w:val="en-GB"/>
        </w:rPr>
        <w:t>ectoral processes (SDG 16 &amp; 17).</w:t>
      </w:r>
    </w:p>
    <w:p w14:paraId="16605357" w14:textId="67DF666D" w:rsidR="001A5F62" w:rsidRPr="00A4549A" w:rsidDel="00A4549A" w:rsidRDefault="001A5F62" w:rsidP="00807E77">
      <w:pPr>
        <w:pStyle w:val="Paragrafoelenco"/>
        <w:numPr>
          <w:ilvl w:val="0"/>
          <w:numId w:val="11"/>
        </w:numPr>
        <w:spacing w:after="0" w:line="240" w:lineRule="auto"/>
        <w:contextualSpacing w:val="0"/>
        <w:jc w:val="both"/>
        <w:rPr>
          <w:del w:id="112" w:author="Guarascio, Francesca (NFO)" w:date="2020-08-03T11:32:00Z"/>
          <w:rFonts w:ascii="Segoe UI" w:hAnsi="Segoe UI" w:cs="Segoe UI"/>
          <w:noProof/>
          <w:sz w:val="21"/>
          <w:szCs w:val="21"/>
          <w:lang w:val="en-GB"/>
          <w:rPrChange w:id="113" w:author="Guarascio, Francesca (NFO)" w:date="2020-08-03T11:32:00Z">
            <w:rPr>
              <w:del w:id="114" w:author="Guarascio, Francesca (NFO)" w:date="2020-08-03T11:32:00Z"/>
              <w:rFonts w:ascii="Segoe UI" w:hAnsi="Segoe UI" w:cs="Segoe UI"/>
              <w:noProof/>
              <w:sz w:val="21"/>
              <w:szCs w:val="21"/>
            </w:rPr>
          </w:rPrChange>
        </w:rPr>
      </w:pPr>
      <w:r w:rsidRPr="00A4549A">
        <w:rPr>
          <w:rFonts w:ascii="Segoe UI" w:hAnsi="Segoe UI" w:cs="Segoe UI"/>
          <w:noProof/>
          <w:sz w:val="21"/>
          <w:szCs w:val="21"/>
          <w:lang w:val="en-GB"/>
        </w:rPr>
        <w:t xml:space="preserve">Increased entrepreneurship, access to markets and finance </w:t>
      </w:r>
      <w:commentRangeStart w:id="115"/>
      <w:commentRangeStart w:id="116"/>
      <w:ins w:id="117" w:author="Guarascio, Francesca (NFO)" w:date="2020-08-03T11:32:00Z">
        <w:r w:rsidR="00A4549A" w:rsidRPr="00A3377B">
          <w:rPr>
            <w:rFonts w:ascii="Segoe UI" w:hAnsi="Segoe UI" w:cs="Segoe UI"/>
            <w:noProof/>
            <w:sz w:val="21"/>
            <w:szCs w:val="21"/>
            <w:lang w:val="en-GB"/>
          </w:rPr>
          <w:t xml:space="preserve">gender equitable value chains delivered through new capacity to provide business incubation within FFPOs </w:t>
        </w:r>
        <w:commentRangeEnd w:id="115"/>
        <w:r w:rsidR="00A4549A">
          <w:rPr>
            <w:rStyle w:val="Rimandocommento"/>
          </w:rPr>
          <w:commentReference w:id="115"/>
        </w:r>
        <w:commentRangeEnd w:id="116"/>
        <w:r w:rsidR="00A4549A">
          <w:rPr>
            <w:rStyle w:val="Rimandocommento"/>
          </w:rPr>
          <w:commentReference w:id="116"/>
        </w:r>
      </w:ins>
      <w:del w:id="118" w:author="Guarascio, Francesca (NFO)" w:date="2020-08-03T11:32:00Z">
        <w:r w:rsidRPr="00A3377B" w:rsidDel="00A4549A">
          <w:rPr>
            <w:rFonts w:ascii="Segoe UI" w:hAnsi="Segoe UI" w:cs="Segoe UI"/>
            <w:noProof/>
            <w:sz w:val="21"/>
            <w:szCs w:val="21"/>
            <w:lang w:val="en-GB"/>
          </w:rPr>
          <w:delText xml:space="preserve">through gender equitable value chains delivered through new capacity to provide business incubation within FFPOs (SDG 1, 5, 8 &amp; 12). </w:delText>
        </w:r>
      </w:del>
    </w:p>
    <w:p w14:paraId="00695B0A" w14:textId="77777777" w:rsidR="00A4549A" w:rsidRPr="00A3377B" w:rsidRDefault="00A4549A" w:rsidP="00807E77">
      <w:pPr>
        <w:pStyle w:val="Paragrafoelenco"/>
        <w:numPr>
          <w:ilvl w:val="0"/>
          <w:numId w:val="11"/>
        </w:numPr>
        <w:spacing w:after="0" w:line="240" w:lineRule="auto"/>
        <w:contextualSpacing w:val="0"/>
        <w:jc w:val="both"/>
        <w:rPr>
          <w:ins w:id="119" w:author="Guarascio, Francesca (NFO)" w:date="2020-08-03T11:32:00Z"/>
          <w:rFonts w:ascii="Segoe UI" w:hAnsi="Segoe UI" w:cs="Segoe UI"/>
          <w:noProof/>
          <w:sz w:val="21"/>
          <w:szCs w:val="21"/>
          <w:lang w:val="en-GB"/>
        </w:rPr>
      </w:pPr>
    </w:p>
    <w:p w14:paraId="65733C5A" w14:textId="77777777" w:rsidR="001A5F62" w:rsidRPr="00A4549A" w:rsidRDefault="001A5F62" w:rsidP="00807E77">
      <w:pPr>
        <w:pStyle w:val="Paragrafoelenco"/>
        <w:numPr>
          <w:ilvl w:val="0"/>
          <w:numId w:val="11"/>
        </w:numPr>
        <w:spacing w:after="0" w:line="240" w:lineRule="auto"/>
        <w:contextualSpacing w:val="0"/>
        <w:jc w:val="both"/>
        <w:rPr>
          <w:rFonts w:ascii="Segoe UI" w:hAnsi="Segoe UI" w:cs="Segoe UI"/>
          <w:noProof/>
          <w:sz w:val="21"/>
          <w:szCs w:val="21"/>
          <w:lang w:val="en-GB"/>
        </w:rPr>
      </w:pPr>
      <w:r w:rsidRPr="00A4549A">
        <w:rPr>
          <w:rFonts w:ascii="Segoe UI" w:hAnsi="Segoe UI" w:cs="Segoe UI"/>
          <w:noProof/>
          <w:sz w:val="21"/>
          <w:szCs w:val="21"/>
          <w:lang w:val="en-GB"/>
        </w:rPr>
        <w:t xml:space="preserve">Improved delivery of landscape scale mitigation, adaptation and climate resilience for climate change through direct engagement of FFPOs and integration with inclusive livelihood approaches (SDG 2, 13 &amp; 15). </w:t>
      </w:r>
    </w:p>
    <w:p w14:paraId="56FD8CD5" w14:textId="311548BE" w:rsidR="001A5F62" w:rsidRPr="00A3377B" w:rsidRDefault="001A5F62" w:rsidP="00F05B1F">
      <w:pPr>
        <w:pStyle w:val="Paragrafoelenco"/>
        <w:numPr>
          <w:ilvl w:val="0"/>
          <w:numId w:val="11"/>
        </w:numPr>
        <w:spacing w:after="0" w:line="240" w:lineRule="auto"/>
        <w:contextualSpacing w:val="0"/>
        <w:jc w:val="both"/>
        <w:rPr>
          <w:rFonts w:ascii="Segoe UI" w:hAnsi="Segoe UI" w:cs="Segoe UI"/>
          <w:noProof/>
          <w:sz w:val="21"/>
          <w:szCs w:val="21"/>
          <w:lang w:val="en-GB"/>
        </w:rPr>
      </w:pPr>
      <w:r w:rsidRPr="00A3377B">
        <w:rPr>
          <w:rFonts w:ascii="Segoe UI" w:hAnsi="Segoe UI" w:cs="Segoe UI"/>
          <w:noProof/>
          <w:sz w:val="21"/>
          <w:szCs w:val="21"/>
          <w:lang w:val="en-GB"/>
        </w:rPr>
        <w:t xml:space="preserve">Improved and equitable access to social and cultural services (SDG 3 &amp; 10). </w:t>
      </w:r>
    </w:p>
    <w:p w14:paraId="189467FC" w14:textId="414F22E0" w:rsidR="00C06CC0" w:rsidRPr="00A3377B" w:rsidRDefault="00C06CC0" w:rsidP="00F05B1F">
      <w:pPr>
        <w:pStyle w:val="Paragrafoelenco"/>
        <w:numPr>
          <w:ilvl w:val="0"/>
          <w:numId w:val="10"/>
        </w:numPr>
        <w:spacing w:after="0" w:line="240" w:lineRule="auto"/>
        <w:jc w:val="both"/>
        <w:rPr>
          <w:rFonts w:ascii="Segoe UI" w:hAnsi="Segoe UI" w:cs="Segoe UI"/>
          <w:noProof/>
          <w:sz w:val="21"/>
          <w:szCs w:val="21"/>
          <w:lang w:val="en-GB"/>
        </w:rPr>
      </w:pPr>
      <w:r w:rsidRPr="00A3377B">
        <w:rPr>
          <w:rFonts w:ascii="Segoe UI" w:hAnsi="Segoe UI" w:cs="Segoe UI"/>
          <w:noProof/>
          <w:sz w:val="21"/>
          <w:szCs w:val="21"/>
          <w:lang w:val="en-GB"/>
        </w:rPr>
        <w:t>What are the enabling/constraining fact</w:t>
      </w:r>
      <w:r w:rsidR="00343AD0">
        <w:rPr>
          <w:rFonts w:ascii="Segoe UI" w:hAnsi="Segoe UI" w:cs="Segoe UI"/>
          <w:noProof/>
          <w:sz w:val="21"/>
          <w:szCs w:val="21"/>
          <w:lang w:val="en-GB"/>
        </w:rPr>
        <w:t xml:space="preserve">ors influencing the achievement and </w:t>
      </w:r>
      <w:r w:rsidRPr="00A3377B">
        <w:rPr>
          <w:rFonts w:ascii="Segoe UI" w:hAnsi="Segoe UI" w:cs="Segoe UI"/>
          <w:noProof/>
          <w:sz w:val="21"/>
          <w:szCs w:val="21"/>
          <w:lang w:val="en-GB"/>
        </w:rPr>
        <w:t>non achievements of the outcomes?</w:t>
      </w:r>
    </w:p>
    <w:p w14:paraId="6DB1C0F3" w14:textId="70A54950" w:rsidR="000F47A5" w:rsidRPr="00A3377B" w:rsidRDefault="000F47A5" w:rsidP="00F05B1F">
      <w:pPr>
        <w:pStyle w:val="Paragrafoelenco"/>
        <w:numPr>
          <w:ilvl w:val="0"/>
          <w:numId w:val="10"/>
        </w:numPr>
        <w:spacing w:after="0" w:line="240" w:lineRule="auto"/>
        <w:jc w:val="both"/>
        <w:rPr>
          <w:rFonts w:ascii="Segoe UI" w:hAnsi="Segoe UI" w:cs="Segoe UI"/>
          <w:noProof/>
          <w:sz w:val="21"/>
          <w:szCs w:val="21"/>
          <w:lang w:val="en-GB"/>
        </w:rPr>
      </w:pPr>
      <w:r w:rsidRPr="00A3377B">
        <w:rPr>
          <w:rFonts w:ascii="Segoe UI" w:hAnsi="Segoe UI" w:cs="Segoe UI"/>
          <w:noProof/>
          <w:sz w:val="21"/>
          <w:szCs w:val="21"/>
          <w:lang w:val="en-GB"/>
        </w:rPr>
        <w:t>To what extent does the programme contribute to the targeted SDGs</w:t>
      </w:r>
      <w:r w:rsidR="00C06CC0" w:rsidRPr="00A3377B">
        <w:rPr>
          <w:rFonts w:ascii="Segoe UI" w:hAnsi="Segoe UI" w:cs="Segoe UI"/>
          <w:noProof/>
          <w:sz w:val="21"/>
          <w:szCs w:val="21"/>
          <w:lang w:val="en-GB"/>
        </w:rPr>
        <w:t>?</w:t>
      </w:r>
      <w:r w:rsidRPr="00A3377B">
        <w:rPr>
          <w:rFonts w:ascii="Segoe UI" w:hAnsi="Segoe UI" w:cs="Segoe UI"/>
          <w:noProof/>
          <w:sz w:val="21"/>
          <w:szCs w:val="21"/>
          <w:lang w:val="en-GB"/>
        </w:rPr>
        <w:t xml:space="preserve"> </w:t>
      </w:r>
    </w:p>
    <w:p w14:paraId="0B943F3C" w14:textId="1BFF5E80" w:rsidR="00916E60" w:rsidRPr="00A3377B" w:rsidRDefault="00916E60" w:rsidP="00314C68">
      <w:pPr>
        <w:pStyle w:val="Paragrafoelenco"/>
        <w:numPr>
          <w:ilvl w:val="0"/>
          <w:numId w:val="10"/>
        </w:numPr>
        <w:spacing w:after="0" w:line="240" w:lineRule="auto"/>
        <w:jc w:val="both"/>
        <w:rPr>
          <w:rFonts w:ascii="Segoe UI" w:hAnsi="Segoe UI" w:cs="Segoe UI"/>
          <w:noProof/>
          <w:sz w:val="21"/>
          <w:szCs w:val="21"/>
          <w:lang w:val="en-GB"/>
        </w:rPr>
      </w:pPr>
      <w:r w:rsidRPr="00A3377B">
        <w:rPr>
          <w:rFonts w:ascii="Segoe UI" w:hAnsi="Segoe UI" w:cs="Segoe UI"/>
          <w:noProof/>
          <w:sz w:val="21"/>
          <w:szCs w:val="21"/>
          <w:lang w:val="en-GB"/>
        </w:rPr>
        <w:t xml:space="preserve">How have communication and knowledge management ensured the sharing and communication of FFF results to internal and external partners? </w:t>
      </w:r>
    </w:p>
    <w:p w14:paraId="196B46EE" w14:textId="63ADDC35" w:rsidR="0075192F" w:rsidRPr="00A3377B" w:rsidRDefault="001A5F62" w:rsidP="00053687">
      <w:pPr>
        <w:pStyle w:val="ParagraphOED"/>
        <w:numPr>
          <w:ilvl w:val="0"/>
          <w:numId w:val="0"/>
        </w:numPr>
        <w:ind w:left="360"/>
        <w:rPr>
          <w:b/>
          <w:bCs/>
          <w:noProof/>
          <w:lang w:val="en-GB"/>
        </w:rPr>
      </w:pPr>
      <w:r w:rsidRPr="00A3377B">
        <w:rPr>
          <w:b/>
          <w:bCs/>
          <w:noProof/>
          <w:lang w:val="en-GB"/>
        </w:rPr>
        <w:t>Partnerships</w:t>
      </w:r>
      <w:r w:rsidR="003648B4" w:rsidRPr="00A3377B">
        <w:rPr>
          <w:b/>
          <w:bCs/>
          <w:noProof/>
          <w:lang w:val="en-GB"/>
        </w:rPr>
        <w:t>:</w:t>
      </w:r>
    </w:p>
    <w:p w14:paraId="5D33B561" w14:textId="4B169459" w:rsidR="00BA7896" w:rsidRDefault="00BA7896" w:rsidP="00F05B1F">
      <w:pPr>
        <w:pStyle w:val="Paragrafoelenco"/>
        <w:numPr>
          <w:ilvl w:val="0"/>
          <w:numId w:val="10"/>
        </w:numPr>
        <w:jc w:val="both"/>
        <w:rPr>
          <w:ins w:id="120" w:author="Guarascio, Francesca (NFO)" w:date="2020-08-03T12:11:00Z"/>
          <w:rFonts w:ascii="Segoe UI" w:hAnsi="Segoe UI" w:cs="Segoe UI"/>
          <w:noProof/>
          <w:sz w:val="21"/>
          <w:szCs w:val="21"/>
          <w:lang w:val="en-GB"/>
        </w:rPr>
      </w:pPr>
      <w:r w:rsidRPr="00A3377B">
        <w:rPr>
          <w:rFonts w:ascii="Segoe UI" w:hAnsi="Segoe UI" w:cs="Segoe UI"/>
          <w:noProof/>
          <w:sz w:val="21"/>
          <w:szCs w:val="21"/>
          <w:lang w:val="en-GB"/>
        </w:rPr>
        <w:t xml:space="preserve">To what extent has the programme sustained and expanded the linkages and partnerships with </w:t>
      </w:r>
      <w:r w:rsidR="00C0330A" w:rsidRPr="00A3377B">
        <w:rPr>
          <w:rFonts w:ascii="Segoe UI" w:hAnsi="Segoe UI" w:cs="Segoe UI"/>
          <w:noProof/>
          <w:sz w:val="21"/>
          <w:szCs w:val="21"/>
          <w:lang w:val="en-GB"/>
        </w:rPr>
        <w:t xml:space="preserve">civil society, government, development partners and other stakeholders </w:t>
      </w:r>
      <w:r w:rsidRPr="00A3377B">
        <w:rPr>
          <w:rFonts w:ascii="Segoe UI" w:hAnsi="Segoe UI" w:cs="Segoe UI"/>
          <w:noProof/>
          <w:sz w:val="21"/>
          <w:szCs w:val="21"/>
          <w:lang w:val="en-GB"/>
        </w:rPr>
        <w:t xml:space="preserve">at country, regional and global </w:t>
      </w:r>
      <w:commentRangeStart w:id="121"/>
      <w:ins w:id="122" w:author="Guarascio, Francesca (NFO)" w:date="2020-08-03T12:11:00Z">
        <w:r w:rsidR="00FD756C" w:rsidRPr="00A3377B">
          <w:rPr>
            <w:rFonts w:ascii="Segoe UI" w:hAnsi="Segoe UI" w:cs="Segoe UI"/>
            <w:noProof/>
            <w:sz w:val="21"/>
            <w:szCs w:val="21"/>
            <w:lang w:val="en-GB"/>
          </w:rPr>
          <w:t>level</w:t>
        </w:r>
        <w:commentRangeEnd w:id="121"/>
        <w:r w:rsidR="00FD756C">
          <w:rPr>
            <w:rStyle w:val="Rimandocommento"/>
          </w:rPr>
          <w:commentReference w:id="121"/>
        </w:r>
      </w:ins>
      <w:del w:id="123" w:author="Guarascio, Francesca (NFO)" w:date="2020-08-03T12:11:00Z">
        <w:r w:rsidRPr="00A3377B" w:rsidDel="00FD756C">
          <w:rPr>
            <w:rFonts w:ascii="Segoe UI" w:hAnsi="Segoe UI" w:cs="Segoe UI"/>
            <w:noProof/>
            <w:sz w:val="21"/>
            <w:szCs w:val="21"/>
            <w:lang w:val="en-GB"/>
          </w:rPr>
          <w:delText>level</w:delText>
        </w:r>
      </w:del>
      <w:r w:rsidRPr="00A3377B">
        <w:rPr>
          <w:rFonts w:ascii="Segoe UI" w:hAnsi="Segoe UI" w:cs="Segoe UI"/>
          <w:noProof/>
          <w:sz w:val="21"/>
          <w:szCs w:val="21"/>
          <w:lang w:val="en-GB"/>
        </w:rPr>
        <w:t>?</w:t>
      </w:r>
    </w:p>
    <w:p w14:paraId="3C45EEA0" w14:textId="5BEFAB27" w:rsidR="00FD756C" w:rsidRPr="00A3377B" w:rsidRDefault="00FD756C" w:rsidP="00F05B1F">
      <w:pPr>
        <w:pStyle w:val="Paragrafoelenco"/>
        <w:numPr>
          <w:ilvl w:val="0"/>
          <w:numId w:val="10"/>
        </w:numPr>
        <w:jc w:val="both"/>
        <w:rPr>
          <w:rFonts w:ascii="Segoe UI" w:hAnsi="Segoe UI" w:cs="Segoe UI"/>
          <w:noProof/>
          <w:sz w:val="21"/>
          <w:szCs w:val="21"/>
          <w:lang w:val="en-GB"/>
        </w:rPr>
      </w:pPr>
      <w:ins w:id="124" w:author="Guarascio, Francesca (NFO)" w:date="2020-08-03T12:11:00Z">
        <w:r>
          <w:rPr>
            <w:rFonts w:ascii="Segoe UI" w:hAnsi="Segoe UI" w:cs="Segoe UI"/>
            <w:noProof/>
            <w:sz w:val="21"/>
            <w:szCs w:val="21"/>
            <w:lang w:val="en-GB"/>
          </w:rPr>
          <w:t>To what exten</w:t>
        </w:r>
      </w:ins>
      <w:ins w:id="125" w:author="Guarascio, Francesca (NFO)" w:date="2020-08-03T12:12:00Z">
        <w:r>
          <w:rPr>
            <w:rFonts w:ascii="Segoe UI" w:hAnsi="Segoe UI" w:cs="Segoe UI"/>
            <w:noProof/>
            <w:sz w:val="21"/>
            <w:szCs w:val="21"/>
            <w:lang w:val="en-GB"/>
          </w:rPr>
          <w:t xml:space="preserve">t the programme improved the </w:t>
        </w:r>
      </w:ins>
      <w:ins w:id="126" w:author="Guarascio, Francesca (NFO)" w:date="2020-08-03T12:13:00Z">
        <w:r>
          <w:rPr>
            <w:rFonts w:ascii="Segoe UI" w:hAnsi="Segoe UI" w:cs="Segoe UI"/>
            <w:noProof/>
            <w:sz w:val="21"/>
            <w:szCs w:val="21"/>
            <w:lang w:val="en-GB"/>
          </w:rPr>
          <w:t>partnership</w:t>
        </w:r>
      </w:ins>
      <w:ins w:id="127" w:author="Guarascio, Francesca (NFO)" w:date="2020-08-03T12:12:00Z">
        <w:r>
          <w:rPr>
            <w:rFonts w:ascii="Segoe UI" w:hAnsi="Segoe UI" w:cs="Segoe UI"/>
            <w:noProof/>
            <w:sz w:val="21"/>
            <w:szCs w:val="21"/>
            <w:lang w:val="en-GB"/>
          </w:rPr>
          <w:t xml:space="preserve"> among the FFPOs and the F</w:t>
        </w:r>
      </w:ins>
      <w:ins w:id="128" w:author="Guarascio, Francesca (NFO)" w:date="2020-08-03T12:13:00Z">
        <w:r>
          <w:rPr>
            <w:rFonts w:ascii="Segoe UI" w:hAnsi="Segoe UI" w:cs="Segoe UI"/>
            <w:noProof/>
            <w:sz w:val="21"/>
            <w:szCs w:val="21"/>
            <w:lang w:val="en-GB"/>
          </w:rPr>
          <w:t xml:space="preserve">FF and </w:t>
        </w:r>
      </w:ins>
      <w:ins w:id="129" w:author="Guarascio, Francesca (NFO)" w:date="2020-08-03T12:14:00Z">
        <w:r>
          <w:rPr>
            <w:rFonts w:ascii="Segoe UI" w:hAnsi="Segoe UI" w:cs="Segoe UI"/>
            <w:noProof/>
            <w:sz w:val="21"/>
            <w:szCs w:val="21"/>
            <w:lang w:val="en-GB"/>
          </w:rPr>
          <w:t>among the FFPOs across countries.</w:t>
        </w:r>
      </w:ins>
    </w:p>
    <w:p w14:paraId="57282D8F" w14:textId="4BEA9EA3" w:rsidR="00BA7896" w:rsidRPr="00A3377B" w:rsidRDefault="00BA7896" w:rsidP="00053687">
      <w:pPr>
        <w:pStyle w:val="ParagraphOED"/>
        <w:numPr>
          <w:ilvl w:val="0"/>
          <w:numId w:val="0"/>
        </w:numPr>
        <w:ind w:left="360"/>
        <w:rPr>
          <w:b/>
          <w:bCs/>
          <w:noProof/>
          <w:lang w:val="en-GB"/>
        </w:rPr>
      </w:pPr>
      <w:r w:rsidRPr="00A3377B">
        <w:rPr>
          <w:b/>
          <w:bCs/>
          <w:noProof/>
          <w:lang w:val="en-GB"/>
        </w:rPr>
        <w:t xml:space="preserve">Internal and external </w:t>
      </w:r>
      <w:commentRangeStart w:id="130"/>
      <w:ins w:id="131" w:author="Guarascio, Francesca (NFO)" w:date="2020-08-03T12:15:00Z">
        <w:r w:rsidR="00FD756C" w:rsidRPr="00A3377B">
          <w:rPr>
            <w:b/>
            <w:bCs/>
            <w:noProof/>
            <w:lang w:val="en-GB"/>
          </w:rPr>
          <w:t>coherence</w:t>
        </w:r>
        <w:commentRangeEnd w:id="130"/>
        <w:r w:rsidR="00FD756C">
          <w:rPr>
            <w:rStyle w:val="Rimandocommento"/>
            <w:rFonts w:asciiTheme="minorHAnsi" w:eastAsiaTheme="minorHAnsi" w:hAnsiTheme="minorHAnsi" w:cstheme="minorBidi"/>
            <w:lang w:val="en-US"/>
          </w:rPr>
          <w:commentReference w:id="130"/>
        </w:r>
      </w:ins>
      <w:del w:id="132" w:author="Guarascio, Francesca (NFO)" w:date="2020-08-03T12:15:00Z">
        <w:r w:rsidRPr="00A3377B" w:rsidDel="00FD756C">
          <w:rPr>
            <w:b/>
            <w:bCs/>
            <w:noProof/>
            <w:lang w:val="en-GB"/>
          </w:rPr>
          <w:delText>coherence</w:delText>
        </w:r>
      </w:del>
      <w:r w:rsidR="003648B4" w:rsidRPr="00A3377B">
        <w:rPr>
          <w:b/>
          <w:bCs/>
          <w:noProof/>
          <w:lang w:val="en-GB"/>
        </w:rPr>
        <w:t>:</w:t>
      </w:r>
    </w:p>
    <w:p w14:paraId="120E38C0" w14:textId="11983456" w:rsidR="00F863BC" w:rsidRPr="00442090" w:rsidRDefault="00F863BC" w:rsidP="00F05B1F">
      <w:pPr>
        <w:pStyle w:val="Paragrafoelenco"/>
        <w:numPr>
          <w:ilvl w:val="0"/>
          <w:numId w:val="10"/>
        </w:numPr>
        <w:jc w:val="both"/>
        <w:rPr>
          <w:ins w:id="133" w:author="Guarascio, Francesca (NFO)" w:date="2020-08-03T12:24:00Z"/>
          <w:rFonts w:ascii="Segoe UI" w:hAnsi="Segoe UI" w:cs="Segoe UI"/>
          <w:noProof/>
          <w:sz w:val="21"/>
          <w:szCs w:val="21"/>
          <w:lang w:val="en-GB"/>
        </w:rPr>
      </w:pPr>
      <w:r w:rsidRPr="00442090">
        <w:rPr>
          <w:rFonts w:ascii="Segoe UI" w:hAnsi="Segoe UI" w:cs="Segoe UI"/>
          <w:noProof/>
          <w:sz w:val="21"/>
          <w:szCs w:val="21"/>
          <w:lang w:val="en-GB"/>
        </w:rPr>
        <w:t xml:space="preserve">How coherent are the programme activities </w:t>
      </w:r>
      <w:r w:rsidR="00343AD0" w:rsidRPr="00442090">
        <w:rPr>
          <w:rFonts w:ascii="Segoe UI" w:hAnsi="Segoe UI" w:cs="Segoe UI"/>
          <w:noProof/>
          <w:sz w:val="21"/>
          <w:szCs w:val="21"/>
          <w:lang w:val="en-GB"/>
        </w:rPr>
        <w:t>vis-à-vis</w:t>
      </w:r>
      <w:r w:rsidRPr="00442090">
        <w:rPr>
          <w:rFonts w:ascii="Segoe UI" w:hAnsi="Segoe UI" w:cs="Segoe UI"/>
          <w:noProof/>
          <w:sz w:val="21"/>
          <w:szCs w:val="21"/>
          <w:lang w:val="en-GB"/>
        </w:rPr>
        <w:t xml:space="preserve"> other initiatives implemented by FAO </w:t>
      </w:r>
      <w:ins w:id="134" w:author="Guarascio, Francesca (NFO)" w:date="2020-08-03T12:24:00Z">
        <w:r w:rsidR="0022318B" w:rsidRPr="00442090">
          <w:rPr>
            <w:rFonts w:ascii="Segoe UI" w:hAnsi="Segoe UI" w:cs="Segoe UI"/>
            <w:noProof/>
            <w:sz w:val="21"/>
            <w:szCs w:val="21"/>
            <w:lang w:val="en-GB"/>
          </w:rPr>
          <w:t>and FFF partners</w:t>
        </w:r>
      </w:ins>
      <w:ins w:id="135" w:author="Guarascio, Francesca (NFO)" w:date="2020-08-03T12:45:00Z">
        <w:r w:rsidR="00442090">
          <w:rPr>
            <w:rStyle w:val="Rimandonotaapidipagina"/>
            <w:rFonts w:ascii="Segoe UI" w:hAnsi="Segoe UI" w:cs="Segoe UI"/>
            <w:noProof/>
            <w:sz w:val="21"/>
            <w:szCs w:val="21"/>
            <w:lang w:val="en-GB"/>
          </w:rPr>
          <w:footnoteReference w:id="8"/>
        </w:r>
      </w:ins>
      <w:ins w:id="144" w:author="Guarascio, Francesca (NFO)" w:date="2020-08-03T12:24:00Z">
        <w:r w:rsidR="0022318B" w:rsidRPr="00442090">
          <w:rPr>
            <w:rFonts w:ascii="Segoe UI" w:hAnsi="Segoe UI" w:cs="Segoe UI"/>
            <w:noProof/>
            <w:sz w:val="21"/>
            <w:szCs w:val="21"/>
            <w:lang w:val="en-GB"/>
          </w:rPr>
          <w:t xml:space="preserve"> </w:t>
        </w:r>
      </w:ins>
      <w:r w:rsidRPr="00442090">
        <w:rPr>
          <w:rFonts w:ascii="Segoe UI" w:hAnsi="Segoe UI" w:cs="Segoe UI"/>
          <w:noProof/>
          <w:sz w:val="21"/>
          <w:szCs w:val="21"/>
          <w:lang w:val="en-GB"/>
        </w:rPr>
        <w:t>(Strategic Programmes, Country Programme Frameworks, Regional Intitatives, Voluntary Guid</w:t>
      </w:r>
      <w:r w:rsidR="00343AD0" w:rsidRPr="00442090">
        <w:rPr>
          <w:rFonts w:ascii="Segoe UI" w:hAnsi="Segoe UI" w:cs="Segoe UI"/>
          <w:noProof/>
          <w:sz w:val="21"/>
          <w:szCs w:val="21"/>
          <w:lang w:val="en-GB"/>
        </w:rPr>
        <w:t>elines on Tenure, VGGTs, etc.)?</w:t>
      </w:r>
    </w:p>
    <w:p w14:paraId="13A161D0" w14:textId="0E616A78" w:rsidR="0022318B" w:rsidRPr="00A3377B" w:rsidRDefault="0022318B" w:rsidP="0022318B">
      <w:pPr>
        <w:pStyle w:val="Paragrafoelenco"/>
        <w:jc w:val="both"/>
        <w:rPr>
          <w:rFonts w:ascii="Segoe UI" w:hAnsi="Segoe UI" w:cs="Segoe UI"/>
          <w:noProof/>
          <w:sz w:val="21"/>
          <w:szCs w:val="21"/>
          <w:lang w:val="en-GB"/>
        </w:rPr>
        <w:pPrChange w:id="145" w:author="Guarascio, Francesca (NFO)" w:date="2020-08-03T12:27:00Z">
          <w:pPr>
            <w:pStyle w:val="Paragrafoelenco"/>
            <w:numPr>
              <w:numId w:val="10"/>
            </w:numPr>
            <w:ind w:hanging="360"/>
            <w:jc w:val="both"/>
          </w:pPr>
        </w:pPrChange>
      </w:pPr>
    </w:p>
    <w:p w14:paraId="27CBA626" w14:textId="26838C76" w:rsidR="0022318B" w:rsidRDefault="0022318B" w:rsidP="0022318B">
      <w:pPr>
        <w:pStyle w:val="Paragrafoelenco"/>
        <w:numPr>
          <w:ilvl w:val="0"/>
          <w:numId w:val="10"/>
        </w:numPr>
        <w:jc w:val="both"/>
        <w:rPr>
          <w:ins w:id="146" w:author="Guarascio, Francesca (NFO)" w:date="2020-08-03T12:30:00Z"/>
          <w:rFonts w:ascii="Segoe UI" w:hAnsi="Segoe UI" w:cs="Segoe UI"/>
          <w:noProof/>
          <w:sz w:val="21"/>
          <w:szCs w:val="21"/>
          <w:lang w:val="en-GB"/>
        </w:rPr>
      </w:pPr>
      <w:ins w:id="147" w:author="Guarascio, Francesca (NFO)" w:date="2020-08-03T12:27:00Z">
        <w:r w:rsidRPr="00A3377B">
          <w:rPr>
            <w:rFonts w:ascii="Segoe UI" w:hAnsi="Segoe UI" w:cs="Segoe UI"/>
            <w:noProof/>
            <w:sz w:val="21"/>
            <w:szCs w:val="21"/>
            <w:lang w:val="en-GB"/>
          </w:rPr>
          <w:t xml:space="preserve">To what extent is the programme coherent with other initiatives and policies undertaken by </w:t>
        </w:r>
        <w:commentRangeStart w:id="148"/>
        <w:r w:rsidRPr="00A3377B">
          <w:rPr>
            <w:rFonts w:ascii="Segoe UI" w:hAnsi="Segoe UI" w:cs="Segoe UI"/>
            <w:noProof/>
            <w:sz w:val="21"/>
            <w:szCs w:val="21"/>
            <w:lang w:val="en-GB"/>
          </w:rPr>
          <w:t xml:space="preserve">Governments and </w:t>
        </w:r>
      </w:ins>
      <w:ins w:id="149" w:author="Guarascio, Francesca (NFO)" w:date="2020-08-03T12:28:00Z">
        <w:r w:rsidR="00831E47">
          <w:rPr>
            <w:rFonts w:ascii="Segoe UI" w:hAnsi="Segoe UI" w:cs="Segoe UI"/>
            <w:noProof/>
            <w:sz w:val="21"/>
            <w:szCs w:val="21"/>
            <w:lang w:val="en-GB"/>
          </w:rPr>
          <w:t>the</w:t>
        </w:r>
      </w:ins>
      <w:ins w:id="150" w:author="Guarascio, Francesca (NFO)" w:date="2020-08-03T12:27:00Z">
        <w:r w:rsidRPr="00A3377B">
          <w:rPr>
            <w:rFonts w:ascii="Segoe UI" w:hAnsi="Segoe UI" w:cs="Segoe UI"/>
            <w:noProof/>
            <w:sz w:val="21"/>
            <w:szCs w:val="21"/>
            <w:lang w:val="en-GB"/>
          </w:rPr>
          <w:t xml:space="preserve"> development partners</w:t>
        </w:r>
      </w:ins>
      <w:ins w:id="151" w:author="Guarascio, Francesca (NFO)" w:date="2020-08-03T12:28:00Z">
        <w:r w:rsidR="00831E47">
          <w:rPr>
            <w:rFonts w:ascii="Segoe UI" w:hAnsi="Segoe UI" w:cs="Segoe UI"/>
            <w:noProof/>
            <w:sz w:val="21"/>
            <w:szCs w:val="21"/>
            <w:lang w:val="en-GB"/>
          </w:rPr>
          <w:t xml:space="preserve"> (IIED,IUCN,AgriCord)</w:t>
        </w:r>
      </w:ins>
      <w:ins w:id="152" w:author="Guarascio, Francesca (NFO)" w:date="2020-08-03T12:27:00Z">
        <w:r w:rsidRPr="00A3377B">
          <w:rPr>
            <w:rFonts w:ascii="Segoe UI" w:hAnsi="Segoe UI" w:cs="Segoe UI"/>
            <w:noProof/>
            <w:sz w:val="21"/>
            <w:szCs w:val="21"/>
            <w:lang w:val="en-GB"/>
          </w:rPr>
          <w:t>?</w:t>
        </w:r>
        <w:commentRangeEnd w:id="148"/>
        <w:r>
          <w:rPr>
            <w:rStyle w:val="Rimandocommento"/>
          </w:rPr>
          <w:commentReference w:id="148"/>
        </w:r>
      </w:ins>
    </w:p>
    <w:p w14:paraId="48C47716" w14:textId="77777777" w:rsidR="00831E47" w:rsidRPr="00831E47" w:rsidRDefault="00831E47" w:rsidP="00831E47">
      <w:pPr>
        <w:pStyle w:val="Paragrafoelenco"/>
        <w:rPr>
          <w:ins w:id="153" w:author="Guarascio, Francesca (NFO)" w:date="2020-08-03T12:30:00Z"/>
          <w:rFonts w:ascii="Segoe UI" w:hAnsi="Segoe UI" w:cs="Segoe UI"/>
          <w:noProof/>
          <w:sz w:val="21"/>
          <w:szCs w:val="21"/>
          <w:lang w:val="en-GB"/>
          <w:rPrChange w:id="154" w:author="Guarascio, Francesca (NFO)" w:date="2020-08-03T12:30:00Z">
            <w:rPr>
              <w:ins w:id="155" w:author="Guarascio, Francesca (NFO)" w:date="2020-08-03T12:30:00Z"/>
              <w:noProof/>
              <w:lang w:val="en-GB"/>
            </w:rPr>
          </w:rPrChange>
        </w:rPr>
        <w:pPrChange w:id="156" w:author="Guarascio, Francesca (NFO)" w:date="2020-08-03T12:30:00Z">
          <w:pPr>
            <w:pStyle w:val="Paragrafoelenco"/>
            <w:numPr>
              <w:numId w:val="10"/>
            </w:numPr>
            <w:ind w:hanging="360"/>
            <w:jc w:val="both"/>
          </w:pPr>
        </w:pPrChange>
      </w:pPr>
    </w:p>
    <w:p w14:paraId="4BCA1B9B" w14:textId="545D16B8" w:rsidR="000F47A5" w:rsidRPr="00831E47" w:rsidRDefault="00831E47" w:rsidP="00831E47">
      <w:pPr>
        <w:pStyle w:val="Paragrafoelenco"/>
        <w:numPr>
          <w:ilvl w:val="0"/>
          <w:numId w:val="10"/>
        </w:numPr>
        <w:jc w:val="both"/>
        <w:rPr>
          <w:rFonts w:ascii="Segoe UI" w:hAnsi="Segoe UI" w:cs="Segoe UI"/>
          <w:noProof/>
          <w:sz w:val="21"/>
          <w:szCs w:val="21"/>
          <w:lang w:val="en-GB"/>
        </w:rPr>
      </w:pPr>
      <w:ins w:id="157" w:author="Guarascio, Francesca (NFO)" w:date="2020-08-03T12:32:00Z">
        <w:r w:rsidRPr="00831E47">
          <w:rPr>
            <w:rFonts w:ascii="Segoe UI" w:hAnsi="Segoe UI" w:cs="Segoe UI"/>
            <w:noProof/>
            <w:sz w:val="21"/>
            <w:szCs w:val="21"/>
            <w:lang w:val="en-GB"/>
          </w:rPr>
          <w:t>To</w:t>
        </w:r>
      </w:ins>
      <w:ins w:id="158" w:author="Guarascio, Francesca (NFO)" w:date="2020-08-03T12:31:00Z">
        <w:r w:rsidRPr="00831E47">
          <w:rPr>
            <w:rFonts w:ascii="Segoe UI" w:hAnsi="Segoe UI" w:cs="Segoe UI"/>
            <w:noProof/>
            <w:sz w:val="21"/>
            <w:szCs w:val="21"/>
            <w:lang w:val="en-GB"/>
          </w:rPr>
          <w:t xml:space="preserve"> what extent the programme is coherent</w:t>
        </w:r>
      </w:ins>
      <w:ins w:id="159" w:author="Guarascio, Francesca (NFO)" w:date="2020-08-03T12:32:00Z">
        <w:r w:rsidRPr="00831E47">
          <w:rPr>
            <w:rFonts w:ascii="Segoe UI" w:hAnsi="Segoe UI" w:cs="Segoe UI"/>
            <w:noProof/>
            <w:sz w:val="21"/>
            <w:szCs w:val="21"/>
            <w:lang w:val="en-GB"/>
          </w:rPr>
          <w:t xml:space="preserve"> with </w:t>
        </w:r>
        <w:r w:rsidRPr="00831E47">
          <w:rPr>
            <w:rFonts w:ascii="Segoe UI" w:hAnsi="Segoe UI" w:cs="Segoe UI"/>
            <w:noProof/>
            <w:sz w:val="21"/>
            <w:szCs w:val="21"/>
            <w:lang w:val="en-GB"/>
          </w:rPr>
          <w:t xml:space="preserve">coherence with the strategies and priorities of </w:t>
        </w:r>
      </w:ins>
      <w:ins w:id="160" w:author="Guarascio, Francesca (NFO)" w:date="2020-08-03T12:33:00Z">
        <w:r>
          <w:rPr>
            <w:rFonts w:ascii="Segoe UI" w:hAnsi="Segoe UI" w:cs="Segoe UI"/>
            <w:noProof/>
            <w:sz w:val="21"/>
            <w:szCs w:val="21"/>
            <w:lang w:val="en-GB"/>
          </w:rPr>
          <w:t xml:space="preserve">the FFPOs </w:t>
        </w:r>
      </w:ins>
      <w:ins w:id="161" w:author="Guarascio, Francesca (NFO)" w:date="2020-08-03T12:32:00Z">
        <w:r w:rsidRPr="00831E47">
          <w:rPr>
            <w:rFonts w:ascii="Segoe UI" w:hAnsi="Segoe UI" w:cs="Segoe UI"/>
            <w:noProof/>
            <w:sz w:val="21"/>
            <w:szCs w:val="21"/>
            <w:lang w:val="en-GB"/>
          </w:rPr>
          <w:t xml:space="preserve"> and the </w:t>
        </w:r>
      </w:ins>
      <w:ins w:id="162" w:author="Guarascio, Francesca (NFO)" w:date="2020-08-03T12:33:00Z">
        <w:r>
          <w:rPr>
            <w:rFonts w:ascii="Segoe UI" w:hAnsi="Segoe UI" w:cs="Segoe UI"/>
            <w:noProof/>
            <w:sz w:val="21"/>
            <w:szCs w:val="21"/>
            <w:lang w:val="en-GB"/>
          </w:rPr>
          <w:t>organisations</w:t>
        </w:r>
      </w:ins>
      <w:ins w:id="163" w:author="Guarascio, Francesca (NFO)" w:date="2020-08-03T12:32:00Z">
        <w:r w:rsidRPr="00831E47">
          <w:rPr>
            <w:rFonts w:ascii="Segoe UI" w:hAnsi="Segoe UI" w:cs="Segoe UI"/>
            <w:noProof/>
            <w:sz w:val="21"/>
            <w:szCs w:val="21"/>
            <w:lang w:val="en-GB"/>
          </w:rPr>
          <w:t xml:space="preserve"> that represent them</w:t>
        </w:r>
      </w:ins>
      <w:ins w:id="164" w:author="Guarascio, Francesca (NFO)" w:date="2020-08-03T12:33:00Z">
        <w:r>
          <w:rPr>
            <w:rFonts w:ascii="Segoe UI" w:hAnsi="Segoe UI" w:cs="Segoe UI"/>
            <w:noProof/>
            <w:sz w:val="21"/>
            <w:szCs w:val="21"/>
            <w:lang w:val="en-GB"/>
          </w:rPr>
          <w:t>?</w:t>
        </w:r>
      </w:ins>
      <w:del w:id="165" w:author="Guarascio, Francesca (NFO)" w:date="2020-08-03T12:27:00Z">
        <w:r w:rsidR="00F863BC" w:rsidRPr="00831E47" w:rsidDel="0022318B">
          <w:rPr>
            <w:rFonts w:ascii="Segoe UI" w:hAnsi="Segoe UI" w:cs="Segoe UI"/>
            <w:noProof/>
            <w:sz w:val="21"/>
            <w:szCs w:val="21"/>
            <w:lang w:val="en-GB"/>
          </w:rPr>
          <w:delText>To what extent is the programme coherent with other initiatives and policies undertaken by Governments and other development partners</w:delText>
        </w:r>
        <w:r w:rsidR="000F47A5" w:rsidRPr="00831E47" w:rsidDel="0022318B">
          <w:rPr>
            <w:rFonts w:ascii="Segoe UI" w:hAnsi="Segoe UI" w:cs="Segoe UI"/>
            <w:noProof/>
            <w:sz w:val="21"/>
            <w:szCs w:val="21"/>
            <w:lang w:val="en-GB"/>
          </w:rPr>
          <w:delText>?</w:delText>
        </w:r>
      </w:del>
    </w:p>
    <w:p w14:paraId="33358CEE" w14:textId="4C12555B" w:rsidR="00040D35" w:rsidRPr="00A3377B" w:rsidRDefault="00040D35" w:rsidP="00053687">
      <w:pPr>
        <w:pStyle w:val="ParagraphOED"/>
        <w:numPr>
          <w:ilvl w:val="0"/>
          <w:numId w:val="0"/>
        </w:numPr>
        <w:ind w:left="360"/>
        <w:rPr>
          <w:b/>
          <w:bCs/>
          <w:noProof/>
          <w:lang w:val="en-GB"/>
        </w:rPr>
      </w:pPr>
      <w:r w:rsidRPr="00A3377B">
        <w:rPr>
          <w:b/>
          <w:bCs/>
          <w:noProof/>
          <w:lang w:val="en-GB"/>
        </w:rPr>
        <w:t>Organizanional effectiveness</w:t>
      </w:r>
      <w:r w:rsidR="003648B4" w:rsidRPr="00A3377B">
        <w:rPr>
          <w:b/>
          <w:bCs/>
          <w:noProof/>
          <w:lang w:val="en-GB"/>
        </w:rPr>
        <w:t>:</w:t>
      </w:r>
    </w:p>
    <w:p w14:paraId="20F981E2" w14:textId="02F4E6D4" w:rsidR="00651DEB" w:rsidRPr="00A3377B" w:rsidRDefault="00651DEB" w:rsidP="00F05B1F">
      <w:pPr>
        <w:pStyle w:val="Paragrafoelenco"/>
        <w:numPr>
          <w:ilvl w:val="0"/>
          <w:numId w:val="13"/>
        </w:numPr>
        <w:spacing w:after="0" w:line="240" w:lineRule="auto"/>
        <w:contextualSpacing w:val="0"/>
        <w:jc w:val="both"/>
        <w:rPr>
          <w:rFonts w:ascii="Segoe UI" w:hAnsi="Segoe UI" w:cs="Segoe UI"/>
          <w:noProof/>
          <w:sz w:val="21"/>
          <w:szCs w:val="21"/>
          <w:lang w:val="en-GB"/>
        </w:rPr>
      </w:pPr>
      <w:commentRangeStart w:id="166"/>
      <w:r w:rsidRPr="00A3377B">
        <w:rPr>
          <w:rFonts w:ascii="Segoe UI" w:hAnsi="Segoe UI" w:cs="Segoe UI"/>
          <w:noProof/>
          <w:sz w:val="21"/>
          <w:szCs w:val="21"/>
          <w:lang w:val="en-GB"/>
        </w:rPr>
        <w:t xml:space="preserve">To what extent is the current governance structure </w:t>
      </w:r>
      <w:del w:id="167" w:author="Anna Bolin" w:date="2020-07-30T09:53:00Z">
        <w:r w:rsidRPr="00A3377B" w:rsidDel="000C3A0A">
          <w:rPr>
            <w:rFonts w:ascii="Segoe UI" w:hAnsi="Segoe UI" w:cs="Segoe UI"/>
            <w:noProof/>
            <w:sz w:val="21"/>
            <w:szCs w:val="21"/>
            <w:lang w:val="en-GB"/>
          </w:rPr>
          <w:delText xml:space="preserve">efficient </w:delText>
        </w:r>
      </w:del>
      <w:ins w:id="168" w:author="Anna Bolin" w:date="2020-07-30T09:53:00Z">
        <w:r w:rsidR="000C3A0A" w:rsidRPr="00A3377B">
          <w:rPr>
            <w:rFonts w:ascii="Segoe UI" w:hAnsi="Segoe UI" w:cs="Segoe UI"/>
            <w:noProof/>
            <w:sz w:val="21"/>
            <w:szCs w:val="21"/>
            <w:lang w:val="en-GB"/>
          </w:rPr>
          <w:t>eff</w:t>
        </w:r>
        <w:r w:rsidR="000C3A0A">
          <w:rPr>
            <w:rFonts w:ascii="Segoe UI" w:hAnsi="Segoe UI" w:cs="Segoe UI"/>
            <w:noProof/>
            <w:sz w:val="21"/>
            <w:szCs w:val="21"/>
            <w:lang w:val="en-GB"/>
          </w:rPr>
          <w:t>ective</w:t>
        </w:r>
        <w:r w:rsidR="000C3A0A" w:rsidRPr="00A3377B">
          <w:rPr>
            <w:rFonts w:ascii="Segoe UI" w:hAnsi="Segoe UI" w:cs="Segoe UI"/>
            <w:noProof/>
            <w:sz w:val="21"/>
            <w:szCs w:val="21"/>
            <w:lang w:val="en-GB"/>
          </w:rPr>
          <w:t xml:space="preserve"> </w:t>
        </w:r>
      </w:ins>
      <w:r w:rsidR="002477AF" w:rsidRPr="00A3377B">
        <w:rPr>
          <w:rFonts w:ascii="Segoe UI" w:hAnsi="Segoe UI" w:cs="Segoe UI"/>
          <w:noProof/>
          <w:sz w:val="21"/>
          <w:szCs w:val="21"/>
          <w:lang w:val="en-GB"/>
        </w:rPr>
        <w:t xml:space="preserve">in </w:t>
      </w:r>
      <w:r w:rsidRPr="00A3377B">
        <w:rPr>
          <w:rFonts w:ascii="Segoe UI" w:hAnsi="Segoe UI" w:cs="Segoe UI"/>
          <w:noProof/>
          <w:sz w:val="21"/>
          <w:szCs w:val="21"/>
          <w:lang w:val="en-GB"/>
        </w:rPr>
        <w:t>providing overall policy guidance and direction to the management team?</w:t>
      </w:r>
      <w:commentRangeEnd w:id="166"/>
      <w:r w:rsidR="00B5444C">
        <w:rPr>
          <w:rStyle w:val="Rimandocommento"/>
        </w:rPr>
        <w:commentReference w:id="166"/>
      </w:r>
    </w:p>
    <w:p w14:paraId="4E8A1370" w14:textId="2C02CF9C" w:rsidR="00651DEB" w:rsidRPr="00A3377B" w:rsidRDefault="00651DEB" w:rsidP="00F05B1F">
      <w:pPr>
        <w:pStyle w:val="Paragrafoelenco"/>
        <w:numPr>
          <w:ilvl w:val="0"/>
          <w:numId w:val="12"/>
        </w:numPr>
        <w:jc w:val="both"/>
        <w:rPr>
          <w:rFonts w:ascii="Segoe UI" w:hAnsi="Segoe UI" w:cs="Segoe UI"/>
          <w:noProof/>
          <w:sz w:val="21"/>
          <w:szCs w:val="21"/>
          <w:lang w:val="en-GB"/>
        </w:rPr>
      </w:pPr>
      <w:r w:rsidRPr="00A3377B">
        <w:rPr>
          <w:rFonts w:ascii="Segoe UI" w:hAnsi="Segoe UI" w:cs="Segoe UI"/>
          <w:noProof/>
          <w:sz w:val="21"/>
          <w:szCs w:val="21"/>
          <w:lang w:val="en-GB"/>
        </w:rPr>
        <w:t>How eff</w:t>
      </w:r>
      <w:ins w:id="169" w:author="Anna Bolin" w:date="2020-07-30T09:53:00Z">
        <w:r w:rsidR="000C3A0A">
          <w:rPr>
            <w:rFonts w:ascii="Segoe UI" w:hAnsi="Segoe UI" w:cs="Segoe UI"/>
            <w:noProof/>
            <w:sz w:val="21"/>
            <w:szCs w:val="21"/>
            <w:lang w:val="en-GB"/>
          </w:rPr>
          <w:t>ective</w:t>
        </w:r>
      </w:ins>
      <w:del w:id="170" w:author="Anna Bolin" w:date="2020-07-30T09:53:00Z">
        <w:r w:rsidRPr="00A3377B" w:rsidDel="000C3A0A">
          <w:rPr>
            <w:rFonts w:ascii="Segoe UI" w:hAnsi="Segoe UI" w:cs="Segoe UI"/>
            <w:noProof/>
            <w:sz w:val="21"/>
            <w:szCs w:val="21"/>
            <w:lang w:val="en-GB"/>
          </w:rPr>
          <w:delText>icient</w:delText>
        </w:r>
      </w:del>
      <w:r w:rsidRPr="00A3377B">
        <w:rPr>
          <w:rFonts w:ascii="Segoe UI" w:hAnsi="Segoe UI" w:cs="Segoe UI"/>
          <w:noProof/>
          <w:sz w:val="21"/>
          <w:szCs w:val="21"/>
          <w:lang w:val="en-GB"/>
        </w:rPr>
        <w:t xml:space="preserve"> is the current operational modality </w:t>
      </w:r>
      <w:ins w:id="171" w:author="Anna Bolin" w:date="2020-07-30T10:10:00Z">
        <w:r w:rsidR="002B6739">
          <w:rPr>
            <w:rFonts w:ascii="Segoe UI" w:hAnsi="Segoe UI" w:cs="Segoe UI"/>
            <w:noProof/>
            <w:sz w:val="21"/>
            <w:szCs w:val="21"/>
            <w:lang w:val="en-GB"/>
          </w:rPr>
          <w:t xml:space="preserve">in </w:t>
        </w:r>
      </w:ins>
      <w:del w:id="172" w:author="Anna Bolin" w:date="2020-07-30T10:10:00Z">
        <w:r w:rsidRPr="00A3377B" w:rsidDel="002B6739">
          <w:rPr>
            <w:rFonts w:ascii="Segoe UI" w:hAnsi="Segoe UI" w:cs="Segoe UI"/>
            <w:noProof/>
            <w:sz w:val="21"/>
            <w:szCs w:val="21"/>
            <w:lang w:val="en-GB"/>
          </w:rPr>
          <w:delText>contributing to</w:delText>
        </w:r>
      </w:del>
      <w:ins w:id="173" w:author="Anna Bolin" w:date="2020-07-30T10:10:00Z">
        <w:r w:rsidR="002B6739">
          <w:rPr>
            <w:rFonts w:ascii="Segoe UI" w:hAnsi="Segoe UI" w:cs="Segoe UI"/>
            <w:noProof/>
            <w:sz w:val="21"/>
            <w:szCs w:val="21"/>
            <w:lang w:val="en-GB"/>
          </w:rPr>
          <w:t>ensuring</w:t>
        </w:r>
      </w:ins>
      <w:r w:rsidRPr="00A3377B">
        <w:rPr>
          <w:rFonts w:ascii="Segoe UI" w:hAnsi="Segoe UI" w:cs="Segoe UI"/>
          <w:noProof/>
          <w:sz w:val="21"/>
          <w:szCs w:val="21"/>
          <w:lang w:val="en-GB"/>
        </w:rPr>
        <w:t xml:space="preserve"> the </w:t>
      </w:r>
      <w:ins w:id="174" w:author="Anna Bolin" w:date="2020-07-30T10:09:00Z">
        <w:r w:rsidR="002B6739">
          <w:rPr>
            <w:rFonts w:ascii="Segoe UI" w:hAnsi="Segoe UI" w:cs="Segoe UI"/>
            <w:noProof/>
            <w:sz w:val="21"/>
            <w:szCs w:val="21"/>
            <w:lang w:val="en-GB"/>
          </w:rPr>
          <w:t xml:space="preserve">outputs </w:t>
        </w:r>
      </w:ins>
      <w:ins w:id="175" w:author="Anna Bolin" w:date="2020-07-30T10:10:00Z">
        <w:r w:rsidR="002B6739">
          <w:rPr>
            <w:rFonts w:ascii="Segoe UI" w:hAnsi="Segoe UI" w:cs="Segoe UI"/>
            <w:noProof/>
            <w:sz w:val="21"/>
            <w:szCs w:val="21"/>
            <w:lang w:val="en-GB"/>
          </w:rPr>
          <w:t xml:space="preserve">contribute </w:t>
        </w:r>
      </w:ins>
      <w:ins w:id="176" w:author="Anna Bolin" w:date="2020-07-30T10:09:00Z">
        <w:r w:rsidR="002B6739">
          <w:rPr>
            <w:rFonts w:ascii="Segoe UI" w:hAnsi="Segoe UI" w:cs="Segoe UI"/>
            <w:noProof/>
            <w:sz w:val="21"/>
            <w:szCs w:val="21"/>
            <w:lang w:val="en-GB"/>
          </w:rPr>
          <w:t xml:space="preserve">to the overall </w:t>
        </w:r>
      </w:ins>
      <w:r w:rsidRPr="00A3377B">
        <w:rPr>
          <w:rFonts w:ascii="Segoe UI" w:hAnsi="Segoe UI" w:cs="Segoe UI"/>
          <w:noProof/>
          <w:sz w:val="21"/>
          <w:szCs w:val="21"/>
          <w:lang w:val="en-GB"/>
        </w:rPr>
        <w:t>achievement of the programme</w:t>
      </w:r>
      <w:ins w:id="177" w:author="Anna Bolin" w:date="2020-07-30T09:53:00Z">
        <w:r w:rsidR="000C3A0A">
          <w:rPr>
            <w:rFonts w:ascii="Segoe UI" w:hAnsi="Segoe UI" w:cs="Segoe UI"/>
            <w:noProof/>
            <w:sz w:val="21"/>
            <w:szCs w:val="21"/>
            <w:lang w:val="en-GB"/>
          </w:rPr>
          <w:t xml:space="preserve"> </w:t>
        </w:r>
      </w:ins>
      <w:del w:id="178" w:author="Anna Bolin" w:date="2020-07-30T10:08:00Z">
        <w:r w:rsidRPr="00A3377B" w:rsidDel="00555739">
          <w:rPr>
            <w:rFonts w:ascii="Segoe UI" w:hAnsi="Segoe UI" w:cs="Segoe UI"/>
            <w:noProof/>
            <w:sz w:val="21"/>
            <w:szCs w:val="21"/>
            <w:lang w:val="en-GB"/>
          </w:rPr>
          <w:delText xml:space="preserve"> </w:delText>
        </w:r>
      </w:del>
      <w:r w:rsidRPr="00A3377B">
        <w:rPr>
          <w:rFonts w:ascii="Segoe UI" w:hAnsi="Segoe UI" w:cs="Segoe UI"/>
          <w:noProof/>
          <w:sz w:val="21"/>
          <w:szCs w:val="21"/>
          <w:lang w:val="en-GB"/>
        </w:rPr>
        <w:t>outcomes?</w:t>
      </w:r>
    </w:p>
    <w:p w14:paraId="2B3F890E" w14:textId="682ED09B" w:rsidR="000C3A0A" w:rsidRDefault="000C3A0A" w:rsidP="00F05B1F">
      <w:pPr>
        <w:pStyle w:val="Paragrafoelenco"/>
        <w:numPr>
          <w:ilvl w:val="0"/>
          <w:numId w:val="12"/>
        </w:numPr>
        <w:jc w:val="both"/>
        <w:rPr>
          <w:ins w:id="179" w:author="Anna Bolin" w:date="2020-07-30T10:21:00Z"/>
          <w:rFonts w:ascii="Segoe UI" w:hAnsi="Segoe UI" w:cs="Segoe UI"/>
          <w:noProof/>
          <w:sz w:val="21"/>
          <w:szCs w:val="21"/>
          <w:lang w:val="en-GB"/>
        </w:rPr>
      </w:pPr>
      <w:ins w:id="180" w:author="Anna Bolin" w:date="2020-07-30T09:54:00Z">
        <w:r>
          <w:rPr>
            <w:rFonts w:ascii="Segoe UI" w:hAnsi="Segoe UI" w:cs="Segoe UI"/>
            <w:noProof/>
            <w:sz w:val="21"/>
            <w:szCs w:val="21"/>
            <w:lang w:val="en-GB"/>
          </w:rPr>
          <w:t>How effective i</w:t>
        </w:r>
      </w:ins>
      <w:del w:id="181" w:author="Anna Bolin" w:date="2020-07-30T09:54:00Z">
        <w:r w:rsidR="00C06CC0" w:rsidRPr="00A3377B" w:rsidDel="000C3A0A">
          <w:rPr>
            <w:rFonts w:ascii="Segoe UI" w:hAnsi="Segoe UI" w:cs="Segoe UI"/>
            <w:noProof/>
            <w:sz w:val="21"/>
            <w:szCs w:val="21"/>
            <w:lang w:val="en-GB"/>
          </w:rPr>
          <w:delText>I</w:delText>
        </w:r>
      </w:del>
      <w:r w:rsidR="00C06CC0" w:rsidRPr="00A3377B">
        <w:rPr>
          <w:rFonts w:ascii="Segoe UI" w:hAnsi="Segoe UI" w:cs="Segoe UI"/>
          <w:noProof/>
          <w:sz w:val="21"/>
          <w:szCs w:val="21"/>
          <w:lang w:val="en-GB"/>
        </w:rPr>
        <w:t xml:space="preserve">s the monitoring and learning system </w:t>
      </w:r>
      <w:ins w:id="182" w:author="Anna Bolin" w:date="2020-07-30T09:54:00Z">
        <w:r>
          <w:rPr>
            <w:rFonts w:ascii="Segoe UI" w:hAnsi="Segoe UI" w:cs="Segoe UI"/>
            <w:noProof/>
            <w:sz w:val="21"/>
            <w:szCs w:val="21"/>
            <w:lang w:val="en-GB"/>
          </w:rPr>
          <w:t xml:space="preserve">in </w:t>
        </w:r>
      </w:ins>
      <w:r w:rsidR="00C06CC0" w:rsidRPr="00A3377B">
        <w:rPr>
          <w:rFonts w:ascii="Segoe UI" w:hAnsi="Segoe UI" w:cs="Segoe UI"/>
          <w:noProof/>
          <w:sz w:val="21"/>
          <w:szCs w:val="21"/>
          <w:lang w:val="en-GB"/>
        </w:rPr>
        <w:t>adequate</w:t>
      </w:r>
      <w:ins w:id="183" w:author="Anna Bolin" w:date="2020-07-30T09:54:00Z">
        <w:r>
          <w:rPr>
            <w:rFonts w:ascii="Segoe UI" w:hAnsi="Segoe UI" w:cs="Segoe UI"/>
            <w:noProof/>
            <w:sz w:val="21"/>
            <w:szCs w:val="21"/>
            <w:lang w:val="en-GB"/>
          </w:rPr>
          <w:t>ly</w:t>
        </w:r>
      </w:ins>
      <w:r w:rsidR="00C06CC0" w:rsidRPr="00A3377B">
        <w:rPr>
          <w:rFonts w:ascii="Segoe UI" w:hAnsi="Segoe UI" w:cs="Segoe UI"/>
          <w:noProof/>
          <w:sz w:val="21"/>
          <w:szCs w:val="21"/>
          <w:lang w:val="en-GB"/>
        </w:rPr>
        <w:t xml:space="preserve"> </w:t>
      </w:r>
      <w:del w:id="184" w:author="Anna Bolin" w:date="2020-07-30T10:11:00Z">
        <w:r w:rsidR="00C06CC0" w:rsidRPr="00A3377B" w:rsidDel="002B6739">
          <w:rPr>
            <w:rFonts w:ascii="Segoe UI" w:hAnsi="Segoe UI" w:cs="Segoe UI"/>
            <w:noProof/>
            <w:sz w:val="21"/>
            <w:szCs w:val="21"/>
            <w:lang w:val="en-GB"/>
          </w:rPr>
          <w:delText xml:space="preserve">to achieve </w:delText>
        </w:r>
      </w:del>
      <w:ins w:id="185" w:author="Anna Bolin" w:date="2020-07-30T10:11:00Z">
        <w:r w:rsidR="002B6739" w:rsidRPr="00A3377B">
          <w:rPr>
            <w:rFonts w:ascii="Segoe UI" w:hAnsi="Segoe UI" w:cs="Segoe UI"/>
            <w:noProof/>
            <w:sz w:val="21"/>
            <w:szCs w:val="21"/>
            <w:lang w:val="en-GB"/>
          </w:rPr>
          <w:t>achiev</w:t>
        </w:r>
        <w:r w:rsidR="002B6739">
          <w:rPr>
            <w:rFonts w:ascii="Segoe UI" w:hAnsi="Segoe UI" w:cs="Segoe UI"/>
            <w:noProof/>
            <w:sz w:val="21"/>
            <w:szCs w:val="21"/>
            <w:lang w:val="en-GB"/>
          </w:rPr>
          <w:t>ing</w:t>
        </w:r>
        <w:r w:rsidR="002B6739" w:rsidRPr="00A3377B">
          <w:rPr>
            <w:rFonts w:ascii="Segoe UI" w:hAnsi="Segoe UI" w:cs="Segoe UI"/>
            <w:noProof/>
            <w:sz w:val="21"/>
            <w:szCs w:val="21"/>
            <w:lang w:val="en-GB"/>
          </w:rPr>
          <w:t xml:space="preserve"> </w:t>
        </w:r>
      </w:ins>
      <w:r w:rsidR="00C06CC0" w:rsidRPr="00A3377B">
        <w:rPr>
          <w:rFonts w:ascii="Segoe UI" w:hAnsi="Segoe UI" w:cs="Segoe UI"/>
          <w:noProof/>
          <w:sz w:val="21"/>
          <w:szCs w:val="21"/>
          <w:lang w:val="en-GB"/>
        </w:rPr>
        <w:t>its main objectives?</w:t>
      </w:r>
    </w:p>
    <w:p w14:paraId="25E14CEF" w14:textId="66BEFD3A" w:rsidR="008D7193" w:rsidRPr="00A3377B" w:rsidRDefault="008D7193" w:rsidP="008D7193">
      <w:pPr>
        <w:pStyle w:val="Paragrafoelenco"/>
        <w:numPr>
          <w:ilvl w:val="0"/>
          <w:numId w:val="12"/>
        </w:numPr>
        <w:jc w:val="both"/>
        <w:rPr>
          <w:moveTo w:id="186" w:author="Anna Bolin" w:date="2020-07-30T10:21:00Z"/>
          <w:rFonts w:ascii="Segoe UI" w:hAnsi="Segoe UI" w:cs="Segoe UI"/>
          <w:noProof/>
          <w:sz w:val="21"/>
          <w:szCs w:val="21"/>
          <w:lang w:val="en-GB"/>
        </w:rPr>
      </w:pPr>
      <w:moveToRangeStart w:id="187" w:author="Anna Bolin" w:date="2020-07-30T10:21:00Z" w:name="move46996921"/>
      <w:moveTo w:id="188" w:author="Anna Bolin" w:date="2020-07-30T10:21:00Z">
        <w:del w:id="189" w:author="Anna Bolin" w:date="2020-07-30T10:21:00Z">
          <w:r w:rsidRPr="00A3377B" w:rsidDel="008D7193">
            <w:rPr>
              <w:rFonts w:ascii="Segoe UI" w:hAnsi="Segoe UI" w:cs="Segoe UI"/>
              <w:noProof/>
              <w:sz w:val="21"/>
              <w:szCs w:val="21"/>
              <w:lang w:val="en-GB"/>
            </w:rPr>
            <w:delText>What efforts</w:delText>
          </w:r>
        </w:del>
      </w:moveTo>
      <w:ins w:id="190" w:author="Anna Bolin" w:date="2020-07-30T10:21:00Z">
        <w:r>
          <w:rPr>
            <w:rFonts w:ascii="Segoe UI" w:hAnsi="Segoe UI" w:cs="Segoe UI"/>
            <w:noProof/>
            <w:sz w:val="21"/>
            <w:szCs w:val="21"/>
            <w:lang w:val="en-GB"/>
          </w:rPr>
          <w:t xml:space="preserve">How effective has the </w:t>
        </w:r>
      </w:ins>
      <w:ins w:id="191" w:author="Anna Bolin" w:date="2020-07-30T10:22:00Z">
        <w:r>
          <w:rPr>
            <w:rFonts w:ascii="Segoe UI" w:hAnsi="Segoe UI" w:cs="Segoe UI"/>
            <w:noProof/>
            <w:sz w:val="21"/>
            <w:szCs w:val="21"/>
            <w:lang w:val="en-GB"/>
          </w:rPr>
          <w:t xml:space="preserve">programme been in </w:t>
        </w:r>
      </w:ins>
      <w:moveTo w:id="192" w:author="Anna Bolin" w:date="2020-07-30T10:21:00Z">
        <w:r w:rsidRPr="00A3377B">
          <w:rPr>
            <w:rFonts w:ascii="Segoe UI" w:hAnsi="Segoe UI" w:cs="Segoe UI"/>
            <w:noProof/>
            <w:sz w:val="21"/>
            <w:szCs w:val="21"/>
            <w:lang w:val="en-GB"/>
          </w:rPr>
          <w:t xml:space="preserve"> </w:t>
        </w:r>
        <w:del w:id="193" w:author="Anna Bolin" w:date="2020-07-30T10:22:00Z">
          <w:r w:rsidRPr="00A3377B" w:rsidDel="008D7193">
            <w:rPr>
              <w:rFonts w:ascii="Segoe UI" w:hAnsi="Segoe UI" w:cs="Segoe UI"/>
              <w:noProof/>
              <w:sz w:val="21"/>
              <w:szCs w:val="21"/>
              <w:lang w:val="en-GB"/>
            </w:rPr>
            <w:delText xml:space="preserve">have been made towards </w:delText>
          </w:r>
        </w:del>
        <w:r w:rsidRPr="00A3377B">
          <w:rPr>
            <w:rFonts w:ascii="Segoe UI" w:hAnsi="Segoe UI" w:cs="Segoe UI"/>
            <w:noProof/>
            <w:sz w:val="21"/>
            <w:szCs w:val="21"/>
            <w:lang w:val="en-GB"/>
          </w:rPr>
          <w:t>improving gender equality and equity</w:t>
        </w:r>
        <w:del w:id="194" w:author="Anna Bolin" w:date="2020-07-30T10:22:00Z">
          <w:r w:rsidRPr="00A3377B" w:rsidDel="008D7193">
            <w:rPr>
              <w:rFonts w:ascii="Segoe UI" w:hAnsi="Segoe UI" w:cs="Segoe UI"/>
              <w:noProof/>
              <w:sz w:val="21"/>
              <w:szCs w:val="21"/>
              <w:lang w:val="en-GB"/>
            </w:rPr>
            <w:delText xml:space="preserve"> </w:delText>
          </w:r>
        </w:del>
      </w:moveTo>
      <w:ins w:id="195" w:author="Anna Bolin" w:date="2020-07-30T10:22:00Z">
        <w:r>
          <w:rPr>
            <w:rFonts w:ascii="Segoe UI" w:hAnsi="Segoe UI" w:cs="Segoe UI"/>
            <w:noProof/>
            <w:sz w:val="21"/>
            <w:szCs w:val="21"/>
            <w:lang w:val="en-GB"/>
          </w:rPr>
          <w:t>as part of its key objectives</w:t>
        </w:r>
      </w:ins>
      <w:moveTo w:id="196" w:author="Anna Bolin" w:date="2020-07-30T10:21:00Z">
        <w:del w:id="197" w:author="Anna Bolin" w:date="2020-07-30T10:22:00Z">
          <w:r w:rsidRPr="00A3377B" w:rsidDel="008D7193">
            <w:rPr>
              <w:rFonts w:ascii="Segoe UI" w:hAnsi="Segoe UI" w:cs="Segoe UI"/>
              <w:noProof/>
              <w:sz w:val="21"/>
              <w:szCs w:val="21"/>
              <w:lang w:val="en-GB"/>
            </w:rPr>
            <w:delText>as a key objective of the programme</w:delText>
          </w:r>
        </w:del>
        <w:r w:rsidRPr="00A3377B">
          <w:rPr>
            <w:rFonts w:ascii="Segoe UI" w:hAnsi="Segoe UI" w:cs="Segoe UI"/>
            <w:noProof/>
            <w:sz w:val="21"/>
            <w:szCs w:val="21"/>
            <w:lang w:val="en-GB"/>
          </w:rPr>
          <w:t xml:space="preserve">? </w:t>
        </w:r>
      </w:moveTo>
    </w:p>
    <w:p w14:paraId="4F513AC0" w14:textId="347C3F07" w:rsidR="008D7193" w:rsidRPr="00A3377B" w:rsidRDefault="008D7193" w:rsidP="008D7193">
      <w:pPr>
        <w:pStyle w:val="Paragrafoelenco"/>
        <w:numPr>
          <w:ilvl w:val="0"/>
          <w:numId w:val="12"/>
        </w:numPr>
        <w:jc w:val="both"/>
        <w:rPr>
          <w:moveTo w:id="198" w:author="Anna Bolin" w:date="2020-07-30T10:21:00Z"/>
          <w:rFonts w:ascii="Segoe UI" w:hAnsi="Segoe UI" w:cs="Segoe UI"/>
          <w:noProof/>
          <w:sz w:val="21"/>
          <w:szCs w:val="21"/>
          <w:lang w:val="en-GB"/>
        </w:rPr>
      </w:pPr>
      <w:ins w:id="199" w:author="Anna Bolin" w:date="2020-07-30T10:23:00Z">
        <w:r>
          <w:rPr>
            <w:rFonts w:ascii="Segoe UI" w:hAnsi="Segoe UI" w:cs="Segoe UI"/>
            <w:noProof/>
            <w:sz w:val="21"/>
            <w:szCs w:val="21"/>
            <w:lang w:val="en-GB"/>
          </w:rPr>
          <w:t xml:space="preserve">How effective has the programme been in </w:t>
        </w:r>
        <w:r w:rsidRPr="00A3377B">
          <w:rPr>
            <w:rFonts w:ascii="Segoe UI" w:hAnsi="Segoe UI" w:cs="Segoe UI"/>
            <w:noProof/>
            <w:sz w:val="21"/>
            <w:szCs w:val="21"/>
            <w:lang w:val="en-GB"/>
          </w:rPr>
          <w:t xml:space="preserve"> </w:t>
        </w:r>
      </w:ins>
      <w:moveTo w:id="200" w:author="Anna Bolin" w:date="2020-07-30T10:21:00Z">
        <w:del w:id="201" w:author="Anna Bolin" w:date="2020-07-30T10:23:00Z">
          <w:r w:rsidRPr="00A3377B" w:rsidDel="008D7193">
            <w:rPr>
              <w:rFonts w:ascii="Segoe UI" w:hAnsi="Segoe UI" w:cs="Segoe UI"/>
              <w:noProof/>
              <w:sz w:val="21"/>
              <w:szCs w:val="21"/>
              <w:lang w:val="en-GB"/>
            </w:rPr>
            <w:delText xml:space="preserve">To what extent have </w:delText>
          </w:r>
        </w:del>
      </w:moveTo>
      <w:ins w:id="202" w:author="Anna Bolin" w:date="2020-07-30T10:23:00Z">
        <w:r>
          <w:rPr>
            <w:rFonts w:ascii="Segoe UI" w:hAnsi="Segoe UI" w:cs="Segoe UI"/>
            <w:noProof/>
            <w:sz w:val="21"/>
            <w:szCs w:val="21"/>
            <w:lang w:val="en-GB"/>
          </w:rPr>
          <w:t xml:space="preserve">improving the inclusion of </w:t>
        </w:r>
      </w:ins>
      <w:moveTo w:id="203" w:author="Anna Bolin" w:date="2020-07-30T10:21:00Z">
        <w:r w:rsidRPr="00A3377B">
          <w:rPr>
            <w:rFonts w:ascii="Segoe UI" w:hAnsi="Segoe UI" w:cs="Segoe UI"/>
            <w:noProof/>
            <w:sz w:val="21"/>
            <w:szCs w:val="21"/>
            <w:lang w:val="en-GB"/>
          </w:rPr>
          <w:t xml:space="preserve">indigenous peoples and youth </w:t>
        </w:r>
        <w:del w:id="204" w:author="Anna Bolin" w:date="2020-07-30T10:23:00Z">
          <w:r w:rsidRPr="00A3377B" w:rsidDel="008D7193">
            <w:rPr>
              <w:rFonts w:ascii="Segoe UI" w:hAnsi="Segoe UI" w:cs="Segoe UI"/>
              <w:noProof/>
              <w:sz w:val="21"/>
              <w:szCs w:val="21"/>
              <w:lang w:val="en-GB"/>
            </w:rPr>
            <w:delText xml:space="preserve">been included </w:delText>
          </w:r>
        </w:del>
        <w:r w:rsidRPr="00A3377B">
          <w:rPr>
            <w:rFonts w:ascii="Segoe UI" w:hAnsi="Segoe UI" w:cs="Segoe UI"/>
            <w:noProof/>
            <w:sz w:val="21"/>
            <w:szCs w:val="21"/>
            <w:lang w:val="en-GB"/>
          </w:rPr>
          <w:t>in the design and implementation of the programme?</w:t>
        </w:r>
      </w:moveTo>
    </w:p>
    <w:moveToRangeEnd w:id="187"/>
    <w:p w14:paraId="6705AEB6" w14:textId="77777777" w:rsidR="008D7193" w:rsidRDefault="008D7193" w:rsidP="00F05B1F">
      <w:pPr>
        <w:pStyle w:val="Paragrafoelenco"/>
        <w:numPr>
          <w:ilvl w:val="0"/>
          <w:numId w:val="12"/>
        </w:numPr>
        <w:jc w:val="both"/>
        <w:rPr>
          <w:ins w:id="205" w:author="Anna Bolin" w:date="2020-07-30T09:55:00Z"/>
          <w:rFonts w:ascii="Segoe UI" w:hAnsi="Segoe UI" w:cs="Segoe UI"/>
          <w:noProof/>
          <w:sz w:val="21"/>
          <w:szCs w:val="21"/>
          <w:lang w:val="en-GB"/>
        </w:rPr>
      </w:pPr>
    </w:p>
    <w:p w14:paraId="5E597C0C" w14:textId="5F6C4A47" w:rsidR="00555739" w:rsidRPr="00555739" w:rsidRDefault="00555739">
      <w:pPr>
        <w:jc w:val="both"/>
        <w:rPr>
          <w:ins w:id="206" w:author="Anna Bolin" w:date="2020-07-30T09:49:00Z"/>
          <w:rFonts w:ascii="Segoe UI" w:hAnsi="Segoe UI" w:cs="Segoe UI"/>
          <w:b/>
          <w:bCs/>
          <w:noProof/>
          <w:sz w:val="21"/>
          <w:szCs w:val="21"/>
          <w:lang w:val="en-GB"/>
          <w:rPrChange w:id="207" w:author="Anna Bolin" w:date="2020-07-30T09:55:00Z">
            <w:rPr>
              <w:ins w:id="208" w:author="Anna Bolin" w:date="2020-07-30T09:49:00Z"/>
              <w:noProof/>
              <w:lang w:val="en-GB"/>
            </w:rPr>
          </w:rPrChange>
        </w:rPr>
        <w:pPrChange w:id="209" w:author="Anna Bolin" w:date="2020-07-30T09:55:00Z">
          <w:pPr>
            <w:pStyle w:val="Paragrafoelenco"/>
            <w:numPr>
              <w:numId w:val="12"/>
            </w:numPr>
            <w:ind w:hanging="360"/>
            <w:jc w:val="both"/>
          </w:pPr>
        </w:pPrChange>
      </w:pPr>
      <w:commentRangeStart w:id="210"/>
      <w:ins w:id="211" w:author="Anna Bolin" w:date="2020-07-30T09:55:00Z">
        <w:r>
          <w:rPr>
            <w:rFonts w:ascii="Segoe UI" w:hAnsi="Segoe UI" w:cs="Segoe UI"/>
            <w:b/>
            <w:bCs/>
            <w:noProof/>
            <w:sz w:val="21"/>
            <w:szCs w:val="21"/>
            <w:lang w:val="en-GB"/>
          </w:rPr>
          <w:t>E</w:t>
        </w:r>
        <w:r w:rsidRPr="00555739">
          <w:rPr>
            <w:rFonts w:ascii="Segoe UI" w:hAnsi="Segoe UI" w:cs="Segoe UI"/>
            <w:b/>
            <w:bCs/>
            <w:noProof/>
            <w:sz w:val="21"/>
            <w:szCs w:val="21"/>
            <w:lang w:val="en-GB"/>
            <w:rPrChange w:id="212" w:author="Anna Bolin" w:date="2020-07-30T09:55:00Z">
              <w:rPr>
                <w:rFonts w:ascii="Segoe UI" w:hAnsi="Segoe UI" w:cs="Segoe UI"/>
                <w:noProof/>
                <w:sz w:val="21"/>
                <w:szCs w:val="21"/>
                <w:lang w:val="en-GB"/>
              </w:rPr>
            </w:rPrChange>
          </w:rPr>
          <w:t>fficiency</w:t>
        </w:r>
        <w:r>
          <w:rPr>
            <w:rFonts w:ascii="Segoe UI" w:hAnsi="Segoe UI" w:cs="Segoe UI"/>
            <w:b/>
            <w:bCs/>
            <w:noProof/>
            <w:sz w:val="21"/>
            <w:szCs w:val="21"/>
            <w:lang w:val="en-GB"/>
          </w:rPr>
          <w:t xml:space="preserve"> </w:t>
        </w:r>
      </w:ins>
      <w:ins w:id="213" w:author="Anna Bolin" w:date="2020-07-30T09:56:00Z">
        <w:r>
          <w:rPr>
            <w:rFonts w:ascii="Segoe UI" w:hAnsi="Segoe UI" w:cs="Segoe UI"/>
            <w:b/>
            <w:bCs/>
            <w:noProof/>
            <w:sz w:val="21"/>
            <w:szCs w:val="21"/>
            <w:lang w:val="en-GB"/>
          </w:rPr>
          <w:t>of delivery</w:t>
        </w:r>
      </w:ins>
      <w:commentRangeEnd w:id="210"/>
      <w:ins w:id="214" w:author="Anna Bolin" w:date="2020-07-30T10:20:00Z">
        <w:r w:rsidR="008D7193">
          <w:rPr>
            <w:rStyle w:val="Rimandocommento"/>
          </w:rPr>
          <w:commentReference w:id="210"/>
        </w:r>
      </w:ins>
    </w:p>
    <w:p w14:paraId="17F9935F" w14:textId="77777777" w:rsidR="00555739" w:rsidRDefault="000C3A0A" w:rsidP="000C3A0A">
      <w:pPr>
        <w:numPr>
          <w:ilvl w:val="0"/>
          <w:numId w:val="12"/>
        </w:numPr>
        <w:rPr>
          <w:ins w:id="215" w:author="Anna Bolin" w:date="2020-07-30T09:59:00Z"/>
          <w:rFonts w:ascii="Times New Roman" w:hAnsi="Times New Roman"/>
        </w:rPr>
      </w:pPr>
      <w:ins w:id="216" w:author="Anna Bolin" w:date="2020-07-30T09:51:00Z">
        <w:r>
          <w:rPr>
            <w:rFonts w:ascii="Times New Roman" w:hAnsi="Times New Roman"/>
            <w:lang w:val="en-GB"/>
          </w:rPr>
          <w:t>H</w:t>
        </w:r>
      </w:ins>
      <w:ins w:id="217" w:author="Anna Bolin" w:date="2020-07-30T09:49:00Z">
        <w:r w:rsidRPr="00A27B90">
          <w:rPr>
            <w:rFonts w:ascii="Times New Roman" w:hAnsi="Times New Roman"/>
          </w:rPr>
          <w:t>ow efficient</w:t>
        </w:r>
      </w:ins>
      <w:ins w:id="218" w:author="Anna Bolin" w:date="2020-07-30T09:56:00Z">
        <w:r w:rsidR="00555739">
          <w:rPr>
            <w:rFonts w:ascii="Times New Roman" w:hAnsi="Times New Roman"/>
          </w:rPr>
          <w:t xml:space="preserve"> is the </w:t>
        </w:r>
      </w:ins>
      <w:ins w:id="219" w:author="Anna Bolin" w:date="2020-07-30T09:49:00Z">
        <w:r w:rsidRPr="00A27B90">
          <w:rPr>
            <w:rFonts w:ascii="Times New Roman" w:hAnsi="Times New Roman"/>
          </w:rPr>
          <w:t xml:space="preserve">collaboration between </w:t>
        </w:r>
      </w:ins>
      <w:ins w:id="220" w:author="Anna Bolin" w:date="2020-07-30T09:57:00Z">
        <w:r w:rsidR="00555739">
          <w:rPr>
            <w:rFonts w:ascii="Times New Roman" w:hAnsi="Times New Roman"/>
          </w:rPr>
          <w:t xml:space="preserve">the </w:t>
        </w:r>
        <w:proofErr w:type="spellStart"/>
        <w:r w:rsidR="00555739">
          <w:rPr>
            <w:rFonts w:ascii="Times New Roman" w:hAnsi="Times New Roman"/>
          </w:rPr>
          <w:t>programme</w:t>
        </w:r>
        <w:proofErr w:type="spellEnd"/>
        <w:r w:rsidR="00555739">
          <w:rPr>
            <w:rFonts w:ascii="Times New Roman" w:hAnsi="Times New Roman"/>
          </w:rPr>
          <w:t xml:space="preserve"> management team partners in implementing the </w:t>
        </w:r>
      </w:ins>
      <w:proofErr w:type="spellStart"/>
      <w:ins w:id="221" w:author="Anna Bolin" w:date="2020-07-30T09:58:00Z">
        <w:r w:rsidR="00555739">
          <w:rPr>
            <w:rFonts w:ascii="Times New Roman" w:hAnsi="Times New Roman"/>
          </w:rPr>
          <w:t>programme</w:t>
        </w:r>
      </w:ins>
      <w:proofErr w:type="spellEnd"/>
      <w:ins w:id="222" w:author="Anna Bolin" w:date="2020-07-30T09:59:00Z">
        <w:r w:rsidR="00555739">
          <w:rPr>
            <w:rFonts w:ascii="Times New Roman" w:hAnsi="Times New Roman"/>
          </w:rPr>
          <w:t xml:space="preserve">? </w:t>
        </w:r>
      </w:ins>
      <w:ins w:id="223" w:author="Anna Bolin" w:date="2020-07-30T09:49:00Z">
        <w:r w:rsidRPr="00A27B90">
          <w:rPr>
            <w:rFonts w:ascii="Times New Roman" w:hAnsi="Times New Roman"/>
          </w:rPr>
          <w:t xml:space="preserve"> </w:t>
        </w:r>
      </w:ins>
    </w:p>
    <w:p w14:paraId="4ABD81F6" w14:textId="1C65C12E" w:rsidR="000C3A0A" w:rsidRDefault="00555739" w:rsidP="000C3A0A">
      <w:pPr>
        <w:numPr>
          <w:ilvl w:val="0"/>
          <w:numId w:val="12"/>
        </w:numPr>
        <w:rPr>
          <w:ins w:id="224" w:author="Anna Bolin" w:date="2020-07-30T10:14:00Z"/>
          <w:rFonts w:ascii="Times New Roman" w:hAnsi="Times New Roman"/>
        </w:rPr>
      </w:pPr>
      <w:ins w:id="225" w:author="Anna Bolin" w:date="2020-07-30T09:59:00Z">
        <w:r>
          <w:rPr>
            <w:rFonts w:ascii="Times New Roman" w:hAnsi="Times New Roman"/>
          </w:rPr>
          <w:t xml:space="preserve">How efficient </w:t>
        </w:r>
      </w:ins>
      <w:ins w:id="226" w:author="Anna Bolin" w:date="2020-07-30T10:15:00Z">
        <w:r w:rsidR="002B6739">
          <w:rPr>
            <w:rFonts w:ascii="Times New Roman" w:hAnsi="Times New Roman"/>
          </w:rPr>
          <w:t xml:space="preserve">is </w:t>
        </w:r>
      </w:ins>
      <w:ins w:id="227" w:author="Anna Bolin" w:date="2020-07-30T10:11:00Z">
        <w:r w:rsidR="002B6739">
          <w:rPr>
            <w:rFonts w:ascii="Times New Roman" w:hAnsi="Times New Roman"/>
          </w:rPr>
          <w:t>the</w:t>
        </w:r>
      </w:ins>
      <w:ins w:id="228" w:author="Anna Bolin" w:date="2020-07-30T10:12:00Z">
        <w:r w:rsidR="002B6739">
          <w:rPr>
            <w:rFonts w:ascii="Times New Roman" w:hAnsi="Times New Roman"/>
          </w:rPr>
          <w:t xml:space="preserve"> </w:t>
        </w:r>
      </w:ins>
      <w:proofErr w:type="spellStart"/>
      <w:ins w:id="229" w:author="Anna Bolin" w:date="2020-07-30T10:11:00Z">
        <w:r w:rsidR="002B6739">
          <w:rPr>
            <w:rFonts w:ascii="Times New Roman" w:hAnsi="Times New Roman"/>
          </w:rPr>
          <w:t>programme</w:t>
        </w:r>
        <w:proofErr w:type="spellEnd"/>
        <w:r w:rsidR="002B6739">
          <w:rPr>
            <w:rFonts w:ascii="Times New Roman" w:hAnsi="Times New Roman"/>
          </w:rPr>
          <w:t xml:space="preserve"> in ensuring inputs </w:t>
        </w:r>
      </w:ins>
      <w:ins w:id="230" w:author="Anna Bolin" w:date="2020-07-30T10:13:00Z">
        <w:r w:rsidR="002B6739">
          <w:rPr>
            <w:rFonts w:ascii="Times New Roman" w:hAnsi="Times New Roman"/>
          </w:rPr>
          <w:t xml:space="preserve">(money, human resources, activities) </w:t>
        </w:r>
      </w:ins>
      <w:ins w:id="231" w:author="Anna Bolin" w:date="2020-07-30T10:12:00Z">
        <w:r w:rsidR="002B6739">
          <w:rPr>
            <w:rFonts w:ascii="Times New Roman" w:hAnsi="Times New Roman"/>
          </w:rPr>
          <w:t xml:space="preserve">are </w:t>
        </w:r>
      </w:ins>
      <w:ins w:id="232" w:author="Anna Bolin" w:date="2020-07-30T10:13:00Z">
        <w:r w:rsidR="002B6739">
          <w:rPr>
            <w:rFonts w:ascii="Times New Roman" w:hAnsi="Times New Roman"/>
          </w:rPr>
          <w:t xml:space="preserve">converted into </w:t>
        </w:r>
      </w:ins>
      <w:ins w:id="233" w:author="Anna Bolin" w:date="2020-07-30T10:16:00Z">
        <w:r w:rsidR="002B6739">
          <w:rPr>
            <w:rFonts w:ascii="Times New Roman" w:hAnsi="Times New Roman"/>
          </w:rPr>
          <w:t xml:space="preserve">the </w:t>
        </w:r>
      </w:ins>
      <w:ins w:id="234" w:author="Anna Bolin" w:date="2020-07-30T10:13:00Z">
        <w:r w:rsidR="002B6739">
          <w:rPr>
            <w:rFonts w:ascii="Times New Roman" w:hAnsi="Times New Roman"/>
          </w:rPr>
          <w:t>desired outputs</w:t>
        </w:r>
      </w:ins>
      <w:ins w:id="235" w:author="Anna Bolin" w:date="2020-07-30T10:14:00Z">
        <w:r w:rsidR="002B6739">
          <w:rPr>
            <w:rFonts w:ascii="Times New Roman" w:hAnsi="Times New Roman"/>
          </w:rPr>
          <w:t>?</w:t>
        </w:r>
      </w:ins>
    </w:p>
    <w:p w14:paraId="5670F1AE" w14:textId="0E7F260C" w:rsidR="002B6739" w:rsidRPr="00A27B90" w:rsidRDefault="002B6739" w:rsidP="000C3A0A">
      <w:pPr>
        <w:numPr>
          <w:ilvl w:val="0"/>
          <w:numId w:val="12"/>
        </w:numPr>
        <w:rPr>
          <w:ins w:id="236" w:author="Anna Bolin" w:date="2020-07-30T09:49:00Z"/>
          <w:rFonts w:ascii="Times New Roman" w:hAnsi="Times New Roman"/>
        </w:rPr>
      </w:pPr>
      <w:ins w:id="237" w:author="Anna Bolin" w:date="2020-07-30T10:14:00Z">
        <w:r>
          <w:rPr>
            <w:rFonts w:ascii="Times New Roman" w:hAnsi="Times New Roman"/>
          </w:rPr>
          <w:t xml:space="preserve">How cost </w:t>
        </w:r>
      </w:ins>
      <w:ins w:id="238" w:author="Anna Bolin" w:date="2020-07-30T10:15:00Z">
        <w:r>
          <w:rPr>
            <w:rFonts w:ascii="Times New Roman" w:hAnsi="Times New Roman"/>
          </w:rPr>
          <w:t xml:space="preserve">effective </w:t>
        </w:r>
      </w:ins>
      <w:ins w:id="239" w:author="Anna Bolin" w:date="2020-07-30T10:16:00Z">
        <w:r>
          <w:rPr>
            <w:rFonts w:ascii="Times New Roman" w:hAnsi="Times New Roman"/>
          </w:rPr>
          <w:t>i</w:t>
        </w:r>
      </w:ins>
      <w:ins w:id="240" w:author="Anna Bolin" w:date="2020-07-30T10:15:00Z">
        <w:r>
          <w:rPr>
            <w:rFonts w:ascii="Times New Roman" w:hAnsi="Times New Roman"/>
          </w:rPr>
          <w:t xml:space="preserve">s the </w:t>
        </w:r>
        <w:proofErr w:type="spellStart"/>
        <w:r>
          <w:rPr>
            <w:rFonts w:ascii="Times New Roman" w:hAnsi="Times New Roman"/>
          </w:rPr>
          <w:t>programme</w:t>
        </w:r>
        <w:proofErr w:type="spellEnd"/>
        <w:r>
          <w:rPr>
            <w:rFonts w:ascii="Times New Roman" w:hAnsi="Times New Roman"/>
          </w:rPr>
          <w:t xml:space="preserve"> in </w:t>
        </w:r>
      </w:ins>
      <w:ins w:id="241" w:author="Anna Bolin" w:date="2020-07-30T10:18:00Z">
        <w:r>
          <w:rPr>
            <w:rFonts w:ascii="Times New Roman" w:hAnsi="Times New Roman"/>
          </w:rPr>
          <w:t xml:space="preserve">maximizing </w:t>
        </w:r>
      </w:ins>
      <w:ins w:id="242" w:author="Anna Bolin" w:date="2020-07-30T10:37:00Z">
        <w:r w:rsidR="00081BA7">
          <w:rPr>
            <w:rFonts w:ascii="Times New Roman" w:hAnsi="Times New Roman"/>
          </w:rPr>
          <w:t xml:space="preserve">its </w:t>
        </w:r>
      </w:ins>
      <w:ins w:id="243" w:author="Anna Bolin" w:date="2020-07-30T10:18:00Z">
        <w:r>
          <w:rPr>
            <w:rFonts w:ascii="Times New Roman" w:hAnsi="Times New Roman"/>
          </w:rPr>
          <w:t xml:space="preserve">impact on </w:t>
        </w:r>
      </w:ins>
      <w:ins w:id="244" w:author="Anna Bolin" w:date="2020-07-30T10:19:00Z">
        <w:r w:rsidR="008D7193">
          <w:rPr>
            <w:rFonts w:ascii="Times New Roman" w:hAnsi="Times New Roman"/>
          </w:rPr>
          <w:t xml:space="preserve">climate resilient livelihoods </w:t>
        </w:r>
      </w:ins>
      <w:ins w:id="245" w:author="Anna Bolin" w:date="2020-07-30T10:25:00Z">
        <w:r w:rsidR="008D7193">
          <w:rPr>
            <w:rFonts w:ascii="Times New Roman" w:hAnsi="Times New Roman"/>
          </w:rPr>
          <w:t>(</w:t>
        </w:r>
      </w:ins>
      <w:ins w:id="246" w:author="Anna Bolin" w:date="2020-07-30T10:38:00Z">
        <w:r w:rsidR="00081BA7">
          <w:rPr>
            <w:rFonts w:ascii="Times New Roman" w:hAnsi="Times New Roman"/>
          </w:rPr>
          <w:t xml:space="preserve">trees and </w:t>
        </w:r>
      </w:ins>
      <w:ins w:id="247" w:author="Anna Bolin" w:date="2020-07-30T10:25:00Z">
        <w:r w:rsidR="008D7193">
          <w:rPr>
            <w:rFonts w:ascii="Times New Roman" w:hAnsi="Times New Roman"/>
          </w:rPr>
          <w:t xml:space="preserve">hectares) </w:t>
        </w:r>
      </w:ins>
      <w:ins w:id="248" w:author="Anna Bolin" w:date="2020-07-30T10:19:00Z">
        <w:r w:rsidR="008D7193">
          <w:rPr>
            <w:rFonts w:ascii="Times New Roman" w:hAnsi="Times New Roman"/>
          </w:rPr>
          <w:t>and improved livelihoods</w:t>
        </w:r>
      </w:ins>
      <w:ins w:id="249" w:author="Anna Bolin" w:date="2020-07-30T10:25:00Z">
        <w:r w:rsidR="008D7193">
          <w:rPr>
            <w:rFonts w:ascii="Times New Roman" w:hAnsi="Times New Roman"/>
          </w:rPr>
          <w:t xml:space="preserve"> (</w:t>
        </w:r>
      </w:ins>
      <w:ins w:id="250" w:author="Anna Bolin" w:date="2020-07-30T10:38:00Z">
        <w:r w:rsidR="00081BA7">
          <w:rPr>
            <w:rFonts w:ascii="Times New Roman" w:hAnsi="Times New Roman"/>
          </w:rPr>
          <w:t>people and FFPO’s</w:t>
        </w:r>
      </w:ins>
      <w:ins w:id="251" w:author="Anna Bolin" w:date="2020-07-30T10:25:00Z">
        <w:r w:rsidR="008D7193">
          <w:rPr>
            <w:rFonts w:ascii="Times New Roman" w:hAnsi="Times New Roman"/>
          </w:rPr>
          <w:t>)</w:t>
        </w:r>
      </w:ins>
      <w:ins w:id="252" w:author="Anna Bolin" w:date="2020-07-30T10:18:00Z">
        <w:r>
          <w:rPr>
            <w:rFonts w:ascii="Times New Roman" w:hAnsi="Times New Roman"/>
          </w:rPr>
          <w:t>?</w:t>
        </w:r>
      </w:ins>
    </w:p>
    <w:p w14:paraId="2E7D40C1" w14:textId="4A43EF48" w:rsidR="00C06CC0" w:rsidRPr="000C3A0A" w:rsidRDefault="00C06CC0">
      <w:pPr>
        <w:jc w:val="both"/>
        <w:rPr>
          <w:rFonts w:ascii="Segoe UI" w:hAnsi="Segoe UI" w:cs="Segoe UI"/>
          <w:noProof/>
          <w:sz w:val="21"/>
          <w:szCs w:val="21"/>
          <w:lang w:val="en-GB"/>
          <w:rPrChange w:id="253" w:author="Anna Bolin" w:date="2020-07-30T09:49:00Z">
            <w:rPr>
              <w:noProof/>
              <w:lang w:val="en-GB"/>
            </w:rPr>
          </w:rPrChange>
        </w:rPr>
        <w:pPrChange w:id="254" w:author="Anna Bolin" w:date="2020-07-30T09:49:00Z">
          <w:pPr>
            <w:pStyle w:val="Paragrafoelenco"/>
            <w:numPr>
              <w:numId w:val="12"/>
            </w:numPr>
            <w:ind w:hanging="360"/>
            <w:jc w:val="both"/>
          </w:pPr>
        </w:pPrChange>
      </w:pPr>
      <w:del w:id="255" w:author="Anna Bolin" w:date="2020-07-30T09:49:00Z">
        <w:r w:rsidRPr="000C3A0A" w:rsidDel="000C3A0A">
          <w:rPr>
            <w:rFonts w:ascii="Segoe UI" w:hAnsi="Segoe UI" w:cs="Segoe UI"/>
            <w:noProof/>
            <w:sz w:val="21"/>
            <w:szCs w:val="21"/>
            <w:lang w:val="en-GB"/>
            <w:rPrChange w:id="256" w:author="Anna Bolin" w:date="2020-07-30T09:49:00Z">
              <w:rPr>
                <w:noProof/>
                <w:lang w:val="en-GB"/>
              </w:rPr>
            </w:rPrChange>
          </w:rPr>
          <w:delText xml:space="preserve"> </w:delText>
        </w:r>
      </w:del>
    </w:p>
    <w:p w14:paraId="358BD4E4" w14:textId="76615128" w:rsidR="000F47A5" w:rsidRPr="00A3377B" w:rsidRDefault="000F47A5" w:rsidP="00053687">
      <w:pPr>
        <w:pStyle w:val="ParagraphOED"/>
        <w:numPr>
          <w:ilvl w:val="0"/>
          <w:numId w:val="0"/>
        </w:numPr>
        <w:ind w:left="360"/>
        <w:rPr>
          <w:b/>
          <w:bCs/>
          <w:noProof/>
          <w:lang w:val="en-GB"/>
        </w:rPr>
      </w:pPr>
      <w:r w:rsidRPr="00A3377B">
        <w:rPr>
          <w:b/>
          <w:bCs/>
          <w:noProof/>
          <w:lang w:val="en-GB"/>
        </w:rPr>
        <w:t>Sustainability</w:t>
      </w:r>
      <w:r w:rsidR="003648B4" w:rsidRPr="00A3377B">
        <w:rPr>
          <w:b/>
          <w:bCs/>
          <w:noProof/>
          <w:lang w:val="en-GB"/>
        </w:rPr>
        <w:t>:</w:t>
      </w:r>
    </w:p>
    <w:p w14:paraId="1AE3EDB9" w14:textId="1AD33635" w:rsidR="002477AF" w:rsidRPr="00A3377B" w:rsidRDefault="002477AF" w:rsidP="00F05B1F">
      <w:pPr>
        <w:pStyle w:val="Paragrafoelenco"/>
        <w:numPr>
          <w:ilvl w:val="0"/>
          <w:numId w:val="12"/>
        </w:numPr>
        <w:jc w:val="both"/>
        <w:rPr>
          <w:rFonts w:ascii="Segoe UI" w:hAnsi="Segoe UI" w:cs="Segoe UI"/>
          <w:noProof/>
          <w:sz w:val="21"/>
          <w:szCs w:val="21"/>
          <w:lang w:val="en-GB"/>
        </w:rPr>
      </w:pPr>
      <w:r w:rsidRPr="00A3377B">
        <w:rPr>
          <w:rFonts w:ascii="Segoe UI" w:hAnsi="Segoe UI" w:cs="Segoe UI"/>
          <w:noProof/>
          <w:sz w:val="21"/>
          <w:szCs w:val="21"/>
          <w:lang w:val="en-GB"/>
        </w:rPr>
        <w:t>What efforts are being made to ensure sustainability of the programme results in the long term?</w:t>
      </w:r>
    </w:p>
    <w:p w14:paraId="563264E6" w14:textId="60557C89" w:rsidR="002477AF" w:rsidRPr="00A3377B" w:rsidRDefault="002477AF" w:rsidP="00F05B1F">
      <w:pPr>
        <w:pStyle w:val="Paragrafoelenco"/>
        <w:numPr>
          <w:ilvl w:val="0"/>
          <w:numId w:val="15"/>
        </w:numPr>
        <w:jc w:val="both"/>
        <w:rPr>
          <w:rFonts w:ascii="Segoe UI" w:hAnsi="Segoe UI" w:cs="Segoe UI"/>
          <w:noProof/>
          <w:sz w:val="21"/>
          <w:szCs w:val="21"/>
          <w:lang w:val="en-GB"/>
        </w:rPr>
      </w:pPr>
      <w:r w:rsidRPr="00A3377B">
        <w:rPr>
          <w:rFonts w:ascii="Segoe UI" w:hAnsi="Segoe UI" w:cs="Segoe UI"/>
          <w:noProof/>
          <w:sz w:val="21"/>
          <w:szCs w:val="21"/>
          <w:lang w:val="en-GB"/>
        </w:rPr>
        <w:t xml:space="preserve">To what extent is FFF is increasing the capacity of small-scale enterprises, cooperatives and FFPOs at different levels? </w:t>
      </w:r>
    </w:p>
    <w:p w14:paraId="4D1AF5EE" w14:textId="4146E779" w:rsidR="002477AF" w:rsidRDefault="002477AF" w:rsidP="00F05B1F">
      <w:pPr>
        <w:pStyle w:val="Paragrafoelenco"/>
        <w:numPr>
          <w:ilvl w:val="0"/>
          <w:numId w:val="14"/>
        </w:numPr>
        <w:jc w:val="both"/>
        <w:rPr>
          <w:ins w:id="257" w:author="Anna Bolin" w:date="2020-07-30T10:27:00Z"/>
          <w:rFonts w:ascii="Segoe UI" w:hAnsi="Segoe UI" w:cs="Segoe UI"/>
          <w:noProof/>
          <w:sz w:val="21"/>
          <w:szCs w:val="21"/>
          <w:lang w:val="en-GB"/>
        </w:rPr>
      </w:pPr>
      <w:r w:rsidRPr="00A3377B">
        <w:rPr>
          <w:rFonts w:ascii="Segoe UI" w:hAnsi="Segoe UI" w:cs="Segoe UI"/>
          <w:noProof/>
          <w:sz w:val="21"/>
          <w:szCs w:val="21"/>
          <w:lang w:val="en-GB"/>
        </w:rPr>
        <w:t>How is the programme addressing the risk</w:t>
      </w:r>
      <w:r w:rsidR="00C06CC0" w:rsidRPr="00A3377B">
        <w:rPr>
          <w:rFonts w:ascii="Segoe UI" w:hAnsi="Segoe UI" w:cs="Segoe UI"/>
          <w:noProof/>
          <w:sz w:val="21"/>
          <w:szCs w:val="21"/>
          <w:lang w:val="en-GB"/>
        </w:rPr>
        <w:t>s concerning climate change and</w:t>
      </w:r>
      <w:r w:rsidRPr="00A3377B">
        <w:rPr>
          <w:rFonts w:ascii="Segoe UI" w:hAnsi="Segoe UI" w:cs="Segoe UI"/>
          <w:noProof/>
          <w:sz w:val="21"/>
          <w:szCs w:val="21"/>
          <w:lang w:val="en-GB"/>
        </w:rPr>
        <w:t xml:space="preserve"> environmental sustainability</w:t>
      </w:r>
      <w:r w:rsidR="00C06CC0" w:rsidRPr="00A3377B">
        <w:rPr>
          <w:rFonts w:ascii="Segoe UI" w:hAnsi="Segoe UI" w:cs="Segoe UI"/>
          <w:noProof/>
          <w:sz w:val="21"/>
          <w:szCs w:val="21"/>
          <w:lang w:val="en-GB"/>
        </w:rPr>
        <w:t>?</w:t>
      </w:r>
    </w:p>
    <w:p w14:paraId="582AF601" w14:textId="1704D5FA" w:rsidR="008D7193" w:rsidRPr="00BB28CE" w:rsidRDefault="008D7193" w:rsidP="00F05B1F">
      <w:pPr>
        <w:pStyle w:val="Paragrafoelenco"/>
        <w:numPr>
          <w:ilvl w:val="0"/>
          <w:numId w:val="14"/>
        </w:numPr>
        <w:jc w:val="both"/>
        <w:rPr>
          <w:ins w:id="258" w:author="Anna Bolin" w:date="2020-07-30T10:31:00Z"/>
          <w:rFonts w:ascii="Segoe UI" w:hAnsi="Segoe UI" w:cs="Segoe UI"/>
          <w:noProof/>
          <w:sz w:val="21"/>
          <w:szCs w:val="21"/>
          <w:lang w:val="en-GB"/>
          <w:rPrChange w:id="259" w:author="Anna Bolin" w:date="2020-07-30T10:31:00Z">
            <w:rPr>
              <w:ins w:id="260" w:author="Anna Bolin" w:date="2020-07-30T10:31:00Z"/>
              <w:rFonts w:cs="Times New Roman"/>
            </w:rPr>
          </w:rPrChange>
        </w:rPr>
      </w:pPr>
      <w:ins w:id="261" w:author="Anna Bolin" w:date="2020-07-30T10:27:00Z">
        <w:r>
          <w:rPr>
            <w:rFonts w:cs="Times New Roman"/>
          </w:rPr>
          <w:t>In what ways do you think the benefits of the action can continue</w:t>
        </w:r>
        <w:r w:rsidRPr="005428DA">
          <w:rPr>
            <w:rFonts w:cs="Times New Roman"/>
          </w:rPr>
          <w:t xml:space="preserve"> </w:t>
        </w:r>
        <w:r>
          <w:rPr>
            <w:rFonts w:cs="Times New Roman"/>
          </w:rPr>
          <w:t xml:space="preserve">throughout the duration of the </w:t>
        </w:r>
        <w:proofErr w:type="spellStart"/>
        <w:r>
          <w:rPr>
            <w:rFonts w:cs="Times New Roman"/>
          </w:rPr>
          <w:t>programme</w:t>
        </w:r>
        <w:proofErr w:type="spellEnd"/>
        <w:r w:rsidRPr="005428DA">
          <w:rPr>
            <w:rFonts w:cs="Times New Roman"/>
          </w:rPr>
          <w:t xml:space="preserve">? </w:t>
        </w:r>
      </w:ins>
      <w:ins w:id="262" w:author="Anna Bolin" w:date="2020-07-30T10:32:00Z">
        <w:r w:rsidR="00BB28CE">
          <w:rPr>
            <w:rFonts w:cs="Times New Roman"/>
          </w:rPr>
          <w:t>Taking into account changing contexts due to the COVID-19 crisis, w</w:t>
        </w:r>
      </w:ins>
      <w:ins w:id="263" w:author="Anna Bolin" w:date="2020-07-30T10:27:00Z">
        <w:r w:rsidRPr="005428DA">
          <w:rPr>
            <w:rFonts w:cs="Times New Roman"/>
          </w:rPr>
          <w:t>hat are the enabling conditions or factors that may constrain the positive results from being sustained?</w:t>
        </w:r>
      </w:ins>
    </w:p>
    <w:p w14:paraId="06B0F742" w14:textId="77777777" w:rsidR="00CE5317" w:rsidRPr="00A3377B" w:rsidRDefault="00CE5317" w:rsidP="00CE5317">
      <w:pPr>
        <w:pStyle w:val="ParagraphOED"/>
        <w:numPr>
          <w:ilvl w:val="0"/>
          <w:numId w:val="0"/>
        </w:numPr>
        <w:ind w:left="360"/>
        <w:rPr>
          <w:ins w:id="264" w:author="Guarascio, Francesca (NFO)" w:date="2020-08-03T12:38:00Z"/>
          <w:b/>
          <w:bCs/>
          <w:noProof/>
          <w:lang w:val="en-GB"/>
        </w:rPr>
      </w:pPr>
      <w:ins w:id="265" w:author="Guarascio, Francesca (NFO)" w:date="2020-08-03T12:38:00Z">
        <w:r w:rsidRPr="00A3377B">
          <w:rPr>
            <w:b/>
            <w:bCs/>
            <w:noProof/>
            <w:lang w:val="en-GB"/>
          </w:rPr>
          <w:t>Normative values:</w:t>
        </w:r>
      </w:ins>
    </w:p>
    <w:p w14:paraId="4E0A4125" w14:textId="77777777" w:rsidR="00CE5317" w:rsidRPr="00A3377B" w:rsidRDefault="00CE5317" w:rsidP="00CE5317">
      <w:pPr>
        <w:pStyle w:val="Paragrafoelenco"/>
        <w:numPr>
          <w:ilvl w:val="0"/>
          <w:numId w:val="12"/>
        </w:numPr>
        <w:jc w:val="both"/>
        <w:rPr>
          <w:ins w:id="266" w:author="Guarascio, Francesca (NFO)" w:date="2020-08-03T12:38:00Z"/>
          <w:rFonts w:ascii="Segoe UI" w:hAnsi="Segoe UI" w:cs="Segoe UI"/>
          <w:noProof/>
          <w:sz w:val="21"/>
          <w:szCs w:val="21"/>
          <w:lang w:val="en-GB"/>
        </w:rPr>
      </w:pPr>
      <w:ins w:id="267" w:author="Guarascio, Francesca (NFO)" w:date="2020-08-03T12:38:00Z">
        <w:r w:rsidRPr="00A3377B">
          <w:rPr>
            <w:rFonts w:ascii="Segoe UI" w:hAnsi="Segoe UI" w:cs="Segoe UI"/>
            <w:noProof/>
            <w:sz w:val="21"/>
            <w:szCs w:val="21"/>
            <w:lang w:val="en-GB"/>
          </w:rPr>
          <w:t xml:space="preserve">What efforts have been made towards improving gender equality and equity as a key objective of the programme? </w:t>
        </w:r>
      </w:ins>
    </w:p>
    <w:p w14:paraId="7A71FBAF" w14:textId="76256370" w:rsidR="00CE5317" w:rsidRDefault="00CE5317" w:rsidP="00CE5317">
      <w:pPr>
        <w:pStyle w:val="Paragrafoelenco"/>
        <w:numPr>
          <w:ilvl w:val="0"/>
          <w:numId w:val="12"/>
        </w:numPr>
        <w:jc w:val="both"/>
        <w:rPr>
          <w:ins w:id="268" w:author="Guarascio, Francesca (NFO)" w:date="2020-08-03T12:39:00Z"/>
          <w:rFonts w:ascii="Segoe UI" w:hAnsi="Segoe UI" w:cs="Segoe UI"/>
          <w:noProof/>
          <w:sz w:val="21"/>
          <w:szCs w:val="21"/>
          <w:lang w:val="en-GB"/>
        </w:rPr>
      </w:pPr>
      <w:ins w:id="269" w:author="Guarascio, Francesca (NFO)" w:date="2020-08-03T12:38:00Z">
        <w:r w:rsidRPr="00A3377B">
          <w:rPr>
            <w:rFonts w:ascii="Segoe UI" w:hAnsi="Segoe UI" w:cs="Segoe UI"/>
            <w:noProof/>
            <w:sz w:val="21"/>
            <w:szCs w:val="21"/>
            <w:lang w:val="en-GB"/>
          </w:rPr>
          <w:t xml:space="preserve">To what extent have </w:t>
        </w:r>
        <w:commentRangeStart w:id="270"/>
        <w:r w:rsidRPr="00A3377B">
          <w:rPr>
            <w:rFonts w:ascii="Segoe UI" w:hAnsi="Segoe UI" w:cs="Segoe UI"/>
            <w:noProof/>
            <w:sz w:val="21"/>
            <w:szCs w:val="21"/>
            <w:lang w:val="en-GB"/>
          </w:rPr>
          <w:t>indigenous</w:t>
        </w:r>
        <w:commentRangeEnd w:id="270"/>
        <w:r>
          <w:rPr>
            <w:rStyle w:val="Rimandocommento"/>
          </w:rPr>
          <w:commentReference w:id="270"/>
        </w:r>
        <w:r w:rsidRPr="00A3377B">
          <w:rPr>
            <w:rFonts w:ascii="Segoe UI" w:hAnsi="Segoe UI" w:cs="Segoe UI"/>
            <w:noProof/>
            <w:sz w:val="21"/>
            <w:szCs w:val="21"/>
            <w:lang w:val="en-GB"/>
          </w:rPr>
          <w:t xml:space="preserve"> peoples and youth been included in the design and implementation of the programme?</w:t>
        </w:r>
      </w:ins>
    </w:p>
    <w:p w14:paraId="56EB1DA8" w14:textId="183C4B70" w:rsidR="00DB1AE9" w:rsidRPr="00A3377B" w:rsidRDefault="00DB1AE9" w:rsidP="00DB1AE9">
      <w:pPr>
        <w:pStyle w:val="Paragrafoelenco"/>
        <w:numPr>
          <w:ilvl w:val="0"/>
          <w:numId w:val="12"/>
        </w:numPr>
        <w:jc w:val="both"/>
        <w:rPr>
          <w:ins w:id="271" w:author="Guarascio, Francesca (NFO)" w:date="2020-08-03T12:39:00Z"/>
          <w:rFonts w:ascii="Segoe UI" w:hAnsi="Segoe UI" w:cs="Segoe UI"/>
          <w:noProof/>
          <w:sz w:val="21"/>
          <w:szCs w:val="21"/>
          <w:lang w:val="en-GB"/>
        </w:rPr>
      </w:pPr>
      <w:ins w:id="272" w:author="Guarascio, Francesca (NFO)" w:date="2020-08-03T12:39:00Z">
        <w:r w:rsidRPr="00A3377B">
          <w:rPr>
            <w:rFonts w:ascii="Segoe UI" w:hAnsi="Segoe UI" w:cs="Segoe UI"/>
            <w:noProof/>
            <w:sz w:val="21"/>
            <w:szCs w:val="21"/>
            <w:lang w:val="en-GB"/>
          </w:rPr>
          <w:t>To what extent have i youth been included in the design and implementation of the programme?</w:t>
        </w:r>
      </w:ins>
    </w:p>
    <w:p w14:paraId="1364B601" w14:textId="77777777" w:rsidR="00DB1AE9" w:rsidRPr="00A3377B" w:rsidRDefault="00DB1AE9" w:rsidP="00DB1AE9">
      <w:pPr>
        <w:pStyle w:val="Paragrafoelenco"/>
        <w:jc w:val="both"/>
        <w:rPr>
          <w:ins w:id="273" w:author="Guarascio, Francesca (NFO)" w:date="2020-08-03T12:38:00Z"/>
          <w:rFonts w:ascii="Segoe UI" w:hAnsi="Segoe UI" w:cs="Segoe UI"/>
          <w:noProof/>
          <w:sz w:val="21"/>
          <w:szCs w:val="21"/>
          <w:lang w:val="en-GB"/>
        </w:rPr>
        <w:pPrChange w:id="274" w:author="Guarascio, Francesca (NFO)" w:date="2020-08-03T12:39:00Z">
          <w:pPr>
            <w:pStyle w:val="Paragrafoelenco"/>
            <w:numPr>
              <w:numId w:val="12"/>
            </w:numPr>
            <w:ind w:hanging="360"/>
            <w:jc w:val="both"/>
          </w:pPr>
        </w:pPrChange>
      </w:pPr>
    </w:p>
    <w:p w14:paraId="67892A18" w14:textId="77777777" w:rsidR="008D7193" w:rsidRPr="00A3377B" w:rsidRDefault="008D7193">
      <w:pPr>
        <w:pStyle w:val="Paragrafoelenco"/>
        <w:ind w:left="1440"/>
        <w:jc w:val="both"/>
        <w:rPr>
          <w:rFonts w:ascii="Segoe UI" w:hAnsi="Segoe UI" w:cs="Segoe UI"/>
          <w:noProof/>
          <w:sz w:val="21"/>
          <w:szCs w:val="21"/>
          <w:lang w:val="en-GB"/>
        </w:rPr>
        <w:pPrChange w:id="275" w:author="Anna Bolin" w:date="2020-07-30T10:28:00Z">
          <w:pPr>
            <w:pStyle w:val="Paragrafoelenco"/>
            <w:numPr>
              <w:numId w:val="14"/>
            </w:numPr>
            <w:ind w:left="1440" w:hanging="360"/>
            <w:jc w:val="both"/>
          </w:pPr>
        </w:pPrChange>
      </w:pPr>
    </w:p>
    <w:p w14:paraId="43CEC0CB" w14:textId="70994424" w:rsidR="00040D35" w:rsidRPr="00A3377B" w:rsidDel="008D7193" w:rsidRDefault="00040D35" w:rsidP="00053687">
      <w:pPr>
        <w:pStyle w:val="ParagraphOED"/>
        <w:numPr>
          <w:ilvl w:val="0"/>
          <w:numId w:val="0"/>
        </w:numPr>
        <w:ind w:left="360"/>
        <w:rPr>
          <w:del w:id="276" w:author="Anna Bolin" w:date="2020-07-30T10:28:00Z"/>
          <w:b/>
          <w:bCs/>
          <w:noProof/>
          <w:lang w:val="en-GB"/>
        </w:rPr>
      </w:pPr>
      <w:commentRangeStart w:id="277"/>
      <w:del w:id="278" w:author="Anna Bolin" w:date="2020-07-30T10:28:00Z">
        <w:r w:rsidRPr="00A3377B" w:rsidDel="008D7193">
          <w:rPr>
            <w:b/>
            <w:bCs/>
            <w:noProof/>
            <w:lang w:val="en-GB"/>
          </w:rPr>
          <w:delText>Normative values</w:delText>
        </w:r>
        <w:r w:rsidR="003648B4" w:rsidRPr="00A3377B" w:rsidDel="008D7193">
          <w:rPr>
            <w:b/>
            <w:bCs/>
            <w:noProof/>
            <w:lang w:val="en-GB"/>
          </w:rPr>
          <w:delText>:</w:delText>
        </w:r>
        <w:commentRangeEnd w:id="277"/>
        <w:r w:rsidR="008D7193" w:rsidDel="008D7193">
          <w:rPr>
            <w:rStyle w:val="Rimandocommento"/>
            <w:rFonts w:asciiTheme="minorHAnsi" w:eastAsiaTheme="minorHAnsi" w:hAnsiTheme="minorHAnsi" w:cstheme="minorBidi"/>
            <w:lang w:val="en-US"/>
          </w:rPr>
          <w:commentReference w:id="277"/>
        </w:r>
      </w:del>
    </w:p>
    <w:p w14:paraId="4E798557" w14:textId="29A258C3" w:rsidR="00040D35" w:rsidRPr="00A3377B" w:rsidDel="008D7193" w:rsidRDefault="00580D03" w:rsidP="00F05B1F">
      <w:pPr>
        <w:pStyle w:val="Paragrafoelenco"/>
        <w:numPr>
          <w:ilvl w:val="0"/>
          <w:numId w:val="12"/>
        </w:numPr>
        <w:jc w:val="both"/>
        <w:rPr>
          <w:moveFrom w:id="279" w:author="Anna Bolin" w:date="2020-07-30T10:21:00Z"/>
          <w:rFonts w:ascii="Segoe UI" w:hAnsi="Segoe UI" w:cs="Segoe UI"/>
          <w:noProof/>
          <w:sz w:val="21"/>
          <w:szCs w:val="21"/>
          <w:lang w:val="en-GB"/>
        </w:rPr>
      </w:pPr>
      <w:moveFromRangeStart w:id="280" w:author="Anna Bolin" w:date="2020-07-30T10:21:00Z" w:name="move46996921"/>
      <w:moveFrom w:id="281" w:author="Anna Bolin" w:date="2020-07-30T10:21:00Z">
        <w:r w:rsidRPr="00A3377B" w:rsidDel="008D7193">
          <w:rPr>
            <w:rFonts w:ascii="Segoe UI" w:hAnsi="Segoe UI" w:cs="Segoe UI"/>
            <w:noProof/>
            <w:sz w:val="21"/>
            <w:szCs w:val="21"/>
            <w:lang w:val="en-GB"/>
          </w:rPr>
          <w:t xml:space="preserve">What efforts have been </w:t>
        </w:r>
        <w:r w:rsidR="002C54FD" w:rsidRPr="00A3377B" w:rsidDel="008D7193">
          <w:rPr>
            <w:rFonts w:ascii="Segoe UI" w:hAnsi="Segoe UI" w:cs="Segoe UI"/>
            <w:noProof/>
            <w:sz w:val="21"/>
            <w:szCs w:val="21"/>
            <w:lang w:val="en-GB"/>
          </w:rPr>
          <w:t xml:space="preserve">made </w:t>
        </w:r>
        <w:r w:rsidRPr="00A3377B" w:rsidDel="008D7193">
          <w:rPr>
            <w:rFonts w:ascii="Segoe UI" w:hAnsi="Segoe UI" w:cs="Segoe UI"/>
            <w:noProof/>
            <w:sz w:val="21"/>
            <w:szCs w:val="21"/>
            <w:lang w:val="en-GB"/>
          </w:rPr>
          <w:t>towards improving gender equality and equity as a key objective of the programme</w:t>
        </w:r>
        <w:r w:rsidR="002C54FD" w:rsidRPr="00A3377B" w:rsidDel="008D7193">
          <w:rPr>
            <w:rFonts w:ascii="Segoe UI" w:hAnsi="Segoe UI" w:cs="Segoe UI"/>
            <w:noProof/>
            <w:sz w:val="21"/>
            <w:szCs w:val="21"/>
            <w:lang w:val="en-GB"/>
          </w:rPr>
          <w:t>?</w:t>
        </w:r>
        <w:r w:rsidRPr="00A3377B" w:rsidDel="008D7193">
          <w:rPr>
            <w:rFonts w:ascii="Segoe UI" w:hAnsi="Segoe UI" w:cs="Segoe UI"/>
            <w:noProof/>
            <w:sz w:val="21"/>
            <w:szCs w:val="21"/>
            <w:lang w:val="en-GB"/>
          </w:rPr>
          <w:t xml:space="preserve"> </w:t>
        </w:r>
      </w:moveFrom>
    </w:p>
    <w:p w14:paraId="6D6859F8" w14:textId="68C1A6F4" w:rsidR="00F863BC" w:rsidRPr="00A3377B" w:rsidDel="008D7193" w:rsidRDefault="00625806" w:rsidP="00F05B1F">
      <w:pPr>
        <w:pStyle w:val="Paragrafoelenco"/>
        <w:numPr>
          <w:ilvl w:val="0"/>
          <w:numId w:val="12"/>
        </w:numPr>
        <w:jc w:val="both"/>
        <w:rPr>
          <w:moveFrom w:id="282" w:author="Anna Bolin" w:date="2020-07-30T10:21:00Z"/>
          <w:rFonts w:ascii="Segoe UI" w:hAnsi="Segoe UI" w:cs="Segoe UI"/>
          <w:noProof/>
          <w:sz w:val="21"/>
          <w:szCs w:val="21"/>
          <w:lang w:val="en-GB"/>
        </w:rPr>
      </w:pPr>
      <w:moveFrom w:id="283" w:author="Anna Bolin" w:date="2020-07-30T10:21:00Z">
        <w:r w:rsidRPr="00A3377B" w:rsidDel="008D7193">
          <w:rPr>
            <w:rFonts w:ascii="Segoe UI" w:hAnsi="Segoe UI" w:cs="Segoe UI"/>
            <w:noProof/>
            <w:sz w:val="21"/>
            <w:szCs w:val="21"/>
            <w:lang w:val="en-GB"/>
          </w:rPr>
          <w:t>To what extent have indigenous peoples and youth been included in the design and implementation of the programme?</w:t>
        </w:r>
      </w:moveFrom>
    </w:p>
    <w:p w14:paraId="35AC3ACF" w14:textId="09A8DE91" w:rsidR="002F6DCC" w:rsidRPr="00A3377B" w:rsidRDefault="0000325B" w:rsidP="00F05B1F">
      <w:pPr>
        <w:pStyle w:val="Titolo1"/>
        <w:rPr>
          <w:rFonts w:ascii="Segoe UI" w:eastAsia="Cambria" w:hAnsi="Segoe UI"/>
          <w:noProof/>
          <w:sz w:val="28"/>
          <w:szCs w:val="28"/>
          <w:lang w:val="en-GB"/>
        </w:rPr>
      </w:pPr>
      <w:bookmarkStart w:id="284" w:name="_Toc514230779"/>
      <w:bookmarkStart w:id="285" w:name="_Toc46249685"/>
      <w:moveFromRangeEnd w:id="280"/>
      <w:r w:rsidRPr="00A3377B">
        <w:rPr>
          <w:rFonts w:ascii="Segoe UI" w:eastAsia="Cambria" w:hAnsi="Segoe UI"/>
          <w:noProof/>
          <w:sz w:val="28"/>
          <w:szCs w:val="28"/>
          <w:lang w:val="en-GB"/>
        </w:rPr>
        <w:t>Approach and organization of the Evaluatio</w:t>
      </w:r>
      <w:bookmarkEnd w:id="284"/>
      <w:r w:rsidR="00835CBD" w:rsidRPr="00A3377B">
        <w:rPr>
          <w:rFonts w:ascii="Segoe UI" w:eastAsia="Cambria" w:hAnsi="Segoe UI"/>
          <w:noProof/>
          <w:sz w:val="28"/>
          <w:szCs w:val="28"/>
          <w:lang w:val="en-GB"/>
        </w:rPr>
        <w:t>n</w:t>
      </w:r>
      <w:bookmarkEnd w:id="285"/>
    </w:p>
    <w:p w14:paraId="5C2B578C" w14:textId="6D5EEA5A" w:rsidR="003945F1" w:rsidRPr="00A3377B" w:rsidRDefault="00325048" w:rsidP="00F05B1F">
      <w:pPr>
        <w:pStyle w:val="ParagraphOED"/>
        <w:rPr>
          <w:noProof/>
          <w:lang w:val="en-GB"/>
        </w:rPr>
      </w:pPr>
      <w:r w:rsidRPr="00A3377B">
        <w:rPr>
          <w:noProof/>
          <w:lang w:val="en-GB"/>
        </w:rPr>
        <w:t>The</w:t>
      </w:r>
      <w:r w:rsidR="00716364" w:rsidRPr="00A3377B">
        <w:rPr>
          <w:noProof/>
          <w:lang w:val="en-GB"/>
        </w:rPr>
        <w:t xml:space="preserve"> Mid-Term E</w:t>
      </w:r>
      <w:r w:rsidRPr="00A3377B">
        <w:rPr>
          <w:noProof/>
          <w:lang w:val="en-GB"/>
        </w:rPr>
        <w:t xml:space="preserve">valuation will take place between </w:t>
      </w:r>
      <w:r w:rsidR="00343AD0">
        <w:rPr>
          <w:noProof/>
          <w:lang w:val="en-GB"/>
        </w:rPr>
        <w:t>July</w:t>
      </w:r>
      <w:r w:rsidR="00716364" w:rsidRPr="00A3377B">
        <w:rPr>
          <w:noProof/>
          <w:lang w:val="en-GB"/>
        </w:rPr>
        <w:t xml:space="preserve"> 2020 and January 2021</w:t>
      </w:r>
      <w:r w:rsidRPr="00A3377B">
        <w:rPr>
          <w:noProof/>
          <w:lang w:val="en-GB"/>
        </w:rPr>
        <w:t xml:space="preserve">. </w:t>
      </w:r>
      <w:r w:rsidR="003945F1" w:rsidRPr="00A3377B">
        <w:rPr>
          <w:noProof/>
          <w:lang w:val="en-GB"/>
        </w:rPr>
        <w:t>The evaluation will be managed by the FAO Office of Evaluation (OED), and may engage</w:t>
      </w:r>
      <w:r w:rsidR="00F7412D" w:rsidRPr="00A3377B">
        <w:rPr>
          <w:noProof/>
          <w:lang w:val="en-GB"/>
        </w:rPr>
        <w:t xml:space="preserve"> with </w:t>
      </w:r>
      <w:r w:rsidR="00716364" w:rsidRPr="00A3377B">
        <w:rPr>
          <w:noProof/>
          <w:lang w:val="en-GB"/>
        </w:rPr>
        <w:t>the evaluation function of other FFF partners</w:t>
      </w:r>
      <w:r w:rsidR="00F7412D" w:rsidRPr="00A3377B">
        <w:rPr>
          <w:noProof/>
          <w:lang w:val="en-GB"/>
        </w:rPr>
        <w:t xml:space="preserve"> (pending final discussion with FAO FFF Team)</w:t>
      </w:r>
      <w:r w:rsidR="003945F1" w:rsidRPr="00A3377B">
        <w:rPr>
          <w:noProof/>
          <w:lang w:val="en-GB"/>
        </w:rPr>
        <w:t xml:space="preserve">. </w:t>
      </w:r>
    </w:p>
    <w:p w14:paraId="05CA7C37" w14:textId="6DD57C2E" w:rsidR="00716364" w:rsidRPr="00A3377B" w:rsidRDefault="00325048" w:rsidP="00F05B1F">
      <w:pPr>
        <w:pStyle w:val="ParagraphOED"/>
        <w:rPr>
          <w:noProof/>
          <w:lang w:val="en-GB"/>
        </w:rPr>
      </w:pPr>
      <w:r w:rsidRPr="00A3377B">
        <w:rPr>
          <w:noProof/>
          <w:lang w:val="en-GB"/>
        </w:rPr>
        <w:t xml:space="preserve">The </w:t>
      </w:r>
      <w:r w:rsidR="00A17B1E" w:rsidRPr="00A3377B">
        <w:rPr>
          <w:noProof/>
          <w:lang w:val="en-GB"/>
        </w:rPr>
        <w:t xml:space="preserve">Mid-Term Evaluation </w:t>
      </w:r>
      <w:r w:rsidR="003154D9" w:rsidRPr="00A3377B">
        <w:rPr>
          <w:noProof/>
          <w:lang w:val="en-GB"/>
        </w:rPr>
        <w:t xml:space="preserve">scoping phase </w:t>
      </w:r>
      <w:r w:rsidR="00343AD0">
        <w:rPr>
          <w:noProof/>
          <w:lang w:val="en-GB"/>
        </w:rPr>
        <w:t>began</w:t>
      </w:r>
      <w:r w:rsidR="00716364" w:rsidRPr="00A3377B">
        <w:rPr>
          <w:noProof/>
          <w:lang w:val="en-GB"/>
        </w:rPr>
        <w:t xml:space="preserve"> </w:t>
      </w:r>
      <w:r w:rsidR="003154D9" w:rsidRPr="00343AD0">
        <w:rPr>
          <w:noProof/>
          <w:lang w:val="en-GB"/>
        </w:rPr>
        <w:t>in</w:t>
      </w:r>
      <w:r w:rsidRPr="00343AD0">
        <w:rPr>
          <w:noProof/>
          <w:lang w:val="en-GB"/>
        </w:rPr>
        <w:t xml:space="preserve"> June</w:t>
      </w:r>
      <w:r w:rsidR="003D0FB3">
        <w:rPr>
          <w:noProof/>
          <w:lang w:val="en-GB"/>
        </w:rPr>
        <w:t xml:space="preserve">/July </w:t>
      </w:r>
      <w:r w:rsidR="00716364" w:rsidRPr="00343AD0">
        <w:rPr>
          <w:noProof/>
          <w:lang w:val="en-GB"/>
        </w:rPr>
        <w:t>2020</w:t>
      </w:r>
      <w:r w:rsidRPr="00343AD0">
        <w:rPr>
          <w:noProof/>
          <w:lang w:val="en-GB"/>
        </w:rPr>
        <w:t>,</w:t>
      </w:r>
      <w:r w:rsidRPr="00A3377B">
        <w:rPr>
          <w:noProof/>
          <w:lang w:val="en-GB"/>
        </w:rPr>
        <w:t xml:space="preserve"> during which time the FAO Office of Evaluation </w:t>
      </w:r>
      <w:del w:id="286" w:author="Guarascio, Francesca (NFO)" w:date="2020-08-03T12:47:00Z">
        <w:r w:rsidRPr="00A3377B" w:rsidDel="00123E8B">
          <w:rPr>
            <w:noProof/>
            <w:lang w:val="en-GB"/>
          </w:rPr>
          <w:delText xml:space="preserve">will </w:delText>
        </w:r>
      </w:del>
      <w:r w:rsidRPr="00A3377B">
        <w:rPr>
          <w:noProof/>
          <w:lang w:val="en-GB"/>
        </w:rPr>
        <w:t>conduct</w:t>
      </w:r>
      <w:ins w:id="287" w:author="Guarascio, Francesca (NFO)" w:date="2020-08-03T12:48:00Z">
        <w:r w:rsidR="00123E8B">
          <w:rPr>
            <w:noProof/>
            <w:lang w:val="en-GB"/>
          </w:rPr>
          <w:t>ed</w:t>
        </w:r>
      </w:ins>
      <w:r w:rsidR="00716364" w:rsidRPr="00A3377B">
        <w:rPr>
          <w:noProof/>
          <w:lang w:val="en-GB"/>
        </w:rPr>
        <w:t xml:space="preserve"> an analysis of the activities conducted by FAO and its partners at national, regional and global level, including the review of all documents and publications produced by the FFF phase II. The Mid-Term evaluation and the Final Report of the Phase I </w:t>
      </w:r>
      <w:r w:rsidR="003D0FB3">
        <w:rPr>
          <w:noProof/>
          <w:lang w:val="en-GB"/>
        </w:rPr>
        <w:t xml:space="preserve">o the FFF programme </w:t>
      </w:r>
      <w:r w:rsidR="00716364" w:rsidRPr="00A3377B">
        <w:rPr>
          <w:noProof/>
          <w:lang w:val="en-GB"/>
        </w:rPr>
        <w:t xml:space="preserve">will also constitute an important background and baseline for the assessment of the first part of Phase II. </w:t>
      </w:r>
    </w:p>
    <w:p w14:paraId="6AAE2C92" w14:textId="66B0376B" w:rsidR="003154D9" w:rsidRPr="00A3377B" w:rsidRDefault="003154D9" w:rsidP="00F05B1F">
      <w:pPr>
        <w:pStyle w:val="ParagraphOED"/>
        <w:rPr>
          <w:noProof/>
          <w:lang w:val="en-GB"/>
        </w:rPr>
      </w:pPr>
      <w:r w:rsidRPr="00A3377B">
        <w:rPr>
          <w:noProof/>
          <w:lang w:val="en-GB"/>
        </w:rPr>
        <w:t xml:space="preserve">An </w:t>
      </w:r>
      <w:r w:rsidRPr="00885B66">
        <w:rPr>
          <w:noProof/>
          <w:lang w:val="en-GB"/>
        </w:rPr>
        <w:t>inception report</w:t>
      </w:r>
      <w:r w:rsidRPr="00A3377B">
        <w:rPr>
          <w:noProof/>
          <w:lang w:val="en-GB"/>
        </w:rPr>
        <w:t xml:space="preserve"> will complement the</w:t>
      </w:r>
      <w:r w:rsidR="00885B66">
        <w:rPr>
          <w:noProof/>
          <w:lang w:val="en-GB"/>
        </w:rPr>
        <w:t>se</w:t>
      </w:r>
      <w:r w:rsidRPr="00A3377B">
        <w:rPr>
          <w:noProof/>
          <w:lang w:val="en-GB"/>
        </w:rPr>
        <w:t xml:space="preserve"> ToRs and contribute to guide the evaluation: it will encompass a </w:t>
      </w:r>
      <w:r w:rsidR="00885B66">
        <w:rPr>
          <w:noProof/>
          <w:lang w:val="en-GB"/>
        </w:rPr>
        <w:t xml:space="preserve">more detailed </w:t>
      </w:r>
      <w:r w:rsidRPr="00A3377B">
        <w:rPr>
          <w:noProof/>
          <w:lang w:val="en-GB"/>
        </w:rPr>
        <w:t xml:space="preserve">stakeholder analysis, </w:t>
      </w:r>
      <w:r w:rsidR="00885B66">
        <w:rPr>
          <w:noProof/>
          <w:lang w:val="en-GB"/>
        </w:rPr>
        <w:t>further</w:t>
      </w:r>
      <w:r w:rsidRPr="00A3377B">
        <w:rPr>
          <w:noProof/>
          <w:lang w:val="en-GB"/>
        </w:rPr>
        <w:t xml:space="preserve"> information on the evaluation approach and methodology, the evaluation matrix, and the country case studies selection. </w:t>
      </w:r>
    </w:p>
    <w:p w14:paraId="440C021A" w14:textId="4941E7DA" w:rsidR="00716364" w:rsidRPr="00A3377B" w:rsidRDefault="00716364" w:rsidP="00F05B1F">
      <w:pPr>
        <w:pStyle w:val="ParagraphOED"/>
        <w:rPr>
          <w:noProof/>
          <w:lang w:val="en-GB"/>
        </w:rPr>
      </w:pPr>
      <w:r w:rsidRPr="00885B66">
        <w:rPr>
          <w:noProof/>
          <w:lang w:val="en-GB"/>
        </w:rPr>
        <w:t>Given the nature of the programme,</w:t>
      </w:r>
      <w:r w:rsidRPr="00A3377B">
        <w:rPr>
          <w:noProof/>
          <w:lang w:val="en-GB"/>
        </w:rPr>
        <w:t xml:space="preserve"> the</w:t>
      </w:r>
      <w:r w:rsidR="00711D61" w:rsidRPr="00A3377B">
        <w:rPr>
          <w:noProof/>
          <w:lang w:val="en-GB"/>
        </w:rPr>
        <w:t xml:space="preserve"> Mid-Term</w:t>
      </w:r>
      <w:r w:rsidRPr="00A3377B">
        <w:rPr>
          <w:noProof/>
          <w:lang w:val="en-GB"/>
        </w:rPr>
        <w:t xml:space="preserve"> </w:t>
      </w:r>
      <w:r w:rsidR="00711D61" w:rsidRPr="00A3377B">
        <w:rPr>
          <w:noProof/>
          <w:lang w:val="en-GB"/>
        </w:rPr>
        <w:t>E</w:t>
      </w:r>
      <w:r w:rsidRPr="00A3377B">
        <w:rPr>
          <w:noProof/>
          <w:lang w:val="en-GB"/>
        </w:rPr>
        <w:t>valua</w:t>
      </w:r>
      <w:r w:rsidR="00711D61" w:rsidRPr="00A3377B">
        <w:rPr>
          <w:noProof/>
          <w:lang w:val="en-GB"/>
        </w:rPr>
        <w:t>tion will adopt a very participatory process to engage actively with FFF key partners during the whole exercise.</w:t>
      </w:r>
    </w:p>
    <w:p w14:paraId="00687F19" w14:textId="6B27D0BC" w:rsidR="0000325B" w:rsidRPr="00A3377B" w:rsidRDefault="0000325B" w:rsidP="00A7126D">
      <w:pPr>
        <w:pStyle w:val="Titolo1"/>
        <w:numPr>
          <w:ilvl w:val="1"/>
          <w:numId w:val="3"/>
        </w:numPr>
        <w:rPr>
          <w:rFonts w:ascii="Segoe UI" w:hAnsi="Segoe UI"/>
          <w:noProof/>
          <w:sz w:val="24"/>
          <w:szCs w:val="24"/>
          <w:lang w:val="en-GB"/>
        </w:rPr>
      </w:pPr>
      <w:bookmarkStart w:id="288" w:name="_Toc46249686"/>
      <w:r w:rsidRPr="00A3377B">
        <w:rPr>
          <w:rFonts w:ascii="Segoe UI" w:hAnsi="Segoe UI"/>
          <w:noProof/>
          <w:sz w:val="24"/>
          <w:szCs w:val="24"/>
          <w:lang w:val="en-GB"/>
        </w:rPr>
        <w:t>Methodology</w:t>
      </w:r>
      <w:bookmarkEnd w:id="288"/>
    </w:p>
    <w:p w14:paraId="7DC21C6A" w14:textId="576A172F" w:rsidR="0000325B" w:rsidRPr="00A3377B" w:rsidRDefault="0000325B" w:rsidP="00A7126D">
      <w:pPr>
        <w:pStyle w:val="ParagraphOED"/>
        <w:rPr>
          <w:noProof/>
          <w:lang w:val="en-GB" w:eastAsia="en-GB"/>
        </w:rPr>
      </w:pPr>
      <w:r w:rsidRPr="00A3377B">
        <w:rPr>
          <w:noProof/>
          <w:lang w:val="en-GB" w:eastAsia="en-GB"/>
        </w:rPr>
        <w:t xml:space="preserve">The evaluation will rely on evidence collected through a variety of methods and tools, </w:t>
      </w:r>
      <w:commentRangeStart w:id="289"/>
      <w:ins w:id="290" w:author="Guarascio, Francesca (NFO)" w:date="2020-08-03T12:48:00Z">
        <w:r w:rsidR="00123E8B" w:rsidRPr="00A3377B">
          <w:rPr>
            <w:noProof/>
            <w:lang w:val="en-GB" w:eastAsia="en-GB"/>
          </w:rPr>
          <w:t>including</w:t>
        </w:r>
        <w:commentRangeEnd w:id="289"/>
        <w:r w:rsidR="00123E8B">
          <w:rPr>
            <w:rStyle w:val="Rimandocommento"/>
            <w:rFonts w:asciiTheme="minorHAnsi" w:eastAsiaTheme="minorHAnsi" w:hAnsiTheme="minorHAnsi" w:cstheme="minorBidi"/>
            <w:lang w:val="en-US"/>
          </w:rPr>
          <w:commentReference w:id="289"/>
        </w:r>
      </w:ins>
      <w:del w:id="291" w:author="Guarascio, Francesca (NFO)" w:date="2020-08-03T12:48:00Z">
        <w:r w:rsidRPr="00A3377B" w:rsidDel="00123E8B">
          <w:rPr>
            <w:noProof/>
            <w:lang w:val="en-GB" w:eastAsia="en-GB"/>
          </w:rPr>
          <w:delText>including</w:delText>
        </w:r>
      </w:del>
      <w:r w:rsidRPr="00A3377B">
        <w:rPr>
          <w:noProof/>
          <w:lang w:val="en-GB" w:eastAsia="en-GB"/>
        </w:rPr>
        <w:t xml:space="preserve">: </w:t>
      </w:r>
    </w:p>
    <w:p w14:paraId="23ACA444" w14:textId="46F327CC" w:rsidR="00885B66" w:rsidRDefault="0000325B" w:rsidP="00A7126D">
      <w:pPr>
        <w:pStyle w:val="Paragrafoelenco"/>
        <w:numPr>
          <w:ilvl w:val="0"/>
          <w:numId w:val="18"/>
        </w:numPr>
        <w:spacing w:before="60" w:after="60" w:line="240" w:lineRule="auto"/>
        <w:contextualSpacing w:val="0"/>
        <w:jc w:val="both"/>
        <w:rPr>
          <w:rFonts w:ascii="Segoe UI" w:eastAsia="Times New Roman" w:hAnsi="Segoe UI" w:cs="Segoe UI"/>
          <w:noProof/>
          <w:sz w:val="21"/>
          <w:szCs w:val="21"/>
          <w:lang w:val="en-GB" w:eastAsia="en-GB"/>
        </w:rPr>
      </w:pPr>
      <w:r w:rsidRPr="00885B66">
        <w:rPr>
          <w:rFonts w:ascii="Segoe UI" w:eastAsia="Times New Roman" w:hAnsi="Segoe UI" w:cs="Segoe UI"/>
          <w:noProof/>
          <w:sz w:val="21"/>
          <w:szCs w:val="21"/>
          <w:lang w:val="en-GB" w:eastAsia="en-GB"/>
        </w:rPr>
        <w:t xml:space="preserve">A thorough </w:t>
      </w:r>
      <w:r w:rsidRPr="00885B66">
        <w:rPr>
          <w:rFonts w:ascii="Segoe UI" w:eastAsia="Times New Roman" w:hAnsi="Segoe UI" w:cs="Segoe UI"/>
          <w:b/>
          <w:bCs/>
          <w:noProof/>
          <w:sz w:val="21"/>
          <w:szCs w:val="21"/>
          <w:lang w:val="en-GB" w:eastAsia="en-GB"/>
        </w:rPr>
        <w:t xml:space="preserve">review of secondary information </w:t>
      </w:r>
      <w:r w:rsidRPr="00885B66">
        <w:rPr>
          <w:rFonts w:ascii="Segoe UI" w:eastAsia="Times New Roman" w:hAnsi="Segoe UI" w:cs="Segoe UI"/>
          <w:noProof/>
          <w:sz w:val="21"/>
          <w:szCs w:val="21"/>
          <w:lang w:val="en-GB" w:eastAsia="en-GB"/>
        </w:rPr>
        <w:t xml:space="preserve">from the </w:t>
      </w:r>
      <w:r w:rsidR="00144826">
        <w:rPr>
          <w:rFonts w:ascii="Segoe UI" w:eastAsia="Times New Roman" w:hAnsi="Segoe UI" w:cs="Segoe UI"/>
          <w:noProof/>
          <w:sz w:val="21"/>
          <w:szCs w:val="21"/>
          <w:lang w:val="en-GB" w:eastAsia="en-GB"/>
        </w:rPr>
        <w:t>programme</w:t>
      </w:r>
      <w:r w:rsidRPr="00885B66">
        <w:rPr>
          <w:rFonts w:ascii="Segoe UI" w:eastAsia="Times New Roman" w:hAnsi="Segoe UI" w:cs="Segoe UI"/>
          <w:noProof/>
          <w:sz w:val="21"/>
          <w:szCs w:val="21"/>
          <w:lang w:val="en-GB" w:eastAsia="en-GB"/>
        </w:rPr>
        <w:t xml:space="preserve"> documentation, relevant evaluations, progress reports, etc., much of which will be provided by the</w:t>
      </w:r>
      <w:r w:rsidR="00AD3C09" w:rsidRPr="00885B66">
        <w:rPr>
          <w:rFonts w:ascii="Segoe UI" w:eastAsia="Times New Roman" w:hAnsi="Segoe UI" w:cs="Segoe UI"/>
          <w:noProof/>
          <w:sz w:val="21"/>
          <w:szCs w:val="21"/>
          <w:lang w:val="en-GB" w:eastAsia="en-GB"/>
        </w:rPr>
        <w:t xml:space="preserve"> FFF team</w:t>
      </w:r>
      <w:r w:rsidRPr="00885B66">
        <w:rPr>
          <w:rFonts w:ascii="Segoe UI" w:eastAsia="Times New Roman" w:hAnsi="Segoe UI" w:cs="Segoe UI"/>
          <w:noProof/>
          <w:sz w:val="21"/>
          <w:szCs w:val="21"/>
          <w:lang w:val="en-GB" w:eastAsia="en-GB"/>
        </w:rPr>
        <w:t>. This will constitute the basis from which the evaluation will build its inquiry, to verify actual achievements and perceptions aga</w:t>
      </w:r>
      <w:r w:rsidR="00144826">
        <w:rPr>
          <w:rFonts w:ascii="Segoe UI" w:eastAsia="Times New Roman" w:hAnsi="Segoe UI" w:cs="Segoe UI"/>
          <w:noProof/>
          <w:sz w:val="21"/>
          <w:szCs w:val="21"/>
          <w:lang w:val="en-GB" w:eastAsia="en-GB"/>
        </w:rPr>
        <w:t>inst planned and reported ones.</w:t>
      </w:r>
    </w:p>
    <w:p w14:paraId="3AA1B792" w14:textId="443B6CE8" w:rsidR="0000325B" w:rsidRPr="00885B66" w:rsidRDefault="0000325B" w:rsidP="00A7126D">
      <w:pPr>
        <w:pStyle w:val="Paragrafoelenco"/>
        <w:numPr>
          <w:ilvl w:val="0"/>
          <w:numId w:val="18"/>
        </w:numPr>
        <w:spacing w:before="60" w:after="60" w:line="240" w:lineRule="auto"/>
        <w:contextualSpacing w:val="0"/>
        <w:jc w:val="both"/>
        <w:rPr>
          <w:rFonts w:ascii="Segoe UI" w:eastAsia="Times New Roman" w:hAnsi="Segoe UI" w:cs="Segoe UI"/>
          <w:noProof/>
          <w:sz w:val="21"/>
          <w:szCs w:val="21"/>
          <w:lang w:val="en-GB" w:eastAsia="en-GB"/>
        </w:rPr>
      </w:pPr>
      <w:r w:rsidRPr="00885B66">
        <w:rPr>
          <w:rFonts w:ascii="Segoe UI" w:eastAsia="Times New Roman" w:hAnsi="Segoe UI" w:cs="Segoe UI"/>
          <w:noProof/>
          <w:sz w:val="21"/>
          <w:szCs w:val="21"/>
          <w:lang w:val="en-GB" w:eastAsia="en-GB"/>
        </w:rPr>
        <w:t xml:space="preserve">Gathering of perceptions, experience and data </w:t>
      </w:r>
      <w:r w:rsidR="00060F7C" w:rsidRPr="00885B66">
        <w:rPr>
          <w:rFonts w:ascii="Segoe UI" w:eastAsia="Times New Roman" w:hAnsi="Segoe UI" w:cs="Segoe UI"/>
          <w:noProof/>
          <w:sz w:val="21"/>
          <w:szCs w:val="21"/>
          <w:lang w:val="en-GB" w:eastAsia="en-GB"/>
        </w:rPr>
        <w:t>through</w:t>
      </w:r>
      <w:r w:rsidR="00060F7C" w:rsidRPr="00885B66">
        <w:rPr>
          <w:rFonts w:ascii="Segoe UI" w:eastAsia="Times New Roman" w:hAnsi="Segoe UI" w:cs="Segoe UI"/>
          <w:b/>
          <w:bCs/>
          <w:noProof/>
          <w:sz w:val="21"/>
          <w:szCs w:val="21"/>
          <w:lang w:val="en-GB" w:eastAsia="en-GB"/>
        </w:rPr>
        <w:t xml:space="preserve"> </w:t>
      </w:r>
      <w:r w:rsidR="00A7126D">
        <w:rPr>
          <w:rFonts w:ascii="Segoe UI" w:eastAsia="Times New Roman" w:hAnsi="Segoe UI" w:cs="Segoe UI"/>
          <w:b/>
          <w:bCs/>
          <w:noProof/>
          <w:sz w:val="21"/>
          <w:szCs w:val="21"/>
          <w:lang w:val="en-GB" w:eastAsia="en-GB"/>
        </w:rPr>
        <w:t>semi-structured individual</w:t>
      </w:r>
      <w:r w:rsidR="00060F7C" w:rsidRPr="00885B66">
        <w:rPr>
          <w:rFonts w:ascii="Segoe UI" w:eastAsia="Times New Roman" w:hAnsi="Segoe UI" w:cs="Segoe UI"/>
          <w:b/>
          <w:bCs/>
          <w:noProof/>
          <w:sz w:val="21"/>
          <w:szCs w:val="21"/>
          <w:lang w:val="en-GB" w:eastAsia="en-GB"/>
        </w:rPr>
        <w:t xml:space="preserve"> interviews or group discussions </w:t>
      </w:r>
      <w:r w:rsidRPr="00885B66">
        <w:rPr>
          <w:rFonts w:ascii="Segoe UI" w:eastAsia="Times New Roman" w:hAnsi="Segoe UI" w:cs="Segoe UI"/>
          <w:noProof/>
          <w:sz w:val="21"/>
          <w:szCs w:val="21"/>
          <w:lang w:val="en-GB" w:eastAsia="en-GB"/>
        </w:rPr>
        <w:t xml:space="preserve">with key stakeholders. This will serve to understand the experiences of the </w:t>
      </w:r>
      <w:r w:rsidR="00144826">
        <w:rPr>
          <w:rFonts w:ascii="Segoe UI" w:eastAsia="Times New Roman" w:hAnsi="Segoe UI" w:cs="Segoe UI"/>
          <w:noProof/>
          <w:sz w:val="21"/>
          <w:szCs w:val="21"/>
          <w:lang w:val="en-GB" w:eastAsia="en-GB"/>
        </w:rPr>
        <w:t>programme’s</w:t>
      </w:r>
      <w:r w:rsidRPr="00885B66">
        <w:rPr>
          <w:rFonts w:ascii="Segoe UI" w:eastAsia="Times New Roman" w:hAnsi="Segoe UI" w:cs="Segoe UI"/>
          <w:noProof/>
          <w:sz w:val="21"/>
          <w:szCs w:val="21"/>
          <w:lang w:val="en-GB" w:eastAsia="en-GB"/>
        </w:rPr>
        <w:t xml:space="preserve"> contributors, pa</w:t>
      </w:r>
      <w:r w:rsidR="00AD3C09" w:rsidRPr="00885B66">
        <w:rPr>
          <w:rFonts w:ascii="Segoe UI" w:eastAsia="Times New Roman" w:hAnsi="Segoe UI" w:cs="Segoe UI"/>
          <w:noProof/>
          <w:sz w:val="21"/>
          <w:szCs w:val="21"/>
          <w:lang w:val="en-GB" w:eastAsia="en-GB"/>
        </w:rPr>
        <w:t>rtners</w:t>
      </w:r>
      <w:r w:rsidRPr="00885B66">
        <w:rPr>
          <w:rFonts w:ascii="Segoe UI" w:eastAsia="Times New Roman" w:hAnsi="Segoe UI" w:cs="Segoe UI"/>
          <w:noProof/>
          <w:sz w:val="21"/>
          <w:szCs w:val="21"/>
          <w:lang w:val="en-GB" w:eastAsia="en-GB"/>
        </w:rPr>
        <w:t xml:space="preserve"> and </w:t>
      </w:r>
      <w:r w:rsidR="00AD3C09" w:rsidRPr="00885B66">
        <w:rPr>
          <w:rFonts w:ascii="Segoe UI" w:eastAsia="Times New Roman" w:hAnsi="Segoe UI" w:cs="Segoe UI"/>
          <w:noProof/>
          <w:sz w:val="21"/>
          <w:szCs w:val="21"/>
          <w:lang w:val="en-GB" w:eastAsia="en-GB"/>
        </w:rPr>
        <w:t>beneficiaries,</w:t>
      </w:r>
      <w:r w:rsidRPr="00885B66">
        <w:rPr>
          <w:rFonts w:ascii="Segoe UI" w:eastAsia="Times New Roman" w:hAnsi="Segoe UI" w:cs="Segoe UI"/>
          <w:noProof/>
          <w:sz w:val="21"/>
          <w:szCs w:val="21"/>
          <w:lang w:val="en-GB" w:eastAsia="en-GB"/>
        </w:rPr>
        <w:t xml:space="preserve"> thereby providing a measure of the </w:t>
      </w:r>
      <w:r w:rsidR="00144826">
        <w:rPr>
          <w:rFonts w:ascii="Segoe UI" w:eastAsia="Times New Roman" w:hAnsi="Segoe UI" w:cs="Segoe UI"/>
          <w:noProof/>
          <w:sz w:val="21"/>
          <w:szCs w:val="21"/>
          <w:lang w:val="en-GB" w:eastAsia="en-GB"/>
        </w:rPr>
        <w:t>programme</w:t>
      </w:r>
      <w:r w:rsidRPr="00885B66">
        <w:rPr>
          <w:rFonts w:ascii="Segoe UI" w:eastAsia="Times New Roman" w:hAnsi="Segoe UI" w:cs="Segoe UI"/>
          <w:noProof/>
          <w:sz w:val="21"/>
          <w:szCs w:val="21"/>
          <w:lang w:val="en-GB" w:eastAsia="en-GB"/>
        </w:rPr>
        <w:t xml:space="preserve"> results, and measure the extent to which </w:t>
      </w:r>
      <w:r w:rsidR="00885B66">
        <w:rPr>
          <w:rFonts w:ascii="Segoe UI" w:eastAsia="Times New Roman" w:hAnsi="Segoe UI" w:cs="Segoe UI"/>
          <w:noProof/>
          <w:sz w:val="21"/>
          <w:szCs w:val="21"/>
          <w:lang w:val="en-GB" w:eastAsia="en-GB"/>
        </w:rPr>
        <w:t>these addressed their needs.</w:t>
      </w:r>
    </w:p>
    <w:p w14:paraId="3EEE4B51" w14:textId="654D5AC4" w:rsidR="00A50F98" w:rsidRPr="00895001" w:rsidRDefault="0000325B" w:rsidP="00A7126D">
      <w:pPr>
        <w:pStyle w:val="Paragrafoelenco"/>
        <w:numPr>
          <w:ilvl w:val="0"/>
          <w:numId w:val="18"/>
        </w:numPr>
        <w:spacing w:before="60" w:after="60" w:line="240" w:lineRule="auto"/>
        <w:contextualSpacing w:val="0"/>
        <w:jc w:val="both"/>
        <w:rPr>
          <w:rFonts w:ascii="Segoe UI" w:eastAsia="Times New Roman" w:hAnsi="Segoe UI" w:cs="Segoe UI"/>
          <w:noProof/>
          <w:sz w:val="21"/>
          <w:szCs w:val="21"/>
          <w:lang w:val="en-GB" w:eastAsia="en-GB"/>
        </w:rPr>
      </w:pPr>
      <w:r w:rsidRPr="00A3377B">
        <w:rPr>
          <w:rFonts w:ascii="Segoe UI" w:eastAsia="Times New Roman" w:hAnsi="Segoe UI" w:cs="Segoe UI"/>
          <w:b/>
          <w:bCs/>
          <w:noProof/>
          <w:sz w:val="21"/>
          <w:szCs w:val="21"/>
          <w:lang w:val="en-GB" w:eastAsia="en-GB"/>
        </w:rPr>
        <w:t xml:space="preserve">A selection of country case studies </w:t>
      </w:r>
      <w:r w:rsidRPr="00A3377B">
        <w:rPr>
          <w:rFonts w:ascii="Segoe UI" w:eastAsia="Times New Roman" w:hAnsi="Segoe UI" w:cs="Segoe UI"/>
          <w:noProof/>
          <w:sz w:val="21"/>
          <w:szCs w:val="21"/>
          <w:lang w:val="en-GB" w:eastAsia="en-GB"/>
        </w:rPr>
        <w:t xml:space="preserve">will provide an opportunity to </w:t>
      </w:r>
      <w:r w:rsidR="00A50F98" w:rsidRPr="00A3377B">
        <w:rPr>
          <w:rFonts w:ascii="Segoe UI" w:eastAsia="Times New Roman" w:hAnsi="Segoe UI" w:cs="Segoe UI"/>
          <w:noProof/>
          <w:sz w:val="21"/>
          <w:szCs w:val="21"/>
          <w:lang w:val="en-GB" w:eastAsia="en-GB"/>
        </w:rPr>
        <w:t>meet directly with national stakeholders in the field</w:t>
      </w:r>
      <w:r w:rsidR="002F5CD2">
        <w:rPr>
          <w:rFonts w:ascii="Segoe UI" w:eastAsia="Times New Roman" w:hAnsi="Segoe UI" w:cs="Segoe UI"/>
          <w:noProof/>
          <w:sz w:val="21"/>
          <w:szCs w:val="21"/>
          <w:lang w:val="en-GB" w:eastAsia="en-GB"/>
        </w:rPr>
        <w:t xml:space="preserve"> and discuss (and assess) t</w:t>
      </w:r>
      <w:r w:rsidRPr="00A3377B">
        <w:rPr>
          <w:rFonts w:ascii="Segoe UI" w:eastAsia="Times New Roman" w:hAnsi="Segoe UI" w:cs="Segoe UI"/>
          <w:noProof/>
          <w:sz w:val="21"/>
          <w:szCs w:val="21"/>
          <w:lang w:val="en-GB" w:eastAsia="en-GB"/>
        </w:rPr>
        <w:t xml:space="preserve">he dynamics of the results and their sustainability. Countries concentrating the highest number and variety of activities and deliverables </w:t>
      </w:r>
      <w:r w:rsidR="00144826">
        <w:rPr>
          <w:rFonts w:ascii="Segoe UI" w:eastAsia="Times New Roman" w:hAnsi="Segoe UI" w:cs="Segoe UI"/>
          <w:noProof/>
          <w:sz w:val="21"/>
          <w:szCs w:val="21"/>
          <w:lang w:val="en-GB" w:eastAsia="en-GB"/>
        </w:rPr>
        <w:t>will be</w:t>
      </w:r>
      <w:r w:rsidRPr="00A3377B">
        <w:rPr>
          <w:rFonts w:ascii="Segoe UI" w:eastAsia="Times New Roman" w:hAnsi="Segoe UI" w:cs="Segoe UI"/>
          <w:noProof/>
          <w:sz w:val="21"/>
          <w:szCs w:val="21"/>
          <w:lang w:val="en-GB" w:eastAsia="en-GB"/>
        </w:rPr>
        <w:t xml:space="preserve"> purposely selected as case studies, to maximize the learning potential. </w:t>
      </w:r>
      <w:r w:rsidR="00A50F98" w:rsidRPr="00A3377B">
        <w:rPr>
          <w:rFonts w:ascii="Segoe UI" w:eastAsia="Times New Roman" w:hAnsi="Segoe UI" w:cs="Segoe UI"/>
          <w:noProof/>
          <w:sz w:val="21"/>
          <w:szCs w:val="21"/>
          <w:lang w:val="en-GB" w:eastAsia="en-GB"/>
        </w:rPr>
        <w:t xml:space="preserve">The final selection of focus countries for the evaluation will be decided during the inception phase, </w:t>
      </w:r>
      <w:r w:rsidR="00A50F98" w:rsidRPr="00895001">
        <w:rPr>
          <w:rFonts w:ascii="Segoe UI" w:eastAsia="Times New Roman" w:hAnsi="Segoe UI" w:cs="Segoe UI"/>
          <w:noProof/>
          <w:sz w:val="21"/>
          <w:szCs w:val="21"/>
          <w:lang w:val="en-GB" w:eastAsia="en-GB"/>
        </w:rPr>
        <w:t xml:space="preserve">also considering the feasibility of travel. </w:t>
      </w:r>
    </w:p>
    <w:p w14:paraId="133F98A4" w14:textId="1DC62600" w:rsidR="0000325B" w:rsidRPr="00895001" w:rsidRDefault="0000325B" w:rsidP="00A7126D">
      <w:pPr>
        <w:pStyle w:val="Paragrafoelenco"/>
        <w:numPr>
          <w:ilvl w:val="0"/>
          <w:numId w:val="18"/>
        </w:numPr>
        <w:spacing w:before="60" w:after="60" w:line="240" w:lineRule="auto"/>
        <w:contextualSpacing w:val="0"/>
        <w:jc w:val="both"/>
        <w:rPr>
          <w:rFonts w:ascii="Segoe UI" w:eastAsia="Times New Roman" w:hAnsi="Segoe UI" w:cs="Segoe UI"/>
          <w:noProof/>
          <w:sz w:val="21"/>
          <w:szCs w:val="21"/>
          <w:lang w:val="en-GB" w:eastAsia="en-GB"/>
        </w:rPr>
      </w:pPr>
      <w:r w:rsidRPr="00895001">
        <w:rPr>
          <w:rFonts w:ascii="Segoe UI" w:eastAsia="Times New Roman" w:hAnsi="Segoe UI" w:cs="Segoe UI"/>
          <w:b/>
          <w:bCs/>
          <w:noProof/>
          <w:sz w:val="21"/>
          <w:szCs w:val="21"/>
          <w:lang w:val="en-GB" w:eastAsia="en-GB"/>
        </w:rPr>
        <w:t xml:space="preserve">An online survey </w:t>
      </w:r>
      <w:r w:rsidR="005E6150" w:rsidRPr="00895001">
        <w:rPr>
          <w:rFonts w:ascii="Segoe UI" w:eastAsia="Times New Roman" w:hAnsi="Segoe UI" w:cs="Segoe UI"/>
          <w:noProof/>
          <w:sz w:val="21"/>
          <w:szCs w:val="21"/>
          <w:lang w:val="en-GB" w:eastAsia="en-GB"/>
        </w:rPr>
        <w:t xml:space="preserve">will </w:t>
      </w:r>
      <w:r w:rsidR="00EF4269" w:rsidRPr="00895001">
        <w:rPr>
          <w:rFonts w:ascii="Segoe UI" w:eastAsia="Times New Roman" w:hAnsi="Segoe UI" w:cs="Segoe UI"/>
          <w:noProof/>
          <w:sz w:val="21"/>
          <w:szCs w:val="21"/>
          <w:lang w:val="en-GB" w:eastAsia="en-GB"/>
        </w:rPr>
        <w:t xml:space="preserve">be considered </w:t>
      </w:r>
      <w:r w:rsidR="00895001" w:rsidRPr="00895001">
        <w:rPr>
          <w:rFonts w:ascii="Segoe UI" w:eastAsia="Times New Roman" w:hAnsi="Segoe UI" w:cs="Segoe UI"/>
          <w:noProof/>
          <w:sz w:val="21"/>
          <w:szCs w:val="21"/>
          <w:lang w:val="en-GB" w:eastAsia="en-GB"/>
        </w:rPr>
        <w:t>as a</w:t>
      </w:r>
      <w:r w:rsidR="00EF4269" w:rsidRPr="00895001">
        <w:rPr>
          <w:rFonts w:ascii="Segoe UI" w:eastAsia="Times New Roman" w:hAnsi="Segoe UI" w:cs="Segoe UI"/>
          <w:noProof/>
          <w:sz w:val="21"/>
          <w:szCs w:val="21"/>
          <w:lang w:val="en-GB" w:eastAsia="en-GB"/>
        </w:rPr>
        <w:t xml:space="preserve"> </w:t>
      </w:r>
      <w:r w:rsidR="005E6150" w:rsidRPr="00895001">
        <w:rPr>
          <w:rFonts w:ascii="Segoe UI" w:eastAsia="Times New Roman" w:hAnsi="Segoe UI" w:cs="Segoe UI"/>
          <w:noProof/>
          <w:sz w:val="21"/>
          <w:szCs w:val="21"/>
          <w:lang w:val="en-GB" w:eastAsia="en-GB"/>
        </w:rPr>
        <w:t>comple</w:t>
      </w:r>
      <w:r w:rsidR="00EF4269" w:rsidRPr="00895001">
        <w:rPr>
          <w:rFonts w:ascii="Segoe UI" w:eastAsia="Times New Roman" w:hAnsi="Segoe UI" w:cs="Segoe UI"/>
          <w:noProof/>
          <w:sz w:val="21"/>
          <w:szCs w:val="21"/>
          <w:lang w:val="en-GB" w:eastAsia="en-GB"/>
        </w:rPr>
        <w:t>ment</w:t>
      </w:r>
      <w:r w:rsidR="00895001" w:rsidRPr="00895001">
        <w:rPr>
          <w:rFonts w:ascii="Segoe UI" w:eastAsia="Times New Roman" w:hAnsi="Segoe UI" w:cs="Segoe UI"/>
          <w:noProof/>
          <w:sz w:val="21"/>
          <w:szCs w:val="21"/>
          <w:lang w:val="en-GB" w:eastAsia="en-GB"/>
        </w:rPr>
        <w:t>ary tool to</w:t>
      </w:r>
      <w:r w:rsidR="005E6150" w:rsidRPr="00895001">
        <w:rPr>
          <w:rFonts w:ascii="Segoe UI" w:eastAsia="Times New Roman" w:hAnsi="Segoe UI" w:cs="Segoe UI"/>
          <w:noProof/>
          <w:sz w:val="21"/>
          <w:szCs w:val="21"/>
          <w:lang w:val="en-GB" w:eastAsia="en-GB"/>
        </w:rPr>
        <w:t xml:space="preserve"> the </w:t>
      </w:r>
      <w:r w:rsidR="00EF4269" w:rsidRPr="00895001">
        <w:rPr>
          <w:rFonts w:ascii="Segoe UI" w:eastAsia="Times New Roman" w:hAnsi="Segoe UI" w:cs="Segoe UI"/>
          <w:noProof/>
          <w:sz w:val="21"/>
          <w:szCs w:val="21"/>
          <w:lang w:val="en-GB" w:eastAsia="en-GB"/>
        </w:rPr>
        <w:t>above-mentioned</w:t>
      </w:r>
      <w:r w:rsidR="005E6150" w:rsidRPr="00895001">
        <w:rPr>
          <w:rFonts w:ascii="Segoe UI" w:eastAsia="Times New Roman" w:hAnsi="Segoe UI" w:cs="Segoe UI"/>
          <w:noProof/>
          <w:sz w:val="21"/>
          <w:szCs w:val="21"/>
          <w:lang w:val="en-GB" w:eastAsia="en-GB"/>
        </w:rPr>
        <w:t xml:space="preserve"> data collection melthod</w:t>
      </w:r>
      <w:r w:rsidR="00EF4269" w:rsidRPr="00895001">
        <w:rPr>
          <w:rFonts w:ascii="Segoe UI" w:eastAsia="Times New Roman" w:hAnsi="Segoe UI" w:cs="Segoe UI"/>
          <w:noProof/>
          <w:sz w:val="21"/>
          <w:szCs w:val="21"/>
          <w:lang w:val="en-GB" w:eastAsia="en-GB"/>
        </w:rPr>
        <w:t>s</w:t>
      </w:r>
      <w:r w:rsidR="005E6150" w:rsidRPr="00895001">
        <w:rPr>
          <w:rFonts w:ascii="Segoe UI" w:eastAsia="Times New Roman" w:hAnsi="Segoe UI" w:cs="Segoe UI"/>
          <w:noProof/>
          <w:sz w:val="21"/>
          <w:szCs w:val="21"/>
          <w:lang w:val="en-GB" w:eastAsia="en-GB"/>
        </w:rPr>
        <w:t xml:space="preserve"> </w:t>
      </w:r>
      <w:r w:rsidR="00EF4269" w:rsidRPr="00895001">
        <w:rPr>
          <w:rFonts w:ascii="Segoe UI" w:eastAsia="Times New Roman" w:hAnsi="Segoe UI" w:cs="Segoe UI"/>
          <w:noProof/>
          <w:sz w:val="21"/>
          <w:szCs w:val="21"/>
          <w:lang w:val="en-GB" w:eastAsia="en-GB"/>
        </w:rPr>
        <w:t>to gather the views of the FFF partners or beneficiaries of specific aspects of the programme.</w:t>
      </w:r>
    </w:p>
    <w:p w14:paraId="10D2016A" w14:textId="77777777" w:rsidR="00462AA1" w:rsidRDefault="0000325B" w:rsidP="00F05B1F">
      <w:pPr>
        <w:pStyle w:val="ParagraphOED"/>
        <w:rPr>
          <w:noProof/>
          <w:lang w:val="en-GB" w:eastAsia="en-GB"/>
        </w:rPr>
      </w:pPr>
      <w:r w:rsidRPr="00A3377B">
        <w:rPr>
          <w:noProof/>
          <w:lang w:val="en-GB" w:eastAsia="en-GB"/>
        </w:rPr>
        <w:t xml:space="preserve">The evaluation will ensure that the sample of project stakeholders consulted equitably represent the various possible perspectives, including an adequate variety of country contexts. </w:t>
      </w:r>
    </w:p>
    <w:p w14:paraId="2F7A2E85" w14:textId="118207CF" w:rsidR="00835CBD" w:rsidRPr="00A3377B" w:rsidRDefault="0000325B" w:rsidP="00F05B1F">
      <w:pPr>
        <w:pStyle w:val="ParagraphOED"/>
        <w:rPr>
          <w:noProof/>
          <w:lang w:val="en-GB" w:eastAsia="en-GB"/>
        </w:rPr>
      </w:pPr>
      <w:r w:rsidRPr="00A3377B">
        <w:rPr>
          <w:noProof/>
          <w:lang w:val="en-GB" w:eastAsia="en-GB"/>
        </w:rPr>
        <w:t>The evaluation will engage the</w:t>
      </w:r>
      <w:r w:rsidR="00A50F98" w:rsidRPr="00A3377B">
        <w:rPr>
          <w:noProof/>
          <w:lang w:val="en-GB" w:eastAsia="en-GB"/>
        </w:rPr>
        <w:t xml:space="preserve"> FFF</w:t>
      </w:r>
      <w:r w:rsidRPr="00A3377B">
        <w:rPr>
          <w:noProof/>
          <w:lang w:val="en-GB" w:eastAsia="en-GB"/>
        </w:rPr>
        <w:t xml:space="preserve"> management team</w:t>
      </w:r>
      <w:ins w:id="292" w:author="Guarascio, Francesca (NFO)" w:date="2020-08-03T12:49:00Z">
        <w:r w:rsidR="00931DE4">
          <w:rPr>
            <w:noProof/>
            <w:lang w:val="en-GB" w:eastAsia="en-GB"/>
          </w:rPr>
          <w:t xml:space="preserve">, including </w:t>
        </w:r>
      </w:ins>
      <w:ins w:id="293" w:author="Guarascio, Francesca (NFO)" w:date="2020-08-03T13:01:00Z">
        <w:r w:rsidR="00F373D7">
          <w:rPr>
            <w:noProof/>
            <w:lang w:val="en-GB" w:eastAsia="en-GB"/>
          </w:rPr>
          <w:t xml:space="preserve">FFF </w:t>
        </w:r>
      </w:ins>
      <w:ins w:id="294" w:author="Guarascio, Francesca (NFO)" w:date="2020-08-03T12:49:00Z">
        <w:r w:rsidR="00931DE4">
          <w:rPr>
            <w:noProof/>
            <w:lang w:val="en-GB" w:eastAsia="en-GB"/>
          </w:rPr>
          <w:t>Partners</w:t>
        </w:r>
      </w:ins>
      <w:r w:rsidRPr="00A3377B">
        <w:rPr>
          <w:noProof/>
          <w:lang w:val="en-GB" w:eastAsia="en-GB"/>
        </w:rPr>
        <w:t xml:space="preserve"> throughout the process: a first round of consultation took place during the preparation of the evaluation with the aim of building consensus on the evaluation objectives, scope and approach, and to ascertain the team’s appropriate understanding of the project’s intent. Key stakeholders from and outside of FAO will also contribute to building the information base of the evaluation, whether in Rome, in the field or through virtual exchanges. Main programme stakeholders will be consulted to validate the evaluation preliminary results. </w:t>
      </w:r>
    </w:p>
    <w:p w14:paraId="717FB30E" w14:textId="3ACF2DBC" w:rsidR="0000325B" w:rsidRPr="00A3377B" w:rsidRDefault="0000325B" w:rsidP="00F05B1F">
      <w:pPr>
        <w:pStyle w:val="ParagraphOED"/>
        <w:rPr>
          <w:noProof/>
          <w:lang w:val="en-GB" w:eastAsia="en-GB"/>
        </w:rPr>
      </w:pPr>
      <w:r w:rsidRPr="00A3377B">
        <w:rPr>
          <w:noProof/>
          <w:lang w:val="en-GB" w:eastAsia="en-GB"/>
        </w:rPr>
        <w:t xml:space="preserve">As the core of the evaluation design, the </w:t>
      </w:r>
      <w:ins w:id="295" w:author="Guarascio, Francesca (NFO)" w:date="2020-08-03T12:54:00Z">
        <w:r w:rsidR="00931DE4">
          <w:rPr>
            <w:noProof/>
            <w:lang w:val="en-GB" w:eastAsia="en-GB"/>
          </w:rPr>
          <w:t>ev</w:t>
        </w:r>
      </w:ins>
      <w:ins w:id="296" w:author="Guarascio, Francesca (NFO)" w:date="2020-08-03T12:55:00Z">
        <w:r w:rsidR="00931DE4">
          <w:rPr>
            <w:noProof/>
            <w:lang w:val="en-GB" w:eastAsia="en-GB"/>
          </w:rPr>
          <w:t xml:space="preserve">aluation </w:t>
        </w:r>
      </w:ins>
      <w:ins w:id="297" w:author="Guarascio, Francesca (NFO)" w:date="2020-08-03T12:54:00Z">
        <w:r w:rsidR="00931DE4" w:rsidRPr="00A3377B">
          <w:rPr>
            <w:noProof/>
            <w:lang w:val="en-GB" w:eastAsia="en-GB"/>
          </w:rPr>
          <w:t xml:space="preserve">matrix </w:t>
        </w:r>
        <w:commentRangeStart w:id="298"/>
        <w:commentRangeStart w:id="299"/>
        <w:commentRangeEnd w:id="298"/>
        <w:r w:rsidR="00931DE4">
          <w:rPr>
            <w:rStyle w:val="Rimandocommento"/>
            <w:rFonts w:asciiTheme="minorHAnsi" w:eastAsiaTheme="minorHAnsi" w:hAnsiTheme="minorHAnsi" w:cstheme="minorBidi"/>
            <w:lang w:val="en-US"/>
          </w:rPr>
          <w:commentReference w:id="298"/>
        </w:r>
      </w:ins>
      <w:commentRangeEnd w:id="299"/>
      <w:ins w:id="300" w:author="Guarascio, Francesca (NFO)" w:date="2020-08-03T12:59:00Z">
        <w:r w:rsidR="00931DE4">
          <w:rPr>
            <w:rStyle w:val="Rimandocommento"/>
            <w:rFonts w:asciiTheme="minorHAnsi" w:eastAsiaTheme="minorHAnsi" w:hAnsiTheme="minorHAnsi" w:cstheme="minorBidi"/>
            <w:lang w:val="en-US"/>
          </w:rPr>
          <w:commentReference w:id="299"/>
        </w:r>
      </w:ins>
      <w:del w:id="301" w:author="Guarascio, Francesca (NFO)" w:date="2020-08-03T12:54:00Z">
        <w:r w:rsidRPr="00A3377B" w:rsidDel="00931DE4">
          <w:rPr>
            <w:noProof/>
            <w:lang w:val="en-GB" w:eastAsia="en-GB"/>
          </w:rPr>
          <w:delText xml:space="preserve">evaluation matrix </w:delText>
        </w:r>
      </w:del>
      <w:r w:rsidRPr="00A3377B">
        <w:rPr>
          <w:noProof/>
          <w:lang w:val="en-GB" w:eastAsia="en-GB"/>
        </w:rPr>
        <w:t xml:space="preserve">will serve to show how each evaluation question will be answered by proposed methods, and using given sources of data and data collection procedures. Specific tools, such as Focus Group Discussions or Interview Guides, will be developed to ensure a systematic collection of information across countries and institutions. </w:t>
      </w:r>
    </w:p>
    <w:p w14:paraId="1BB97B29" w14:textId="77777777" w:rsidR="00574C64" w:rsidRPr="00A3377B" w:rsidRDefault="00574C64" w:rsidP="00F05B1F">
      <w:pPr>
        <w:pStyle w:val="Titolo1"/>
        <w:numPr>
          <w:ilvl w:val="1"/>
          <w:numId w:val="3"/>
        </w:numPr>
        <w:rPr>
          <w:rFonts w:ascii="Segoe UI" w:eastAsia="Cambria" w:hAnsi="Segoe UI"/>
          <w:noProof/>
          <w:sz w:val="24"/>
          <w:szCs w:val="24"/>
          <w:lang w:val="en-GB"/>
        </w:rPr>
      </w:pPr>
      <w:bookmarkStart w:id="302" w:name="_Toc46249687"/>
      <w:r w:rsidRPr="00A3377B">
        <w:rPr>
          <w:rFonts w:ascii="Segoe UI" w:eastAsia="Cambria" w:hAnsi="Segoe UI"/>
          <w:noProof/>
          <w:sz w:val="24"/>
          <w:szCs w:val="24"/>
          <w:lang w:val="en-GB"/>
        </w:rPr>
        <w:t xml:space="preserve">Adjustments </w:t>
      </w:r>
      <w:r w:rsidR="0021290F" w:rsidRPr="00A3377B">
        <w:rPr>
          <w:rFonts w:ascii="Segoe UI" w:eastAsia="Cambria" w:hAnsi="Segoe UI"/>
          <w:noProof/>
          <w:sz w:val="24"/>
          <w:szCs w:val="24"/>
          <w:lang w:val="en-GB"/>
        </w:rPr>
        <w:t>following the</w:t>
      </w:r>
      <w:r w:rsidRPr="00A3377B">
        <w:rPr>
          <w:rFonts w:ascii="Segoe UI" w:eastAsia="Cambria" w:hAnsi="Segoe UI"/>
          <w:noProof/>
          <w:sz w:val="24"/>
          <w:szCs w:val="24"/>
          <w:lang w:val="en-GB"/>
        </w:rPr>
        <w:t xml:space="preserve"> Covid-19 emergency</w:t>
      </w:r>
      <w:bookmarkEnd w:id="302"/>
      <w:r w:rsidRPr="00A3377B">
        <w:rPr>
          <w:rFonts w:ascii="Segoe UI" w:eastAsia="Cambria" w:hAnsi="Segoe UI"/>
          <w:noProof/>
          <w:sz w:val="24"/>
          <w:szCs w:val="24"/>
          <w:lang w:val="en-GB"/>
        </w:rPr>
        <w:t xml:space="preserve"> </w:t>
      </w:r>
    </w:p>
    <w:p w14:paraId="69835419" w14:textId="2B377259" w:rsidR="00314C68" w:rsidRPr="00A3377B" w:rsidRDefault="00574C64" w:rsidP="00314C68">
      <w:pPr>
        <w:pStyle w:val="ParagraphOED"/>
        <w:rPr>
          <w:noProof/>
          <w:lang w:val="en-GB"/>
        </w:rPr>
      </w:pPr>
      <w:r w:rsidRPr="00A3377B">
        <w:rPr>
          <w:noProof/>
          <w:lang w:val="en-GB"/>
        </w:rPr>
        <w:t xml:space="preserve">The current Covid-19 emergency requires some adaptation to the </w:t>
      </w:r>
      <w:r w:rsidR="0021290F" w:rsidRPr="00A3377B">
        <w:rPr>
          <w:noProof/>
          <w:lang w:val="en-GB"/>
        </w:rPr>
        <w:t>approach and methodology this mid-term evaluation can use</w:t>
      </w:r>
      <w:r w:rsidR="0021290F" w:rsidRPr="00A3377B">
        <w:rPr>
          <w:rStyle w:val="Rimandonotaapidipagina"/>
          <w:noProof/>
          <w:lang w:val="en-GB"/>
        </w:rPr>
        <w:footnoteReference w:id="9"/>
      </w:r>
      <w:r w:rsidRPr="00A3377B">
        <w:rPr>
          <w:noProof/>
          <w:lang w:val="en-GB"/>
        </w:rPr>
        <w:t xml:space="preserve">. </w:t>
      </w:r>
      <w:r w:rsidR="00D95F21" w:rsidRPr="00A3377B">
        <w:rPr>
          <w:noProof/>
          <w:lang w:val="en-GB"/>
        </w:rPr>
        <w:t>Based on the analysis of possible</w:t>
      </w:r>
      <w:r w:rsidR="00D95F21" w:rsidRPr="00A3377B">
        <w:rPr>
          <w:bCs/>
          <w:noProof/>
          <w:lang w:val="en-GB"/>
        </w:rPr>
        <w:t xml:space="preserve"> Covid-19-related restrictions</w:t>
      </w:r>
      <w:r w:rsidRPr="00A3377B">
        <w:rPr>
          <w:noProof/>
          <w:lang w:val="en-GB"/>
        </w:rPr>
        <w:t xml:space="preserve">, the </w:t>
      </w:r>
      <w:r w:rsidR="0021290F" w:rsidRPr="00A3377B">
        <w:rPr>
          <w:noProof/>
          <w:lang w:val="en-GB"/>
        </w:rPr>
        <w:t xml:space="preserve">evaluation </w:t>
      </w:r>
      <w:r w:rsidR="00D95F21" w:rsidRPr="00A3377B">
        <w:rPr>
          <w:noProof/>
          <w:lang w:val="en-GB"/>
        </w:rPr>
        <w:t>methodology will be adapted</w:t>
      </w:r>
      <w:r w:rsidRPr="00A3377B">
        <w:rPr>
          <w:noProof/>
          <w:lang w:val="en-GB"/>
        </w:rPr>
        <w:t xml:space="preserve">. </w:t>
      </w:r>
    </w:p>
    <w:p w14:paraId="46CC35B4" w14:textId="78419621" w:rsidR="00253F1E" w:rsidRPr="00A3377B" w:rsidRDefault="00253F1E" w:rsidP="00F05B1F">
      <w:pPr>
        <w:pStyle w:val="Titolo1"/>
        <w:rPr>
          <w:rFonts w:ascii="Segoe UI" w:eastAsia="Cambria" w:hAnsi="Segoe UI"/>
          <w:noProof/>
          <w:sz w:val="28"/>
          <w:szCs w:val="28"/>
          <w:lang w:val="en-GB"/>
        </w:rPr>
      </w:pPr>
      <w:bookmarkStart w:id="303" w:name="_Toc46249688"/>
      <w:r w:rsidRPr="00A3377B">
        <w:rPr>
          <w:rFonts w:ascii="Segoe UI" w:eastAsia="Cambria" w:hAnsi="Segoe UI"/>
          <w:noProof/>
          <w:sz w:val="28"/>
          <w:szCs w:val="28"/>
          <w:lang w:val="en-GB"/>
        </w:rPr>
        <w:t>Roles and responsibilities</w:t>
      </w:r>
      <w:bookmarkEnd w:id="303"/>
    </w:p>
    <w:p w14:paraId="2C839967" w14:textId="12B6D038" w:rsidR="006F28F7" w:rsidRPr="00A3377B" w:rsidRDefault="00364864" w:rsidP="00F05B1F">
      <w:pPr>
        <w:pStyle w:val="ParagraphOED"/>
        <w:rPr>
          <w:noProof/>
          <w:lang w:val="en-GB"/>
        </w:rPr>
      </w:pPr>
      <w:r w:rsidRPr="00A3377B">
        <w:rPr>
          <w:noProof/>
          <w:lang w:val="en-GB"/>
        </w:rPr>
        <w:t xml:space="preserve">The evaluation will be conducted by a team of independent experts. The independent </w:t>
      </w:r>
      <w:r w:rsidR="00F05B1F" w:rsidRPr="00A3377B">
        <w:rPr>
          <w:b/>
          <w:noProof/>
          <w:lang w:val="en-GB"/>
        </w:rPr>
        <w:t>e</w:t>
      </w:r>
      <w:r w:rsidR="006F28F7" w:rsidRPr="00A3377B">
        <w:rPr>
          <w:b/>
          <w:noProof/>
          <w:lang w:val="en-GB"/>
        </w:rPr>
        <w:t xml:space="preserve">valuation </w:t>
      </w:r>
      <w:r w:rsidR="00F05B1F" w:rsidRPr="00A3377B">
        <w:rPr>
          <w:b/>
          <w:noProof/>
          <w:lang w:val="en-GB"/>
        </w:rPr>
        <w:t>t</w:t>
      </w:r>
      <w:r w:rsidRPr="00A3377B">
        <w:rPr>
          <w:b/>
          <w:noProof/>
          <w:lang w:val="en-GB"/>
        </w:rPr>
        <w:t>eam</w:t>
      </w:r>
      <w:r w:rsidRPr="00A3377B">
        <w:rPr>
          <w:noProof/>
          <w:lang w:val="en-GB"/>
        </w:rPr>
        <w:t xml:space="preserve"> will be composed of a Team Leader and</w:t>
      </w:r>
      <w:r w:rsidR="00835CBD" w:rsidRPr="00A3377B">
        <w:rPr>
          <w:noProof/>
          <w:lang w:val="en-GB"/>
        </w:rPr>
        <w:t xml:space="preserve"> three</w:t>
      </w:r>
      <w:r w:rsidRPr="00A3377B">
        <w:rPr>
          <w:noProof/>
          <w:color w:val="FF0000"/>
          <w:lang w:val="en-GB"/>
        </w:rPr>
        <w:t xml:space="preserve"> </w:t>
      </w:r>
      <w:r w:rsidRPr="00A3377B">
        <w:rPr>
          <w:noProof/>
          <w:color w:val="000000" w:themeColor="text1"/>
          <w:lang w:val="en-GB"/>
        </w:rPr>
        <w:t>additional team members</w:t>
      </w:r>
      <w:r w:rsidRPr="00A3377B">
        <w:rPr>
          <w:noProof/>
          <w:lang w:val="en-GB"/>
        </w:rPr>
        <w:t xml:space="preserve">, and will collectively combine experience and expertise </w:t>
      </w:r>
      <w:r w:rsidR="00060F7C" w:rsidRPr="00A3377B">
        <w:rPr>
          <w:noProof/>
          <w:lang w:val="en-GB"/>
        </w:rPr>
        <w:t xml:space="preserve">relevant </w:t>
      </w:r>
      <w:r w:rsidR="00060F7C" w:rsidRPr="00A3377B">
        <w:rPr>
          <w:noProof/>
          <w:color w:val="000000" w:themeColor="text1"/>
          <w:lang w:val="en-GB"/>
        </w:rPr>
        <w:t xml:space="preserve">to </w:t>
      </w:r>
      <w:r w:rsidR="006E2D1B" w:rsidRPr="00A3377B">
        <w:rPr>
          <w:noProof/>
          <w:color w:val="000000" w:themeColor="text1"/>
          <w:lang w:val="en-GB"/>
        </w:rPr>
        <w:t>the FFF programme</w:t>
      </w:r>
      <w:r w:rsidRPr="00A3377B">
        <w:rPr>
          <w:noProof/>
          <w:lang w:val="en-GB"/>
        </w:rPr>
        <w:t xml:space="preserve">. The team leader will be responsible for further developing the evaluation methodology based on the draft ToRs, coordinating the team effort to conduct the evaluation, and producing the evaluation report. All team members will participate in briefing and debriefing meetings, consultations, field visits, and will contribute to the evaluation with written inputs for the final draft and final report. The evaluation team will be fully responsible for its </w:t>
      </w:r>
      <w:r w:rsidR="00881B67" w:rsidRPr="00A3377B">
        <w:rPr>
          <w:noProof/>
          <w:lang w:val="en-GB"/>
        </w:rPr>
        <w:t>report, which</w:t>
      </w:r>
      <w:r w:rsidRPr="00A3377B">
        <w:rPr>
          <w:noProof/>
          <w:lang w:val="en-GB"/>
        </w:rPr>
        <w:t xml:space="preserve"> ma</w:t>
      </w:r>
      <w:r w:rsidR="006F28F7" w:rsidRPr="00A3377B">
        <w:rPr>
          <w:noProof/>
          <w:lang w:val="en-GB"/>
        </w:rPr>
        <w:t xml:space="preserve">y not reflect the views of FAO. An evaluation report is not subject to technical clearance by FAO although OED is responsible for Quality Assurance of all evaluation reports. </w:t>
      </w:r>
    </w:p>
    <w:p w14:paraId="79690C05" w14:textId="772C6BFD" w:rsidR="00364864" w:rsidRPr="00A3377B" w:rsidRDefault="00364864" w:rsidP="00F05B1F">
      <w:pPr>
        <w:pStyle w:val="ParagraphOED"/>
        <w:rPr>
          <w:noProof/>
          <w:lang w:val="en-GB"/>
        </w:rPr>
      </w:pPr>
      <w:r w:rsidRPr="00A3377B">
        <w:rPr>
          <w:b/>
          <w:noProof/>
          <w:lang w:val="en-GB"/>
        </w:rPr>
        <w:t xml:space="preserve">The Office of Evaluation </w:t>
      </w:r>
      <w:r w:rsidRPr="00A3377B">
        <w:rPr>
          <w:noProof/>
          <w:lang w:val="en-GB"/>
        </w:rPr>
        <w:t xml:space="preserve">(OED) management team, composed of an evaluation manager and </w:t>
      </w:r>
      <w:r w:rsidR="002F6DCC" w:rsidRPr="00A3377B">
        <w:rPr>
          <w:noProof/>
          <w:lang w:val="en-GB"/>
        </w:rPr>
        <w:t>an associate manager</w:t>
      </w:r>
      <w:r w:rsidRPr="00A3377B">
        <w:rPr>
          <w:noProof/>
          <w:lang w:val="en-GB"/>
        </w:rPr>
        <w:t>, will guide the evaluation process and support the independent team’s work. The OED evaluation manager will monitor the quality of the process and deliverables and provide an on-going organizational support and guidance of the team. OED will also follow-up with the programme team on the timely preparation of the Management Response (MR).</w:t>
      </w:r>
    </w:p>
    <w:p w14:paraId="1A17AB48" w14:textId="6F86804F" w:rsidR="00364864" w:rsidRPr="00A3377B" w:rsidRDefault="00364864" w:rsidP="00F05B1F">
      <w:pPr>
        <w:pStyle w:val="ParagraphOED"/>
        <w:rPr>
          <w:noProof/>
          <w:lang w:val="en-GB"/>
        </w:rPr>
      </w:pPr>
      <w:r w:rsidRPr="00A3377B">
        <w:rPr>
          <w:noProof/>
          <w:lang w:val="en-GB"/>
        </w:rPr>
        <w:t xml:space="preserve">The </w:t>
      </w:r>
      <w:r w:rsidR="00785CFD" w:rsidRPr="00A3377B">
        <w:rPr>
          <w:b/>
          <w:noProof/>
          <w:lang w:val="en-GB"/>
        </w:rPr>
        <w:t>FFF</w:t>
      </w:r>
      <w:r w:rsidR="00785CFD" w:rsidRPr="00A3377B">
        <w:rPr>
          <w:noProof/>
          <w:lang w:val="en-GB"/>
        </w:rPr>
        <w:t xml:space="preserve"> </w:t>
      </w:r>
      <w:r w:rsidR="00785CFD" w:rsidRPr="00A3377B">
        <w:rPr>
          <w:b/>
          <w:noProof/>
          <w:lang w:val="en-GB"/>
        </w:rPr>
        <w:t>P</w:t>
      </w:r>
      <w:r w:rsidRPr="00A3377B">
        <w:rPr>
          <w:b/>
          <w:noProof/>
          <w:lang w:val="en-GB"/>
        </w:rPr>
        <w:t>rogramme team</w:t>
      </w:r>
      <w:r w:rsidRPr="00A3377B">
        <w:rPr>
          <w:noProof/>
          <w:lang w:val="en-GB"/>
        </w:rPr>
        <w:t xml:space="preserve"> (the </w:t>
      </w:r>
      <w:r w:rsidR="00881B67" w:rsidRPr="00A3377B">
        <w:rPr>
          <w:noProof/>
          <w:lang w:val="en-GB"/>
        </w:rPr>
        <w:t>“</w:t>
      </w:r>
      <w:r w:rsidRPr="00A3377B">
        <w:rPr>
          <w:noProof/>
          <w:lang w:val="en-GB"/>
        </w:rPr>
        <w:t>evaluand</w:t>
      </w:r>
      <w:r w:rsidR="00881B67" w:rsidRPr="00A3377B">
        <w:rPr>
          <w:noProof/>
          <w:lang w:val="en-GB"/>
        </w:rPr>
        <w:t>”</w:t>
      </w:r>
      <w:r w:rsidRPr="00A3377B">
        <w:rPr>
          <w:noProof/>
          <w:lang w:val="en-GB"/>
        </w:rPr>
        <w:t xml:space="preserve">) will provide inputs into the Terms of Reference, share data and information on the </w:t>
      </w:r>
      <w:r w:rsidR="002F6DCC" w:rsidRPr="00A3377B">
        <w:rPr>
          <w:noProof/>
          <w:lang w:val="en-GB"/>
        </w:rPr>
        <w:t>programme</w:t>
      </w:r>
      <w:r w:rsidRPr="00A3377B">
        <w:rPr>
          <w:noProof/>
          <w:lang w:val="en-GB"/>
        </w:rPr>
        <w:t xml:space="preserve"> as appropriate with the evaluation team, and comment on the draft report. The programme team</w:t>
      </w:r>
      <w:r w:rsidR="002F6DCC" w:rsidRPr="00A3377B">
        <w:rPr>
          <w:noProof/>
          <w:lang w:val="en-GB"/>
        </w:rPr>
        <w:t>, under the lead and coordination of the Budget Holder (BH),</w:t>
      </w:r>
      <w:r w:rsidRPr="00A3377B">
        <w:rPr>
          <w:noProof/>
          <w:lang w:val="en-GB"/>
        </w:rPr>
        <w:t xml:space="preserve"> will also be responsible for preparing a Management Response to the </w:t>
      </w:r>
      <w:r w:rsidR="002F6DCC" w:rsidRPr="00A3377B">
        <w:rPr>
          <w:noProof/>
          <w:lang w:val="en-GB"/>
        </w:rPr>
        <w:t xml:space="preserve">evaluation </w:t>
      </w:r>
      <w:r w:rsidRPr="00A3377B">
        <w:rPr>
          <w:noProof/>
          <w:lang w:val="en-GB"/>
        </w:rPr>
        <w:t>recommendations.</w:t>
      </w:r>
    </w:p>
    <w:p w14:paraId="2176DBD8" w14:textId="22ECABB0" w:rsidR="006F28F7" w:rsidRPr="00A3377B" w:rsidRDefault="006F28F7" w:rsidP="00F05B1F">
      <w:pPr>
        <w:pStyle w:val="Titolo1"/>
        <w:rPr>
          <w:rFonts w:ascii="Segoe UI" w:eastAsia="Cambria" w:hAnsi="Segoe UI"/>
          <w:noProof/>
          <w:sz w:val="28"/>
          <w:szCs w:val="28"/>
          <w:lang w:val="en-GB"/>
        </w:rPr>
      </w:pPr>
      <w:bookmarkStart w:id="304" w:name="_Toc514230783"/>
      <w:bookmarkStart w:id="305" w:name="_Toc46249689"/>
      <w:r w:rsidRPr="00A3377B">
        <w:rPr>
          <w:rFonts w:ascii="Segoe UI" w:eastAsia="Cambria" w:hAnsi="Segoe UI"/>
          <w:noProof/>
          <w:sz w:val="28"/>
          <w:szCs w:val="28"/>
          <w:lang w:val="en-GB"/>
        </w:rPr>
        <w:t>Evaluation team composition and profile</w:t>
      </w:r>
      <w:bookmarkEnd w:id="304"/>
      <w:bookmarkEnd w:id="305"/>
    </w:p>
    <w:p w14:paraId="18FB73EA" w14:textId="077F10F0" w:rsidR="001D2B9D" w:rsidRPr="00A3377B" w:rsidRDefault="001D2B9D" w:rsidP="00F05B1F">
      <w:pPr>
        <w:pStyle w:val="ParagraphOED"/>
        <w:rPr>
          <w:noProof/>
          <w:lang w:val="en-GB"/>
        </w:rPr>
      </w:pPr>
      <w:r w:rsidRPr="00A3377B">
        <w:rPr>
          <w:noProof/>
          <w:lang w:val="en-GB"/>
        </w:rPr>
        <w:t xml:space="preserve">The evaluation team </w:t>
      </w:r>
      <w:r w:rsidR="00835CBD" w:rsidRPr="00A3377B">
        <w:rPr>
          <w:noProof/>
          <w:lang w:val="en-GB"/>
        </w:rPr>
        <w:t>will be composed by 4</w:t>
      </w:r>
      <w:r w:rsidRPr="00A3377B">
        <w:rPr>
          <w:noProof/>
          <w:color w:val="FF0000"/>
          <w:lang w:val="en-GB"/>
        </w:rPr>
        <w:t xml:space="preserve"> </w:t>
      </w:r>
      <w:r w:rsidRPr="00A3377B">
        <w:rPr>
          <w:noProof/>
          <w:lang w:val="en-GB"/>
        </w:rPr>
        <w:t xml:space="preserve">external consultants and will work under the guidance and with participation of the OED Evaluation Management team. </w:t>
      </w:r>
    </w:p>
    <w:p w14:paraId="0453F162" w14:textId="3B6DC1F0" w:rsidR="001D2B9D" w:rsidRPr="00A3377B" w:rsidRDefault="001D2B9D" w:rsidP="00F05B1F">
      <w:pPr>
        <w:pStyle w:val="ParagraphOED"/>
        <w:rPr>
          <w:noProof/>
          <w:lang w:val="en-GB"/>
        </w:rPr>
      </w:pPr>
      <w:r w:rsidRPr="00A3377B">
        <w:rPr>
          <w:noProof/>
          <w:lang w:val="en-GB"/>
        </w:rPr>
        <w:t>The</w:t>
      </w:r>
      <w:r w:rsidRPr="00A3377B">
        <w:rPr>
          <w:noProof/>
          <w:color w:val="FF0000"/>
          <w:lang w:val="en-GB"/>
        </w:rPr>
        <w:t xml:space="preserve"> </w:t>
      </w:r>
      <w:r w:rsidR="00835CBD" w:rsidRPr="00A3377B">
        <w:rPr>
          <w:noProof/>
          <w:color w:val="000000" w:themeColor="text1"/>
          <w:lang w:val="en-GB"/>
        </w:rPr>
        <w:t xml:space="preserve">external consultants </w:t>
      </w:r>
      <w:ins w:id="306" w:author="Guarascio, Francesca (NFO)" w:date="2020-08-03T13:02:00Z">
        <w:r w:rsidR="00F373D7">
          <w:rPr>
            <w:noProof/>
            <w:color w:val="000000" w:themeColor="text1"/>
            <w:lang w:val="en-GB"/>
          </w:rPr>
          <w:t xml:space="preserve">team </w:t>
        </w:r>
      </w:ins>
      <w:r w:rsidR="00835CBD" w:rsidRPr="00A3377B">
        <w:rPr>
          <w:noProof/>
          <w:color w:val="000000" w:themeColor="text1"/>
          <w:lang w:val="en-GB"/>
        </w:rPr>
        <w:t xml:space="preserve">will </w:t>
      </w:r>
      <w:r w:rsidRPr="00A3377B">
        <w:rPr>
          <w:noProof/>
          <w:lang w:val="en-GB"/>
        </w:rPr>
        <w:t>have experience and expertise in</w:t>
      </w:r>
      <w:ins w:id="307" w:author="Guarascio, Francesca (NFO)" w:date="2020-08-03T13:02:00Z">
        <w:r w:rsidR="00F373D7">
          <w:rPr>
            <w:noProof/>
            <w:lang w:val="en-GB"/>
          </w:rPr>
          <w:t xml:space="preserve"> preferebly all of the </w:t>
        </w:r>
      </w:ins>
      <w:del w:id="308" w:author="Guarascio, Francesca (NFO)" w:date="2020-08-03T13:02:00Z">
        <w:r w:rsidRPr="00A3377B" w:rsidDel="00F373D7">
          <w:rPr>
            <w:noProof/>
            <w:lang w:val="en-GB"/>
          </w:rPr>
          <w:delText xml:space="preserve"> two or mo</w:delText>
        </w:r>
      </w:del>
      <w:del w:id="309" w:author="Guarascio, Francesca (NFO)" w:date="2020-08-03T13:03:00Z">
        <w:r w:rsidRPr="00A3377B" w:rsidDel="00F373D7">
          <w:rPr>
            <w:noProof/>
            <w:lang w:val="en-GB"/>
          </w:rPr>
          <w:delText>re of the</w:delText>
        </w:r>
      </w:del>
      <w:r w:rsidRPr="00A3377B">
        <w:rPr>
          <w:noProof/>
          <w:lang w:val="en-GB"/>
        </w:rPr>
        <w:t xml:space="preserve"> following areas:</w:t>
      </w:r>
      <w:r w:rsidRPr="00A3377B">
        <w:rPr>
          <w:noProof/>
          <w:lang w:val="en-GB" w:eastAsia="en-GB"/>
        </w:rPr>
        <w:t xml:space="preserve"> </w:t>
      </w:r>
      <w:r w:rsidRPr="00A3377B">
        <w:rPr>
          <w:noProof/>
          <w:lang w:val="en-GB"/>
        </w:rPr>
        <w:t>Commun</w:t>
      </w:r>
      <w:r w:rsidR="00D621A3" w:rsidRPr="00A3377B">
        <w:rPr>
          <w:noProof/>
          <w:lang w:val="en-GB"/>
        </w:rPr>
        <w:t xml:space="preserve">ity forestry, rural development, </w:t>
      </w:r>
      <w:r w:rsidRPr="00A3377B">
        <w:rPr>
          <w:noProof/>
          <w:lang w:val="en-GB"/>
        </w:rPr>
        <w:t xml:space="preserve">natural resource governance, </w:t>
      </w:r>
      <w:r w:rsidR="00D621A3" w:rsidRPr="00A3377B">
        <w:rPr>
          <w:noProof/>
          <w:lang w:val="en-GB"/>
        </w:rPr>
        <w:t xml:space="preserve">forest and farm </w:t>
      </w:r>
      <w:r w:rsidRPr="00A3377B">
        <w:rPr>
          <w:noProof/>
          <w:lang w:val="en-GB"/>
        </w:rPr>
        <w:t xml:space="preserve">smallholder producers organisations and </w:t>
      </w:r>
      <w:r w:rsidR="00D621A3" w:rsidRPr="00A3377B">
        <w:rPr>
          <w:noProof/>
          <w:lang w:val="en-GB"/>
        </w:rPr>
        <w:t xml:space="preserve">enterprise development, </w:t>
      </w:r>
      <w:r w:rsidRPr="00A3377B">
        <w:rPr>
          <w:noProof/>
          <w:lang w:val="en-GB"/>
        </w:rPr>
        <w:t>policy dialogue</w:t>
      </w:r>
      <w:r w:rsidR="00D621A3" w:rsidRPr="00A3377B">
        <w:rPr>
          <w:noProof/>
          <w:lang w:val="en-GB"/>
        </w:rPr>
        <w:t>,</w:t>
      </w:r>
      <w:r w:rsidRPr="00A3377B">
        <w:rPr>
          <w:noProof/>
          <w:lang w:val="en-GB"/>
        </w:rPr>
        <w:t xml:space="preserve"> indigenous peoples, gender, climate change mitigation and adaptation and governance issues in the context of rural </w:t>
      </w:r>
      <w:commentRangeStart w:id="310"/>
      <w:ins w:id="311" w:author="Guarascio, Francesca (NFO)" w:date="2020-08-03T13:03:00Z">
        <w:r w:rsidR="00F373D7" w:rsidRPr="00A3377B">
          <w:rPr>
            <w:noProof/>
            <w:lang w:val="en-GB"/>
          </w:rPr>
          <w:t>development</w:t>
        </w:r>
        <w:commentRangeEnd w:id="310"/>
        <w:r w:rsidR="00F373D7">
          <w:rPr>
            <w:rStyle w:val="Rimandocommento"/>
            <w:rFonts w:asciiTheme="minorHAnsi" w:eastAsiaTheme="minorHAnsi" w:hAnsiTheme="minorHAnsi" w:cstheme="minorBidi"/>
            <w:lang w:val="en-US"/>
          </w:rPr>
          <w:commentReference w:id="310"/>
        </w:r>
      </w:ins>
      <w:del w:id="312" w:author="Guarascio, Francesca (NFO)" w:date="2020-08-03T13:03:00Z">
        <w:r w:rsidRPr="00A3377B" w:rsidDel="00F373D7">
          <w:rPr>
            <w:noProof/>
            <w:lang w:val="en-GB"/>
          </w:rPr>
          <w:delText>development</w:delText>
        </w:r>
      </w:del>
      <w:r w:rsidRPr="00A3377B">
        <w:rPr>
          <w:noProof/>
          <w:lang w:val="en-GB"/>
        </w:rPr>
        <w:t>.</w:t>
      </w:r>
    </w:p>
    <w:p w14:paraId="019AA9D5" w14:textId="6EA613BF" w:rsidR="001D2B9D" w:rsidRPr="00A3377B" w:rsidRDefault="001D2B9D" w:rsidP="00F05B1F">
      <w:pPr>
        <w:pStyle w:val="ParagraphOED"/>
        <w:rPr>
          <w:noProof/>
          <w:lang w:val="en-GB"/>
        </w:rPr>
      </w:pPr>
      <w:r w:rsidRPr="00A3377B">
        <w:rPr>
          <w:noProof/>
          <w:lang w:val="en-GB"/>
        </w:rPr>
        <w:t xml:space="preserve">All consultants will have experience in evaluation, and in depth </w:t>
      </w:r>
      <w:r w:rsidR="001F23F3" w:rsidRPr="00A3377B">
        <w:rPr>
          <w:noProof/>
          <w:lang w:val="en-GB"/>
        </w:rPr>
        <w:t>knowledge of</w:t>
      </w:r>
      <w:r w:rsidRPr="00A3377B">
        <w:rPr>
          <w:noProof/>
          <w:lang w:val="en-GB"/>
        </w:rPr>
        <w:t xml:space="preserve"> at least one of the three regions of focus for the programme (i.e. Sub-Saharan Africa, Latin America and Eastern Asia). An effort will be made to achieve gender and regional balance in the team makeup. </w:t>
      </w:r>
    </w:p>
    <w:p w14:paraId="48404FA4" w14:textId="5A846422" w:rsidR="00B0012F" w:rsidRPr="00A3377B" w:rsidRDefault="001D2B9D" w:rsidP="00F05B1F">
      <w:pPr>
        <w:pStyle w:val="ParagraphOED"/>
        <w:rPr>
          <w:noProof/>
          <w:lang w:val="en-GB"/>
        </w:rPr>
      </w:pPr>
      <w:r w:rsidRPr="00A3377B">
        <w:rPr>
          <w:noProof/>
          <w:lang w:val="en-GB"/>
        </w:rPr>
        <w:t>The evaluation team members should be independent from any organizations that have been involved in designing, executing or advising any aspect of the FFF programme.</w:t>
      </w:r>
    </w:p>
    <w:p w14:paraId="182B36FC" w14:textId="7676C54B" w:rsidR="00B0012F" w:rsidRPr="00A3377B" w:rsidRDefault="00B0012F" w:rsidP="00F05B1F">
      <w:pPr>
        <w:pStyle w:val="Titolo1"/>
        <w:rPr>
          <w:rFonts w:ascii="Segoe UI" w:eastAsia="Cambria" w:hAnsi="Segoe UI"/>
          <w:noProof/>
          <w:sz w:val="28"/>
          <w:szCs w:val="28"/>
          <w:lang w:val="en-GB"/>
        </w:rPr>
      </w:pPr>
      <w:bookmarkStart w:id="313" w:name="_Toc514230784"/>
      <w:bookmarkStart w:id="314" w:name="_Toc46249690"/>
      <w:r w:rsidRPr="00A3377B">
        <w:rPr>
          <w:rFonts w:ascii="Segoe UI" w:eastAsia="Cambria" w:hAnsi="Segoe UI"/>
          <w:noProof/>
          <w:sz w:val="28"/>
          <w:szCs w:val="28"/>
          <w:lang w:val="en-GB"/>
        </w:rPr>
        <w:t>Evaluation deliverables</w:t>
      </w:r>
      <w:bookmarkEnd w:id="313"/>
      <w:bookmarkEnd w:id="314"/>
      <w:r w:rsidR="00DF378D" w:rsidRPr="00A3377B">
        <w:rPr>
          <w:rFonts w:ascii="Segoe UI" w:eastAsia="Cambria" w:hAnsi="Segoe UI"/>
          <w:noProof/>
          <w:sz w:val="28"/>
          <w:szCs w:val="28"/>
          <w:lang w:val="en-GB"/>
        </w:rPr>
        <w:t xml:space="preserve"> </w:t>
      </w:r>
    </w:p>
    <w:p w14:paraId="3628B20B" w14:textId="77777777" w:rsidR="00364864" w:rsidRPr="00A3377B" w:rsidRDefault="00364864" w:rsidP="00F05B1F">
      <w:pPr>
        <w:pStyle w:val="ParagraphOED"/>
        <w:rPr>
          <w:noProof/>
          <w:lang w:val="en-GB"/>
        </w:rPr>
      </w:pPr>
      <w:r w:rsidRPr="00A3377B">
        <w:rPr>
          <w:noProof/>
          <w:lang w:val="en-GB"/>
        </w:rPr>
        <w:t xml:space="preserve">The evaluation team will be responsible for delivering a draft evaluation report and later finalizing it based on the comments provided by project key stakeholders. The evaluation report will be prepared in English and follow the OED template for report writing, provided by the evaluation manager. Supporting data and analysis should be annexed to the report when considered important to complement the main report. </w:t>
      </w:r>
    </w:p>
    <w:p w14:paraId="36F02784" w14:textId="3F1ED05A" w:rsidR="00364864" w:rsidRPr="00A3377B" w:rsidRDefault="00364864" w:rsidP="00F05B1F">
      <w:pPr>
        <w:pStyle w:val="ParagraphOED"/>
        <w:rPr>
          <w:noProof/>
          <w:lang w:val="en-GB"/>
        </w:rPr>
      </w:pPr>
      <w:r w:rsidRPr="00A3377B">
        <w:rPr>
          <w:noProof/>
          <w:lang w:val="en-GB"/>
        </w:rPr>
        <w:t>The evaluation team leader will present final evaluation results to key stakeholders during a workshop, as appropriate.</w:t>
      </w:r>
    </w:p>
    <w:p w14:paraId="50EB0707" w14:textId="44A9FE6B" w:rsidR="00B0012F" w:rsidRPr="00A3377B" w:rsidRDefault="00B0012F" w:rsidP="00F05B1F">
      <w:pPr>
        <w:pStyle w:val="Titolo1"/>
        <w:rPr>
          <w:rFonts w:ascii="Segoe UI" w:eastAsia="Cambria" w:hAnsi="Segoe UI"/>
          <w:noProof/>
          <w:sz w:val="28"/>
          <w:szCs w:val="28"/>
          <w:lang w:val="en-GB"/>
        </w:rPr>
      </w:pPr>
      <w:bookmarkStart w:id="315" w:name="_Toc514230785"/>
      <w:bookmarkStart w:id="316" w:name="_Toc46249691"/>
      <w:r w:rsidRPr="00A3377B">
        <w:rPr>
          <w:rFonts w:ascii="Segoe UI" w:eastAsia="Cambria" w:hAnsi="Segoe UI"/>
          <w:noProof/>
          <w:sz w:val="28"/>
          <w:szCs w:val="28"/>
          <w:lang w:val="en-GB"/>
        </w:rPr>
        <w:t>Evaluation timeframe</w:t>
      </w:r>
      <w:bookmarkEnd w:id="315"/>
      <w:r w:rsidR="00314C68" w:rsidRPr="00A3377B">
        <w:rPr>
          <w:rStyle w:val="Rimandonotaapidipagina"/>
          <w:rFonts w:ascii="Segoe UI" w:eastAsia="Cambria" w:hAnsi="Segoe UI"/>
          <w:noProof/>
          <w:sz w:val="28"/>
          <w:szCs w:val="28"/>
          <w:lang w:val="en-GB"/>
        </w:rPr>
        <w:footnoteReference w:id="10"/>
      </w:r>
      <w:bookmarkEnd w:id="3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2"/>
        <w:gridCol w:w="2313"/>
        <w:gridCol w:w="2795"/>
      </w:tblGrid>
      <w:tr w:rsidR="00574C64" w:rsidRPr="00A3377B" w14:paraId="3E791448" w14:textId="77777777" w:rsidTr="00D95F21">
        <w:trPr>
          <w:trHeight w:val="251"/>
        </w:trPr>
        <w:tc>
          <w:tcPr>
            <w:tcW w:w="0" w:type="auto"/>
            <w:vAlign w:val="center"/>
          </w:tcPr>
          <w:p w14:paraId="47BD623F" w14:textId="77777777" w:rsidR="00574C64" w:rsidRPr="00A3377B" w:rsidRDefault="00574C64" w:rsidP="00F05B1F">
            <w:pPr>
              <w:spacing w:after="0"/>
              <w:jc w:val="both"/>
              <w:rPr>
                <w:rFonts w:ascii="Segoe UI" w:hAnsi="Segoe UI" w:cs="Segoe UI"/>
                <w:b/>
                <w:noProof/>
                <w:sz w:val="21"/>
                <w:szCs w:val="21"/>
                <w:lang w:val="en-GB"/>
              </w:rPr>
            </w:pPr>
            <w:r w:rsidRPr="00A3377B">
              <w:rPr>
                <w:rFonts w:ascii="Segoe UI" w:hAnsi="Segoe UI" w:cs="Segoe UI"/>
                <w:b/>
                <w:noProof/>
                <w:sz w:val="21"/>
                <w:szCs w:val="21"/>
                <w:lang w:val="en-GB"/>
              </w:rPr>
              <w:t>Task</w:t>
            </w:r>
          </w:p>
        </w:tc>
        <w:tc>
          <w:tcPr>
            <w:tcW w:w="0" w:type="auto"/>
            <w:vAlign w:val="center"/>
          </w:tcPr>
          <w:p w14:paraId="476EF43C" w14:textId="77777777" w:rsidR="00574C64" w:rsidRPr="00A3377B" w:rsidRDefault="00574C64" w:rsidP="00F05B1F">
            <w:pPr>
              <w:spacing w:after="0"/>
              <w:jc w:val="both"/>
              <w:rPr>
                <w:rFonts w:ascii="Segoe UI" w:hAnsi="Segoe UI" w:cs="Segoe UI"/>
                <w:b/>
                <w:noProof/>
                <w:sz w:val="21"/>
                <w:szCs w:val="21"/>
                <w:lang w:val="en-GB"/>
              </w:rPr>
            </w:pPr>
            <w:r w:rsidRPr="00A3377B">
              <w:rPr>
                <w:rFonts w:ascii="Segoe UI" w:hAnsi="Segoe UI" w:cs="Segoe UI"/>
                <w:b/>
                <w:noProof/>
                <w:sz w:val="21"/>
                <w:szCs w:val="21"/>
                <w:lang w:val="en-GB"/>
              </w:rPr>
              <w:t>Dates</w:t>
            </w:r>
          </w:p>
        </w:tc>
        <w:tc>
          <w:tcPr>
            <w:tcW w:w="0" w:type="auto"/>
            <w:vAlign w:val="center"/>
          </w:tcPr>
          <w:p w14:paraId="069C8A7A" w14:textId="77777777" w:rsidR="00574C64" w:rsidRPr="00A3377B" w:rsidRDefault="00574C64" w:rsidP="00F05B1F">
            <w:pPr>
              <w:spacing w:after="0"/>
              <w:jc w:val="both"/>
              <w:rPr>
                <w:rFonts w:ascii="Segoe UI" w:hAnsi="Segoe UI" w:cs="Segoe UI"/>
                <w:b/>
                <w:noProof/>
                <w:sz w:val="21"/>
                <w:szCs w:val="21"/>
                <w:lang w:val="en-GB"/>
              </w:rPr>
            </w:pPr>
            <w:r w:rsidRPr="00A3377B">
              <w:rPr>
                <w:rFonts w:ascii="Segoe UI" w:hAnsi="Segoe UI" w:cs="Segoe UI"/>
                <w:b/>
                <w:noProof/>
                <w:sz w:val="21"/>
                <w:szCs w:val="21"/>
                <w:lang w:val="en-GB"/>
              </w:rPr>
              <w:t>Responsibility</w:t>
            </w:r>
          </w:p>
        </w:tc>
      </w:tr>
      <w:tr w:rsidR="00574C64" w:rsidRPr="00A3377B" w14:paraId="51E7DE62" w14:textId="77777777" w:rsidTr="00D95F21">
        <w:trPr>
          <w:trHeight w:val="175"/>
        </w:trPr>
        <w:tc>
          <w:tcPr>
            <w:tcW w:w="0" w:type="auto"/>
            <w:vAlign w:val="center"/>
          </w:tcPr>
          <w:p w14:paraId="460BDD35"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 xml:space="preserve">Launch of the evaluation </w:t>
            </w:r>
          </w:p>
        </w:tc>
        <w:tc>
          <w:tcPr>
            <w:tcW w:w="0" w:type="auto"/>
            <w:vAlign w:val="center"/>
          </w:tcPr>
          <w:p w14:paraId="503205EE"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June 2020</w:t>
            </w:r>
          </w:p>
        </w:tc>
        <w:tc>
          <w:tcPr>
            <w:tcW w:w="0" w:type="auto"/>
            <w:vAlign w:val="center"/>
          </w:tcPr>
          <w:p w14:paraId="2A1A66D6"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Budget Holder and Evaluation Manager</w:t>
            </w:r>
          </w:p>
        </w:tc>
      </w:tr>
      <w:tr w:rsidR="00574C64" w:rsidRPr="00A3377B" w14:paraId="6330A165" w14:textId="77777777" w:rsidTr="00D95F21">
        <w:trPr>
          <w:trHeight w:val="166"/>
        </w:trPr>
        <w:tc>
          <w:tcPr>
            <w:tcW w:w="0" w:type="auto"/>
            <w:vAlign w:val="center"/>
          </w:tcPr>
          <w:p w14:paraId="474B29BF"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ToR finalization</w:t>
            </w:r>
          </w:p>
        </w:tc>
        <w:tc>
          <w:tcPr>
            <w:tcW w:w="0" w:type="auto"/>
            <w:vAlign w:val="center"/>
          </w:tcPr>
          <w:p w14:paraId="298D5D8E"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July 2020</w:t>
            </w:r>
          </w:p>
        </w:tc>
        <w:tc>
          <w:tcPr>
            <w:tcW w:w="0" w:type="auto"/>
            <w:vAlign w:val="center"/>
          </w:tcPr>
          <w:p w14:paraId="2F4AC9E8"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 xml:space="preserve">Evaluation Manager with inputs from </w:t>
            </w:r>
            <w:r w:rsidR="00D95F21" w:rsidRPr="00A3377B">
              <w:rPr>
                <w:rFonts w:ascii="Segoe UI" w:hAnsi="Segoe UI" w:cs="Segoe UI"/>
                <w:noProof/>
                <w:sz w:val="21"/>
                <w:szCs w:val="21"/>
                <w:lang w:val="en-GB"/>
              </w:rPr>
              <w:t>FFF</w:t>
            </w:r>
            <w:r w:rsidRPr="00A3377B">
              <w:rPr>
                <w:rFonts w:ascii="Segoe UI" w:hAnsi="Segoe UI" w:cs="Segoe UI"/>
                <w:noProof/>
                <w:sz w:val="21"/>
                <w:szCs w:val="21"/>
                <w:lang w:val="en-GB"/>
              </w:rPr>
              <w:t xml:space="preserve"> Management Team</w:t>
            </w:r>
          </w:p>
        </w:tc>
      </w:tr>
      <w:tr w:rsidR="00574C64" w:rsidRPr="00A3377B" w14:paraId="6F979A84" w14:textId="77777777" w:rsidTr="00D95F21">
        <w:trPr>
          <w:trHeight w:val="341"/>
        </w:trPr>
        <w:tc>
          <w:tcPr>
            <w:tcW w:w="0" w:type="auto"/>
            <w:vAlign w:val="center"/>
          </w:tcPr>
          <w:p w14:paraId="5BAC90E8"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 xml:space="preserve">Team identification and recruitment </w:t>
            </w:r>
          </w:p>
        </w:tc>
        <w:tc>
          <w:tcPr>
            <w:tcW w:w="0" w:type="auto"/>
            <w:vAlign w:val="center"/>
          </w:tcPr>
          <w:p w14:paraId="063FFFBB"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July 2020</w:t>
            </w:r>
          </w:p>
        </w:tc>
        <w:tc>
          <w:tcPr>
            <w:tcW w:w="0" w:type="auto"/>
            <w:vAlign w:val="center"/>
          </w:tcPr>
          <w:p w14:paraId="60426E8A"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OED</w:t>
            </w:r>
          </w:p>
        </w:tc>
      </w:tr>
      <w:tr w:rsidR="00574C64" w:rsidRPr="00A3377B" w14:paraId="0DF84777" w14:textId="77777777" w:rsidTr="00D95F21">
        <w:trPr>
          <w:trHeight w:val="517"/>
        </w:trPr>
        <w:tc>
          <w:tcPr>
            <w:tcW w:w="0" w:type="auto"/>
            <w:vAlign w:val="center"/>
          </w:tcPr>
          <w:p w14:paraId="260FB9DC"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Reading background documentation provided by PTF</w:t>
            </w:r>
          </w:p>
        </w:tc>
        <w:tc>
          <w:tcPr>
            <w:tcW w:w="0" w:type="auto"/>
            <w:vAlign w:val="center"/>
          </w:tcPr>
          <w:p w14:paraId="4459E2CC"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June – September 2020</w:t>
            </w:r>
          </w:p>
        </w:tc>
        <w:tc>
          <w:tcPr>
            <w:tcW w:w="0" w:type="auto"/>
            <w:vAlign w:val="center"/>
          </w:tcPr>
          <w:p w14:paraId="475E7697"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 xml:space="preserve">Evaluation Team </w:t>
            </w:r>
          </w:p>
        </w:tc>
      </w:tr>
      <w:tr w:rsidR="00574C64" w:rsidRPr="00A3377B" w14:paraId="1E82D727" w14:textId="77777777" w:rsidTr="00D95F21">
        <w:trPr>
          <w:trHeight w:val="166"/>
        </w:trPr>
        <w:tc>
          <w:tcPr>
            <w:tcW w:w="0" w:type="auto"/>
            <w:vAlign w:val="center"/>
          </w:tcPr>
          <w:p w14:paraId="08DA5416" w14:textId="672057F7" w:rsidR="00574C64" w:rsidRPr="00A3377B" w:rsidRDefault="00B0012F"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 xml:space="preserve">Inception phase </w:t>
            </w:r>
          </w:p>
        </w:tc>
        <w:tc>
          <w:tcPr>
            <w:tcW w:w="0" w:type="auto"/>
            <w:vAlign w:val="center"/>
          </w:tcPr>
          <w:p w14:paraId="3AD877C8"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September 2020</w:t>
            </w:r>
          </w:p>
        </w:tc>
        <w:tc>
          <w:tcPr>
            <w:tcW w:w="0" w:type="auto"/>
            <w:vAlign w:val="center"/>
          </w:tcPr>
          <w:p w14:paraId="1D77F871"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Evaluation Manager</w:t>
            </w:r>
          </w:p>
        </w:tc>
      </w:tr>
      <w:tr w:rsidR="00574C64" w:rsidRPr="00A3377B" w14:paraId="427C46DF" w14:textId="77777777" w:rsidTr="00D95F21">
        <w:trPr>
          <w:trHeight w:val="1200"/>
        </w:trPr>
        <w:tc>
          <w:tcPr>
            <w:tcW w:w="0" w:type="auto"/>
            <w:vAlign w:val="center"/>
          </w:tcPr>
          <w:p w14:paraId="1C84AD51"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Organization of the Evaluation Mission (travel arrangements, meetings arrangements with project stakeholders and partners, field visits, etc.)</w:t>
            </w:r>
          </w:p>
        </w:tc>
        <w:tc>
          <w:tcPr>
            <w:tcW w:w="0" w:type="auto"/>
            <w:vAlign w:val="center"/>
          </w:tcPr>
          <w:p w14:paraId="28F9AE1B"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September/October 2020</w:t>
            </w:r>
          </w:p>
        </w:tc>
        <w:tc>
          <w:tcPr>
            <w:tcW w:w="0" w:type="auto"/>
            <w:vAlign w:val="center"/>
          </w:tcPr>
          <w:p w14:paraId="0D9905B2"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OED</w:t>
            </w:r>
          </w:p>
        </w:tc>
      </w:tr>
      <w:tr w:rsidR="00574C64" w:rsidRPr="00A3377B" w14:paraId="7831E219" w14:textId="77777777" w:rsidTr="00D95F21">
        <w:trPr>
          <w:trHeight w:val="166"/>
        </w:trPr>
        <w:tc>
          <w:tcPr>
            <w:tcW w:w="0" w:type="auto"/>
            <w:vAlign w:val="center"/>
          </w:tcPr>
          <w:p w14:paraId="34B79E3F"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Evaluation mission</w:t>
            </w:r>
          </w:p>
        </w:tc>
        <w:tc>
          <w:tcPr>
            <w:tcW w:w="0" w:type="auto"/>
            <w:vAlign w:val="center"/>
          </w:tcPr>
          <w:p w14:paraId="033EAA70"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October/November</w:t>
            </w:r>
            <w:r w:rsidR="00574C64" w:rsidRPr="00A3377B">
              <w:rPr>
                <w:rFonts w:ascii="Segoe UI" w:hAnsi="Segoe UI" w:cs="Segoe UI"/>
                <w:noProof/>
                <w:sz w:val="21"/>
                <w:szCs w:val="21"/>
                <w:lang w:val="en-GB"/>
              </w:rPr>
              <w:t xml:space="preserve"> 2020</w:t>
            </w:r>
          </w:p>
        </w:tc>
        <w:tc>
          <w:tcPr>
            <w:tcW w:w="0" w:type="auto"/>
            <w:vAlign w:val="center"/>
          </w:tcPr>
          <w:p w14:paraId="161D2C1C"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Evaluation Team</w:t>
            </w:r>
          </w:p>
        </w:tc>
      </w:tr>
      <w:tr w:rsidR="00574C64" w:rsidRPr="00A3377B" w14:paraId="7526F592" w14:textId="77777777" w:rsidTr="00D95F21">
        <w:trPr>
          <w:trHeight w:val="341"/>
        </w:trPr>
        <w:tc>
          <w:tcPr>
            <w:tcW w:w="0" w:type="auto"/>
            <w:vAlign w:val="center"/>
          </w:tcPr>
          <w:p w14:paraId="2CBBC534"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 xml:space="preserve">Mid-Term </w:t>
            </w:r>
            <w:r w:rsidR="00574C64" w:rsidRPr="00A3377B">
              <w:rPr>
                <w:rFonts w:ascii="Segoe UI" w:hAnsi="Segoe UI" w:cs="Segoe UI"/>
                <w:noProof/>
                <w:sz w:val="21"/>
                <w:szCs w:val="21"/>
                <w:lang w:val="en-GB"/>
              </w:rPr>
              <w:t>Evaluation Report first draft for circulation</w:t>
            </w:r>
          </w:p>
        </w:tc>
        <w:tc>
          <w:tcPr>
            <w:tcW w:w="0" w:type="auto"/>
            <w:vAlign w:val="center"/>
          </w:tcPr>
          <w:p w14:paraId="3A8939ED"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January 2021</w:t>
            </w:r>
          </w:p>
        </w:tc>
        <w:tc>
          <w:tcPr>
            <w:tcW w:w="0" w:type="auto"/>
            <w:vAlign w:val="center"/>
          </w:tcPr>
          <w:p w14:paraId="3D80115D"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 xml:space="preserve">Evaluation Team </w:t>
            </w:r>
            <w:r w:rsidR="00574C64" w:rsidRPr="00A3377B">
              <w:rPr>
                <w:rFonts w:ascii="Segoe UI" w:hAnsi="Segoe UI" w:cs="Segoe UI"/>
                <w:noProof/>
                <w:sz w:val="21"/>
                <w:szCs w:val="21"/>
                <w:lang w:val="en-GB"/>
              </w:rPr>
              <w:t xml:space="preserve">and </w:t>
            </w:r>
            <w:r w:rsidRPr="00A3377B">
              <w:rPr>
                <w:rFonts w:ascii="Segoe UI" w:hAnsi="Segoe UI" w:cs="Segoe UI"/>
                <w:noProof/>
                <w:sz w:val="21"/>
                <w:szCs w:val="21"/>
                <w:lang w:val="en-GB"/>
              </w:rPr>
              <w:t>Evaluation Manager</w:t>
            </w:r>
            <w:r w:rsidR="00574C64" w:rsidRPr="00A3377B">
              <w:rPr>
                <w:rFonts w:ascii="Segoe UI" w:hAnsi="Segoe UI" w:cs="Segoe UI"/>
                <w:noProof/>
                <w:sz w:val="21"/>
                <w:szCs w:val="21"/>
                <w:lang w:val="en-GB"/>
              </w:rPr>
              <w:t xml:space="preserve"> for comments and quality control</w:t>
            </w:r>
          </w:p>
        </w:tc>
      </w:tr>
      <w:tr w:rsidR="00574C64" w:rsidRPr="00A3377B" w14:paraId="39952007" w14:textId="77777777" w:rsidTr="00D95F21">
        <w:trPr>
          <w:trHeight w:val="341"/>
        </w:trPr>
        <w:tc>
          <w:tcPr>
            <w:tcW w:w="0" w:type="auto"/>
            <w:vAlign w:val="center"/>
          </w:tcPr>
          <w:p w14:paraId="72A7EB9B"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Evaluation Report final draft for circulation</w:t>
            </w:r>
          </w:p>
        </w:tc>
        <w:tc>
          <w:tcPr>
            <w:tcW w:w="0" w:type="auto"/>
            <w:vAlign w:val="center"/>
          </w:tcPr>
          <w:p w14:paraId="2F068608"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February 2021</w:t>
            </w:r>
          </w:p>
        </w:tc>
        <w:tc>
          <w:tcPr>
            <w:tcW w:w="0" w:type="auto"/>
            <w:vAlign w:val="center"/>
          </w:tcPr>
          <w:p w14:paraId="2850A9F7"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Evaluation Team and Evaluation Manager for comments and quality control</w:t>
            </w:r>
          </w:p>
        </w:tc>
      </w:tr>
      <w:tr w:rsidR="00574C64" w:rsidRPr="00A3377B" w14:paraId="0C9490CA" w14:textId="77777777" w:rsidTr="00D95F21">
        <w:trPr>
          <w:trHeight w:val="341"/>
        </w:trPr>
        <w:tc>
          <w:tcPr>
            <w:tcW w:w="0" w:type="auto"/>
            <w:vAlign w:val="center"/>
          </w:tcPr>
          <w:p w14:paraId="28FA8855"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Validation of the recommendations</w:t>
            </w:r>
            <w:r w:rsidR="00D95F21" w:rsidRPr="00A3377B">
              <w:rPr>
                <w:rFonts w:ascii="Segoe UI" w:hAnsi="Segoe UI" w:cs="Segoe UI"/>
                <w:noProof/>
                <w:sz w:val="21"/>
                <w:szCs w:val="21"/>
                <w:lang w:val="en-GB"/>
              </w:rPr>
              <w:t xml:space="preserve"> through stakeholder workshop</w:t>
            </w:r>
          </w:p>
        </w:tc>
        <w:tc>
          <w:tcPr>
            <w:tcW w:w="0" w:type="auto"/>
            <w:vAlign w:val="center"/>
          </w:tcPr>
          <w:p w14:paraId="2E4CEBEA"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February/March 2021</w:t>
            </w:r>
          </w:p>
        </w:tc>
        <w:tc>
          <w:tcPr>
            <w:tcW w:w="0" w:type="auto"/>
            <w:vAlign w:val="center"/>
          </w:tcPr>
          <w:p w14:paraId="58032AFA"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Evaluation Team to the FFF Management Team through the Evaluation Manager</w:t>
            </w:r>
            <w:r w:rsidR="00574C64" w:rsidRPr="00A3377B">
              <w:rPr>
                <w:rFonts w:ascii="Segoe UI" w:hAnsi="Segoe UI" w:cs="Segoe UI"/>
                <w:noProof/>
                <w:sz w:val="21"/>
                <w:szCs w:val="21"/>
                <w:lang w:val="en-GB"/>
              </w:rPr>
              <w:t xml:space="preserve"> </w:t>
            </w:r>
          </w:p>
        </w:tc>
      </w:tr>
      <w:tr w:rsidR="00574C64" w:rsidRPr="00A3377B" w14:paraId="088D0173" w14:textId="77777777" w:rsidTr="00D95F21">
        <w:trPr>
          <w:trHeight w:val="508"/>
        </w:trPr>
        <w:tc>
          <w:tcPr>
            <w:tcW w:w="0" w:type="auto"/>
            <w:vAlign w:val="center"/>
          </w:tcPr>
          <w:p w14:paraId="3A83524D"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Final Report, including publishing and graphic design</w:t>
            </w:r>
          </w:p>
        </w:tc>
        <w:tc>
          <w:tcPr>
            <w:tcW w:w="0" w:type="auto"/>
            <w:vAlign w:val="center"/>
          </w:tcPr>
          <w:p w14:paraId="5AF9214C"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April 2021</w:t>
            </w:r>
          </w:p>
        </w:tc>
        <w:tc>
          <w:tcPr>
            <w:tcW w:w="0" w:type="auto"/>
            <w:vAlign w:val="center"/>
          </w:tcPr>
          <w:p w14:paraId="227F4BD5"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OED</w:t>
            </w:r>
          </w:p>
        </w:tc>
      </w:tr>
      <w:tr w:rsidR="00574C64" w:rsidRPr="00A3377B" w14:paraId="45E827D7" w14:textId="77777777" w:rsidTr="00D95F21">
        <w:trPr>
          <w:trHeight w:val="859"/>
        </w:trPr>
        <w:tc>
          <w:tcPr>
            <w:tcW w:w="0" w:type="auto"/>
            <w:vAlign w:val="center"/>
          </w:tcPr>
          <w:p w14:paraId="247D4ECD"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Management Response</w:t>
            </w:r>
          </w:p>
        </w:tc>
        <w:tc>
          <w:tcPr>
            <w:tcW w:w="0" w:type="auto"/>
            <w:vAlign w:val="center"/>
          </w:tcPr>
          <w:p w14:paraId="7644E6E3"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1 month after the Final report is issued</w:t>
            </w:r>
          </w:p>
        </w:tc>
        <w:tc>
          <w:tcPr>
            <w:tcW w:w="0" w:type="auto"/>
            <w:vAlign w:val="center"/>
          </w:tcPr>
          <w:p w14:paraId="4C5A7931"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Budget Holder</w:t>
            </w:r>
          </w:p>
        </w:tc>
      </w:tr>
      <w:tr w:rsidR="00574C64" w:rsidRPr="00A3377B" w14:paraId="0AF82C5E" w14:textId="77777777" w:rsidTr="00D95F21">
        <w:trPr>
          <w:trHeight w:val="508"/>
        </w:trPr>
        <w:tc>
          <w:tcPr>
            <w:tcW w:w="0" w:type="auto"/>
            <w:vAlign w:val="center"/>
          </w:tcPr>
          <w:p w14:paraId="764D312E"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Follow-up report</w:t>
            </w:r>
          </w:p>
        </w:tc>
        <w:tc>
          <w:tcPr>
            <w:tcW w:w="0" w:type="auto"/>
            <w:vAlign w:val="center"/>
          </w:tcPr>
          <w:p w14:paraId="0A6495E5" w14:textId="77777777" w:rsidR="00574C64" w:rsidRPr="00A3377B" w:rsidRDefault="00574C64"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1 year after the MR is issued</w:t>
            </w:r>
          </w:p>
        </w:tc>
        <w:tc>
          <w:tcPr>
            <w:tcW w:w="0" w:type="auto"/>
            <w:vAlign w:val="center"/>
          </w:tcPr>
          <w:p w14:paraId="4FD7201F" w14:textId="77777777" w:rsidR="00574C64" w:rsidRPr="00A3377B" w:rsidRDefault="00D95F21" w:rsidP="00F05B1F">
            <w:pPr>
              <w:pStyle w:val="Tableboxleft"/>
              <w:jc w:val="both"/>
              <w:rPr>
                <w:rFonts w:ascii="Segoe UI" w:hAnsi="Segoe UI" w:cs="Segoe UI"/>
                <w:noProof/>
                <w:sz w:val="21"/>
                <w:szCs w:val="21"/>
                <w:lang w:val="en-GB"/>
              </w:rPr>
            </w:pPr>
            <w:r w:rsidRPr="00A3377B">
              <w:rPr>
                <w:rFonts w:ascii="Segoe UI" w:hAnsi="Segoe UI" w:cs="Segoe UI"/>
                <w:noProof/>
                <w:sz w:val="21"/>
                <w:szCs w:val="21"/>
                <w:lang w:val="en-GB"/>
              </w:rPr>
              <w:t>Budget Holder</w:t>
            </w:r>
          </w:p>
        </w:tc>
      </w:tr>
    </w:tbl>
    <w:p w14:paraId="34887CE7" w14:textId="754F3D1D" w:rsidR="000A521E" w:rsidRPr="00A3377B" w:rsidRDefault="000A521E" w:rsidP="00F05B1F">
      <w:pPr>
        <w:jc w:val="both"/>
        <w:rPr>
          <w:rFonts w:ascii="Segoe UI" w:hAnsi="Segoe UI" w:cs="Segoe UI"/>
          <w:b/>
          <w:noProof/>
          <w:sz w:val="21"/>
          <w:szCs w:val="21"/>
          <w:lang w:val="en-GB"/>
        </w:rPr>
      </w:pPr>
    </w:p>
    <w:p w14:paraId="7BE87140" w14:textId="4088265A" w:rsidR="00B0012F" w:rsidRPr="00A3377B" w:rsidRDefault="00B0012F" w:rsidP="00F05B1F">
      <w:pPr>
        <w:jc w:val="both"/>
        <w:rPr>
          <w:rFonts w:ascii="Segoe UI" w:hAnsi="Segoe UI" w:cs="Segoe UI"/>
          <w:b/>
          <w:noProof/>
          <w:sz w:val="21"/>
          <w:szCs w:val="21"/>
          <w:lang w:val="en-GB"/>
        </w:rPr>
      </w:pPr>
    </w:p>
    <w:p w14:paraId="42342C1A" w14:textId="77777777" w:rsidR="00B0012F" w:rsidRPr="00A3377B" w:rsidRDefault="00B0012F" w:rsidP="00F05B1F">
      <w:pPr>
        <w:jc w:val="both"/>
        <w:rPr>
          <w:rFonts w:ascii="Segoe UI" w:hAnsi="Segoe UI" w:cs="Segoe UI"/>
          <w:b/>
          <w:noProof/>
          <w:sz w:val="21"/>
          <w:szCs w:val="21"/>
          <w:lang w:val="en-GB"/>
        </w:rPr>
      </w:pPr>
      <w:r w:rsidRPr="00A3377B">
        <w:rPr>
          <w:rFonts w:ascii="Segoe UI" w:hAnsi="Segoe UI" w:cs="Segoe UI"/>
          <w:b/>
          <w:noProof/>
          <w:sz w:val="21"/>
          <w:szCs w:val="21"/>
          <w:lang w:val="en-GB"/>
        </w:rPr>
        <w:br w:type="page"/>
      </w:r>
    </w:p>
    <w:p w14:paraId="71D2DB2A" w14:textId="77777777" w:rsidR="00B0012F" w:rsidRPr="00A3377B" w:rsidRDefault="00B0012F" w:rsidP="00F05B1F">
      <w:pPr>
        <w:pStyle w:val="Titolo1"/>
        <w:numPr>
          <w:ilvl w:val="0"/>
          <w:numId w:val="0"/>
        </w:numPr>
        <w:rPr>
          <w:rFonts w:ascii="Segoe UI" w:eastAsia="Cambria" w:hAnsi="Segoe UI"/>
          <w:noProof/>
          <w:lang w:val="en-GB"/>
        </w:rPr>
      </w:pPr>
      <w:bookmarkStart w:id="317" w:name="_Toc514230786"/>
      <w:bookmarkStart w:id="318" w:name="_Toc46249692"/>
      <w:r w:rsidRPr="00A3377B">
        <w:rPr>
          <w:rFonts w:ascii="Segoe UI" w:eastAsia="Cambria" w:hAnsi="Segoe UI"/>
          <w:noProof/>
          <w:lang w:val="en-GB"/>
        </w:rPr>
        <w:t>Annexes</w:t>
      </w:r>
      <w:bookmarkEnd w:id="317"/>
      <w:bookmarkEnd w:id="318"/>
    </w:p>
    <w:p w14:paraId="4144C480" w14:textId="68D06EE1" w:rsidR="00B0012F" w:rsidRPr="00462AA1" w:rsidRDefault="00B0012F" w:rsidP="00462AA1">
      <w:pPr>
        <w:numPr>
          <w:ilvl w:val="0"/>
          <w:numId w:val="6"/>
        </w:numPr>
        <w:spacing w:after="0" w:line="240" w:lineRule="auto"/>
        <w:jc w:val="both"/>
        <w:rPr>
          <w:rFonts w:ascii="Segoe UI" w:hAnsi="Segoe UI" w:cs="Segoe UI"/>
          <w:noProof/>
          <w:sz w:val="21"/>
          <w:szCs w:val="21"/>
          <w:lang w:val="en-GB"/>
        </w:rPr>
      </w:pPr>
      <w:r w:rsidRPr="00A3377B">
        <w:rPr>
          <w:rFonts w:ascii="Segoe UI" w:hAnsi="Segoe UI" w:cs="Segoe UI"/>
          <w:i/>
          <w:noProof/>
          <w:sz w:val="21"/>
          <w:szCs w:val="21"/>
          <w:lang w:val="en-GB"/>
        </w:rPr>
        <w:t>Project Results Framework</w:t>
      </w:r>
      <w:r w:rsidR="003F6D92" w:rsidRPr="00A3377B">
        <w:rPr>
          <w:rFonts w:ascii="Segoe UI" w:hAnsi="Segoe UI" w:cs="Segoe UI"/>
          <w:i/>
          <w:noProof/>
          <w:sz w:val="21"/>
          <w:szCs w:val="21"/>
          <w:lang w:val="en-GB"/>
        </w:rPr>
        <w:t xml:space="preserve"> with results achieved until June 2020. </w:t>
      </w:r>
      <w:r w:rsidRPr="00A3377B">
        <w:rPr>
          <w:rFonts w:ascii="Segoe UI" w:hAnsi="Segoe UI" w:cs="Segoe UI"/>
          <w:i/>
          <w:noProof/>
          <w:sz w:val="21"/>
          <w:szCs w:val="21"/>
          <w:lang w:val="en-GB"/>
        </w:rPr>
        <w:t xml:space="preserve"> </w:t>
      </w:r>
    </w:p>
    <w:p w14:paraId="3079FEC0" w14:textId="77777777" w:rsidR="00462AA1" w:rsidRPr="00A3377B" w:rsidRDefault="00462AA1" w:rsidP="00462AA1">
      <w:pPr>
        <w:numPr>
          <w:ilvl w:val="0"/>
          <w:numId w:val="6"/>
        </w:numPr>
        <w:spacing w:after="0" w:line="240" w:lineRule="auto"/>
        <w:jc w:val="both"/>
        <w:rPr>
          <w:rFonts w:ascii="Segoe UI" w:hAnsi="Segoe UI" w:cs="Segoe UI"/>
          <w:noProof/>
          <w:sz w:val="21"/>
          <w:szCs w:val="21"/>
          <w:lang w:val="en-GB"/>
        </w:rPr>
      </w:pPr>
      <w:r w:rsidRPr="00A3377B">
        <w:rPr>
          <w:rFonts w:ascii="Segoe UI" w:hAnsi="Segoe UI" w:cs="Segoe UI"/>
          <w:i/>
          <w:noProof/>
          <w:sz w:val="21"/>
          <w:szCs w:val="21"/>
          <w:lang w:val="en-GB"/>
        </w:rPr>
        <w:t xml:space="preserve">Documents to be consulted: </w:t>
      </w:r>
      <w:r w:rsidRPr="00A3377B">
        <w:rPr>
          <w:rFonts w:ascii="Segoe UI" w:hAnsi="Segoe UI" w:cs="Segoe UI"/>
          <w:noProof/>
          <w:sz w:val="21"/>
          <w:szCs w:val="21"/>
          <w:lang w:val="en-GB"/>
        </w:rPr>
        <w:t xml:space="preserve">A list of important documents and webpages that the evaluators should read at the outset of the evaluation and before finalizing the evaluation design and the inception report. </w:t>
      </w:r>
    </w:p>
    <w:p w14:paraId="037D81EA" w14:textId="6BB1DF19" w:rsidR="00B0012F" w:rsidRPr="00462AA1" w:rsidRDefault="00462AA1" w:rsidP="00462AA1">
      <w:pPr>
        <w:numPr>
          <w:ilvl w:val="0"/>
          <w:numId w:val="6"/>
        </w:numPr>
        <w:spacing w:after="0" w:line="240" w:lineRule="auto"/>
        <w:jc w:val="both"/>
        <w:rPr>
          <w:rFonts w:ascii="Segoe UI" w:hAnsi="Segoe UI" w:cs="Segoe UI"/>
          <w:i/>
          <w:noProof/>
          <w:sz w:val="21"/>
          <w:szCs w:val="21"/>
          <w:lang w:val="en-GB"/>
        </w:rPr>
      </w:pPr>
      <w:r w:rsidRPr="00A3377B">
        <w:rPr>
          <w:rFonts w:ascii="Segoe UI" w:hAnsi="Segoe UI" w:cs="Segoe UI"/>
          <w:i/>
          <w:noProof/>
          <w:sz w:val="21"/>
          <w:szCs w:val="21"/>
          <w:lang w:val="en-GB"/>
        </w:rPr>
        <w:t>Project evaluation report outline</w:t>
      </w:r>
      <w:r>
        <w:rPr>
          <w:rFonts w:ascii="Segoe UI" w:hAnsi="Segoe UI" w:cs="Segoe UI"/>
          <w:i/>
          <w:noProof/>
          <w:sz w:val="21"/>
          <w:szCs w:val="21"/>
          <w:lang w:val="en-GB"/>
        </w:rPr>
        <w:t xml:space="preserve"> – OED template</w:t>
      </w:r>
      <w:r w:rsidRPr="00A3377B">
        <w:rPr>
          <w:rFonts w:ascii="Segoe UI" w:hAnsi="Segoe UI" w:cs="Segoe UI"/>
          <w:noProof/>
          <w:sz w:val="21"/>
          <w:szCs w:val="21"/>
          <w:lang w:val="en-GB"/>
        </w:rPr>
        <w:t>.</w:t>
      </w:r>
    </w:p>
    <w:sectPr w:rsidR="00B0012F" w:rsidRPr="00462AA1" w:rsidSect="00000ACD">
      <w:headerReference w:type="even" r:id="rId21"/>
      <w:headerReference w:type="default" r:id="rId22"/>
      <w:footerReference w:type="even" r:id="rId23"/>
      <w:footerReference w:type="default" r:id="rId24"/>
      <w:headerReference w:type="first" r:id="rId25"/>
      <w:footerReference w:type="first" r:id="rId26"/>
      <w:pgSz w:w="12240" w:h="15840"/>
      <w:pgMar w:top="1620" w:right="1440" w:bottom="1440" w:left="1440" w:header="720" w:footer="720" w:gutter="0"/>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3" w:author="GUIZZARDI Silvia" w:date="2020-07-24T08:48:00Z" w:initials="GS">
    <w:p w14:paraId="248F861A" w14:textId="77777777" w:rsidR="00414E09" w:rsidRDefault="00414E09" w:rsidP="00414E09">
      <w:pPr>
        <w:pStyle w:val="Testocommento"/>
      </w:pPr>
      <w:r>
        <w:rPr>
          <w:rStyle w:val="Rimandocommento"/>
        </w:rPr>
        <w:annotationRef/>
      </w:r>
      <w:r>
        <w:t xml:space="preserve">I think it would be look to look at and highlight as an objective of the evaluation to look at how having this programmatic approach </w:t>
      </w:r>
      <w:r>
        <w:rPr>
          <w:lang w:val="en-GB"/>
        </w:rPr>
        <w:t xml:space="preserve">– working at the level of counties plus supporting regional and global FFF to support their own constituencies – is actually contributing to create additional synergies and benefits that are more than the sum of the individual country level interventions. I think this is important as to </w:t>
      </w:r>
      <w:proofErr w:type="spellStart"/>
      <w:r>
        <w:rPr>
          <w:lang w:val="en-GB"/>
        </w:rPr>
        <w:t>asses</w:t>
      </w:r>
      <w:proofErr w:type="spellEnd"/>
      <w:r>
        <w:rPr>
          <w:lang w:val="en-GB"/>
        </w:rPr>
        <w:t xml:space="preserve"> the effectiveness of the regional/global side of the overall project </w:t>
      </w:r>
      <w:proofErr w:type="spellStart"/>
      <w:r>
        <w:rPr>
          <w:lang w:val="en-GB"/>
        </w:rPr>
        <w:t>an</w:t>
      </w:r>
      <w:proofErr w:type="spellEnd"/>
      <w:r>
        <w:rPr>
          <w:lang w:val="en-GB"/>
        </w:rPr>
        <w:t xml:space="preserve"> the importance if this coordination to strengthen results also at the country level in addition to the coordination, global KM aspects etc </w:t>
      </w:r>
      <w:proofErr w:type="spellStart"/>
      <w:r>
        <w:rPr>
          <w:lang w:val="en-GB"/>
        </w:rPr>
        <w:t>etc</w:t>
      </w:r>
      <w:proofErr w:type="spellEnd"/>
      <w:r>
        <w:rPr>
          <w:lang w:val="en-GB"/>
        </w:rPr>
        <w:t xml:space="preserve">  </w:t>
      </w:r>
      <w:r>
        <w:t xml:space="preserve"> </w:t>
      </w:r>
    </w:p>
  </w:comment>
  <w:comment w:id="94" w:author="BUFFLE Pauline" w:date="2020-07-30T14:23:00Z" w:initials="PB">
    <w:p w14:paraId="31184AF8" w14:textId="77777777" w:rsidR="00414E09" w:rsidRDefault="00414E09" w:rsidP="00414E09">
      <w:pPr>
        <w:pStyle w:val="Testocommento"/>
      </w:pPr>
      <w:r>
        <w:rPr>
          <w:rStyle w:val="Rimandocommento"/>
        </w:rPr>
        <w:annotationRef/>
      </w:r>
      <w:r>
        <w:t xml:space="preserve">Yes, very </w:t>
      </w:r>
      <w:proofErr w:type="spellStart"/>
      <w:r>
        <w:t>goodpoint</w:t>
      </w:r>
      <w:proofErr w:type="spellEnd"/>
      <w:r>
        <w:t xml:space="preserve"> </w:t>
      </w:r>
    </w:p>
  </w:comment>
  <w:comment w:id="104" w:author="BUFFLE Pauline" w:date="2020-07-30T14:24:00Z" w:initials="PB">
    <w:p w14:paraId="7DABED73" w14:textId="77777777" w:rsidR="00074BDB" w:rsidRDefault="00074BDB" w:rsidP="00074BDB">
      <w:pPr>
        <w:pStyle w:val="Testocommento"/>
      </w:pPr>
      <w:r>
        <w:rPr>
          <w:rStyle w:val="Rimandocommento"/>
        </w:rPr>
        <w:annotationRef/>
      </w:r>
      <w:r>
        <w:t xml:space="preserve">Similar to what is said above, we have also global work, e.g. our work with the global alliance of indigenous peoples, is it coherent and </w:t>
      </w:r>
      <w:proofErr w:type="spellStart"/>
      <w:r>
        <w:t>complimentariy</w:t>
      </w:r>
      <w:proofErr w:type="spellEnd"/>
      <w:r>
        <w:t xml:space="preserve"> to other global </w:t>
      </w:r>
      <w:proofErr w:type="spellStart"/>
      <w:r>
        <w:t>programmes</w:t>
      </w:r>
      <w:proofErr w:type="spellEnd"/>
      <w:r>
        <w:t xml:space="preserve">? </w:t>
      </w:r>
    </w:p>
  </w:comment>
  <w:comment w:id="115" w:author="GUIZZARDI Silvia" w:date="2020-07-24T08:56:00Z" w:initials="GS">
    <w:p w14:paraId="11F95C08" w14:textId="5E6DD582" w:rsidR="00A4549A" w:rsidRDefault="00A4549A" w:rsidP="00A4549A">
      <w:pPr>
        <w:pStyle w:val="Testocommento"/>
      </w:pPr>
      <w:r>
        <w:rPr>
          <w:rStyle w:val="Rimandocommento"/>
        </w:rPr>
        <w:annotationRef/>
      </w:r>
      <w:r>
        <w:t>It is also important to assess the environmental sustainability an climate resilience of these value chains (</w:t>
      </w:r>
      <w:proofErr w:type="spellStart"/>
      <w:r>
        <w:t>e.i.</w:t>
      </w:r>
      <w:proofErr w:type="spellEnd"/>
      <w:r>
        <w:t xml:space="preserve"> coherence with objective below) </w:t>
      </w:r>
    </w:p>
  </w:comment>
  <w:comment w:id="116" w:author="BUFFLE Pauline" w:date="2020-07-30T14:26:00Z" w:initials="PB">
    <w:p w14:paraId="264C4FC3" w14:textId="77777777" w:rsidR="00A4549A" w:rsidRDefault="00A4549A" w:rsidP="00A4549A">
      <w:pPr>
        <w:pStyle w:val="Testocommento"/>
      </w:pPr>
      <w:r>
        <w:rPr>
          <w:rStyle w:val="Rimandocommento"/>
        </w:rPr>
        <w:annotationRef/>
      </w:r>
      <w:r>
        <w:t xml:space="preserve">Yes, this is extremely important. It would be good to get some external advice on how to ensure this is the case and how we can improve as promoting value chains that benefit women and marginalized people could backfire if it is not environmentally friendly and climate resilient. </w:t>
      </w:r>
    </w:p>
  </w:comment>
  <w:comment w:id="121" w:author="GUIZZARDI Silvia" w:date="2020-07-23T10:58:00Z" w:initials="GS">
    <w:p w14:paraId="3DA11062" w14:textId="77777777" w:rsidR="00FD756C" w:rsidRDefault="00FD756C" w:rsidP="00FD756C">
      <w:pPr>
        <w:pStyle w:val="Testocommento"/>
      </w:pPr>
      <w:r>
        <w:rPr>
          <w:rStyle w:val="Rimandocommento"/>
        </w:rPr>
        <w:annotationRef/>
      </w:r>
      <w:r>
        <w:t xml:space="preserve">Should we have a specific question in terms of improving partnership with the project itself – e.g. among participating FFPOs? Across supported countries? </w:t>
      </w:r>
    </w:p>
  </w:comment>
  <w:comment w:id="130" w:author="BUFFLE Pauline" w:date="2020-07-30T14:31:00Z" w:initials="PB">
    <w:p w14:paraId="02D4A916" w14:textId="77777777" w:rsidR="00FD756C" w:rsidRDefault="00FD756C" w:rsidP="00FD756C">
      <w:pPr>
        <w:pStyle w:val="Testocommento"/>
      </w:pPr>
      <w:r>
        <w:rPr>
          <w:rStyle w:val="Rimandocommento"/>
        </w:rPr>
        <w:annotationRef/>
      </w:r>
      <w:r>
        <w:t xml:space="preserve">What about the complementarity mentioned above? </w:t>
      </w:r>
    </w:p>
  </w:comment>
  <w:comment w:id="148" w:author="GUIZZARDI Silvia" w:date="2020-07-23T11:00:00Z" w:initials="GS">
    <w:p w14:paraId="4AB1D6B9" w14:textId="77777777" w:rsidR="0022318B" w:rsidRDefault="0022318B" w:rsidP="0022318B">
      <w:pPr>
        <w:pStyle w:val="Testocommento"/>
      </w:pPr>
      <w:r>
        <w:rPr>
          <w:rStyle w:val="Rimandocommento"/>
        </w:rPr>
        <w:annotationRef/>
      </w:r>
      <w:r>
        <w:t xml:space="preserve">I guess in participating countries? And what about coherence with the strategies and priorities of local stakeholders such as the FFPOs and the associations that represent them? </w:t>
      </w:r>
    </w:p>
  </w:comment>
  <w:comment w:id="166" w:author="Anna Bolin" w:date="2020-07-30T09:36:00Z" w:initials="AB">
    <w:p w14:paraId="69A51EE3" w14:textId="3782AB7F" w:rsidR="00B5444C" w:rsidRDefault="00B5444C">
      <w:pPr>
        <w:pStyle w:val="Testocommento"/>
      </w:pPr>
      <w:r>
        <w:rPr>
          <w:rStyle w:val="Rimandocommento"/>
        </w:rPr>
        <w:annotationRef/>
      </w:r>
      <w:r>
        <w:t>which governance structure? FAO?</w:t>
      </w:r>
    </w:p>
  </w:comment>
  <w:comment w:id="210" w:author="Anna Bolin" w:date="2020-07-30T10:20:00Z" w:initials="AB">
    <w:p w14:paraId="149C2518" w14:textId="2D38A2EF" w:rsidR="008D7193" w:rsidRDefault="008D7193">
      <w:pPr>
        <w:pStyle w:val="Testocommento"/>
      </w:pPr>
      <w:r>
        <w:rPr>
          <w:rStyle w:val="Rimandocommento"/>
        </w:rPr>
        <w:annotationRef/>
      </w:r>
      <w:r>
        <w:t>I added this element on efficiency and value for money as key evaluation components of DFID</w:t>
      </w:r>
    </w:p>
  </w:comment>
  <w:comment w:id="270" w:author="BUFFLE Pauline" w:date="2020-07-30T14:31:00Z" w:initials="PB">
    <w:p w14:paraId="01D16137" w14:textId="77777777" w:rsidR="00CE5317" w:rsidRDefault="00CE5317" w:rsidP="00CE5317">
      <w:pPr>
        <w:pStyle w:val="Testocommento"/>
      </w:pPr>
      <w:r>
        <w:rPr>
          <w:rStyle w:val="Rimandocommento"/>
        </w:rPr>
        <w:annotationRef/>
      </w:r>
      <w:r>
        <w:t xml:space="preserve">Should we separate </w:t>
      </w:r>
      <w:proofErr w:type="spellStart"/>
      <w:r>
        <w:t>indigenouspeoples</w:t>
      </w:r>
      <w:proofErr w:type="spellEnd"/>
      <w:r>
        <w:t xml:space="preserve"> and youth? We often link youth either to gender or to indigenous peoples but I think the issues surrounding youth, and the other, are quite specific . plus they all deserve to be considered on their own :)</w:t>
      </w:r>
    </w:p>
  </w:comment>
  <w:comment w:id="277" w:author="Anna Bolin" w:date="2020-07-30T10:21:00Z" w:initials="AB">
    <w:p w14:paraId="70CF72FA" w14:textId="2768B7C3" w:rsidR="008D7193" w:rsidRDefault="008D7193">
      <w:pPr>
        <w:pStyle w:val="Testocommento"/>
      </w:pPr>
      <w:r>
        <w:rPr>
          <w:rStyle w:val="Rimandocommento"/>
        </w:rPr>
        <w:annotationRef/>
      </w:r>
      <w:r w:rsidR="0003342B">
        <w:t xml:space="preserve">As these are part of the results framework </w:t>
      </w:r>
      <w:r>
        <w:t xml:space="preserve">I suggest these could be included under effectiveness </w:t>
      </w:r>
      <w:r w:rsidR="0003342B">
        <w:t xml:space="preserve">section </w:t>
      </w:r>
      <w:r>
        <w:t xml:space="preserve">instead </w:t>
      </w:r>
    </w:p>
  </w:comment>
  <w:comment w:id="289" w:author="GUIZZARDI Silvia" w:date="2020-07-23T11:04:00Z" w:initials="GS">
    <w:p w14:paraId="1C085B0A" w14:textId="77777777" w:rsidR="00123E8B" w:rsidRDefault="00123E8B" w:rsidP="00123E8B">
      <w:pPr>
        <w:pStyle w:val="Testocommento"/>
      </w:pPr>
      <w:r>
        <w:rPr>
          <w:rStyle w:val="Rimandocommento"/>
        </w:rPr>
        <w:annotationRef/>
      </w:r>
      <w:r>
        <w:t xml:space="preserve">But not limited to? It might be implicit but the evaluators might suggest innovative ideas or approaches to get relevant info </w:t>
      </w:r>
    </w:p>
  </w:comment>
  <w:comment w:id="298" w:author="GUIZZARDI Silvia" w:date="2020-07-23T11:29:00Z" w:initials="GS">
    <w:p w14:paraId="7C1E4088" w14:textId="77777777" w:rsidR="00931DE4" w:rsidRPr="00161C64" w:rsidRDefault="00931DE4" w:rsidP="00931DE4">
      <w:pPr>
        <w:pStyle w:val="Testocommento"/>
        <w:rPr>
          <w:lang w:val="en-GB"/>
        </w:rPr>
      </w:pPr>
      <w:r>
        <w:rPr>
          <w:rStyle w:val="Rimandocommento"/>
        </w:rPr>
        <w:annotationRef/>
      </w:r>
      <w:r>
        <w:t xml:space="preserve">Which is the first </w:t>
      </w:r>
      <w:r>
        <w:rPr>
          <w:lang w:val="en-GB"/>
        </w:rPr>
        <w:t xml:space="preserve">deliverable? </w:t>
      </w:r>
    </w:p>
  </w:comment>
  <w:comment w:id="299" w:author="Guarascio, Francesca (NFO)" w:date="2020-08-03T12:59:00Z" w:initials="GF(">
    <w:p w14:paraId="51898C20" w14:textId="77777777" w:rsidR="00931DE4" w:rsidRDefault="00931DE4">
      <w:pPr>
        <w:pStyle w:val="Testocommento"/>
      </w:pPr>
      <w:r>
        <w:rPr>
          <w:rStyle w:val="Rimandocommento"/>
        </w:rPr>
        <w:annotationRef/>
      </w:r>
      <w:r>
        <w:t>I understand that the first deliverable is the draft report and the matrix will be an annex</w:t>
      </w:r>
      <w:r w:rsidR="00A0733B">
        <w:t xml:space="preserve">. </w:t>
      </w:r>
    </w:p>
    <w:p w14:paraId="0AE24650" w14:textId="1735E337" w:rsidR="00A0733B" w:rsidRDefault="00A0733B">
      <w:pPr>
        <w:pStyle w:val="Testocommento"/>
      </w:pPr>
      <w:r>
        <w:t>However, would be good to have Sara-Carolina OED to confirm. Thanks</w:t>
      </w:r>
    </w:p>
  </w:comment>
  <w:comment w:id="310" w:author="GUIZZARDI Silvia" w:date="2020-07-23T11:32:00Z" w:initials="GS">
    <w:p w14:paraId="7CB5DE23" w14:textId="77777777" w:rsidR="00F373D7" w:rsidRDefault="00F373D7" w:rsidP="00F373D7">
      <w:pPr>
        <w:pStyle w:val="Testocommento"/>
      </w:pPr>
      <w:r>
        <w:rPr>
          <w:rStyle w:val="Rimandocommento"/>
        </w:rPr>
        <w:annotationRef/>
      </w:r>
      <w:r>
        <w:t xml:space="preserve">should we say that combined the 4 consultants should have </w:t>
      </w:r>
      <w:proofErr w:type="spellStart"/>
      <w:r>
        <w:t>expereinecs</w:t>
      </w:r>
      <w:proofErr w:type="spellEnd"/>
      <w:r>
        <w:t xml:space="preserve"> in most of these areas?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48F861A" w15:done="0"/>
  <w15:commentEx w15:paraId="31184AF8" w15:paraIdParent="248F861A" w15:done="0"/>
  <w15:commentEx w15:paraId="7DABED73" w15:done="0"/>
  <w15:commentEx w15:paraId="11F95C08" w15:done="0"/>
  <w15:commentEx w15:paraId="264C4FC3" w15:paraIdParent="11F95C08" w15:done="0"/>
  <w15:commentEx w15:paraId="3DA11062" w15:done="0"/>
  <w15:commentEx w15:paraId="02D4A916" w15:done="0"/>
  <w15:commentEx w15:paraId="4AB1D6B9" w15:done="0"/>
  <w15:commentEx w15:paraId="69A51EE3" w15:done="0"/>
  <w15:commentEx w15:paraId="149C2518" w15:done="0"/>
  <w15:commentEx w15:paraId="01D16137" w15:done="0"/>
  <w15:commentEx w15:paraId="70CF72FA" w15:done="0"/>
  <w15:commentEx w15:paraId="1C085B0A" w15:done="0"/>
  <w15:commentEx w15:paraId="7C1E4088" w15:done="0"/>
  <w15:commentEx w15:paraId="0AE24650" w15:paraIdParent="7C1E4088" w15:done="0"/>
  <w15:commentEx w15:paraId="7CB5DE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D1324" w16cex:dateUtc="2020-07-30T08:36:00Z"/>
  <w16cex:commentExtensible w16cex:durableId="22CD1D6E" w16cex:dateUtc="2020-07-30T09:20:00Z"/>
  <w16cex:commentExtensible w16cex:durableId="22CD1D9E" w16cex:dateUtc="2020-07-30T09:21:00Z"/>
  <w16cex:commentExtensible w16cex:durableId="22D288C5" w16cex:dateUtc="2020-08-0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8F861A" w16cid:durableId="22C51EF4"/>
  <w16cid:commentId w16cid:paraId="31184AF8" w16cid:durableId="22CD5B04"/>
  <w16cid:commentId w16cid:paraId="7DABED73" w16cid:durableId="22CD5B05"/>
  <w16cid:commentId w16cid:paraId="11F95C08" w16cid:durableId="22C520B1"/>
  <w16cid:commentId w16cid:paraId="264C4FC3" w16cid:durableId="22CD5B07"/>
  <w16cid:commentId w16cid:paraId="3DA11062" w16cid:durableId="22C3EBC1"/>
  <w16cid:commentId w16cid:paraId="02D4A916" w16cid:durableId="22CD5B0B"/>
  <w16cid:commentId w16cid:paraId="4AB1D6B9" w16cid:durableId="22C3EC48"/>
  <w16cid:commentId w16cid:paraId="69A51EE3" w16cid:durableId="22CD1324"/>
  <w16cid:commentId w16cid:paraId="149C2518" w16cid:durableId="22CD1D6E"/>
  <w16cid:commentId w16cid:paraId="01D16137" w16cid:durableId="22CD5B0F"/>
  <w16cid:commentId w16cid:paraId="70CF72FA" w16cid:durableId="22CD1D9E"/>
  <w16cid:commentId w16cid:paraId="1C085B0A" w16cid:durableId="22C3ED5A"/>
  <w16cid:commentId w16cid:paraId="7C1E4088" w16cid:durableId="22C3F325"/>
  <w16cid:commentId w16cid:paraId="0AE24650" w16cid:durableId="22D288C5"/>
  <w16cid:commentId w16cid:paraId="7CB5DE23" w16cid:durableId="22C3F3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73D41" w14:textId="77777777" w:rsidR="004B0511" w:rsidRDefault="004B0511" w:rsidP="0054296C">
      <w:pPr>
        <w:spacing w:after="0" w:line="240" w:lineRule="auto"/>
      </w:pPr>
      <w:r>
        <w:separator/>
      </w:r>
    </w:p>
  </w:endnote>
  <w:endnote w:type="continuationSeparator" w:id="0">
    <w:p w14:paraId="407E4A1E" w14:textId="77777777" w:rsidR="004B0511" w:rsidRDefault="004B0511" w:rsidP="0054296C">
      <w:pPr>
        <w:spacing w:after="0" w:line="240" w:lineRule="auto"/>
      </w:pPr>
      <w:r>
        <w:continuationSeparator/>
      </w:r>
    </w:p>
  </w:endnote>
  <w:endnote w:type="continuationNotice" w:id="1">
    <w:p w14:paraId="1964556E" w14:textId="77777777" w:rsidR="004B0511" w:rsidRDefault="004B05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egoe UI">
    <w:altName w:val="Sylfaen"/>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Semibold">
    <w:altName w:val="Sylfaen"/>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ndara Bold">
    <w:altName w:val="Candara"/>
    <w:panose1 w:val="020B0604020202020204"/>
    <w:charset w:val="00"/>
    <w:family w:val="auto"/>
    <w:pitch w:val="variable"/>
    <w:sig w:usb0="A00002EF" w:usb1="4000A44B" w:usb2="00000000" w:usb3="00000000" w:csb0="0000019F" w:csb1="00000000"/>
  </w:font>
  <w:font w:name="ヒラギノ角ゴ Pro W3">
    <w:panose1 w:val="020B0300000000000000"/>
    <w:charset w:val="80"/>
    <w:family w:val="auto"/>
    <w:pitch w:val="variable"/>
    <w:sig w:usb0="00000000"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F66AE" w14:textId="77777777" w:rsidR="00EF4269" w:rsidRPr="00626207" w:rsidRDefault="00EF4269">
    <w:pPr>
      <w:pStyle w:val="Pidipagina"/>
      <w:jc w:val="right"/>
      <w:rPr>
        <w:rFonts w:ascii="Segoe UI" w:hAnsi="Segoe UI" w:cs="Segoe UI"/>
        <w:b/>
      </w:rPr>
    </w:pPr>
  </w:p>
  <w:p w14:paraId="6FC31B6B" w14:textId="77777777" w:rsidR="00EF4269" w:rsidRDefault="00EF4269" w:rsidP="002477A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81232" w14:textId="77777777" w:rsidR="00EF4269" w:rsidRDefault="00EF426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2171378"/>
      <w:docPartObj>
        <w:docPartGallery w:val="Page Numbers (Bottom of Page)"/>
        <w:docPartUnique/>
      </w:docPartObj>
    </w:sdtPr>
    <w:sdtEndPr>
      <w:rPr>
        <w:noProof/>
      </w:rPr>
    </w:sdtEndPr>
    <w:sdtContent>
      <w:p w14:paraId="0C2F8C59" w14:textId="1D94EC58" w:rsidR="00EF4269" w:rsidRDefault="00EF4269">
        <w:pPr>
          <w:pStyle w:val="Pidipagina"/>
          <w:jc w:val="center"/>
        </w:pPr>
        <w:r>
          <w:fldChar w:fldCharType="begin"/>
        </w:r>
        <w:r>
          <w:instrText xml:space="preserve"> PAGE   \* MERGEFORMAT </w:instrText>
        </w:r>
        <w:r>
          <w:fldChar w:fldCharType="separate"/>
        </w:r>
        <w:r w:rsidR="00A942B0">
          <w:rPr>
            <w:noProof/>
          </w:rPr>
          <w:t>10</w:t>
        </w:r>
        <w:r>
          <w:rPr>
            <w:noProof/>
          </w:rPr>
          <w:fldChar w:fldCharType="end"/>
        </w:r>
      </w:p>
    </w:sdtContent>
  </w:sdt>
  <w:p w14:paraId="1727EFDA" w14:textId="77777777" w:rsidR="00EF4269" w:rsidRDefault="00EF4269">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0D103" w14:textId="77777777" w:rsidR="00EF4269" w:rsidRDefault="00EF426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EA912" w14:textId="77777777" w:rsidR="004B0511" w:rsidRDefault="004B0511" w:rsidP="0054296C">
      <w:pPr>
        <w:spacing w:after="0" w:line="240" w:lineRule="auto"/>
      </w:pPr>
      <w:r>
        <w:separator/>
      </w:r>
    </w:p>
  </w:footnote>
  <w:footnote w:type="continuationSeparator" w:id="0">
    <w:p w14:paraId="39837D10" w14:textId="77777777" w:rsidR="004B0511" w:rsidRDefault="004B0511" w:rsidP="0054296C">
      <w:pPr>
        <w:spacing w:after="0" w:line="240" w:lineRule="auto"/>
      </w:pPr>
      <w:r>
        <w:continuationSeparator/>
      </w:r>
    </w:p>
  </w:footnote>
  <w:footnote w:type="continuationNotice" w:id="1">
    <w:p w14:paraId="325BF729" w14:textId="77777777" w:rsidR="004B0511" w:rsidRDefault="004B0511">
      <w:pPr>
        <w:spacing w:after="0" w:line="240" w:lineRule="auto"/>
      </w:pPr>
    </w:p>
  </w:footnote>
  <w:footnote w:id="2">
    <w:p w14:paraId="05C1BDF0" w14:textId="77777777" w:rsidR="00EF4269" w:rsidRPr="00A3377B" w:rsidRDefault="00EF4269" w:rsidP="00682867">
      <w:pPr>
        <w:pStyle w:val="Testonotaapidipagina"/>
        <w:jc w:val="both"/>
        <w:rPr>
          <w:rFonts w:ascii="Segoe UI" w:hAnsi="Segoe UI" w:cs="Segoe UI"/>
          <w:sz w:val="18"/>
          <w:szCs w:val="18"/>
          <w:lang w:val="en-GB"/>
        </w:rPr>
      </w:pPr>
      <w:r w:rsidRPr="00A3377B">
        <w:rPr>
          <w:rStyle w:val="Rimandonotaapidipagina"/>
          <w:rFonts w:ascii="Segoe UI" w:hAnsi="Segoe UI" w:cs="Segoe UI"/>
          <w:sz w:val="18"/>
          <w:szCs w:val="18"/>
        </w:rPr>
        <w:footnoteRef/>
      </w:r>
      <w:r w:rsidRPr="00A3377B">
        <w:rPr>
          <w:rFonts w:ascii="Segoe UI" w:hAnsi="Segoe UI" w:cs="Segoe UI"/>
          <w:sz w:val="18"/>
          <w:szCs w:val="18"/>
        </w:rPr>
        <w:t xml:space="preserve"> Forest and Farm Facility is also an integral component of three major external institutional partnerships between FAO and </w:t>
      </w:r>
      <w:proofErr w:type="spellStart"/>
      <w:r w:rsidRPr="00A3377B">
        <w:rPr>
          <w:rFonts w:ascii="Segoe UI" w:hAnsi="Segoe UI" w:cs="Segoe UI"/>
          <w:sz w:val="18"/>
          <w:szCs w:val="18"/>
        </w:rPr>
        <w:t>AgriCord</w:t>
      </w:r>
      <w:proofErr w:type="spellEnd"/>
      <w:r w:rsidRPr="00A3377B">
        <w:rPr>
          <w:rFonts w:ascii="Segoe UI" w:hAnsi="Segoe UI" w:cs="Segoe UI"/>
          <w:sz w:val="18"/>
          <w:szCs w:val="18"/>
        </w:rPr>
        <w:t>, We Effect and the Self Employed Women’s Association. Further partnerships include the Asia Farmers Association, the Mesoamerican Alliance for People and Forests, the International Family Forest Alliance, the Global Alliance for Community Forestry; the International Alliance for Indigenous and Tribal Peoples of the Tropical Forests; IKEA.</w:t>
      </w:r>
    </w:p>
  </w:footnote>
  <w:footnote w:id="3">
    <w:p w14:paraId="74A054EF" w14:textId="2812F5E9" w:rsidR="00EF4269" w:rsidRPr="00A3377B" w:rsidRDefault="00EF4269" w:rsidP="00682867">
      <w:pPr>
        <w:pStyle w:val="Testonotaapidipagina"/>
        <w:jc w:val="both"/>
        <w:rPr>
          <w:rFonts w:ascii="Segoe UI" w:hAnsi="Segoe UI" w:cs="Segoe UI"/>
          <w:sz w:val="18"/>
          <w:szCs w:val="18"/>
          <w:lang w:val="en-GB"/>
        </w:rPr>
      </w:pPr>
      <w:r w:rsidRPr="00A3377B">
        <w:rPr>
          <w:rStyle w:val="Rimandonotaapidipagina"/>
          <w:rFonts w:ascii="Segoe UI" w:hAnsi="Segoe UI" w:cs="Segoe UI"/>
          <w:sz w:val="18"/>
          <w:szCs w:val="18"/>
        </w:rPr>
        <w:footnoteRef/>
      </w:r>
      <w:r w:rsidRPr="00A3377B">
        <w:rPr>
          <w:rFonts w:ascii="Segoe UI" w:hAnsi="Segoe UI" w:cs="Segoe UI"/>
          <w:sz w:val="18"/>
          <w:szCs w:val="18"/>
        </w:rPr>
        <w:t xml:space="preserve"> </w:t>
      </w:r>
      <w:bookmarkStart w:id="4" w:name="OLE_LINK1"/>
      <w:bookmarkStart w:id="5" w:name="OLE_LINK2"/>
      <w:r w:rsidRPr="00A3377B">
        <w:rPr>
          <w:rFonts w:ascii="Segoe UI" w:hAnsi="Segoe UI" w:cs="Segoe UI"/>
          <w:sz w:val="18"/>
          <w:szCs w:val="18"/>
          <w:lang w:val="en-GB"/>
        </w:rPr>
        <w:t xml:space="preserve">The resource partners contributing to the 2nd Phase of FFF are the following: Sweden (USD 13 487 672), Finland </w:t>
      </w:r>
      <w:r w:rsidR="004F3324" w:rsidRPr="00A3377B">
        <w:rPr>
          <w:rFonts w:ascii="Segoe UI" w:hAnsi="Segoe UI" w:cs="Segoe UI"/>
          <w:sz w:val="18"/>
          <w:szCs w:val="18"/>
          <w:lang w:val="en-GB"/>
        </w:rPr>
        <w:t>(2</w:t>
      </w:r>
      <w:r w:rsidRPr="00A3377B">
        <w:rPr>
          <w:rFonts w:ascii="Segoe UI" w:hAnsi="Segoe UI" w:cs="Segoe UI"/>
          <w:sz w:val="18"/>
          <w:szCs w:val="18"/>
          <w:lang w:val="en-GB"/>
        </w:rPr>
        <w:t xml:space="preserve"> 228 742 USD), The Netherlands (USD 270 000)</w:t>
      </w:r>
      <w:r w:rsidR="004F3324" w:rsidRPr="00A3377B">
        <w:rPr>
          <w:rFonts w:ascii="Segoe UI" w:hAnsi="Segoe UI" w:cs="Segoe UI"/>
          <w:sz w:val="18"/>
          <w:szCs w:val="18"/>
          <w:lang w:val="en-GB"/>
        </w:rPr>
        <w:t>, Germany</w:t>
      </w:r>
      <w:r w:rsidRPr="00A3377B">
        <w:rPr>
          <w:rFonts w:ascii="Segoe UI" w:hAnsi="Segoe UI" w:cs="Segoe UI"/>
          <w:sz w:val="18"/>
          <w:szCs w:val="18"/>
          <w:lang w:val="en-GB"/>
        </w:rPr>
        <w:t xml:space="preserve"> (USD 849 934), United States Department of States (USD 200 000) and IKEA (</w:t>
      </w:r>
      <w:r w:rsidR="004F3324" w:rsidRPr="00A3377B">
        <w:rPr>
          <w:rFonts w:ascii="Segoe UI" w:hAnsi="Segoe UI" w:cs="Segoe UI"/>
          <w:sz w:val="18"/>
          <w:szCs w:val="18"/>
          <w:lang w:val="en-GB"/>
        </w:rPr>
        <w:t>USD 128</w:t>
      </w:r>
      <w:r w:rsidRPr="00A3377B">
        <w:rPr>
          <w:rFonts w:ascii="Segoe UI" w:hAnsi="Segoe UI" w:cs="Segoe UI"/>
          <w:sz w:val="18"/>
          <w:szCs w:val="18"/>
          <w:lang w:val="en-GB"/>
        </w:rPr>
        <w:t xml:space="preserve"> 475).  </w:t>
      </w:r>
      <w:bookmarkEnd w:id="4"/>
      <w:bookmarkEnd w:id="5"/>
      <w:r w:rsidRPr="00A3377B">
        <w:rPr>
          <w:rFonts w:ascii="Segoe UI" w:hAnsi="Segoe UI" w:cs="Segoe UI"/>
          <w:sz w:val="18"/>
          <w:szCs w:val="18"/>
          <w:lang w:val="en-GB"/>
        </w:rPr>
        <w:t>Additional funding for the FFF has been received via the FAO-EU Forest Law Enforcement, Governance and Trade (FLEGT) Programme (USD 1.1 million) and the FMM (USD 1.5 million).</w:t>
      </w:r>
    </w:p>
  </w:footnote>
  <w:footnote w:id="4">
    <w:p w14:paraId="4CA61590" w14:textId="5FEA4759" w:rsidR="00EF4269" w:rsidRPr="00A3377B" w:rsidRDefault="00EF4269">
      <w:pPr>
        <w:pStyle w:val="Testonotaapidipagina"/>
        <w:rPr>
          <w:rFonts w:ascii="Segoe UI" w:hAnsi="Segoe UI" w:cs="Segoe UI"/>
          <w:sz w:val="18"/>
          <w:szCs w:val="18"/>
          <w:lang w:val="en-GB"/>
        </w:rPr>
      </w:pPr>
      <w:r w:rsidRPr="00A3377B">
        <w:rPr>
          <w:rStyle w:val="Rimandonotaapidipagina"/>
          <w:rFonts w:ascii="Segoe UI" w:hAnsi="Segoe UI" w:cs="Segoe UI"/>
          <w:sz w:val="18"/>
          <w:szCs w:val="18"/>
        </w:rPr>
        <w:footnoteRef/>
      </w:r>
      <w:r w:rsidRPr="00A3377B">
        <w:rPr>
          <w:rFonts w:ascii="Segoe UI" w:hAnsi="Segoe UI" w:cs="Segoe UI"/>
          <w:sz w:val="18"/>
          <w:szCs w:val="18"/>
        </w:rPr>
        <w:t xml:space="preserve"> A mid-term evaluation of Phase I was also undertaken by the OED, and completed in September 2016.</w:t>
      </w:r>
    </w:p>
  </w:footnote>
  <w:footnote w:id="5">
    <w:p w14:paraId="45E7503B" w14:textId="77777777" w:rsidR="00EF4269" w:rsidRPr="00A3377B" w:rsidRDefault="00EF4269" w:rsidP="00682867">
      <w:pPr>
        <w:pStyle w:val="Testonotaapidipagina"/>
        <w:jc w:val="both"/>
        <w:rPr>
          <w:rFonts w:ascii="Segoe UI" w:hAnsi="Segoe UI" w:cs="Segoe UI"/>
          <w:sz w:val="18"/>
          <w:szCs w:val="18"/>
          <w:lang w:val="en-GB"/>
        </w:rPr>
      </w:pPr>
      <w:r w:rsidRPr="00A3377B">
        <w:rPr>
          <w:rStyle w:val="Rimandonotaapidipagina"/>
          <w:rFonts w:ascii="Segoe UI" w:hAnsi="Segoe UI" w:cs="Segoe UI"/>
          <w:sz w:val="18"/>
          <w:szCs w:val="18"/>
        </w:rPr>
        <w:footnoteRef/>
      </w:r>
      <w:r w:rsidRPr="00A3377B">
        <w:rPr>
          <w:rFonts w:ascii="Segoe UI" w:hAnsi="Segoe UI" w:cs="Segoe UI"/>
          <w:sz w:val="18"/>
          <w:szCs w:val="18"/>
        </w:rPr>
        <w:t xml:space="preserve"> Members of the FFF Steering Committee are affiliated with community forestry, family forestry and farmer producer organizations, Indigenous People’s organizations, non-governmental organizations (NGO), government, finance, research and international development organizations. A large proportion of its members is affiliated directly to forest and farm producer organizations (FFPOs) and has members with relevant backgrounds in gender equality, climate resilience, entrepreneurship and social services.</w:t>
      </w:r>
    </w:p>
  </w:footnote>
  <w:footnote w:id="6">
    <w:p w14:paraId="55FDC791" w14:textId="77777777" w:rsidR="00EF4269" w:rsidRPr="00314C68" w:rsidRDefault="00EF4269" w:rsidP="00682867">
      <w:pPr>
        <w:pStyle w:val="Testonotaapidipagina"/>
        <w:jc w:val="both"/>
        <w:rPr>
          <w:rFonts w:ascii="Times New Roman" w:hAnsi="Times New Roman" w:cs="Times New Roman"/>
          <w:sz w:val="18"/>
          <w:szCs w:val="18"/>
        </w:rPr>
      </w:pPr>
      <w:r w:rsidRPr="00A3377B">
        <w:rPr>
          <w:rStyle w:val="Rimandonotaapidipagina"/>
          <w:rFonts w:ascii="Segoe UI" w:hAnsi="Segoe UI" w:cs="Segoe UI"/>
          <w:sz w:val="18"/>
          <w:szCs w:val="18"/>
        </w:rPr>
        <w:footnoteRef/>
      </w:r>
      <w:r w:rsidRPr="00A3377B">
        <w:rPr>
          <w:rFonts w:ascii="Segoe UI" w:hAnsi="Segoe UI" w:cs="Segoe UI"/>
          <w:sz w:val="18"/>
          <w:szCs w:val="18"/>
        </w:rPr>
        <w:t xml:space="preserve"> Forest and farm producers are women and men, smallholder families, indigenous people and local communities who have strong relationships with forests and farms in forested landscapes.</w:t>
      </w:r>
      <w:r w:rsidRPr="00314C68">
        <w:rPr>
          <w:rFonts w:ascii="Times New Roman" w:hAnsi="Times New Roman" w:cs="Times New Roman"/>
          <w:sz w:val="18"/>
          <w:szCs w:val="18"/>
        </w:rPr>
        <w:t xml:space="preserve"> </w:t>
      </w:r>
    </w:p>
  </w:footnote>
  <w:footnote w:id="7">
    <w:p w14:paraId="03DDE13E" w14:textId="77777777" w:rsidR="00EF4269" w:rsidRPr="00A942B0" w:rsidRDefault="00EF4269" w:rsidP="00682867">
      <w:pPr>
        <w:pStyle w:val="Testonotaapidipagina"/>
        <w:rPr>
          <w:rFonts w:ascii="Segoe UI" w:hAnsi="Segoe UI" w:cs="Segoe UI"/>
          <w:sz w:val="18"/>
          <w:szCs w:val="18"/>
        </w:rPr>
      </w:pPr>
      <w:r w:rsidRPr="00A942B0">
        <w:rPr>
          <w:rStyle w:val="Rimandonotaapidipagina"/>
          <w:rFonts w:ascii="Segoe UI" w:hAnsi="Segoe UI" w:cs="Segoe UI"/>
          <w:sz w:val="18"/>
          <w:szCs w:val="18"/>
        </w:rPr>
        <w:footnoteRef/>
      </w:r>
      <w:r w:rsidRPr="00A942B0">
        <w:rPr>
          <w:rFonts w:ascii="Segoe UI" w:hAnsi="Segoe UI" w:cs="Segoe UI"/>
          <w:sz w:val="18"/>
          <w:szCs w:val="18"/>
        </w:rPr>
        <w:t xml:space="preserve"> The difference between the core and network countries depend on the different scoring obtained in the call for proposal launched in the FFF Phase II. More details will be available in the upcoming FFF Network Countries Strategy.</w:t>
      </w:r>
    </w:p>
    <w:p w14:paraId="7216B9A6" w14:textId="77777777" w:rsidR="00EF4269" w:rsidRPr="00314C68" w:rsidRDefault="00EF4269" w:rsidP="00682867">
      <w:pPr>
        <w:pStyle w:val="Testonotaapidipagina"/>
        <w:rPr>
          <w:rFonts w:ascii="Times New Roman" w:hAnsi="Times New Roman" w:cs="Times New Roman"/>
          <w:sz w:val="18"/>
          <w:szCs w:val="18"/>
        </w:rPr>
      </w:pPr>
      <w:r w:rsidRPr="00314C68">
        <w:rPr>
          <w:rFonts w:ascii="Times New Roman" w:hAnsi="Times New Roman" w:cs="Times New Roman"/>
          <w:sz w:val="18"/>
          <w:szCs w:val="18"/>
        </w:rPr>
        <w:t xml:space="preserve"> </w:t>
      </w:r>
    </w:p>
  </w:footnote>
  <w:footnote w:id="8">
    <w:p w14:paraId="171C7374" w14:textId="1FE30DCE" w:rsidR="00442090" w:rsidRPr="00442090" w:rsidRDefault="00442090">
      <w:pPr>
        <w:pStyle w:val="Testonotaapidipagina"/>
      </w:pPr>
      <w:ins w:id="136" w:author="Guarascio, Francesca (NFO)" w:date="2020-08-03T12:45:00Z">
        <w:r>
          <w:rPr>
            <w:rStyle w:val="Rimandonotaapidipagina"/>
          </w:rPr>
          <w:footnoteRef/>
        </w:r>
        <w:r>
          <w:t xml:space="preserve"> </w:t>
        </w:r>
      </w:ins>
      <w:ins w:id="137" w:author="Guarascio, Francesca (NFO)" w:date="2020-08-03T12:46:00Z">
        <w:r>
          <w:t>The FFF partners -</w:t>
        </w:r>
      </w:ins>
      <w:ins w:id="138" w:author="Guarascio, Francesca (NFO)" w:date="2020-08-03T12:45:00Z">
        <w:r>
          <w:t xml:space="preserve">IIED, IUCN and </w:t>
        </w:r>
        <w:proofErr w:type="spellStart"/>
        <w:r>
          <w:t>AgriCord</w:t>
        </w:r>
        <w:proofErr w:type="spellEnd"/>
        <w:r>
          <w:t xml:space="preserve"> </w:t>
        </w:r>
      </w:ins>
      <w:ins w:id="139" w:author="Guarascio, Francesca (NFO)" w:date="2020-08-03T12:46:00Z">
        <w:r>
          <w:t>–</w:t>
        </w:r>
      </w:ins>
      <w:ins w:id="140" w:author="Guarascio, Francesca (NFO)" w:date="2020-08-03T12:45:00Z">
        <w:r>
          <w:t xml:space="preserve"> with FAO </w:t>
        </w:r>
      </w:ins>
      <w:ins w:id="141" w:author="Guarascio, Francesca (NFO)" w:date="2020-08-03T12:47:00Z">
        <w:r>
          <w:t xml:space="preserve">are part of </w:t>
        </w:r>
      </w:ins>
      <w:ins w:id="142" w:author="Guarascio, Francesca (NFO)" w:date="2020-08-03T12:45:00Z">
        <w:r>
          <w:t xml:space="preserve">the FFF </w:t>
        </w:r>
      </w:ins>
      <w:ins w:id="143" w:author="Guarascio, Francesca (NFO)" w:date="2020-08-03T12:46:00Z">
        <w:r>
          <w:t>management team.</w:t>
        </w:r>
      </w:ins>
    </w:p>
  </w:footnote>
  <w:footnote w:id="9">
    <w:p w14:paraId="24C2415D" w14:textId="77777777" w:rsidR="00EF4269" w:rsidRPr="00314C68" w:rsidRDefault="00EF4269">
      <w:pPr>
        <w:pStyle w:val="Testonotaapidipagina"/>
        <w:rPr>
          <w:rFonts w:ascii="Times New Roman" w:hAnsi="Times New Roman" w:cs="Times New Roman"/>
          <w:lang w:val="en-GB"/>
        </w:rPr>
      </w:pPr>
      <w:r w:rsidRPr="00314C68">
        <w:rPr>
          <w:rStyle w:val="Rimandonotaapidipagina"/>
          <w:rFonts w:ascii="Times New Roman" w:hAnsi="Times New Roman" w:cs="Times New Roman"/>
          <w:sz w:val="18"/>
          <w:szCs w:val="18"/>
        </w:rPr>
        <w:footnoteRef/>
      </w:r>
      <w:r w:rsidRPr="00314C68">
        <w:rPr>
          <w:rFonts w:ascii="Times New Roman" w:hAnsi="Times New Roman" w:cs="Times New Roman"/>
          <w:sz w:val="18"/>
          <w:szCs w:val="18"/>
        </w:rPr>
        <w:t xml:space="preserve"> See OED note on “Risk analysis and guidance for the management and conduct of evaluations during international and national level COVID-19 crisis and restrictions” available here: </w:t>
      </w:r>
      <w:hyperlink r:id="rId1" w:history="1">
        <w:r w:rsidRPr="00314C68">
          <w:rPr>
            <w:rStyle w:val="Collegamentoipertestuale"/>
            <w:rFonts w:ascii="Times New Roman" w:hAnsi="Times New Roman" w:cs="Times New Roman"/>
            <w:sz w:val="18"/>
            <w:szCs w:val="18"/>
          </w:rPr>
          <w:t>http://www.fao.org/3/ca8796en/ca8796en.pdf</w:t>
        </w:r>
      </w:hyperlink>
      <w:r w:rsidRPr="00314C68">
        <w:rPr>
          <w:rFonts w:ascii="Times New Roman" w:hAnsi="Times New Roman" w:cs="Times New Roman"/>
        </w:rPr>
        <w:t xml:space="preserve">  </w:t>
      </w:r>
    </w:p>
  </w:footnote>
  <w:footnote w:id="10">
    <w:p w14:paraId="489239F2" w14:textId="5D0A91DA" w:rsidR="00EF4269" w:rsidRPr="00A942B0" w:rsidRDefault="00EF4269">
      <w:pPr>
        <w:pStyle w:val="Testonotaapidipagina"/>
        <w:rPr>
          <w:rFonts w:ascii="Segoe UI" w:hAnsi="Segoe UI" w:cs="Segoe UI"/>
          <w:sz w:val="18"/>
          <w:szCs w:val="18"/>
          <w:lang w:val="en-GB"/>
        </w:rPr>
      </w:pPr>
      <w:r w:rsidRPr="00A942B0">
        <w:rPr>
          <w:rStyle w:val="Rimandonotaapidipagina"/>
          <w:rFonts w:ascii="Segoe UI" w:hAnsi="Segoe UI" w:cs="Segoe UI"/>
        </w:rPr>
        <w:footnoteRef/>
      </w:r>
      <w:r w:rsidRPr="00A942B0">
        <w:rPr>
          <w:rFonts w:ascii="Segoe UI" w:hAnsi="Segoe UI" w:cs="Segoe UI"/>
        </w:rPr>
        <w:t xml:space="preserve"> </w:t>
      </w:r>
      <w:r w:rsidRPr="00A942B0">
        <w:rPr>
          <w:rFonts w:ascii="Segoe UI" w:hAnsi="Segoe UI" w:cs="Segoe UI"/>
          <w:sz w:val="18"/>
          <w:szCs w:val="18"/>
          <w:lang w:val="en-GB"/>
        </w:rPr>
        <w:t xml:space="preserve">This tentative timeframe will be adapted according to the evolution of the current Covid-19 situation, which may restricts travels in countries concerned by this mid-term evaluation.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09C83" w14:textId="6A6189E9" w:rsidR="00EF4269" w:rsidRDefault="00501CC5">
    <w:pPr>
      <w:pStyle w:val="Intestazione"/>
    </w:pPr>
    <w:r>
      <w:rPr>
        <w:noProof/>
      </w:rPr>
      <w:pict w14:anchorId="2F6039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684032" o:spid="_x0000_s1030" type="#_x0000_t136" alt="" style="position:absolute;margin-left:0;margin-top:0;width:397.7pt;height:238.6pt;rotation:315;z-index:-2516561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Segoe U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C3843" w14:textId="07A8C198" w:rsidR="00EF4269" w:rsidRDefault="00501CC5">
    <w:pPr>
      <w:pStyle w:val="Intestazione"/>
    </w:pPr>
    <w:r>
      <w:rPr>
        <w:noProof/>
      </w:rPr>
      <w:pict w14:anchorId="4796E1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684033" o:spid="_x0000_s1029" type="#_x0000_t136" alt="" style="position:absolute;margin-left:0;margin-top:0;width:397.7pt;height:238.6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Segoe U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DA7DF" w14:textId="3F40A28C" w:rsidR="00EF4269" w:rsidRDefault="00501CC5">
    <w:pPr>
      <w:pStyle w:val="Intestazione"/>
    </w:pPr>
    <w:r>
      <w:rPr>
        <w:noProof/>
      </w:rPr>
      <w:pict w14:anchorId="2AF4FD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684031" o:spid="_x0000_s1028" type="#_x0000_t136" alt="" style="position:absolute;margin-left:0;margin-top:0;width:397.7pt;height:238.6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Segoe U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4961F" w14:textId="68111A62" w:rsidR="00EF4269" w:rsidRDefault="00501CC5">
    <w:pPr>
      <w:pStyle w:val="Intestazione"/>
    </w:pPr>
    <w:r>
      <w:rPr>
        <w:noProof/>
      </w:rPr>
      <w:pict w14:anchorId="6EB9AC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684035" o:spid="_x0000_s1027" type="#_x0000_t136" alt="" style="position:absolute;margin-left:0;margin-top:0;width:397.7pt;height:238.6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Segoe U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892AC" w14:textId="121A7559" w:rsidR="00EF4269" w:rsidRPr="00D97B20" w:rsidRDefault="00501CC5" w:rsidP="00D97B20">
    <w:pPr>
      <w:pStyle w:val="Intestazione"/>
      <w:jc w:val="right"/>
      <w:rPr>
        <w:i/>
      </w:rPr>
    </w:pPr>
    <w:r>
      <w:rPr>
        <w:noProof/>
      </w:rPr>
      <w:pict w14:anchorId="4FA150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684036" o:spid="_x0000_s1026" type="#_x0000_t136" alt="" style="position:absolute;left:0;text-align:left;margin-left:0;margin-top:0;width:397.7pt;height:238.6pt;rotation:315;z-index:-2516520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Segoe UI&quot;;font-size:1pt" string="DRAFT"/>
          <w10:wrap anchorx="margin" anchory="margin"/>
        </v:shape>
      </w:pict>
    </w:r>
    <w:r w:rsidR="00EF4269">
      <w:rPr>
        <w:i/>
      </w:rPr>
      <w:t>FAO Office of Evaluation -</w:t>
    </w:r>
    <w:r w:rsidR="00EF4269" w:rsidRPr="00D97B20">
      <w:rPr>
        <w:i/>
      </w:rPr>
      <w:t xml:space="preserve"> FFF Mi</w:t>
    </w:r>
    <w:r w:rsidR="00EF4269">
      <w:rPr>
        <w:i/>
      </w:rPr>
      <w:t xml:space="preserve">d-Term Evaluation </w:t>
    </w:r>
    <w:proofErr w:type="spellStart"/>
    <w:r w:rsidR="00EF4269">
      <w:rPr>
        <w:i/>
      </w:rPr>
      <w:t>ToRs</w:t>
    </w:r>
    <w:proofErr w:type="spellEnd"/>
    <w:r w:rsidR="00EF4269">
      <w:rPr>
        <w:i/>
      </w:rPr>
      <w:t xml:space="preserve"> DRAFT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E3CC0" w14:textId="2E212F30" w:rsidR="00EF4269" w:rsidRDefault="00501CC5">
    <w:pPr>
      <w:pStyle w:val="Intestazione"/>
    </w:pPr>
    <w:r>
      <w:rPr>
        <w:noProof/>
      </w:rPr>
      <w:pict w14:anchorId="0A1187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684034" o:spid="_x0000_s1025" type="#_x0000_t136" alt="" style="position:absolute;margin-left:0;margin-top:0;width:397.7pt;height:238.6pt;rotation:315;z-index:-2516541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Segoe U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3053F"/>
    <w:multiLevelType w:val="multilevel"/>
    <w:tmpl w:val="01BA75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70878C2"/>
    <w:multiLevelType w:val="hybridMultilevel"/>
    <w:tmpl w:val="88767D0A"/>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505B5"/>
    <w:multiLevelType w:val="hybridMultilevel"/>
    <w:tmpl w:val="3E76BB06"/>
    <w:lvl w:ilvl="0" w:tplc="08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3" w15:restartNumberingAfterBreak="0">
    <w:nsid w:val="0DAA73E6"/>
    <w:multiLevelType w:val="hybridMultilevel"/>
    <w:tmpl w:val="EB9E989E"/>
    <w:lvl w:ilvl="0" w:tplc="CC94F334">
      <w:start w:val="1"/>
      <w:numFmt w:val="decimal"/>
      <w:pStyle w:val="ParagraphOED"/>
      <w:lvlText w:val="%1."/>
      <w:lvlJc w:val="left"/>
      <w:pPr>
        <w:ind w:left="360" w:hanging="360"/>
      </w:pPr>
      <w:rPr>
        <w:rFonts w:ascii="Segoe UI" w:hAnsi="Segoe UI" w:cs="Segoe UI" w:hint="default"/>
        <w:b w:val="0"/>
        <w:i w:val="0"/>
        <w:caps w:val="0"/>
        <w:strike w:val="0"/>
        <w:dstrike w:val="0"/>
        <w:vanish w:val="0"/>
        <w:color w:val="auto"/>
        <w:sz w:val="21"/>
        <w:szCs w:val="21"/>
        <w:vertAlign w:val="baseline"/>
        <w:lang w:val="en-G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A109F"/>
    <w:multiLevelType w:val="hybridMultilevel"/>
    <w:tmpl w:val="277419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8791F26"/>
    <w:multiLevelType w:val="multilevel"/>
    <w:tmpl w:val="46FCA65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E34C78"/>
    <w:multiLevelType w:val="hybridMultilevel"/>
    <w:tmpl w:val="FD124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2B18A7"/>
    <w:multiLevelType w:val="multilevel"/>
    <w:tmpl w:val="1C4C0F6C"/>
    <w:lvl w:ilvl="0">
      <w:start w:val="1"/>
      <w:numFmt w:val="decimal"/>
      <w:pStyle w:val="Titolo1"/>
      <w:lvlText w:val="%1"/>
      <w:lvlJc w:val="left"/>
      <w:pPr>
        <w:ind w:left="0" w:firstLine="0"/>
      </w:pPr>
      <w:rPr>
        <w:rFonts w:hint="default"/>
      </w:rPr>
    </w:lvl>
    <w:lvl w:ilvl="1">
      <w:start w:val="1"/>
      <w:numFmt w:val="decimal"/>
      <w:pStyle w:val="Titolo2"/>
      <w:lvlText w:val="%1.%2"/>
      <w:lvlJc w:val="left"/>
      <w:pPr>
        <w:ind w:left="0" w:firstLine="0"/>
      </w:pPr>
      <w:rPr>
        <w:rFonts w:hint="default"/>
        <w:b/>
        <w:bCs w:val="0"/>
      </w:rPr>
    </w:lvl>
    <w:lvl w:ilvl="2">
      <w:start w:val="1"/>
      <w:numFmt w:val="decimal"/>
      <w:pStyle w:val="Titolo3"/>
      <w:lvlText w:val="%1.%2.%3"/>
      <w:lvlJc w:val="left"/>
      <w:pPr>
        <w:ind w:left="0" w:firstLine="0"/>
      </w:pPr>
      <w:rPr>
        <w:rFonts w:hint="default"/>
      </w:rPr>
    </w:lvl>
    <w:lvl w:ilvl="3">
      <w:start w:val="1"/>
      <w:numFmt w:val="decimal"/>
      <w:pStyle w:val="Titolo4"/>
      <w:lvlText w:val="Annex %4"/>
      <w:lvlJc w:val="left"/>
      <w:pPr>
        <w:ind w:left="0" w:firstLine="0"/>
      </w:pPr>
      <w:rPr>
        <w:rFonts w:hint="default"/>
      </w:rPr>
    </w:lvl>
    <w:lvl w:ilvl="4">
      <w:start w:val="1"/>
      <w:numFmt w:val="none"/>
      <w:pStyle w:val="Titolo5"/>
      <w:suff w:val="nothing"/>
      <w:lvlText w:val=""/>
      <w:lvlJc w:val="left"/>
      <w:pPr>
        <w:ind w:left="0" w:firstLine="0"/>
      </w:pPr>
      <w:rPr>
        <w:rFonts w:hint="default"/>
      </w:rPr>
    </w:lvl>
    <w:lvl w:ilvl="5">
      <w:start w:val="1"/>
      <w:numFmt w:val="none"/>
      <w:pStyle w:val="Titolo6"/>
      <w:suff w:val="nothing"/>
      <w:lvlText w:val=""/>
      <w:lvlJc w:val="left"/>
      <w:pPr>
        <w:ind w:left="0" w:firstLine="0"/>
      </w:pPr>
      <w:rPr>
        <w:rFonts w:hint="default"/>
      </w:rPr>
    </w:lvl>
    <w:lvl w:ilvl="6">
      <w:start w:val="1"/>
      <w:numFmt w:val="none"/>
      <w:pStyle w:val="Titolo7"/>
      <w:suff w:val="nothing"/>
      <w:lvlText w:val=""/>
      <w:lvlJc w:val="left"/>
      <w:pPr>
        <w:ind w:left="0" w:firstLine="0"/>
      </w:pPr>
      <w:rPr>
        <w:rFonts w:hint="default"/>
      </w:rPr>
    </w:lvl>
    <w:lvl w:ilvl="7">
      <w:start w:val="1"/>
      <w:numFmt w:val="none"/>
      <w:pStyle w:val="Titolo8"/>
      <w:suff w:val="nothing"/>
      <w:lvlText w:val=""/>
      <w:lvlJc w:val="left"/>
      <w:pPr>
        <w:ind w:left="0" w:firstLine="0"/>
      </w:pPr>
      <w:rPr>
        <w:rFonts w:hint="default"/>
      </w:rPr>
    </w:lvl>
    <w:lvl w:ilvl="8">
      <w:start w:val="1"/>
      <w:numFmt w:val="none"/>
      <w:pStyle w:val="Titolo9"/>
      <w:suff w:val="nothing"/>
      <w:lvlText w:val=""/>
      <w:lvlJc w:val="left"/>
      <w:pPr>
        <w:ind w:left="0" w:firstLine="0"/>
      </w:pPr>
      <w:rPr>
        <w:rFonts w:hint="default"/>
      </w:rPr>
    </w:lvl>
  </w:abstractNum>
  <w:abstractNum w:abstractNumId="8" w15:restartNumberingAfterBreak="0">
    <w:nsid w:val="31250801"/>
    <w:multiLevelType w:val="hybridMultilevel"/>
    <w:tmpl w:val="ACC0D970"/>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D63C4F"/>
    <w:multiLevelType w:val="hybridMultilevel"/>
    <w:tmpl w:val="C0DEA3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0694362"/>
    <w:multiLevelType w:val="hybridMultilevel"/>
    <w:tmpl w:val="6D549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F51A5"/>
    <w:multiLevelType w:val="hybridMultilevel"/>
    <w:tmpl w:val="4A90C94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A962E99"/>
    <w:multiLevelType w:val="hybridMultilevel"/>
    <w:tmpl w:val="B9441EFE"/>
    <w:lvl w:ilvl="0" w:tplc="04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53094D27"/>
    <w:multiLevelType w:val="hybridMultilevel"/>
    <w:tmpl w:val="2A0EC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6B26B7"/>
    <w:multiLevelType w:val="hybridMultilevel"/>
    <w:tmpl w:val="DF2882D8"/>
    <w:lvl w:ilvl="0" w:tplc="04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8021B22"/>
    <w:multiLevelType w:val="hybridMultilevel"/>
    <w:tmpl w:val="A70283AE"/>
    <w:lvl w:ilvl="0" w:tplc="04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62D970C5"/>
    <w:multiLevelType w:val="hybridMultilevel"/>
    <w:tmpl w:val="092E9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6A430D"/>
    <w:multiLevelType w:val="hybridMultilevel"/>
    <w:tmpl w:val="341C7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7E6214"/>
    <w:multiLevelType w:val="hybridMultilevel"/>
    <w:tmpl w:val="B1A0B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575B1C"/>
    <w:multiLevelType w:val="hybridMultilevel"/>
    <w:tmpl w:val="082A8112"/>
    <w:lvl w:ilvl="0" w:tplc="2500E626">
      <w:start w:val="1"/>
      <w:numFmt w:val="decimal"/>
      <w:pStyle w:val="TORMainBodytext"/>
      <w:lvlText w:val="%1."/>
      <w:lvlJc w:val="left"/>
      <w:pPr>
        <w:ind w:left="108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D421B87"/>
    <w:multiLevelType w:val="hybridMultilevel"/>
    <w:tmpl w:val="72DE1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7"/>
  </w:num>
  <w:num w:numId="4">
    <w:abstractNumId w:val="3"/>
  </w:num>
  <w:num w:numId="5">
    <w:abstractNumId w:val="18"/>
  </w:num>
  <w:num w:numId="6">
    <w:abstractNumId w:val="13"/>
  </w:num>
  <w:num w:numId="7">
    <w:abstractNumId w:val="19"/>
  </w:num>
  <w:num w:numId="8">
    <w:abstractNumId w:val="5"/>
  </w:num>
  <w:num w:numId="9">
    <w:abstractNumId w:val="17"/>
  </w:num>
  <w:num w:numId="10">
    <w:abstractNumId w:val="6"/>
  </w:num>
  <w:num w:numId="11">
    <w:abstractNumId w:val="15"/>
  </w:num>
  <w:num w:numId="12">
    <w:abstractNumId w:val="16"/>
  </w:num>
  <w:num w:numId="13">
    <w:abstractNumId w:val="10"/>
  </w:num>
  <w:num w:numId="14">
    <w:abstractNumId w:val="14"/>
  </w:num>
  <w:num w:numId="15">
    <w:abstractNumId w:val="12"/>
  </w:num>
  <w:num w:numId="16">
    <w:abstractNumId w:val="3"/>
  </w:num>
  <w:num w:numId="17">
    <w:abstractNumId w:val="3"/>
  </w:num>
  <w:num w:numId="18">
    <w:abstractNumId w:val="4"/>
  </w:num>
  <w:num w:numId="19">
    <w:abstractNumId w:val="7"/>
  </w:num>
  <w:num w:numId="20">
    <w:abstractNumId w:val="7"/>
  </w:num>
  <w:num w:numId="21">
    <w:abstractNumId w:val="7"/>
  </w:num>
  <w:num w:numId="22">
    <w:abstractNumId w:val="9"/>
  </w:num>
  <w:num w:numId="23">
    <w:abstractNumId w:val="11"/>
  </w:num>
  <w:num w:numId="24">
    <w:abstractNumId w:val="8"/>
  </w:num>
  <w:num w:numId="25">
    <w:abstractNumId w:val="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uarascio, Francesca (NFO)">
    <w15:presenceInfo w15:providerId="AD" w15:userId="S::francesca.guarascio@fao.org::a000c9e8-40b6-49ae-b89b-15b6d645aae1"/>
  </w15:person>
  <w15:person w15:author="Anna Bolin">
    <w15:presenceInfo w15:providerId="AD" w15:userId="S::anna.bolin@iied.org::93067403-07df-40a1-9814-9d23e889d24d"/>
  </w15:person>
  <w15:person w15:author="GUIZZARDI Silvia">
    <w15:presenceInfo w15:providerId="AD" w15:userId="S-1-5-21-131357108-2042966578-17523355-21184"/>
  </w15:person>
  <w15:person w15:author="BUFFLE Pauline">
    <w15:presenceInfo w15:providerId="None" w15:userId="BUFFLE Paul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hideSpellingErrors/>
  <w:hideGrammaticalErrors/>
  <w:proofState w:spelling="clean"/>
  <w:trackRevisions/>
  <w:defaultTabStop w:val="720"/>
  <w:hyphenationZone w:val="283"/>
  <w:characterSpacingControl w:val="doNotCompress"/>
  <w:hdrShapeDefaults>
    <o:shapedefaults v:ext="edit" spidmax="410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28F"/>
    <w:rsid w:val="00000ACD"/>
    <w:rsid w:val="0000325B"/>
    <w:rsid w:val="0003342B"/>
    <w:rsid w:val="0003776B"/>
    <w:rsid w:val="00040D35"/>
    <w:rsid w:val="000500A7"/>
    <w:rsid w:val="00053687"/>
    <w:rsid w:val="00060610"/>
    <w:rsid w:val="00060F7C"/>
    <w:rsid w:val="00063F99"/>
    <w:rsid w:val="0006465D"/>
    <w:rsid w:val="00074BDB"/>
    <w:rsid w:val="00081BA7"/>
    <w:rsid w:val="000A500B"/>
    <w:rsid w:val="000A521E"/>
    <w:rsid w:val="000C0DF5"/>
    <w:rsid w:val="000C3A0A"/>
    <w:rsid w:val="000F47A5"/>
    <w:rsid w:val="00107270"/>
    <w:rsid w:val="00121896"/>
    <w:rsid w:val="00123E8B"/>
    <w:rsid w:val="00142DD8"/>
    <w:rsid w:val="00144826"/>
    <w:rsid w:val="00146CB9"/>
    <w:rsid w:val="00156E77"/>
    <w:rsid w:val="00161D4E"/>
    <w:rsid w:val="0017600C"/>
    <w:rsid w:val="001821AA"/>
    <w:rsid w:val="0018626B"/>
    <w:rsid w:val="0019628F"/>
    <w:rsid w:val="001A5F62"/>
    <w:rsid w:val="001B0E62"/>
    <w:rsid w:val="001B3655"/>
    <w:rsid w:val="001B7EBB"/>
    <w:rsid w:val="001C195D"/>
    <w:rsid w:val="001D00EE"/>
    <w:rsid w:val="001D1D3A"/>
    <w:rsid w:val="001D1F66"/>
    <w:rsid w:val="001D2B9D"/>
    <w:rsid w:val="001D6762"/>
    <w:rsid w:val="001D725B"/>
    <w:rsid w:val="001E0141"/>
    <w:rsid w:val="001F0145"/>
    <w:rsid w:val="001F23F3"/>
    <w:rsid w:val="00203405"/>
    <w:rsid w:val="002105A2"/>
    <w:rsid w:val="0021290F"/>
    <w:rsid w:val="00221FD0"/>
    <w:rsid w:val="0022318B"/>
    <w:rsid w:val="0022765A"/>
    <w:rsid w:val="00233D22"/>
    <w:rsid w:val="002477AF"/>
    <w:rsid w:val="002506B9"/>
    <w:rsid w:val="00253F1E"/>
    <w:rsid w:val="00264828"/>
    <w:rsid w:val="00270734"/>
    <w:rsid w:val="00283EB6"/>
    <w:rsid w:val="002A1348"/>
    <w:rsid w:val="002A27DD"/>
    <w:rsid w:val="002A55AB"/>
    <w:rsid w:val="002B0875"/>
    <w:rsid w:val="002B3D21"/>
    <w:rsid w:val="002B6739"/>
    <w:rsid w:val="002C54FD"/>
    <w:rsid w:val="002C5523"/>
    <w:rsid w:val="002F5CD2"/>
    <w:rsid w:val="002F6DCC"/>
    <w:rsid w:val="002F761F"/>
    <w:rsid w:val="0030441F"/>
    <w:rsid w:val="00314C68"/>
    <w:rsid w:val="003154D9"/>
    <w:rsid w:val="00316D3E"/>
    <w:rsid w:val="00317B6D"/>
    <w:rsid w:val="00325048"/>
    <w:rsid w:val="00343AD0"/>
    <w:rsid w:val="003543E4"/>
    <w:rsid w:val="00364864"/>
    <w:rsid w:val="003648B4"/>
    <w:rsid w:val="003945F1"/>
    <w:rsid w:val="003A6F60"/>
    <w:rsid w:val="003C022E"/>
    <w:rsid w:val="003D093D"/>
    <w:rsid w:val="003D0FB3"/>
    <w:rsid w:val="003D3F37"/>
    <w:rsid w:val="003D51F1"/>
    <w:rsid w:val="003F6D92"/>
    <w:rsid w:val="00414E09"/>
    <w:rsid w:val="00442090"/>
    <w:rsid w:val="004573BA"/>
    <w:rsid w:val="00462AA1"/>
    <w:rsid w:val="00487B01"/>
    <w:rsid w:val="004A34F3"/>
    <w:rsid w:val="004B0511"/>
    <w:rsid w:val="004C545A"/>
    <w:rsid w:val="004E246E"/>
    <w:rsid w:val="004F3324"/>
    <w:rsid w:val="00501CC5"/>
    <w:rsid w:val="00513697"/>
    <w:rsid w:val="00522DFB"/>
    <w:rsid w:val="0054296C"/>
    <w:rsid w:val="00550851"/>
    <w:rsid w:val="00555739"/>
    <w:rsid w:val="00574C64"/>
    <w:rsid w:val="00580D03"/>
    <w:rsid w:val="005937FA"/>
    <w:rsid w:val="005A1555"/>
    <w:rsid w:val="005C4CB0"/>
    <w:rsid w:val="005E6150"/>
    <w:rsid w:val="005F5167"/>
    <w:rsid w:val="00607050"/>
    <w:rsid w:val="00625806"/>
    <w:rsid w:val="00635516"/>
    <w:rsid w:val="00651DEB"/>
    <w:rsid w:val="00663406"/>
    <w:rsid w:val="00682867"/>
    <w:rsid w:val="00694AF7"/>
    <w:rsid w:val="006C0EB6"/>
    <w:rsid w:val="006C29E7"/>
    <w:rsid w:val="006E2D1B"/>
    <w:rsid w:val="006F28F7"/>
    <w:rsid w:val="00711D61"/>
    <w:rsid w:val="0071246F"/>
    <w:rsid w:val="00716364"/>
    <w:rsid w:val="00734521"/>
    <w:rsid w:val="0075192F"/>
    <w:rsid w:val="007547FE"/>
    <w:rsid w:val="00754A0E"/>
    <w:rsid w:val="00772270"/>
    <w:rsid w:val="00785CFD"/>
    <w:rsid w:val="007B19C8"/>
    <w:rsid w:val="007E2319"/>
    <w:rsid w:val="007F7A26"/>
    <w:rsid w:val="008166E6"/>
    <w:rsid w:val="00825EA7"/>
    <w:rsid w:val="00831E47"/>
    <w:rsid w:val="00835CBD"/>
    <w:rsid w:val="00865DF3"/>
    <w:rsid w:val="00867C54"/>
    <w:rsid w:val="00870A4A"/>
    <w:rsid w:val="00881B67"/>
    <w:rsid w:val="00885007"/>
    <w:rsid w:val="00885B66"/>
    <w:rsid w:val="008931D6"/>
    <w:rsid w:val="00895001"/>
    <w:rsid w:val="008D7193"/>
    <w:rsid w:val="00916E60"/>
    <w:rsid w:val="00931DE4"/>
    <w:rsid w:val="009359F4"/>
    <w:rsid w:val="00936C13"/>
    <w:rsid w:val="00943452"/>
    <w:rsid w:val="009A1DDB"/>
    <w:rsid w:val="009A2E22"/>
    <w:rsid w:val="009B672E"/>
    <w:rsid w:val="009B7890"/>
    <w:rsid w:val="009C1B32"/>
    <w:rsid w:val="009E34BF"/>
    <w:rsid w:val="00A0307F"/>
    <w:rsid w:val="00A03877"/>
    <w:rsid w:val="00A0733B"/>
    <w:rsid w:val="00A10DFE"/>
    <w:rsid w:val="00A17A7A"/>
    <w:rsid w:val="00A17B1E"/>
    <w:rsid w:val="00A20FFF"/>
    <w:rsid w:val="00A23611"/>
    <w:rsid w:val="00A240F2"/>
    <w:rsid w:val="00A3377B"/>
    <w:rsid w:val="00A36D18"/>
    <w:rsid w:val="00A4549A"/>
    <w:rsid w:val="00A50F98"/>
    <w:rsid w:val="00A52C12"/>
    <w:rsid w:val="00A7126D"/>
    <w:rsid w:val="00A75E88"/>
    <w:rsid w:val="00A76C90"/>
    <w:rsid w:val="00A865D2"/>
    <w:rsid w:val="00A942B0"/>
    <w:rsid w:val="00AC4445"/>
    <w:rsid w:val="00AD3C09"/>
    <w:rsid w:val="00AE0CE2"/>
    <w:rsid w:val="00AE35E6"/>
    <w:rsid w:val="00AF0957"/>
    <w:rsid w:val="00AF4CFF"/>
    <w:rsid w:val="00B0012F"/>
    <w:rsid w:val="00B23937"/>
    <w:rsid w:val="00B2394A"/>
    <w:rsid w:val="00B5315F"/>
    <w:rsid w:val="00B5444C"/>
    <w:rsid w:val="00B544AE"/>
    <w:rsid w:val="00B57275"/>
    <w:rsid w:val="00B839B7"/>
    <w:rsid w:val="00B854E2"/>
    <w:rsid w:val="00BA5745"/>
    <w:rsid w:val="00BA7896"/>
    <w:rsid w:val="00BB14B9"/>
    <w:rsid w:val="00BB28CE"/>
    <w:rsid w:val="00BB7487"/>
    <w:rsid w:val="00BC19C1"/>
    <w:rsid w:val="00BC20BC"/>
    <w:rsid w:val="00BD354D"/>
    <w:rsid w:val="00BE0E61"/>
    <w:rsid w:val="00BE1FD9"/>
    <w:rsid w:val="00BF486A"/>
    <w:rsid w:val="00C0005F"/>
    <w:rsid w:val="00C0330A"/>
    <w:rsid w:val="00C06CC0"/>
    <w:rsid w:val="00C44EE8"/>
    <w:rsid w:val="00C46381"/>
    <w:rsid w:val="00C679AA"/>
    <w:rsid w:val="00C80F74"/>
    <w:rsid w:val="00C8332E"/>
    <w:rsid w:val="00CD7C33"/>
    <w:rsid w:val="00CE3E8E"/>
    <w:rsid w:val="00CE5317"/>
    <w:rsid w:val="00CF496C"/>
    <w:rsid w:val="00D114F2"/>
    <w:rsid w:val="00D154AA"/>
    <w:rsid w:val="00D16F9E"/>
    <w:rsid w:val="00D24C65"/>
    <w:rsid w:val="00D265C4"/>
    <w:rsid w:val="00D40888"/>
    <w:rsid w:val="00D4345A"/>
    <w:rsid w:val="00D621A3"/>
    <w:rsid w:val="00D817DC"/>
    <w:rsid w:val="00D939B9"/>
    <w:rsid w:val="00D95F21"/>
    <w:rsid w:val="00D97B20"/>
    <w:rsid w:val="00D97F64"/>
    <w:rsid w:val="00DA4793"/>
    <w:rsid w:val="00DB1AE9"/>
    <w:rsid w:val="00DC6811"/>
    <w:rsid w:val="00DD6550"/>
    <w:rsid w:val="00DD71BA"/>
    <w:rsid w:val="00DF378D"/>
    <w:rsid w:val="00E002BE"/>
    <w:rsid w:val="00E216C8"/>
    <w:rsid w:val="00E345A3"/>
    <w:rsid w:val="00E531B6"/>
    <w:rsid w:val="00E862D1"/>
    <w:rsid w:val="00E90690"/>
    <w:rsid w:val="00E979A7"/>
    <w:rsid w:val="00EA2AE4"/>
    <w:rsid w:val="00EC1595"/>
    <w:rsid w:val="00EC2256"/>
    <w:rsid w:val="00EC385D"/>
    <w:rsid w:val="00ED0810"/>
    <w:rsid w:val="00ED48EF"/>
    <w:rsid w:val="00EE007F"/>
    <w:rsid w:val="00EE0BF1"/>
    <w:rsid w:val="00EE27A7"/>
    <w:rsid w:val="00EE4E96"/>
    <w:rsid w:val="00EF11F2"/>
    <w:rsid w:val="00EF34E6"/>
    <w:rsid w:val="00EF4269"/>
    <w:rsid w:val="00F00293"/>
    <w:rsid w:val="00F055B8"/>
    <w:rsid w:val="00F05B1F"/>
    <w:rsid w:val="00F12819"/>
    <w:rsid w:val="00F3225C"/>
    <w:rsid w:val="00F373D7"/>
    <w:rsid w:val="00F44DEB"/>
    <w:rsid w:val="00F50CAD"/>
    <w:rsid w:val="00F51122"/>
    <w:rsid w:val="00F51A0D"/>
    <w:rsid w:val="00F53C6A"/>
    <w:rsid w:val="00F61D65"/>
    <w:rsid w:val="00F65550"/>
    <w:rsid w:val="00F65806"/>
    <w:rsid w:val="00F7412D"/>
    <w:rsid w:val="00F76BDB"/>
    <w:rsid w:val="00F77011"/>
    <w:rsid w:val="00F863BC"/>
    <w:rsid w:val="00F91C82"/>
    <w:rsid w:val="00FB07EE"/>
    <w:rsid w:val="00FC30E8"/>
    <w:rsid w:val="00FD0817"/>
    <w:rsid w:val="00FD7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3"/>
    <o:shapelayout v:ext="edit">
      <o:idmap v:ext="edit" data="1"/>
    </o:shapelayout>
  </w:shapeDefaults>
  <w:decimalSymbol w:val=","/>
  <w:listSeparator w:val=";"/>
  <w14:docId w14:val="36355A26"/>
  <w15:chartTrackingRefBased/>
  <w15:docId w15:val="{392EA6D6-8446-41BD-9336-DA9899E43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7"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9"/>
    <w:qFormat/>
    <w:rsid w:val="00682867"/>
    <w:pPr>
      <w:keepNext/>
      <w:numPr>
        <w:numId w:val="3"/>
      </w:numPr>
      <w:tabs>
        <w:tab w:val="left" w:pos="851"/>
      </w:tabs>
      <w:spacing w:before="120" w:after="240" w:line="240" w:lineRule="auto"/>
      <w:jc w:val="both"/>
      <w:outlineLvl w:val="0"/>
    </w:pPr>
    <w:rPr>
      <w:rFonts w:ascii="Segoe UI Semibold" w:eastAsia="Times New Roman" w:hAnsi="Segoe UI Semibold" w:cs="Segoe UI"/>
      <w:b/>
      <w:bCs/>
      <w:spacing w:val="-6"/>
      <w:kern w:val="32"/>
      <w:sz w:val="21"/>
      <w:szCs w:val="21"/>
      <w:lang w:val="fr-FR" w:eastAsia="x-none"/>
    </w:rPr>
  </w:style>
  <w:style w:type="paragraph" w:styleId="Titolo2">
    <w:name w:val="heading 2"/>
    <w:basedOn w:val="Normale"/>
    <w:next w:val="Normale"/>
    <w:link w:val="Titolo2Carattere"/>
    <w:autoRedefine/>
    <w:uiPriority w:val="99"/>
    <w:qFormat/>
    <w:rsid w:val="00314C68"/>
    <w:pPr>
      <w:keepNext/>
      <w:numPr>
        <w:ilvl w:val="1"/>
        <w:numId w:val="3"/>
      </w:numPr>
      <w:tabs>
        <w:tab w:val="left" w:pos="851"/>
      </w:tabs>
      <w:spacing w:before="120" w:after="240" w:line="240" w:lineRule="auto"/>
      <w:jc w:val="both"/>
      <w:outlineLvl w:val="1"/>
    </w:pPr>
    <w:rPr>
      <w:rFonts w:ascii="Times New Roman" w:eastAsia="MS Mincho" w:hAnsi="Times New Roman" w:cs="Times New Roman"/>
      <w:b/>
      <w:bCs/>
      <w:iCs/>
      <w:color w:val="000000" w:themeColor="text1"/>
      <w:spacing w:val="-6"/>
      <w:sz w:val="21"/>
      <w:szCs w:val="21"/>
      <w:lang w:val="en-GB" w:eastAsia="x-none"/>
    </w:rPr>
  </w:style>
  <w:style w:type="paragraph" w:styleId="Titolo3">
    <w:name w:val="heading 3"/>
    <w:basedOn w:val="Normale"/>
    <w:next w:val="Normale"/>
    <w:link w:val="Titolo3Carattere"/>
    <w:uiPriority w:val="99"/>
    <w:qFormat/>
    <w:rsid w:val="00682867"/>
    <w:pPr>
      <w:keepNext/>
      <w:numPr>
        <w:ilvl w:val="2"/>
        <w:numId w:val="3"/>
      </w:numPr>
      <w:tabs>
        <w:tab w:val="left" w:pos="851"/>
      </w:tabs>
      <w:spacing w:before="120" w:after="240" w:line="240" w:lineRule="auto"/>
      <w:jc w:val="both"/>
      <w:outlineLvl w:val="2"/>
    </w:pPr>
    <w:rPr>
      <w:rFonts w:ascii="Times New Roman" w:eastAsia="Times New Roman" w:hAnsi="Times New Roman" w:cs="Times New Roman"/>
      <w:bCs/>
      <w:i/>
      <w:sz w:val="24"/>
      <w:szCs w:val="24"/>
      <w:u w:val="single"/>
      <w:lang w:val="fr-FR" w:eastAsia="x-none"/>
    </w:rPr>
  </w:style>
  <w:style w:type="paragraph" w:styleId="Titolo4">
    <w:name w:val="heading 4"/>
    <w:aliases w:val="Annex title numbered"/>
    <w:basedOn w:val="Normale"/>
    <w:next w:val="Normale"/>
    <w:link w:val="Titolo4Carattere"/>
    <w:uiPriority w:val="7"/>
    <w:qFormat/>
    <w:rsid w:val="00682867"/>
    <w:pPr>
      <w:keepNext/>
      <w:numPr>
        <w:ilvl w:val="3"/>
        <w:numId w:val="3"/>
      </w:numPr>
      <w:spacing w:before="120" w:after="120" w:line="240" w:lineRule="auto"/>
      <w:jc w:val="both"/>
      <w:outlineLvl w:val="3"/>
    </w:pPr>
    <w:rPr>
      <w:rFonts w:ascii="Times New Roman" w:eastAsia="Times New Roman" w:hAnsi="Times New Roman" w:cs="Times New Roman"/>
      <w:b/>
      <w:bCs/>
      <w:sz w:val="20"/>
      <w:szCs w:val="28"/>
      <w:lang w:val="x-none" w:eastAsia="x-none"/>
    </w:rPr>
  </w:style>
  <w:style w:type="paragraph" w:styleId="Titolo5">
    <w:name w:val="heading 5"/>
    <w:basedOn w:val="Normale"/>
    <w:next w:val="Normale"/>
    <w:link w:val="Titolo5Carattere"/>
    <w:uiPriority w:val="9"/>
    <w:qFormat/>
    <w:rsid w:val="00682867"/>
    <w:pPr>
      <w:numPr>
        <w:ilvl w:val="4"/>
        <w:numId w:val="3"/>
      </w:numPr>
      <w:spacing w:before="120" w:after="120" w:line="240" w:lineRule="auto"/>
      <w:jc w:val="both"/>
      <w:outlineLvl w:val="4"/>
    </w:pPr>
    <w:rPr>
      <w:rFonts w:ascii="Times New Roman Bold" w:eastAsia="Times New Roman" w:hAnsi="Times New Roman Bold" w:cs="Times New Roman"/>
      <w:b/>
      <w:sz w:val="20"/>
      <w:szCs w:val="20"/>
      <w:lang w:val="x-none" w:eastAsia="x-none"/>
    </w:rPr>
  </w:style>
  <w:style w:type="paragraph" w:styleId="Titolo6">
    <w:name w:val="heading 6"/>
    <w:basedOn w:val="Titolo5"/>
    <w:next w:val="Normale"/>
    <w:link w:val="Titolo6Carattere"/>
    <w:uiPriority w:val="99"/>
    <w:qFormat/>
    <w:rsid w:val="00682867"/>
    <w:pPr>
      <w:numPr>
        <w:ilvl w:val="5"/>
      </w:numPr>
      <w:spacing w:before="240" w:after="60"/>
      <w:outlineLvl w:val="5"/>
    </w:pPr>
    <w:rPr>
      <w:rFonts w:ascii="Times New Roman" w:hAnsi="Times New Roman"/>
      <w:bCs/>
      <w:sz w:val="22"/>
      <w:szCs w:val="22"/>
    </w:rPr>
  </w:style>
  <w:style w:type="paragraph" w:styleId="Titolo7">
    <w:name w:val="heading 7"/>
    <w:basedOn w:val="Titolo6"/>
    <w:next w:val="Normale"/>
    <w:link w:val="Titolo7Carattere"/>
    <w:uiPriority w:val="99"/>
    <w:qFormat/>
    <w:rsid w:val="00682867"/>
    <w:pPr>
      <w:numPr>
        <w:ilvl w:val="6"/>
      </w:numPr>
      <w:outlineLvl w:val="6"/>
    </w:pPr>
  </w:style>
  <w:style w:type="paragraph" w:styleId="Titolo8">
    <w:name w:val="heading 8"/>
    <w:basedOn w:val="Titolo7"/>
    <w:next w:val="Normale"/>
    <w:link w:val="Titolo8Carattere"/>
    <w:uiPriority w:val="99"/>
    <w:qFormat/>
    <w:rsid w:val="00682867"/>
    <w:pPr>
      <w:numPr>
        <w:ilvl w:val="7"/>
      </w:numPr>
      <w:outlineLvl w:val="7"/>
    </w:pPr>
    <w:rPr>
      <w:i/>
      <w:iCs/>
    </w:rPr>
  </w:style>
  <w:style w:type="paragraph" w:styleId="Titolo9">
    <w:name w:val="heading 9"/>
    <w:basedOn w:val="Titolo8"/>
    <w:next w:val="Normale"/>
    <w:link w:val="Titolo9Carattere"/>
    <w:uiPriority w:val="99"/>
    <w:qFormat/>
    <w:rsid w:val="00682867"/>
    <w:pPr>
      <w:numPr>
        <w:ilvl w:val="8"/>
      </w:num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List Paragraph (numbered (a)),References,Paragraphe de liste1,List Paragraph1,List Paragraph11,ADB paragraph numbering,Colorful List - Accent 11,Paragraphe  revu,Medium Grid 1 Accent 2,Numbered paragraph,Paragraphe de liste,Bullets"/>
    <w:basedOn w:val="Normale"/>
    <w:link w:val="ParagrafoelencoCarattere"/>
    <w:uiPriority w:val="34"/>
    <w:qFormat/>
    <w:rsid w:val="0019628F"/>
    <w:pPr>
      <w:ind w:left="720"/>
      <w:contextualSpacing/>
    </w:pPr>
  </w:style>
  <w:style w:type="paragraph" w:styleId="Testonotaapidipagina">
    <w:name w:val="footnote text"/>
    <w:aliases w:val="FOOTNOTES,fn,single space,Footnote Text Char1,Footnote Text Char Char,Char,Char Char,Char Char Char Char,Char Char Char Char Char Char,Char Char21,Char Char211,Footnote Text Char Char Char Char Char,ft,Fußnote"/>
    <w:basedOn w:val="Normale"/>
    <w:link w:val="TestonotaapidipaginaCarattere"/>
    <w:uiPriority w:val="99"/>
    <w:unhideWhenUsed/>
    <w:rsid w:val="0054296C"/>
    <w:pPr>
      <w:spacing w:after="0" w:line="240" w:lineRule="auto"/>
    </w:pPr>
    <w:rPr>
      <w:sz w:val="20"/>
      <w:szCs w:val="20"/>
    </w:rPr>
  </w:style>
  <w:style w:type="character" w:customStyle="1" w:styleId="TestonotaapidipaginaCarattere">
    <w:name w:val="Testo nota a piè di pagina Carattere"/>
    <w:aliases w:val="FOOTNOTES Carattere,fn Carattere,single space Carattere,Footnote Text Char1 Carattere,Footnote Text Char Char Carattere,Char Carattere,Char Char Carattere,Char Char Char Char Carattere,Char Char21 Carattere"/>
    <w:basedOn w:val="Carpredefinitoparagrafo"/>
    <w:link w:val="Testonotaapidipagina"/>
    <w:uiPriority w:val="99"/>
    <w:rsid w:val="0054296C"/>
    <w:rPr>
      <w:sz w:val="20"/>
      <w:szCs w:val="20"/>
    </w:rPr>
  </w:style>
  <w:style w:type="character" w:styleId="Rimandonotaapidipagina">
    <w:name w:val="footnote reference"/>
    <w:aliases w:val="BVI fnr Carattere Char Char Char Carattere Char Char Char Char Char Char1 Char Char Char Carattere Char Char, BVI fnr Carattere Char Char Char Carattere Char Char Char Char Char Char1 Char Char Char Char Char Char Char"/>
    <w:basedOn w:val="Carpredefinitoparagrafo"/>
    <w:link w:val="BVIfnrCarattereCharCharCharCarattereCharCharCharCharCharChar1CharCharCharCarattereChar"/>
    <w:uiPriority w:val="99"/>
    <w:unhideWhenUsed/>
    <w:rsid w:val="0054296C"/>
    <w:rPr>
      <w:vertAlign w:val="superscript"/>
    </w:rPr>
  </w:style>
  <w:style w:type="paragraph" w:styleId="Intestazione">
    <w:name w:val="header"/>
    <w:basedOn w:val="Normale"/>
    <w:link w:val="IntestazioneCarattere"/>
    <w:uiPriority w:val="99"/>
    <w:unhideWhenUsed/>
    <w:rsid w:val="00FC30E8"/>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FC30E8"/>
  </w:style>
  <w:style w:type="paragraph" w:styleId="Pidipagina">
    <w:name w:val="footer"/>
    <w:basedOn w:val="Normale"/>
    <w:link w:val="PidipaginaCarattere"/>
    <w:uiPriority w:val="99"/>
    <w:unhideWhenUsed/>
    <w:rsid w:val="00FC30E8"/>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FC30E8"/>
  </w:style>
  <w:style w:type="table" w:styleId="Grigliatabella">
    <w:name w:val="Table Grid"/>
    <w:basedOn w:val="Tabellanormale"/>
    <w:uiPriority w:val="39"/>
    <w:rsid w:val="00156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List Paragraph (numbered (a)) Carattere,References Carattere,Paragraphe de liste1 Carattere,List Paragraph1 Carattere,List Paragraph11 Carattere,ADB paragraph numbering Carattere,Colorful List - Accent 11 Carattere"/>
    <w:link w:val="Paragrafoelenco"/>
    <w:uiPriority w:val="34"/>
    <w:locked/>
    <w:rsid w:val="00CE3E8E"/>
  </w:style>
  <w:style w:type="paragraph" w:customStyle="1" w:styleId="BVIfnrCarattereCharCharCharCarattereCharCharCharCharCharChar1CharCharCharCarattereChar">
    <w:name w:val="BVI fnr Carattere Char Char Char Carattere Char Char Char Char Char Char1 Char Char Char Carattere Char"/>
    <w:aliases w:val="BVI fnr Carattere Char Char Char Carattere Char Char Char Char Char Char1 Char Char Char Carattere Carattere Char"/>
    <w:basedOn w:val="Normale"/>
    <w:link w:val="Rimandonotaapidipagina"/>
    <w:uiPriority w:val="99"/>
    <w:rsid w:val="00161D4E"/>
    <w:pPr>
      <w:spacing w:before="120" w:line="240" w:lineRule="exact"/>
      <w:jc w:val="both"/>
    </w:pPr>
    <w:rPr>
      <w:vertAlign w:val="superscript"/>
    </w:rPr>
  </w:style>
  <w:style w:type="paragraph" w:customStyle="1" w:styleId="Tableboxleft">
    <w:name w:val="Table box left"/>
    <w:basedOn w:val="Normale"/>
    <w:next w:val="Normale"/>
    <w:rsid w:val="00574C64"/>
    <w:pPr>
      <w:spacing w:after="0" w:line="240" w:lineRule="auto"/>
    </w:pPr>
    <w:rPr>
      <w:rFonts w:ascii="Times New Roman" w:eastAsia="Times New Roman" w:hAnsi="Times New Roman" w:cs="Times New Roman"/>
      <w:sz w:val="20"/>
      <w:szCs w:val="20"/>
      <w:lang w:val="fr-FR"/>
    </w:rPr>
  </w:style>
  <w:style w:type="paragraph" w:customStyle="1" w:styleId="Default">
    <w:name w:val="Default"/>
    <w:rsid w:val="00574C64"/>
    <w:pPr>
      <w:autoSpaceDE w:val="0"/>
      <w:autoSpaceDN w:val="0"/>
      <w:adjustRightInd w:val="0"/>
      <w:spacing w:after="0" w:line="240" w:lineRule="auto"/>
    </w:pPr>
    <w:rPr>
      <w:rFonts w:ascii="Segoe UI" w:hAnsi="Segoe UI" w:cs="Segoe UI"/>
      <w:color w:val="000000"/>
      <w:sz w:val="24"/>
      <w:szCs w:val="24"/>
    </w:rPr>
  </w:style>
  <w:style w:type="character" w:styleId="Collegamentoipertestuale">
    <w:name w:val="Hyperlink"/>
    <w:basedOn w:val="Carpredefinitoparagrafo"/>
    <w:uiPriority w:val="99"/>
    <w:unhideWhenUsed/>
    <w:rsid w:val="00D95F21"/>
    <w:rPr>
      <w:color w:val="0563C1" w:themeColor="hyperlink"/>
      <w:u w:val="single"/>
    </w:rPr>
  </w:style>
  <w:style w:type="paragraph" w:styleId="Revisione">
    <w:name w:val="Revision"/>
    <w:hidden/>
    <w:uiPriority w:val="99"/>
    <w:semiHidden/>
    <w:rsid w:val="00AF4CFF"/>
    <w:pPr>
      <w:spacing w:after="0" w:line="240" w:lineRule="auto"/>
    </w:pPr>
  </w:style>
  <w:style w:type="paragraph" w:styleId="Testofumetto">
    <w:name w:val="Balloon Text"/>
    <w:basedOn w:val="Normale"/>
    <w:link w:val="TestofumettoCarattere"/>
    <w:uiPriority w:val="99"/>
    <w:semiHidden/>
    <w:unhideWhenUsed/>
    <w:rsid w:val="00AF4CF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4CFF"/>
    <w:rPr>
      <w:rFonts w:ascii="Segoe UI" w:hAnsi="Segoe UI" w:cs="Segoe UI"/>
      <w:sz w:val="18"/>
      <w:szCs w:val="18"/>
    </w:rPr>
  </w:style>
  <w:style w:type="character" w:styleId="Rimandocommento">
    <w:name w:val="annotation reference"/>
    <w:basedOn w:val="Carpredefinitoparagrafo"/>
    <w:uiPriority w:val="99"/>
    <w:semiHidden/>
    <w:unhideWhenUsed/>
    <w:rsid w:val="00772270"/>
    <w:rPr>
      <w:sz w:val="16"/>
      <w:szCs w:val="16"/>
    </w:rPr>
  </w:style>
  <w:style w:type="paragraph" w:styleId="Testocommento">
    <w:name w:val="annotation text"/>
    <w:basedOn w:val="Normale"/>
    <w:link w:val="TestocommentoCarattere"/>
    <w:uiPriority w:val="99"/>
    <w:semiHidden/>
    <w:unhideWhenUsed/>
    <w:rsid w:val="0077227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72270"/>
    <w:rPr>
      <w:sz w:val="20"/>
      <w:szCs w:val="20"/>
    </w:rPr>
  </w:style>
  <w:style w:type="paragraph" w:styleId="Soggettocommento">
    <w:name w:val="annotation subject"/>
    <w:basedOn w:val="Testocommento"/>
    <w:next w:val="Testocommento"/>
    <w:link w:val="SoggettocommentoCarattere"/>
    <w:uiPriority w:val="99"/>
    <w:semiHidden/>
    <w:unhideWhenUsed/>
    <w:rsid w:val="00772270"/>
    <w:rPr>
      <w:b/>
      <w:bCs/>
    </w:rPr>
  </w:style>
  <w:style w:type="character" w:customStyle="1" w:styleId="SoggettocommentoCarattere">
    <w:name w:val="Soggetto commento Carattere"/>
    <w:basedOn w:val="TestocommentoCarattere"/>
    <w:link w:val="Soggettocommento"/>
    <w:uiPriority w:val="99"/>
    <w:semiHidden/>
    <w:rsid w:val="00772270"/>
    <w:rPr>
      <w:b/>
      <w:bCs/>
      <w:sz w:val="20"/>
      <w:szCs w:val="20"/>
    </w:rPr>
  </w:style>
  <w:style w:type="character" w:customStyle="1" w:styleId="Titolo1Carattere">
    <w:name w:val="Titolo 1 Carattere"/>
    <w:basedOn w:val="Carpredefinitoparagrafo"/>
    <w:link w:val="Titolo1"/>
    <w:uiPriority w:val="99"/>
    <w:rsid w:val="00682867"/>
    <w:rPr>
      <w:rFonts w:ascii="Segoe UI Semibold" w:eastAsia="Times New Roman" w:hAnsi="Segoe UI Semibold" w:cs="Segoe UI"/>
      <w:b/>
      <w:bCs/>
      <w:spacing w:val="-6"/>
      <w:kern w:val="32"/>
      <w:sz w:val="21"/>
      <w:szCs w:val="21"/>
      <w:lang w:val="fr-FR" w:eastAsia="x-none"/>
    </w:rPr>
  </w:style>
  <w:style w:type="character" w:customStyle="1" w:styleId="Titolo2Carattere">
    <w:name w:val="Titolo 2 Carattere"/>
    <w:basedOn w:val="Carpredefinitoparagrafo"/>
    <w:link w:val="Titolo2"/>
    <w:uiPriority w:val="99"/>
    <w:rsid w:val="00314C68"/>
    <w:rPr>
      <w:rFonts w:ascii="Times New Roman" w:eastAsia="MS Mincho" w:hAnsi="Times New Roman" w:cs="Times New Roman"/>
      <w:b/>
      <w:bCs/>
      <w:iCs/>
      <w:color w:val="000000" w:themeColor="text1"/>
      <w:spacing w:val="-6"/>
      <w:sz w:val="21"/>
      <w:szCs w:val="21"/>
      <w:lang w:val="en-GB" w:eastAsia="x-none"/>
    </w:rPr>
  </w:style>
  <w:style w:type="character" w:customStyle="1" w:styleId="Titolo3Carattere">
    <w:name w:val="Titolo 3 Carattere"/>
    <w:basedOn w:val="Carpredefinitoparagrafo"/>
    <w:link w:val="Titolo3"/>
    <w:uiPriority w:val="99"/>
    <w:rsid w:val="00682867"/>
    <w:rPr>
      <w:rFonts w:ascii="Times New Roman" w:eastAsia="Times New Roman" w:hAnsi="Times New Roman" w:cs="Times New Roman"/>
      <w:bCs/>
      <w:i/>
      <w:sz w:val="24"/>
      <w:szCs w:val="24"/>
      <w:u w:val="single"/>
      <w:lang w:val="fr-FR" w:eastAsia="x-none"/>
    </w:rPr>
  </w:style>
  <w:style w:type="character" w:customStyle="1" w:styleId="Titolo4Carattere">
    <w:name w:val="Titolo 4 Carattere"/>
    <w:aliases w:val="Annex title numbered Carattere"/>
    <w:basedOn w:val="Carpredefinitoparagrafo"/>
    <w:link w:val="Titolo4"/>
    <w:uiPriority w:val="7"/>
    <w:rsid w:val="00682867"/>
    <w:rPr>
      <w:rFonts w:ascii="Times New Roman" w:eastAsia="Times New Roman" w:hAnsi="Times New Roman" w:cs="Times New Roman"/>
      <w:b/>
      <w:bCs/>
      <w:sz w:val="20"/>
      <w:szCs w:val="28"/>
      <w:lang w:val="x-none" w:eastAsia="x-none"/>
    </w:rPr>
  </w:style>
  <w:style w:type="character" w:customStyle="1" w:styleId="Titolo5Carattere">
    <w:name w:val="Titolo 5 Carattere"/>
    <w:basedOn w:val="Carpredefinitoparagrafo"/>
    <w:link w:val="Titolo5"/>
    <w:uiPriority w:val="9"/>
    <w:rsid w:val="00682867"/>
    <w:rPr>
      <w:rFonts w:ascii="Times New Roman Bold" w:eastAsia="Times New Roman" w:hAnsi="Times New Roman Bold" w:cs="Times New Roman"/>
      <w:b/>
      <w:sz w:val="20"/>
      <w:szCs w:val="20"/>
      <w:lang w:val="x-none" w:eastAsia="x-none"/>
    </w:rPr>
  </w:style>
  <w:style w:type="character" w:customStyle="1" w:styleId="Titolo6Carattere">
    <w:name w:val="Titolo 6 Carattere"/>
    <w:basedOn w:val="Carpredefinitoparagrafo"/>
    <w:link w:val="Titolo6"/>
    <w:uiPriority w:val="99"/>
    <w:rsid w:val="00682867"/>
    <w:rPr>
      <w:rFonts w:ascii="Times New Roman" w:eastAsia="Times New Roman" w:hAnsi="Times New Roman" w:cs="Times New Roman"/>
      <w:b/>
      <w:bCs/>
      <w:lang w:val="x-none" w:eastAsia="x-none"/>
    </w:rPr>
  </w:style>
  <w:style w:type="character" w:customStyle="1" w:styleId="Titolo7Carattere">
    <w:name w:val="Titolo 7 Carattere"/>
    <w:basedOn w:val="Carpredefinitoparagrafo"/>
    <w:link w:val="Titolo7"/>
    <w:uiPriority w:val="99"/>
    <w:rsid w:val="00682867"/>
    <w:rPr>
      <w:rFonts w:ascii="Times New Roman" w:eastAsia="Times New Roman" w:hAnsi="Times New Roman" w:cs="Times New Roman"/>
      <w:b/>
      <w:bCs/>
      <w:lang w:val="x-none" w:eastAsia="x-none"/>
    </w:rPr>
  </w:style>
  <w:style w:type="character" w:customStyle="1" w:styleId="Titolo8Carattere">
    <w:name w:val="Titolo 8 Carattere"/>
    <w:basedOn w:val="Carpredefinitoparagrafo"/>
    <w:link w:val="Titolo8"/>
    <w:uiPriority w:val="99"/>
    <w:rsid w:val="00682867"/>
    <w:rPr>
      <w:rFonts w:ascii="Times New Roman" w:eastAsia="Times New Roman" w:hAnsi="Times New Roman" w:cs="Times New Roman"/>
      <w:b/>
      <w:bCs/>
      <w:i/>
      <w:iCs/>
      <w:lang w:val="x-none" w:eastAsia="x-none"/>
    </w:rPr>
  </w:style>
  <w:style w:type="character" w:customStyle="1" w:styleId="Titolo9Carattere">
    <w:name w:val="Titolo 9 Carattere"/>
    <w:basedOn w:val="Carpredefinitoparagrafo"/>
    <w:link w:val="Titolo9"/>
    <w:uiPriority w:val="99"/>
    <w:rsid w:val="00682867"/>
    <w:rPr>
      <w:rFonts w:ascii="Times New Roman" w:eastAsia="Times New Roman" w:hAnsi="Times New Roman" w:cs="Times New Roman"/>
      <w:b/>
      <w:bCs/>
      <w:i/>
      <w:iCs/>
      <w:lang w:val="x-none" w:eastAsia="x-none"/>
    </w:rPr>
  </w:style>
  <w:style w:type="paragraph" w:customStyle="1" w:styleId="ParagraphOED">
    <w:name w:val="Paragraph  OED"/>
    <w:link w:val="ParagraphOEDChar"/>
    <w:uiPriority w:val="99"/>
    <w:qFormat/>
    <w:rsid w:val="00682867"/>
    <w:pPr>
      <w:numPr>
        <w:numId w:val="4"/>
      </w:numPr>
      <w:spacing w:before="120" w:after="240" w:line="240" w:lineRule="auto"/>
      <w:jc w:val="both"/>
    </w:pPr>
    <w:rPr>
      <w:rFonts w:ascii="Segoe UI" w:eastAsia="Times New Roman" w:hAnsi="Segoe UI" w:cs="Segoe UI"/>
      <w:sz w:val="21"/>
      <w:szCs w:val="21"/>
      <w:lang w:val="fr-FR"/>
    </w:rPr>
  </w:style>
  <w:style w:type="character" w:customStyle="1" w:styleId="ParagraphOEDChar">
    <w:name w:val="Paragraph  OED Char"/>
    <w:link w:val="ParagraphOED"/>
    <w:uiPriority w:val="99"/>
    <w:rsid w:val="00682867"/>
    <w:rPr>
      <w:rFonts w:ascii="Segoe UI" w:eastAsia="Times New Roman" w:hAnsi="Segoe UI" w:cs="Segoe UI"/>
      <w:sz w:val="21"/>
      <w:szCs w:val="21"/>
      <w:lang w:val="fr-FR"/>
    </w:rPr>
  </w:style>
  <w:style w:type="paragraph" w:styleId="Titolosommario">
    <w:name w:val="TOC Heading"/>
    <w:basedOn w:val="Titolo1"/>
    <w:next w:val="Normale"/>
    <w:uiPriority w:val="39"/>
    <w:unhideWhenUsed/>
    <w:qFormat/>
    <w:rsid w:val="00F61D65"/>
    <w:pPr>
      <w:keepLines/>
      <w:numPr>
        <w:numId w:val="0"/>
      </w:numPr>
      <w:tabs>
        <w:tab w:val="clear" w:pos="851"/>
      </w:tabs>
      <w:spacing w:before="240" w:after="0" w:line="259" w:lineRule="auto"/>
      <w:jc w:val="left"/>
      <w:outlineLvl w:val="9"/>
    </w:pPr>
    <w:rPr>
      <w:rFonts w:asciiTheme="majorHAnsi" w:eastAsiaTheme="majorEastAsia" w:hAnsiTheme="majorHAnsi" w:cstheme="majorBidi"/>
      <w:b w:val="0"/>
      <w:bCs w:val="0"/>
      <w:color w:val="2E74B5" w:themeColor="accent1" w:themeShade="BF"/>
      <w:spacing w:val="0"/>
      <w:kern w:val="0"/>
      <w:sz w:val="32"/>
      <w:szCs w:val="32"/>
      <w:lang w:val="en-US" w:eastAsia="en-US"/>
    </w:rPr>
  </w:style>
  <w:style w:type="paragraph" w:styleId="Sommario1">
    <w:name w:val="toc 1"/>
    <w:basedOn w:val="Normale"/>
    <w:next w:val="Normale"/>
    <w:autoRedefine/>
    <w:uiPriority w:val="39"/>
    <w:unhideWhenUsed/>
    <w:rsid w:val="00F61D65"/>
    <w:pPr>
      <w:spacing w:after="100"/>
    </w:pPr>
  </w:style>
  <w:style w:type="paragraph" w:styleId="Sommario2">
    <w:name w:val="toc 2"/>
    <w:basedOn w:val="Normale"/>
    <w:next w:val="Normale"/>
    <w:autoRedefine/>
    <w:uiPriority w:val="39"/>
    <w:unhideWhenUsed/>
    <w:rsid w:val="00F61D65"/>
    <w:pPr>
      <w:spacing w:after="100"/>
      <w:ind w:left="220"/>
    </w:pPr>
  </w:style>
  <w:style w:type="paragraph" w:customStyle="1" w:styleId="TORMainBodytext">
    <w:name w:val="TOR Main Body text"/>
    <w:basedOn w:val="Paragrafoelenco"/>
    <w:link w:val="TORMainBodytextChar"/>
    <w:autoRedefine/>
    <w:qFormat/>
    <w:rsid w:val="00734521"/>
    <w:pPr>
      <w:numPr>
        <w:numId w:val="7"/>
      </w:numPr>
      <w:spacing w:after="0" w:line="240" w:lineRule="auto"/>
      <w:ind w:left="360"/>
      <w:contextualSpacing w:val="0"/>
      <w:jc w:val="both"/>
    </w:pPr>
    <w:rPr>
      <w:rFonts w:ascii="Times New Roman" w:eastAsia="Times New Roman" w:hAnsi="Times New Roman" w:cs="Times New Roman"/>
      <w:sz w:val="24"/>
      <w:szCs w:val="24"/>
      <w:lang w:eastAsia="zh-CN"/>
    </w:rPr>
  </w:style>
  <w:style w:type="character" w:customStyle="1" w:styleId="TORMainBodytextChar">
    <w:name w:val="TOR Main Body text Char"/>
    <w:basedOn w:val="ParagrafoelencoCarattere"/>
    <w:link w:val="TORMainBodytext"/>
    <w:rsid w:val="00734521"/>
    <w:rPr>
      <w:rFonts w:ascii="Times New Roman" w:eastAsia="Times New Roman" w:hAnsi="Times New Roman" w:cs="Times New Roman"/>
      <w:sz w:val="24"/>
      <w:szCs w:val="24"/>
      <w:lang w:eastAsia="zh-CN"/>
    </w:rPr>
  </w:style>
  <w:style w:type="paragraph" w:styleId="NormaleWeb">
    <w:name w:val="Normal (Web)"/>
    <w:basedOn w:val="Normale"/>
    <w:uiPriority w:val="99"/>
    <w:semiHidden/>
    <w:unhideWhenUsed/>
    <w:rsid w:val="0000325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overTitle">
    <w:name w:val="Cover Title"/>
    <w:rsid w:val="008166E6"/>
    <w:pPr>
      <w:tabs>
        <w:tab w:val="left" w:pos="709"/>
        <w:tab w:val="left" w:pos="1417"/>
        <w:tab w:val="left" w:pos="2126"/>
        <w:tab w:val="left" w:pos="2835"/>
        <w:tab w:val="left" w:pos="3543"/>
        <w:tab w:val="left" w:pos="4252"/>
        <w:tab w:val="left" w:pos="4961"/>
        <w:tab w:val="left" w:pos="5669"/>
        <w:tab w:val="left" w:pos="6378"/>
        <w:tab w:val="left" w:pos="7087"/>
      </w:tabs>
      <w:spacing w:after="0" w:line="240" w:lineRule="auto"/>
    </w:pPr>
    <w:rPr>
      <w:rFonts w:ascii="Candara Bold" w:eastAsia="ヒラギノ角ゴ Pro W3" w:hAnsi="Candara Bold" w:cs="Times New Roman"/>
      <w:color w:val="365F91"/>
      <w:sz w:val="36"/>
      <w:szCs w:val="40"/>
      <w:lang w:eastAsia="fr-FR"/>
    </w:rPr>
  </w:style>
  <w:style w:type="paragraph" w:styleId="Didascalia">
    <w:name w:val="caption"/>
    <w:basedOn w:val="Normale"/>
    <w:next w:val="Normale"/>
    <w:uiPriority w:val="35"/>
    <w:unhideWhenUsed/>
    <w:qFormat/>
    <w:rsid w:val="00B23937"/>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3044229">
      <w:bodyDiv w:val="1"/>
      <w:marLeft w:val="0"/>
      <w:marRight w:val="0"/>
      <w:marTop w:val="0"/>
      <w:marBottom w:val="0"/>
      <w:divBdr>
        <w:top w:val="none" w:sz="0" w:space="0" w:color="auto"/>
        <w:left w:val="none" w:sz="0" w:space="0" w:color="auto"/>
        <w:bottom w:val="none" w:sz="0" w:space="0" w:color="auto"/>
        <w:right w:val="none" w:sz="0" w:space="0" w:color="auto"/>
      </w:divBdr>
      <w:divsChild>
        <w:div w:id="220748282">
          <w:marLeft w:val="0"/>
          <w:marRight w:val="0"/>
          <w:marTop w:val="0"/>
          <w:marBottom w:val="0"/>
          <w:divBdr>
            <w:top w:val="none" w:sz="0" w:space="0" w:color="auto"/>
            <w:left w:val="none" w:sz="0" w:space="0" w:color="auto"/>
            <w:bottom w:val="none" w:sz="0" w:space="0" w:color="auto"/>
            <w:right w:val="none" w:sz="0" w:space="0" w:color="auto"/>
          </w:divBdr>
          <w:divsChild>
            <w:div w:id="673580776">
              <w:marLeft w:val="0"/>
              <w:marRight w:val="0"/>
              <w:marTop w:val="0"/>
              <w:marBottom w:val="0"/>
              <w:divBdr>
                <w:top w:val="none" w:sz="0" w:space="0" w:color="auto"/>
                <w:left w:val="none" w:sz="0" w:space="0" w:color="auto"/>
                <w:bottom w:val="none" w:sz="0" w:space="0" w:color="auto"/>
                <w:right w:val="none" w:sz="0" w:space="0" w:color="auto"/>
              </w:divBdr>
              <w:divsChild>
                <w:div w:id="64339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71508">
          <w:marLeft w:val="0"/>
          <w:marRight w:val="0"/>
          <w:marTop w:val="0"/>
          <w:marBottom w:val="0"/>
          <w:divBdr>
            <w:top w:val="none" w:sz="0" w:space="0" w:color="auto"/>
            <w:left w:val="none" w:sz="0" w:space="0" w:color="auto"/>
            <w:bottom w:val="none" w:sz="0" w:space="0" w:color="auto"/>
            <w:right w:val="none" w:sz="0" w:space="0" w:color="auto"/>
          </w:divBdr>
          <w:divsChild>
            <w:div w:id="153108062">
              <w:marLeft w:val="0"/>
              <w:marRight w:val="0"/>
              <w:marTop w:val="0"/>
              <w:marBottom w:val="0"/>
              <w:divBdr>
                <w:top w:val="none" w:sz="0" w:space="0" w:color="auto"/>
                <w:left w:val="none" w:sz="0" w:space="0" w:color="auto"/>
                <w:bottom w:val="none" w:sz="0" w:space="0" w:color="auto"/>
                <w:right w:val="none" w:sz="0" w:space="0" w:color="auto"/>
              </w:divBdr>
              <w:divsChild>
                <w:div w:id="16464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967211">
      <w:bodyDiv w:val="1"/>
      <w:marLeft w:val="0"/>
      <w:marRight w:val="0"/>
      <w:marTop w:val="0"/>
      <w:marBottom w:val="0"/>
      <w:divBdr>
        <w:top w:val="none" w:sz="0" w:space="0" w:color="auto"/>
        <w:left w:val="none" w:sz="0" w:space="0" w:color="auto"/>
        <w:bottom w:val="none" w:sz="0" w:space="0" w:color="auto"/>
        <w:right w:val="none" w:sz="0" w:space="0" w:color="auto"/>
      </w:divBdr>
    </w:div>
    <w:div w:id="465201995">
      <w:bodyDiv w:val="1"/>
      <w:marLeft w:val="0"/>
      <w:marRight w:val="0"/>
      <w:marTop w:val="0"/>
      <w:marBottom w:val="0"/>
      <w:divBdr>
        <w:top w:val="none" w:sz="0" w:space="0" w:color="auto"/>
        <w:left w:val="none" w:sz="0" w:space="0" w:color="auto"/>
        <w:bottom w:val="none" w:sz="0" w:space="0" w:color="auto"/>
        <w:right w:val="none" w:sz="0" w:space="0" w:color="auto"/>
      </w:divBdr>
    </w:div>
    <w:div w:id="560478803">
      <w:bodyDiv w:val="1"/>
      <w:marLeft w:val="0"/>
      <w:marRight w:val="0"/>
      <w:marTop w:val="0"/>
      <w:marBottom w:val="0"/>
      <w:divBdr>
        <w:top w:val="none" w:sz="0" w:space="0" w:color="auto"/>
        <w:left w:val="none" w:sz="0" w:space="0" w:color="auto"/>
        <w:bottom w:val="none" w:sz="0" w:space="0" w:color="auto"/>
        <w:right w:val="none" w:sz="0" w:space="0" w:color="auto"/>
      </w:divBdr>
    </w:div>
    <w:div w:id="838696770">
      <w:bodyDiv w:val="1"/>
      <w:marLeft w:val="0"/>
      <w:marRight w:val="0"/>
      <w:marTop w:val="0"/>
      <w:marBottom w:val="0"/>
      <w:divBdr>
        <w:top w:val="none" w:sz="0" w:space="0" w:color="auto"/>
        <w:left w:val="none" w:sz="0" w:space="0" w:color="auto"/>
        <w:bottom w:val="none" w:sz="0" w:space="0" w:color="auto"/>
        <w:right w:val="none" w:sz="0" w:space="0" w:color="auto"/>
      </w:divBdr>
    </w:div>
    <w:div w:id="1185708020">
      <w:bodyDiv w:val="1"/>
      <w:marLeft w:val="0"/>
      <w:marRight w:val="0"/>
      <w:marTop w:val="0"/>
      <w:marBottom w:val="0"/>
      <w:divBdr>
        <w:top w:val="none" w:sz="0" w:space="0" w:color="auto"/>
        <w:left w:val="none" w:sz="0" w:space="0" w:color="auto"/>
        <w:bottom w:val="none" w:sz="0" w:space="0" w:color="auto"/>
        <w:right w:val="none" w:sz="0" w:space="0" w:color="auto"/>
      </w:divBdr>
    </w:div>
    <w:div w:id="1438674088">
      <w:bodyDiv w:val="1"/>
      <w:marLeft w:val="0"/>
      <w:marRight w:val="0"/>
      <w:marTop w:val="0"/>
      <w:marBottom w:val="0"/>
      <w:divBdr>
        <w:top w:val="none" w:sz="0" w:space="0" w:color="auto"/>
        <w:left w:val="none" w:sz="0" w:space="0" w:color="auto"/>
        <w:bottom w:val="none" w:sz="0" w:space="0" w:color="auto"/>
        <w:right w:val="none" w:sz="0" w:space="0" w:color="auto"/>
      </w:divBdr>
    </w:div>
    <w:div w:id="1770345946">
      <w:bodyDiv w:val="1"/>
      <w:marLeft w:val="0"/>
      <w:marRight w:val="0"/>
      <w:marTop w:val="0"/>
      <w:marBottom w:val="0"/>
      <w:divBdr>
        <w:top w:val="none" w:sz="0" w:space="0" w:color="auto"/>
        <w:left w:val="none" w:sz="0" w:space="0" w:color="auto"/>
        <w:bottom w:val="none" w:sz="0" w:space="0" w:color="auto"/>
        <w:right w:val="none" w:sz="0" w:space="0" w:color="auto"/>
      </w:divBdr>
    </w:div>
    <w:div w:id="1879705108">
      <w:bodyDiv w:val="1"/>
      <w:marLeft w:val="0"/>
      <w:marRight w:val="0"/>
      <w:marTop w:val="0"/>
      <w:marBottom w:val="0"/>
      <w:divBdr>
        <w:top w:val="none" w:sz="0" w:space="0" w:color="auto"/>
        <w:left w:val="none" w:sz="0" w:space="0" w:color="auto"/>
        <w:bottom w:val="none" w:sz="0" w:space="0" w:color="auto"/>
        <w:right w:val="none" w:sz="0" w:space="0" w:color="auto"/>
      </w:divBdr>
    </w:div>
    <w:div w:id="210155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commentsExtended" Target="commentsExtended.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omments" Target="comments.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image" Target="media/image1.jpg"/><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valuation@fao.org"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2.xml"/><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ao.org/3/ca8796en/ca8796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524013F17F73243BDFE7E22929EB1A4" ma:contentTypeVersion="11" ma:contentTypeDescription="Creare un nuovo documento." ma:contentTypeScope="" ma:versionID="38b855d848e52729114089d27ec18d24">
  <xsd:schema xmlns:xsd="http://www.w3.org/2001/XMLSchema" xmlns:xs="http://www.w3.org/2001/XMLSchema" xmlns:p="http://schemas.microsoft.com/office/2006/metadata/properties" xmlns:ns3="c12f2e24-2cb3-4117-81f0-a673f5109834" xmlns:ns4="a94d747d-2a8d-45e3-beef-100f109bfcc2" targetNamespace="http://schemas.microsoft.com/office/2006/metadata/properties" ma:root="true" ma:fieldsID="35283a01433f5201607be52fe3845445" ns3:_="" ns4:_="">
    <xsd:import namespace="c12f2e24-2cb3-4117-81f0-a673f5109834"/>
    <xsd:import namespace="a94d747d-2a8d-45e3-beef-100f109bfcc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f2e24-2cb3-4117-81f0-a673f51098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4d747d-2a8d-45e3-beef-100f109bfcc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4070BE-2B68-4599-858C-E4FECE107BFE}">
  <ds:schemaRefs>
    <ds:schemaRef ds:uri="http://schemas.openxmlformats.org/officeDocument/2006/bibliography"/>
  </ds:schemaRefs>
</ds:datastoreItem>
</file>

<file path=customXml/itemProps2.xml><?xml version="1.0" encoding="utf-8"?>
<ds:datastoreItem xmlns:ds="http://schemas.openxmlformats.org/officeDocument/2006/customXml" ds:itemID="{7B76DE32-A701-4BF1-B7BF-ABB6533CCE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f2e24-2cb3-4117-81f0-a673f5109834"/>
    <ds:schemaRef ds:uri="a94d747d-2a8d-45e3-beef-100f109bfc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D71CC4-FAAF-406D-8E47-187823B639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4B23A0-FE87-49F1-A0ED-1C54FDCF3B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16</Pages>
  <Words>4666</Words>
  <Characters>26598</Characters>
  <Application>Microsoft Office Word</Application>
  <DocSecurity>0</DocSecurity>
  <Lines>221</Lines>
  <Paragraphs>62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FAO of the UN</Company>
  <LinksUpToDate>false</LinksUpToDate>
  <CharactersWithSpaces>31202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Molloy, Eoghan (OEDD)</dc:creator>
  <cp:keywords/>
  <dc:description/>
  <cp:lastModifiedBy>Guarascio, Francesca (NFO)</cp:lastModifiedBy>
  <cp:revision>13</cp:revision>
  <dcterms:created xsi:type="dcterms:W3CDTF">2020-08-03T08:15:00Z</dcterms:created>
  <dcterms:modified xsi:type="dcterms:W3CDTF">2020-08-03T11:04:00Z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0x010100F524013F17F73243BDFE7E22929EB1A4</vt:lpwstr>
  </property>
</Properties>
</file>