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  <w:tblPrChange w:id="0" w:author="Rosalaura Romeo (FOA)" w:date="2022-03-08T17:53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888"/>
        <w:gridCol w:w="2091"/>
        <w:gridCol w:w="3676"/>
        <w:gridCol w:w="2598"/>
        <w:tblGridChange w:id="1">
          <w:tblGrid>
            <w:gridCol w:w="888"/>
            <w:gridCol w:w="2091"/>
            <w:gridCol w:w="1843"/>
            <w:gridCol w:w="1667"/>
            <w:gridCol w:w="166"/>
            <w:gridCol w:w="2598"/>
          </w:tblGrid>
        </w:tblGridChange>
      </w:tblGrid>
      <w:tr w:rsidR="00661C9D" w:rsidRPr="005E39FF" w:rsidTr="00661C9D">
        <w:trPr>
          <w:trHeight w:val="300"/>
          <w:trPrChange w:id="2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noWrap/>
            <w:hideMark/>
            <w:tcPrChange w:id="3" w:author="Rosalaura Romeo (FOA)" w:date="2022-03-08T17:53:00Z">
              <w:tcPr>
                <w:tcW w:w="888" w:type="dxa"/>
                <w:noWrap/>
                <w:hideMark/>
              </w:tcPr>
            </w:tcPrChange>
          </w:tcPr>
          <w:p w:rsidR="00661C9D" w:rsidRDefault="00661C9D" w:rsidP="006B73B4">
            <w:pPr>
              <w:jc w:val="center"/>
              <w:rPr>
                <w:b/>
                <w:bCs/>
              </w:rPr>
            </w:pPr>
            <w:r w:rsidRPr="005E39FF">
              <w:rPr>
                <w:b/>
                <w:bCs/>
              </w:rPr>
              <w:t>Date</w:t>
            </w:r>
          </w:p>
          <w:p w:rsidR="00661C9D" w:rsidRPr="005E39FF" w:rsidRDefault="00661C9D" w:rsidP="006B73B4">
            <w:pPr>
              <w:jc w:val="center"/>
              <w:rPr>
                <w:b/>
                <w:bCs/>
              </w:rPr>
            </w:pPr>
          </w:p>
        </w:tc>
        <w:tc>
          <w:tcPr>
            <w:tcW w:w="2091" w:type="dxa"/>
            <w:noWrap/>
            <w:hideMark/>
            <w:tcPrChange w:id="4" w:author="Rosalaura Romeo (FOA)" w:date="2022-03-08T17:53:00Z">
              <w:tcPr>
                <w:tcW w:w="2091" w:type="dxa"/>
                <w:noWrap/>
                <w:hideMark/>
              </w:tcPr>
            </w:tcPrChange>
          </w:tcPr>
          <w:p w:rsidR="00661C9D" w:rsidRPr="005E39FF" w:rsidRDefault="00661C9D" w:rsidP="006B73B4">
            <w:pPr>
              <w:jc w:val="center"/>
              <w:rPr>
                <w:b/>
                <w:bCs/>
              </w:rPr>
            </w:pPr>
            <w:r w:rsidRPr="005E39FF">
              <w:rPr>
                <w:b/>
                <w:bCs/>
              </w:rPr>
              <w:t>Day</w:t>
            </w:r>
          </w:p>
        </w:tc>
        <w:tc>
          <w:tcPr>
            <w:tcW w:w="3676" w:type="dxa"/>
            <w:noWrap/>
            <w:hideMark/>
            <w:tcPrChange w:id="5" w:author="Rosalaura Romeo (FOA)" w:date="2022-03-08T17:53:00Z">
              <w:tcPr>
                <w:tcW w:w="1843" w:type="dxa"/>
                <w:noWrap/>
                <w:hideMark/>
              </w:tcPr>
            </w:tcPrChange>
          </w:tcPr>
          <w:p w:rsidR="00661C9D" w:rsidRPr="005E39FF" w:rsidRDefault="00661C9D" w:rsidP="006B73B4">
            <w:pPr>
              <w:jc w:val="center"/>
              <w:rPr>
                <w:b/>
                <w:bCs/>
              </w:rPr>
            </w:pPr>
            <w:proofErr w:type="spellStart"/>
            <w:r w:rsidRPr="005E39FF">
              <w:rPr>
                <w:b/>
                <w:bCs/>
              </w:rPr>
              <w:t>Activity</w:t>
            </w:r>
            <w:proofErr w:type="spellEnd"/>
          </w:p>
        </w:tc>
        <w:tc>
          <w:tcPr>
            <w:tcW w:w="4860" w:type="dxa"/>
            <w:hideMark/>
            <w:tcPrChange w:id="6" w:author="Rosalaura Romeo (FOA)" w:date="2022-03-08T17:53:00Z">
              <w:tcPr>
                <w:tcW w:w="1667" w:type="dxa"/>
                <w:hideMark/>
              </w:tcPr>
            </w:tcPrChange>
          </w:tcPr>
          <w:p w:rsidR="00661C9D" w:rsidRPr="005E39FF" w:rsidRDefault="00661C9D" w:rsidP="006B73B4">
            <w:pPr>
              <w:jc w:val="center"/>
              <w:rPr>
                <w:b/>
                <w:bCs/>
              </w:rPr>
            </w:pPr>
            <w:proofErr w:type="spellStart"/>
            <w:r w:rsidRPr="005E39FF">
              <w:rPr>
                <w:b/>
                <w:bCs/>
              </w:rPr>
              <w:t>Main</w:t>
            </w:r>
            <w:proofErr w:type="spellEnd"/>
            <w:r w:rsidRPr="005E39FF">
              <w:rPr>
                <w:b/>
                <w:bCs/>
              </w:rPr>
              <w:t xml:space="preserve"> </w:t>
            </w:r>
            <w:proofErr w:type="spellStart"/>
            <w:r w:rsidRPr="005E39FF">
              <w:rPr>
                <w:b/>
                <w:bCs/>
              </w:rPr>
              <w:t>Issue</w:t>
            </w:r>
            <w:proofErr w:type="spellEnd"/>
          </w:p>
        </w:tc>
      </w:tr>
      <w:tr w:rsidR="00661C9D" w:rsidRPr="005E39FF" w:rsidTr="00661C9D">
        <w:trPr>
          <w:trHeight w:val="300"/>
          <w:trPrChange w:id="7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shd w:val="clear" w:color="auto" w:fill="FFC000"/>
            <w:noWrap/>
            <w:hideMark/>
            <w:tcPrChange w:id="8" w:author="Rosalaura Romeo (FOA)" w:date="2022-03-08T17:53:00Z">
              <w:tcPr>
                <w:tcW w:w="888" w:type="dxa"/>
                <w:shd w:val="clear" w:color="auto" w:fill="FFC000"/>
                <w:noWrap/>
                <w:hideMark/>
              </w:tcPr>
            </w:tcPrChange>
          </w:tcPr>
          <w:p w:rsidR="00661C9D" w:rsidRPr="005E39FF" w:rsidRDefault="00661C9D" w:rsidP="0089383C">
            <w:r w:rsidRPr="005E39FF">
              <w:t>2</w:t>
            </w:r>
            <w:r>
              <w:t>7 J</w:t>
            </w:r>
            <w:r w:rsidRPr="005E39FF">
              <w:t>un</w:t>
            </w:r>
          </w:p>
        </w:tc>
        <w:tc>
          <w:tcPr>
            <w:tcW w:w="2091" w:type="dxa"/>
            <w:shd w:val="clear" w:color="auto" w:fill="FFC000"/>
            <w:noWrap/>
            <w:hideMark/>
            <w:tcPrChange w:id="9" w:author="Rosalaura Romeo (FOA)" w:date="2022-03-08T17:53:00Z">
              <w:tcPr>
                <w:tcW w:w="2091" w:type="dxa"/>
                <w:shd w:val="clear" w:color="auto" w:fill="FFC000"/>
                <w:noWrap/>
                <w:hideMark/>
              </w:tcPr>
            </w:tcPrChange>
          </w:tcPr>
          <w:p w:rsidR="00661C9D" w:rsidRPr="005E39FF" w:rsidRDefault="00661C9D">
            <w:proofErr w:type="spellStart"/>
            <w:r>
              <w:t>Monday</w:t>
            </w:r>
            <w:proofErr w:type="spellEnd"/>
          </w:p>
        </w:tc>
        <w:tc>
          <w:tcPr>
            <w:tcW w:w="3676" w:type="dxa"/>
            <w:shd w:val="clear" w:color="auto" w:fill="FFC000"/>
            <w:noWrap/>
            <w:hideMark/>
            <w:tcPrChange w:id="10" w:author="Rosalaura Romeo (FOA)" w:date="2022-03-08T17:53:00Z">
              <w:tcPr>
                <w:tcW w:w="1843" w:type="dxa"/>
                <w:shd w:val="clear" w:color="auto" w:fill="FFC000"/>
                <w:noWrap/>
                <w:hideMark/>
              </w:tcPr>
            </w:tcPrChange>
          </w:tcPr>
          <w:p w:rsidR="00661C9D" w:rsidRPr="00076359" w:rsidRDefault="00661C9D">
            <w:pPr>
              <w:rPr>
                <w:b/>
                <w:bCs/>
              </w:rPr>
            </w:pPr>
            <w:proofErr w:type="spellStart"/>
            <w:r w:rsidRPr="00076359">
              <w:rPr>
                <w:b/>
                <w:bCs/>
              </w:rPr>
              <w:t>Participants</w:t>
            </w:r>
            <w:proofErr w:type="spellEnd"/>
            <w:r w:rsidRPr="00076359">
              <w:rPr>
                <w:b/>
                <w:bCs/>
              </w:rPr>
              <w:t xml:space="preserve"> </w:t>
            </w:r>
            <w:proofErr w:type="spellStart"/>
            <w:r w:rsidRPr="00076359">
              <w:rPr>
                <w:b/>
                <w:bCs/>
              </w:rPr>
              <w:t>gathering</w:t>
            </w:r>
            <w:proofErr w:type="spellEnd"/>
            <w:ins w:id="11" w:author="Romeo, RosaLaura (NFO)" w:date="2022-02-15T15:31:00Z">
              <w:r>
                <w:rPr>
                  <w:b/>
                  <w:bCs/>
                </w:rPr>
                <w:t xml:space="preserve"> - Trento</w:t>
              </w:r>
            </w:ins>
          </w:p>
        </w:tc>
        <w:tc>
          <w:tcPr>
            <w:tcW w:w="4860" w:type="dxa"/>
            <w:shd w:val="clear" w:color="auto" w:fill="FFC000"/>
            <w:hideMark/>
            <w:tcPrChange w:id="12" w:author="Rosalaura Romeo (FOA)" w:date="2022-03-08T17:53:00Z">
              <w:tcPr>
                <w:tcW w:w="1667" w:type="dxa"/>
                <w:shd w:val="clear" w:color="auto" w:fill="FFC000"/>
                <w:hideMark/>
              </w:tcPr>
            </w:tcPrChange>
          </w:tcPr>
          <w:p w:rsidR="00661C9D" w:rsidRPr="005E39FF" w:rsidRDefault="00661C9D"/>
        </w:tc>
      </w:tr>
      <w:tr w:rsidR="00661C9D" w:rsidRPr="00661C9D" w:rsidTr="00661C9D">
        <w:trPr>
          <w:trHeight w:val="269"/>
          <w:trPrChange w:id="13" w:author="Rosalaura Romeo (FOA)" w:date="2022-03-08T17:53:00Z">
            <w:trPr>
              <w:gridAfter w:val="0"/>
              <w:trHeight w:val="269"/>
            </w:trPr>
          </w:trPrChange>
        </w:trPr>
        <w:tc>
          <w:tcPr>
            <w:tcW w:w="888" w:type="dxa"/>
            <w:vMerge w:val="restart"/>
            <w:noWrap/>
            <w:hideMark/>
            <w:tcPrChange w:id="14" w:author="Rosalaura Romeo (FOA)" w:date="2022-03-08T17:53:00Z">
              <w:tcPr>
                <w:tcW w:w="888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89383C">
            <w:r w:rsidRPr="005E39FF">
              <w:t>2</w:t>
            </w:r>
            <w:r>
              <w:t>8 J</w:t>
            </w:r>
            <w:r w:rsidRPr="005E39FF">
              <w:t>un</w:t>
            </w:r>
          </w:p>
        </w:tc>
        <w:tc>
          <w:tcPr>
            <w:tcW w:w="2091" w:type="dxa"/>
            <w:vMerge w:val="restart"/>
            <w:noWrap/>
            <w:hideMark/>
            <w:tcPrChange w:id="15" w:author="Rosalaura Romeo (FOA)" w:date="2022-03-08T17:53:00Z">
              <w:tcPr>
                <w:tcW w:w="2091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89383C">
            <w:proofErr w:type="spellStart"/>
            <w:r>
              <w:t>Tuesday</w:t>
            </w:r>
            <w:proofErr w:type="spellEnd"/>
          </w:p>
        </w:tc>
        <w:tc>
          <w:tcPr>
            <w:tcW w:w="3676" w:type="dxa"/>
            <w:vMerge w:val="restart"/>
            <w:noWrap/>
            <w:hideMark/>
            <w:tcPrChange w:id="16" w:author="Rosalaura Romeo (FOA)" w:date="2022-03-08T17:53:00Z">
              <w:tcPr>
                <w:tcW w:w="1843" w:type="dxa"/>
                <w:vMerge w:val="restart"/>
                <w:noWrap/>
                <w:hideMark/>
              </w:tcPr>
            </w:tcPrChange>
          </w:tcPr>
          <w:p w:rsidR="00661C9D" w:rsidRPr="00076359" w:rsidRDefault="00661C9D" w:rsidP="00661C9D">
            <w:pPr>
              <w:rPr>
                <w:b/>
                <w:bCs/>
              </w:rPr>
              <w:pPrChange w:id="17" w:author="Rosalaura Romeo (FOA)" w:date="2022-03-08T17:57:00Z">
                <w:pPr/>
              </w:pPrChange>
            </w:pPr>
            <w:proofErr w:type="spellStart"/>
            <w:r w:rsidRPr="00076359">
              <w:rPr>
                <w:b/>
                <w:bCs/>
              </w:rPr>
              <w:t>Opening</w:t>
            </w:r>
            <w:proofErr w:type="spellEnd"/>
            <w:r w:rsidRPr="00076359">
              <w:rPr>
                <w:b/>
                <w:bCs/>
              </w:rPr>
              <w:t xml:space="preserve"> </w:t>
            </w:r>
            <w:proofErr w:type="spellStart"/>
            <w:r w:rsidRPr="00076359">
              <w:rPr>
                <w:b/>
                <w:bCs/>
              </w:rPr>
              <w:t>day</w:t>
            </w:r>
            <w:proofErr w:type="spellEnd"/>
            <w:r w:rsidRPr="00076359">
              <w:rPr>
                <w:b/>
                <w:bCs/>
              </w:rPr>
              <w:t xml:space="preserve"> </w:t>
            </w:r>
            <w:proofErr w:type="spellStart"/>
            <w:ins w:id="18" w:author="Romeo, RosaLaura (NFO)" w:date="2022-02-15T15:31:00Z">
              <w:r w:rsidRPr="005E39FF">
                <w:t>Pieve</w:t>
              </w:r>
              <w:proofErr w:type="spellEnd"/>
              <w:r w:rsidRPr="005E39FF">
                <w:t xml:space="preserve"> </w:t>
              </w:r>
              <w:proofErr w:type="spellStart"/>
              <w:r w:rsidRPr="005E39FF">
                <w:t>tesino</w:t>
              </w:r>
              <w:proofErr w:type="spellEnd"/>
              <w:del w:id="19" w:author="Rosalaura Romeo (FOA)" w:date="2022-03-08T17:57:00Z">
                <w:r w:rsidRPr="005E39FF" w:rsidDel="00661C9D">
                  <w:delText xml:space="preserve"> </w:delText>
                </w:r>
                <w:r w:rsidDel="00661C9D">
                  <w:delText xml:space="preserve"> </w:delText>
                </w:r>
              </w:del>
            </w:ins>
          </w:p>
        </w:tc>
        <w:tc>
          <w:tcPr>
            <w:tcW w:w="4860" w:type="dxa"/>
            <w:vMerge w:val="restart"/>
            <w:hideMark/>
            <w:tcPrChange w:id="20" w:author="Rosalaura Romeo (FOA)" w:date="2022-03-08T17:53:00Z">
              <w:tcPr>
                <w:tcW w:w="1667" w:type="dxa"/>
                <w:vMerge w:val="restart"/>
                <w:hideMark/>
              </w:tcPr>
            </w:tcPrChange>
          </w:tcPr>
          <w:p w:rsidR="00661C9D" w:rsidDel="00661C9D" w:rsidRDefault="00661C9D" w:rsidP="00E44375">
            <w:pPr>
              <w:tabs>
                <w:tab w:val="left" w:pos="900"/>
              </w:tabs>
              <w:rPr>
                <w:del w:id="21" w:author="Rosalaura Romeo (FOA)" w:date="2022-03-08T17:57:00Z"/>
              </w:rPr>
            </w:pPr>
          </w:p>
          <w:p w:rsidR="00661C9D" w:rsidDel="00661C9D" w:rsidRDefault="00661C9D" w:rsidP="00E44375">
            <w:pPr>
              <w:tabs>
                <w:tab w:val="left" w:pos="900"/>
              </w:tabs>
              <w:rPr>
                <w:del w:id="22" w:author="Rosalaura Romeo (FOA)" w:date="2022-03-08T17:57:00Z"/>
              </w:rPr>
            </w:pPr>
          </w:p>
          <w:p w:rsidR="00661C9D" w:rsidDel="00661C9D" w:rsidRDefault="00661C9D" w:rsidP="00E44375">
            <w:pPr>
              <w:tabs>
                <w:tab w:val="left" w:pos="900"/>
              </w:tabs>
              <w:rPr>
                <w:del w:id="23" w:author="Rosalaura Romeo (FOA)" w:date="2022-03-08T17:57:00Z"/>
              </w:rPr>
            </w:pPr>
          </w:p>
          <w:p w:rsidR="00661C9D" w:rsidRPr="00507913" w:rsidRDefault="00661C9D" w:rsidP="00661C9D">
            <w:pPr>
              <w:tabs>
                <w:tab w:val="left" w:pos="900"/>
              </w:tabs>
              <w:rPr>
                <w:b/>
                <w:bCs/>
              </w:rPr>
              <w:pPrChange w:id="24" w:author="Rosalaura Romeo (FOA)" w:date="2022-03-08T17:57:00Z">
                <w:pPr>
                  <w:tabs>
                    <w:tab w:val="left" w:pos="900"/>
                  </w:tabs>
                </w:pPr>
              </w:pPrChange>
            </w:pPr>
            <w:r w:rsidRPr="00507913">
              <w:rPr>
                <w:b/>
                <w:bCs/>
                <w:lang w:val="en-US"/>
              </w:rPr>
              <w:t>Opening ceremony</w:t>
            </w:r>
            <w:del w:id="25" w:author="Rosalaura Romeo (FOA)" w:date="2022-03-08T17:57:00Z">
              <w:r w:rsidRPr="00507913" w:rsidDel="00661C9D">
                <w:rPr>
                  <w:b/>
                  <w:bCs/>
                </w:rPr>
                <w:tab/>
              </w:r>
            </w:del>
          </w:p>
        </w:tc>
      </w:tr>
      <w:tr w:rsidR="00661C9D" w:rsidRPr="00E072A3" w:rsidTr="00661C9D">
        <w:trPr>
          <w:trHeight w:val="269"/>
          <w:trPrChange w:id="26" w:author="Rosalaura Romeo (FOA)" w:date="2022-03-08T17:53:00Z">
            <w:trPr>
              <w:gridAfter w:val="0"/>
              <w:trHeight w:val="269"/>
            </w:trPr>
          </w:trPrChange>
        </w:trPr>
        <w:tc>
          <w:tcPr>
            <w:tcW w:w="888" w:type="dxa"/>
            <w:vMerge/>
            <w:noWrap/>
            <w:tcPrChange w:id="27" w:author="Rosalaura Romeo (FOA)" w:date="2022-03-08T17:53:00Z">
              <w:tcPr>
                <w:tcW w:w="888" w:type="dxa"/>
                <w:vMerge/>
                <w:noWrap/>
              </w:tcPr>
            </w:tcPrChange>
          </w:tcPr>
          <w:p w:rsidR="00661C9D" w:rsidRPr="00143E16" w:rsidRDefault="00661C9D" w:rsidP="00E072A3">
            <w:pPr>
              <w:rPr>
                <w:lang w:val="it-IT"/>
              </w:rPr>
            </w:pPr>
          </w:p>
        </w:tc>
        <w:tc>
          <w:tcPr>
            <w:tcW w:w="2091" w:type="dxa"/>
            <w:vMerge/>
            <w:noWrap/>
            <w:tcPrChange w:id="28" w:author="Rosalaura Romeo (FOA)" w:date="2022-03-08T17:53:00Z">
              <w:tcPr>
                <w:tcW w:w="2091" w:type="dxa"/>
                <w:vMerge/>
                <w:noWrap/>
              </w:tcPr>
            </w:tcPrChange>
          </w:tcPr>
          <w:p w:rsidR="00661C9D" w:rsidRPr="00143E16" w:rsidRDefault="00661C9D" w:rsidP="00E072A3">
            <w:pPr>
              <w:rPr>
                <w:lang w:val="it-IT"/>
              </w:rPr>
            </w:pPr>
          </w:p>
        </w:tc>
        <w:tc>
          <w:tcPr>
            <w:tcW w:w="3676" w:type="dxa"/>
            <w:vMerge/>
            <w:noWrap/>
            <w:tcPrChange w:id="29" w:author="Rosalaura Romeo (FOA)" w:date="2022-03-08T17:53:00Z">
              <w:tcPr>
                <w:tcW w:w="1843" w:type="dxa"/>
                <w:vMerge/>
                <w:noWrap/>
              </w:tcPr>
            </w:tcPrChange>
          </w:tcPr>
          <w:p w:rsidR="00661C9D" w:rsidRPr="00143E16" w:rsidRDefault="00661C9D" w:rsidP="00E072A3">
            <w:pPr>
              <w:rPr>
                <w:lang w:val="it-IT"/>
              </w:rPr>
            </w:pPr>
          </w:p>
        </w:tc>
        <w:tc>
          <w:tcPr>
            <w:tcW w:w="4860" w:type="dxa"/>
            <w:vMerge/>
            <w:tcPrChange w:id="30" w:author="Rosalaura Romeo (FOA)" w:date="2022-03-08T17:53:00Z">
              <w:tcPr>
                <w:tcW w:w="1667" w:type="dxa"/>
                <w:vMerge/>
              </w:tcPr>
            </w:tcPrChange>
          </w:tcPr>
          <w:p w:rsidR="00661C9D" w:rsidRPr="00143E16" w:rsidRDefault="00661C9D" w:rsidP="00E072A3">
            <w:pPr>
              <w:tabs>
                <w:tab w:val="left" w:pos="900"/>
              </w:tabs>
              <w:rPr>
                <w:lang w:val="it-IT"/>
              </w:rPr>
            </w:pPr>
          </w:p>
        </w:tc>
      </w:tr>
      <w:tr w:rsidR="00661C9D" w:rsidRPr="00E072A3" w:rsidTr="00661C9D">
        <w:trPr>
          <w:trHeight w:val="269"/>
          <w:trPrChange w:id="31" w:author="Rosalaura Romeo (FOA)" w:date="2022-03-08T17:57:00Z">
            <w:trPr>
              <w:gridAfter w:val="0"/>
              <w:trHeight w:val="269"/>
            </w:trPr>
          </w:trPrChange>
        </w:trPr>
        <w:tc>
          <w:tcPr>
            <w:tcW w:w="888" w:type="dxa"/>
            <w:vMerge/>
            <w:noWrap/>
            <w:tcPrChange w:id="32" w:author="Rosalaura Romeo (FOA)" w:date="2022-03-08T17:57:00Z">
              <w:tcPr>
                <w:tcW w:w="888" w:type="dxa"/>
                <w:vMerge/>
                <w:noWrap/>
              </w:tcPr>
            </w:tcPrChange>
          </w:tcPr>
          <w:p w:rsidR="00661C9D" w:rsidRPr="00E072A3" w:rsidRDefault="00661C9D" w:rsidP="005E39FF">
            <w:pPr>
              <w:rPr>
                <w:lang w:val="en-US"/>
              </w:rPr>
            </w:pPr>
          </w:p>
        </w:tc>
        <w:tc>
          <w:tcPr>
            <w:tcW w:w="2091" w:type="dxa"/>
            <w:vMerge/>
            <w:noWrap/>
            <w:tcPrChange w:id="33" w:author="Rosalaura Romeo (FOA)" w:date="2022-03-08T17:57:00Z">
              <w:tcPr>
                <w:tcW w:w="2091" w:type="dxa"/>
                <w:vMerge/>
                <w:noWrap/>
              </w:tcPr>
            </w:tcPrChange>
          </w:tcPr>
          <w:p w:rsidR="00661C9D" w:rsidRPr="00E072A3" w:rsidRDefault="00661C9D">
            <w:pPr>
              <w:rPr>
                <w:lang w:val="en-US"/>
              </w:rPr>
            </w:pPr>
          </w:p>
        </w:tc>
        <w:tc>
          <w:tcPr>
            <w:tcW w:w="3676" w:type="dxa"/>
            <w:vMerge/>
            <w:noWrap/>
            <w:tcPrChange w:id="34" w:author="Rosalaura Romeo (FOA)" w:date="2022-03-08T17:57:00Z">
              <w:tcPr>
                <w:tcW w:w="1843" w:type="dxa"/>
                <w:vMerge/>
                <w:noWrap/>
              </w:tcPr>
            </w:tcPrChange>
          </w:tcPr>
          <w:p w:rsidR="00661C9D" w:rsidRPr="00E072A3" w:rsidRDefault="00661C9D">
            <w:pPr>
              <w:rPr>
                <w:lang w:val="en-US"/>
              </w:rPr>
            </w:pPr>
          </w:p>
        </w:tc>
        <w:tc>
          <w:tcPr>
            <w:tcW w:w="4860" w:type="dxa"/>
            <w:vMerge/>
            <w:tcPrChange w:id="35" w:author="Rosalaura Romeo (FOA)" w:date="2022-03-08T17:57:00Z">
              <w:tcPr>
                <w:tcW w:w="1667" w:type="dxa"/>
                <w:vMerge/>
              </w:tcPr>
            </w:tcPrChange>
          </w:tcPr>
          <w:p w:rsidR="00661C9D" w:rsidRPr="00E072A3" w:rsidRDefault="00661C9D" w:rsidP="00E44375">
            <w:pPr>
              <w:tabs>
                <w:tab w:val="left" w:pos="900"/>
              </w:tabs>
              <w:rPr>
                <w:lang w:val="en-US"/>
              </w:rPr>
            </w:pPr>
          </w:p>
        </w:tc>
      </w:tr>
      <w:tr w:rsidR="00661C9D" w:rsidRPr="00661C9D" w:rsidTr="00661C9D">
        <w:trPr>
          <w:trHeight w:val="675"/>
          <w:trPrChange w:id="36" w:author="Rosalaura Romeo (FOA)" w:date="2022-03-08T17:53:00Z">
            <w:trPr>
              <w:gridAfter w:val="0"/>
              <w:trHeight w:val="675"/>
            </w:trPr>
          </w:trPrChange>
        </w:trPr>
        <w:tc>
          <w:tcPr>
            <w:tcW w:w="888" w:type="dxa"/>
            <w:noWrap/>
            <w:tcPrChange w:id="37" w:author="Rosalaura Romeo (FOA)" w:date="2022-03-08T17:53:00Z">
              <w:tcPr>
                <w:tcW w:w="888" w:type="dxa"/>
                <w:noWrap/>
              </w:tcPr>
            </w:tcPrChange>
          </w:tcPr>
          <w:p w:rsidR="00661C9D" w:rsidRDefault="00661C9D" w:rsidP="0089383C">
            <w:r>
              <w:t>29 J</w:t>
            </w:r>
            <w:r w:rsidRPr="005E39FF">
              <w:t>un</w:t>
            </w:r>
          </w:p>
        </w:tc>
        <w:tc>
          <w:tcPr>
            <w:tcW w:w="2091" w:type="dxa"/>
            <w:noWrap/>
            <w:tcPrChange w:id="38" w:author="Rosalaura Romeo (FOA)" w:date="2022-03-08T17:53:00Z">
              <w:tcPr>
                <w:tcW w:w="2091" w:type="dxa"/>
                <w:noWrap/>
              </w:tcPr>
            </w:tcPrChange>
          </w:tcPr>
          <w:p w:rsidR="00661C9D" w:rsidRDefault="00661C9D" w:rsidP="0089383C">
            <w:proofErr w:type="spellStart"/>
            <w:r>
              <w:t>Wednesday</w:t>
            </w:r>
            <w:proofErr w:type="spellEnd"/>
          </w:p>
        </w:tc>
        <w:tc>
          <w:tcPr>
            <w:tcW w:w="3676" w:type="dxa"/>
            <w:noWrap/>
            <w:tcPrChange w:id="39" w:author="Rosalaura Romeo (FOA)" w:date="2022-03-08T17:53:00Z">
              <w:tcPr>
                <w:tcW w:w="1843" w:type="dxa"/>
                <w:noWrap/>
              </w:tcPr>
            </w:tcPrChange>
          </w:tcPr>
          <w:p w:rsidR="00661C9D" w:rsidRPr="005E39FF" w:rsidRDefault="00661C9D" w:rsidP="0089383C">
            <w:proofErr w:type="spellStart"/>
            <w:r w:rsidRPr="005E39FF">
              <w:t>Pieve</w:t>
            </w:r>
            <w:proofErr w:type="spellEnd"/>
            <w:r w:rsidRPr="005E39FF">
              <w:t xml:space="preserve"> </w:t>
            </w:r>
            <w:proofErr w:type="spellStart"/>
            <w:r w:rsidRPr="005E39FF">
              <w:t>tesino</w:t>
            </w:r>
            <w:proofErr w:type="spellEnd"/>
            <w:r w:rsidRPr="005E39FF">
              <w:t xml:space="preserve"> 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  <w:r w:rsidRPr="005E39FF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  <w:tcPrChange w:id="40" w:author="Rosalaura Romeo (FOA)" w:date="2022-03-08T17:53:00Z">
              <w:tcPr>
                <w:tcW w:w="1667" w:type="dxa"/>
              </w:tcPr>
            </w:tcPrChange>
          </w:tcPr>
          <w:p w:rsidR="00661C9D" w:rsidRPr="00507913" w:rsidRDefault="00661C9D" w:rsidP="0089383C">
            <w:pPr>
              <w:rPr>
                <w:b/>
                <w:bCs/>
                <w:lang w:val="en-US"/>
              </w:rPr>
            </w:pPr>
            <w:r w:rsidRPr="00507913">
              <w:rPr>
                <w:b/>
                <w:bCs/>
                <w:lang w:val="en-US"/>
              </w:rPr>
              <w:t xml:space="preserve">Sustainable mountain development </w:t>
            </w:r>
          </w:p>
        </w:tc>
      </w:tr>
      <w:tr w:rsidR="00661C9D" w:rsidRPr="00661C9D" w:rsidTr="00661C9D">
        <w:trPr>
          <w:trHeight w:val="675"/>
          <w:trPrChange w:id="41" w:author="Rosalaura Romeo (FOA)" w:date="2022-03-08T17:53:00Z">
            <w:trPr>
              <w:gridAfter w:val="0"/>
              <w:trHeight w:val="675"/>
            </w:trPr>
          </w:trPrChange>
        </w:trPr>
        <w:tc>
          <w:tcPr>
            <w:tcW w:w="888" w:type="dxa"/>
            <w:noWrap/>
            <w:hideMark/>
            <w:tcPrChange w:id="42" w:author="Rosalaura Romeo (FOA)" w:date="2022-03-08T17:53:00Z">
              <w:tcPr>
                <w:tcW w:w="888" w:type="dxa"/>
                <w:noWrap/>
                <w:hideMark/>
              </w:tcPr>
            </w:tcPrChange>
          </w:tcPr>
          <w:p w:rsidR="00661C9D" w:rsidRPr="005E39FF" w:rsidRDefault="00661C9D" w:rsidP="0089383C">
            <w:r>
              <w:t>30 J</w:t>
            </w:r>
            <w:r w:rsidRPr="005E39FF">
              <w:t>un</w:t>
            </w:r>
          </w:p>
        </w:tc>
        <w:tc>
          <w:tcPr>
            <w:tcW w:w="2091" w:type="dxa"/>
            <w:noWrap/>
            <w:hideMark/>
            <w:tcPrChange w:id="43" w:author="Rosalaura Romeo (FOA)" w:date="2022-03-08T17:53:00Z">
              <w:tcPr>
                <w:tcW w:w="2091" w:type="dxa"/>
                <w:noWrap/>
                <w:hideMark/>
              </w:tcPr>
            </w:tcPrChange>
          </w:tcPr>
          <w:p w:rsidR="00661C9D" w:rsidRPr="005E39FF" w:rsidRDefault="00661C9D" w:rsidP="0089383C">
            <w:proofErr w:type="spellStart"/>
            <w:r>
              <w:t>Thursday</w:t>
            </w:r>
            <w:proofErr w:type="spellEnd"/>
          </w:p>
        </w:tc>
        <w:tc>
          <w:tcPr>
            <w:tcW w:w="3676" w:type="dxa"/>
            <w:noWrap/>
            <w:hideMark/>
            <w:tcPrChange w:id="44" w:author="Rosalaura Romeo (FOA)" w:date="2022-03-08T17:53:00Z">
              <w:tcPr>
                <w:tcW w:w="1843" w:type="dxa"/>
                <w:noWrap/>
                <w:hideMark/>
              </w:tcPr>
            </w:tcPrChange>
          </w:tcPr>
          <w:p w:rsidR="00661C9D" w:rsidRPr="005E39FF" w:rsidRDefault="00661C9D" w:rsidP="0089383C">
            <w:proofErr w:type="spellStart"/>
            <w:r w:rsidRPr="005E39FF">
              <w:t>Pieve</w:t>
            </w:r>
            <w:proofErr w:type="spellEnd"/>
            <w:r w:rsidRPr="005E39FF">
              <w:t xml:space="preserve"> </w:t>
            </w:r>
            <w:proofErr w:type="spellStart"/>
            <w:r w:rsidRPr="005E39FF">
              <w:t>tesino</w:t>
            </w:r>
            <w:proofErr w:type="spellEnd"/>
            <w:r w:rsidRPr="005E39FF">
              <w:t xml:space="preserve"> 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  <w:r w:rsidRPr="005E39FF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  <w:hideMark/>
            <w:tcPrChange w:id="45" w:author="Rosalaura Romeo (FOA)" w:date="2022-03-08T17:53:00Z">
              <w:tcPr>
                <w:tcW w:w="1667" w:type="dxa"/>
                <w:hideMark/>
              </w:tcPr>
            </w:tcPrChange>
          </w:tcPr>
          <w:p w:rsidR="00661C9D" w:rsidRPr="00507913" w:rsidRDefault="00661C9D" w:rsidP="0089383C">
            <w:pPr>
              <w:rPr>
                <w:b/>
                <w:bCs/>
                <w:lang w:val="en-US"/>
              </w:rPr>
            </w:pPr>
            <w:r w:rsidRPr="00507913">
              <w:rPr>
                <w:b/>
                <w:bCs/>
                <w:lang w:val="en-US"/>
              </w:rPr>
              <w:t xml:space="preserve">Sustainable mountain development </w:t>
            </w:r>
          </w:p>
        </w:tc>
      </w:tr>
      <w:tr w:rsidR="00661C9D" w:rsidRPr="00661C9D" w:rsidTr="00661C9D">
        <w:trPr>
          <w:trHeight w:val="269"/>
          <w:trPrChange w:id="46" w:author="Rosalaura Romeo (FOA)" w:date="2022-03-08T17:53:00Z">
            <w:trPr>
              <w:gridAfter w:val="0"/>
              <w:trHeight w:val="269"/>
            </w:trPr>
          </w:trPrChange>
        </w:trPr>
        <w:tc>
          <w:tcPr>
            <w:tcW w:w="888" w:type="dxa"/>
            <w:vMerge w:val="restart"/>
            <w:noWrap/>
            <w:tcPrChange w:id="47" w:author="Rosalaura Romeo (FOA)" w:date="2022-03-08T17:53:00Z">
              <w:tcPr>
                <w:tcW w:w="888" w:type="dxa"/>
                <w:vMerge w:val="restart"/>
                <w:noWrap/>
              </w:tcPr>
            </w:tcPrChange>
          </w:tcPr>
          <w:p w:rsidR="00661C9D" w:rsidRPr="005E39FF" w:rsidRDefault="00661C9D" w:rsidP="0089383C">
            <w:r w:rsidRPr="005E39FF">
              <w:t>0</w:t>
            </w:r>
            <w:r>
              <w:t xml:space="preserve">1  </w:t>
            </w:r>
            <w:proofErr w:type="spellStart"/>
            <w:r>
              <w:t>July</w:t>
            </w:r>
            <w:proofErr w:type="spellEnd"/>
          </w:p>
        </w:tc>
        <w:tc>
          <w:tcPr>
            <w:tcW w:w="2091" w:type="dxa"/>
            <w:vMerge w:val="restart"/>
            <w:noWrap/>
            <w:tcPrChange w:id="48" w:author="Rosalaura Romeo (FOA)" w:date="2022-03-08T17:53:00Z">
              <w:tcPr>
                <w:tcW w:w="2091" w:type="dxa"/>
                <w:vMerge w:val="restart"/>
                <w:noWrap/>
              </w:tcPr>
            </w:tcPrChange>
          </w:tcPr>
          <w:p w:rsidR="00661C9D" w:rsidRPr="005E39FF" w:rsidRDefault="00661C9D" w:rsidP="0089383C">
            <w:r>
              <w:t>Friday</w:t>
            </w:r>
          </w:p>
        </w:tc>
        <w:tc>
          <w:tcPr>
            <w:tcW w:w="3676" w:type="dxa"/>
            <w:vMerge w:val="restart"/>
            <w:noWrap/>
            <w:tcPrChange w:id="49" w:author="Rosalaura Romeo (FOA)" w:date="2022-03-08T17:53:00Z">
              <w:tcPr>
                <w:tcW w:w="1843" w:type="dxa"/>
                <w:vMerge w:val="restart"/>
                <w:noWrap/>
              </w:tcPr>
            </w:tcPrChange>
          </w:tcPr>
          <w:p w:rsidR="00661C9D" w:rsidRPr="005E39FF" w:rsidRDefault="00661C9D" w:rsidP="0089383C">
            <w:proofErr w:type="spellStart"/>
            <w:r w:rsidRPr="005E39FF">
              <w:t>Pieve</w:t>
            </w:r>
            <w:proofErr w:type="spellEnd"/>
            <w:r w:rsidRPr="005E39FF">
              <w:t xml:space="preserve"> </w:t>
            </w:r>
            <w:proofErr w:type="spellStart"/>
            <w:r w:rsidRPr="005E39FF">
              <w:t>tesino</w:t>
            </w:r>
            <w:proofErr w:type="spellEnd"/>
            <w:r w:rsidRPr="005E39FF">
              <w:t xml:space="preserve"> 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  <w:r w:rsidRPr="005E39FF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  <w:vMerge w:val="restart"/>
            <w:tcPrChange w:id="50" w:author="Rosalaura Romeo (FOA)" w:date="2022-03-08T17:53:00Z">
              <w:tcPr>
                <w:tcW w:w="1667" w:type="dxa"/>
                <w:vMerge w:val="restart"/>
              </w:tcPr>
            </w:tcPrChange>
          </w:tcPr>
          <w:p w:rsidR="00661C9D" w:rsidRPr="00507913" w:rsidRDefault="00661C9D" w:rsidP="0089383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Mountain Forest and ecosystem services</w:t>
            </w:r>
          </w:p>
        </w:tc>
      </w:tr>
      <w:tr w:rsidR="00661C9D" w:rsidRPr="00661C9D" w:rsidTr="00661C9D">
        <w:trPr>
          <w:trHeight w:val="269"/>
          <w:trPrChange w:id="51" w:author="Rosalaura Romeo (FOA)" w:date="2022-03-08T17:53:00Z">
            <w:trPr>
              <w:gridAfter w:val="0"/>
              <w:trHeight w:val="269"/>
            </w:trPr>
          </w:trPrChange>
        </w:trPr>
        <w:tc>
          <w:tcPr>
            <w:tcW w:w="888" w:type="dxa"/>
            <w:vMerge/>
            <w:noWrap/>
            <w:tcPrChange w:id="52" w:author="Rosalaura Romeo (FOA)" w:date="2022-03-08T17:53:00Z">
              <w:tcPr>
                <w:tcW w:w="888" w:type="dxa"/>
                <w:vMerge/>
                <w:noWrap/>
              </w:tcPr>
            </w:tcPrChange>
          </w:tcPr>
          <w:p w:rsidR="00661C9D" w:rsidRPr="00661C9D" w:rsidRDefault="00661C9D" w:rsidP="0089383C">
            <w:pPr>
              <w:rPr>
                <w:lang w:val="en-US"/>
                <w:rPrChange w:id="53" w:author="Rosalaura Romeo (FOA)" w:date="2022-03-08T17:53:00Z">
                  <w:rPr/>
                </w:rPrChange>
              </w:rPr>
            </w:pPr>
          </w:p>
        </w:tc>
        <w:tc>
          <w:tcPr>
            <w:tcW w:w="2091" w:type="dxa"/>
            <w:vMerge/>
            <w:noWrap/>
            <w:tcPrChange w:id="54" w:author="Rosalaura Romeo (FOA)" w:date="2022-03-08T17:53:00Z">
              <w:tcPr>
                <w:tcW w:w="2091" w:type="dxa"/>
                <w:vMerge/>
                <w:noWrap/>
              </w:tcPr>
            </w:tcPrChange>
          </w:tcPr>
          <w:p w:rsidR="00661C9D" w:rsidRPr="00661C9D" w:rsidRDefault="00661C9D" w:rsidP="0089383C">
            <w:pPr>
              <w:rPr>
                <w:lang w:val="en-US"/>
                <w:rPrChange w:id="55" w:author="Rosalaura Romeo (FOA)" w:date="2022-03-08T17:53:00Z">
                  <w:rPr/>
                </w:rPrChange>
              </w:rPr>
            </w:pPr>
          </w:p>
        </w:tc>
        <w:tc>
          <w:tcPr>
            <w:tcW w:w="3676" w:type="dxa"/>
            <w:vMerge/>
            <w:noWrap/>
            <w:tcPrChange w:id="56" w:author="Rosalaura Romeo (FOA)" w:date="2022-03-08T17:53:00Z">
              <w:tcPr>
                <w:tcW w:w="1843" w:type="dxa"/>
                <w:vMerge/>
                <w:noWrap/>
              </w:tcPr>
            </w:tcPrChange>
          </w:tcPr>
          <w:p w:rsidR="00661C9D" w:rsidRPr="00661C9D" w:rsidRDefault="00661C9D" w:rsidP="0089383C">
            <w:pPr>
              <w:rPr>
                <w:lang w:val="en-US"/>
                <w:rPrChange w:id="57" w:author="Rosalaura Romeo (FOA)" w:date="2022-03-08T17:53:00Z">
                  <w:rPr/>
                </w:rPrChange>
              </w:rPr>
            </w:pPr>
          </w:p>
        </w:tc>
        <w:tc>
          <w:tcPr>
            <w:tcW w:w="4860" w:type="dxa"/>
            <w:vMerge/>
            <w:tcPrChange w:id="58" w:author="Rosalaura Romeo (FOA)" w:date="2022-03-08T17:53:00Z">
              <w:tcPr>
                <w:tcW w:w="1667" w:type="dxa"/>
                <w:vMerge/>
              </w:tcPr>
            </w:tcPrChange>
          </w:tcPr>
          <w:p w:rsidR="00661C9D" w:rsidRDefault="00661C9D" w:rsidP="0089383C">
            <w:pPr>
              <w:rPr>
                <w:b/>
                <w:bCs/>
                <w:lang w:val="en-US"/>
              </w:rPr>
            </w:pPr>
          </w:p>
        </w:tc>
      </w:tr>
      <w:tr w:rsidR="00661C9D" w:rsidRPr="00920432" w:rsidTr="00661C9D">
        <w:trPr>
          <w:trHeight w:val="305"/>
          <w:trPrChange w:id="59" w:author="Rosalaura Romeo (FOA)" w:date="2022-03-08T17:54:00Z">
            <w:trPr>
              <w:gridAfter w:val="0"/>
              <w:trHeight w:val="550"/>
            </w:trPr>
          </w:trPrChange>
        </w:trPr>
        <w:tc>
          <w:tcPr>
            <w:tcW w:w="888" w:type="dxa"/>
            <w:shd w:val="clear" w:color="auto" w:fill="FFC000"/>
            <w:noWrap/>
            <w:tcPrChange w:id="60" w:author="Rosalaura Romeo (FOA)" w:date="2022-03-08T17:54:00Z">
              <w:tcPr>
                <w:tcW w:w="888" w:type="dxa"/>
                <w:shd w:val="clear" w:color="auto" w:fill="FFC000"/>
                <w:noWrap/>
              </w:tcPr>
            </w:tcPrChange>
          </w:tcPr>
          <w:p w:rsidR="00661C9D" w:rsidRPr="005E39FF" w:rsidRDefault="00661C9D" w:rsidP="001F434C">
            <w:ins w:id="61" w:author="Freppaz" w:date="2022-02-15T11:08:00Z">
              <w:r>
                <w:t xml:space="preserve">02 </w:t>
              </w:r>
              <w:proofErr w:type="spellStart"/>
              <w:r>
                <w:t>July</w:t>
              </w:r>
            </w:ins>
            <w:proofErr w:type="spellEnd"/>
          </w:p>
        </w:tc>
        <w:tc>
          <w:tcPr>
            <w:tcW w:w="2091" w:type="dxa"/>
            <w:shd w:val="clear" w:color="auto" w:fill="FFC000"/>
            <w:noWrap/>
            <w:tcPrChange w:id="62" w:author="Rosalaura Romeo (FOA)" w:date="2022-03-08T17:54:00Z">
              <w:tcPr>
                <w:tcW w:w="2091" w:type="dxa"/>
                <w:shd w:val="clear" w:color="auto" w:fill="FFC000"/>
                <w:noWrap/>
              </w:tcPr>
            </w:tcPrChange>
          </w:tcPr>
          <w:p w:rsidR="00661C9D" w:rsidRDefault="00661C9D" w:rsidP="0089383C">
            <w:proofErr w:type="spellStart"/>
            <w:ins w:id="63" w:author="Freppaz" w:date="2022-02-15T11:08:00Z">
              <w:r>
                <w:t>Saturday</w:t>
              </w:r>
            </w:ins>
            <w:proofErr w:type="spellEnd"/>
          </w:p>
        </w:tc>
        <w:tc>
          <w:tcPr>
            <w:tcW w:w="3676" w:type="dxa"/>
            <w:shd w:val="clear" w:color="auto" w:fill="FFC000"/>
            <w:noWrap/>
            <w:tcPrChange w:id="64" w:author="Rosalaura Romeo (FOA)" w:date="2022-03-08T17:54:00Z">
              <w:tcPr>
                <w:tcW w:w="1843" w:type="dxa"/>
                <w:shd w:val="clear" w:color="auto" w:fill="FFC000"/>
                <w:noWrap/>
              </w:tcPr>
            </w:tcPrChange>
          </w:tcPr>
          <w:p w:rsidR="00661C9D" w:rsidRPr="005E39FF" w:rsidRDefault="00661C9D" w:rsidP="0089383C">
            <w:proofErr w:type="spellStart"/>
            <w:ins w:id="65" w:author="Freppaz" w:date="2022-02-15T11:08:00Z">
              <w:r>
                <w:t>Pieve</w:t>
              </w:r>
              <w:proofErr w:type="spellEnd"/>
              <w:r>
                <w:t xml:space="preserve"> Tesino Field </w:t>
              </w:r>
              <w:proofErr w:type="spellStart"/>
              <w:r>
                <w:t>Trip</w:t>
              </w:r>
            </w:ins>
            <w:proofErr w:type="spellEnd"/>
          </w:p>
        </w:tc>
        <w:tc>
          <w:tcPr>
            <w:tcW w:w="4860" w:type="dxa"/>
            <w:shd w:val="clear" w:color="auto" w:fill="FFC000"/>
            <w:tcPrChange w:id="66" w:author="Rosalaura Romeo (FOA)" w:date="2022-03-08T17:54:00Z">
              <w:tcPr>
                <w:tcW w:w="1667" w:type="dxa"/>
                <w:shd w:val="clear" w:color="auto" w:fill="FFC000"/>
              </w:tcPr>
            </w:tcPrChange>
          </w:tcPr>
          <w:p w:rsidR="00661C9D" w:rsidRPr="0063747D" w:rsidRDefault="00661C9D" w:rsidP="0089383C">
            <w:pPr>
              <w:autoSpaceDE w:val="0"/>
              <w:autoSpaceDN w:val="0"/>
              <w:adjustRightInd w:val="0"/>
              <w:rPr>
                <w:rPrChange w:id="67" w:author="Freppaz" w:date="2022-02-15T11:08:00Z">
                  <w:rPr>
                    <w:rFonts w:ascii="System" w:hAnsi="System" w:cs="System"/>
                    <w:b/>
                    <w:bCs/>
                    <w:sz w:val="20"/>
                    <w:szCs w:val="20"/>
                    <w:lang w:val="it-IT"/>
                  </w:rPr>
                </w:rPrChange>
              </w:rPr>
            </w:pPr>
          </w:p>
        </w:tc>
      </w:tr>
      <w:tr w:rsidR="00661C9D" w:rsidRPr="00920432" w:rsidDel="0063747D" w:rsidTr="00661C9D">
        <w:trPr>
          <w:trHeight w:val="550"/>
          <w:del w:id="68" w:author="Freppaz" w:date="2022-02-15T11:09:00Z"/>
          <w:trPrChange w:id="69" w:author="Rosalaura Romeo (FOA)" w:date="2022-03-08T17:53:00Z">
            <w:trPr>
              <w:gridAfter w:val="0"/>
              <w:trHeight w:val="550"/>
            </w:trPr>
          </w:trPrChange>
        </w:trPr>
        <w:tc>
          <w:tcPr>
            <w:tcW w:w="888" w:type="dxa"/>
            <w:shd w:val="clear" w:color="auto" w:fill="FFC000"/>
            <w:noWrap/>
            <w:hideMark/>
            <w:tcPrChange w:id="70" w:author="Rosalaura Romeo (FOA)" w:date="2022-03-08T17:53:00Z">
              <w:tcPr>
                <w:tcW w:w="888" w:type="dxa"/>
                <w:shd w:val="clear" w:color="auto" w:fill="FFC000"/>
                <w:noWrap/>
                <w:hideMark/>
              </w:tcPr>
            </w:tcPrChange>
          </w:tcPr>
          <w:p w:rsidR="00661C9D" w:rsidRPr="005E39FF" w:rsidDel="0063747D" w:rsidRDefault="00661C9D" w:rsidP="001F434C">
            <w:pPr>
              <w:rPr>
                <w:del w:id="71" w:author="Freppaz" w:date="2022-02-15T11:09:00Z"/>
              </w:rPr>
            </w:pPr>
            <w:del w:id="72" w:author="Freppaz" w:date="2022-02-15T11:09:00Z">
              <w:r w:rsidRPr="005E39FF" w:rsidDel="0063747D">
                <w:delText>02</w:delText>
              </w:r>
              <w:r w:rsidDel="0063747D">
                <w:delText xml:space="preserve">  July</w:delText>
              </w:r>
            </w:del>
          </w:p>
        </w:tc>
        <w:tc>
          <w:tcPr>
            <w:tcW w:w="2091" w:type="dxa"/>
            <w:shd w:val="clear" w:color="auto" w:fill="FFC000"/>
            <w:noWrap/>
            <w:hideMark/>
            <w:tcPrChange w:id="73" w:author="Rosalaura Romeo (FOA)" w:date="2022-03-08T17:53:00Z">
              <w:tcPr>
                <w:tcW w:w="2091" w:type="dxa"/>
                <w:shd w:val="clear" w:color="auto" w:fill="FFC000"/>
                <w:noWrap/>
                <w:hideMark/>
              </w:tcPr>
            </w:tcPrChange>
          </w:tcPr>
          <w:p w:rsidR="00661C9D" w:rsidRPr="005E39FF" w:rsidDel="0063747D" w:rsidRDefault="00661C9D" w:rsidP="0089383C">
            <w:pPr>
              <w:rPr>
                <w:del w:id="74" w:author="Freppaz" w:date="2022-02-15T11:09:00Z"/>
              </w:rPr>
            </w:pPr>
            <w:del w:id="75" w:author="Freppaz" w:date="2022-02-15T11:09:00Z">
              <w:r w:rsidDel="0063747D">
                <w:delText>Saturday</w:delText>
              </w:r>
            </w:del>
          </w:p>
        </w:tc>
        <w:tc>
          <w:tcPr>
            <w:tcW w:w="3676" w:type="dxa"/>
            <w:shd w:val="clear" w:color="auto" w:fill="FFC000"/>
            <w:noWrap/>
            <w:hideMark/>
            <w:tcPrChange w:id="76" w:author="Rosalaura Romeo (FOA)" w:date="2022-03-08T17:53:00Z">
              <w:tcPr>
                <w:tcW w:w="1843" w:type="dxa"/>
                <w:shd w:val="clear" w:color="auto" w:fill="FFC000"/>
                <w:noWrap/>
                <w:hideMark/>
              </w:tcPr>
            </w:tcPrChange>
          </w:tcPr>
          <w:p w:rsidR="00661C9D" w:rsidRPr="005E39FF" w:rsidDel="0063747D" w:rsidRDefault="00661C9D" w:rsidP="0089383C">
            <w:pPr>
              <w:rPr>
                <w:del w:id="77" w:author="Freppaz" w:date="2022-02-15T11:09:00Z"/>
              </w:rPr>
            </w:pPr>
            <w:del w:id="78" w:author="Freppaz" w:date="2022-02-15T11:09:00Z">
              <w:r w:rsidRPr="005E39FF" w:rsidDel="0063747D">
                <w:delText xml:space="preserve">Pieve Tesino -&gt; Gressoney - </w:delText>
              </w:r>
              <w:r w:rsidRPr="00076359" w:rsidDel="0063747D">
                <w:rPr>
                  <w:b/>
                  <w:bCs/>
                </w:rPr>
                <w:delText>Trip</w:delText>
              </w:r>
            </w:del>
          </w:p>
        </w:tc>
        <w:tc>
          <w:tcPr>
            <w:tcW w:w="4860" w:type="dxa"/>
            <w:shd w:val="clear" w:color="auto" w:fill="FFC000"/>
            <w:hideMark/>
            <w:tcPrChange w:id="79" w:author="Rosalaura Romeo (FOA)" w:date="2022-03-08T17:53:00Z">
              <w:tcPr>
                <w:tcW w:w="1667" w:type="dxa"/>
                <w:shd w:val="clear" w:color="auto" w:fill="FFC000"/>
                <w:hideMark/>
              </w:tcPr>
            </w:tcPrChange>
          </w:tcPr>
          <w:p w:rsidR="00661C9D" w:rsidRPr="00920432" w:rsidDel="0063747D" w:rsidRDefault="00661C9D" w:rsidP="0089383C">
            <w:pPr>
              <w:autoSpaceDE w:val="0"/>
              <w:autoSpaceDN w:val="0"/>
              <w:adjustRightInd w:val="0"/>
              <w:rPr>
                <w:del w:id="80" w:author="Freppaz" w:date="2022-02-15T11:09:00Z"/>
                <w:rFonts w:ascii="Verdana" w:hAnsi="Verdana" w:cs="Verdana"/>
                <w:b/>
                <w:bCs/>
                <w:color w:val="4B4B4B"/>
                <w:sz w:val="16"/>
                <w:szCs w:val="16"/>
                <w:lang w:val="it-IT"/>
              </w:rPr>
            </w:pPr>
            <w:del w:id="81" w:author="Freppaz" w:date="2022-02-15T11:09:00Z">
              <w:r w:rsidRPr="00920432" w:rsidDel="0063747D">
                <w:rPr>
                  <w:rFonts w:ascii="System" w:hAnsi="System" w:cs="System"/>
                  <w:b/>
                  <w:bCs/>
                  <w:sz w:val="20"/>
                  <w:szCs w:val="20"/>
                  <w:lang w:val="it-IT"/>
                </w:rPr>
                <w:delText xml:space="preserve">  </w:delText>
              </w:r>
            </w:del>
          </w:p>
          <w:p w:rsidR="00661C9D" w:rsidRPr="00920432" w:rsidDel="0063747D" w:rsidRDefault="00661C9D" w:rsidP="0089383C">
            <w:pPr>
              <w:autoSpaceDE w:val="0"/>
              <w:autoSpaceDN w:val="0"/>
              <w:adjustRightInd w:val="0"/>
              <w:rPr>
                <w:del w:id="82" w:author="Freppaz" w:date="2022-02-15T11:09:00Z"/>
                <w:rFonts w:ascii="System" w:hAnsi="System" w:cs="System"/>
                <w:b/>
                <w:bCs/>
                <w:sz w:val="20"/>
                <w:szCs w:val="20"/>
                <w:lang w:val="it-IT"/>
              </w:rPr>
            </w:pPr>
            <w:del w:id="83" w:author="Freppaz" w:date="2022-02-15T11:09:00Z">
              <w:r w:rsidRPr="00920432" w:rsidDel="0063747D">
                <w:rPr>
                  <w:rFonts w:ascii="System" w:hAnsi="System" w:cs="System"/>
                  <w:b/>
                  <w:bCs/>
                  <w:sz w:val="20"/>
                  <w:szCs w:val="20"/>
                  <w:lang w:val="it-IT"/>
                </w:rPr>
                <w:delText xml:space="preserve">  </w:delText>
              </w:r>
            </w:del>
          </w:p>
          <w:p w:rsidR="00661C9D" w:rsidRPr="00920432" w:rsidDel="0063747D" w:rsidRDefault="00661C9D" w:rsidP="0089383C">
            <w:pPr>
              <w:rPr>
                <w:del w:id="84" w:author="Freppaz" w:date="2022-02-15T11:09:00Z"/>
                <w:lang w:val="it-IT"/>
              </w:rPr>
            </w:pPr>
          </w:p>
        </w:tc>
      </w:tr>
      <w:tr w:rsidR="00661C9D" w:rsidRPr="00784EFB" w:rsidTr="00661C9D">
        <w:trPr>
          <w:trHeight w:val="300"/>
          <w:ins w:id="85" w:author="Freppaz" w:date="2022-02-15T11:09:00Z"/>
          <w:trPrChange w:id="86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shd w:val="clear" w:color="auto" w:fill="FFC000"/>
            <w:noWrap/>
            <w:tcPrChange w:id="87" w:author="Rosalaura Romeo (FOA)" w:date="2022-03-08T17:53:00Z">
              <w:tcPr>
                <w:tcW w:w="888" w:type="dxa"/>
                <w:shd w:val="clear" w:color="auto" w:fill="FFC000"/>
                <w:noWrap/>
              </w:tcPr>
            </w:tcPrChange>
          </w:tcPr>
          <w:p w:rsidR="00661C9D" w:rsidRPr="005E39FF" w:rsidRDefault="00661C9D" w:rsidP="0089383C">
            <w:pPr>
              <w:rPr>
                <w:ins w:id="88" w:author="Freppaz" w:date="2022-02-15T11:09:00Z"/>
              </w:rPr>
            </w:pPr>
            <w:ins w:id="89" w:author="Freppaz" w:date="2022-02-15T11:09:00Z">
              <w:r>
                <w:t xml:space="preserve">03 </w:t>
              </w:r>
              <w:proofErr w:type="spellStart"/>
              <w:r>
                <w:t>July</w:t>
              </w:r>
              <w:proofErr w:type="spellEnd"/>
            </w:ins>
          </w:p>
        </w:tc>
        <w:tc>
          <w:tcPr>
            <w:tcW w:w="2091" w:type="dxa"/>
            <w:shd w:val="clear" w:color="auto" w:fill="FFC000"/>
            <w:noWrap/>
            <w:tcPrChange w:id="90" w:author="Rosalaura Romeo (FOA)" w:date="2022-03-08T17:53:00Z">
              <w:tcPr>
                <w:tcW w:w="2091" w:type="dxa"/>
                <w:shd w:val="clear" w:color="auto" w:fill="FFC000"/>
                <w:noWrap/>
              </w:tcPr>
            </w:tcPrChange>
          </w:tcPr>
          <w:p w:rsidR="00661C9D" w:rsidRDefault="00661C9D" w:rsidP="001F434C">
            <w:pPr>
              <w:rPr>
                <w:ins w:id="91" w:author="Freppaz" w:date="2022-02-15T11:09:00Z"/>
              </w:rPr>
            </w:pPr>
            <w:proofErr w:type="spellStart"/>
            <w:ins w:id="92" w:author="Freppaz" w:date="2022-02-15T11:09:00Z">
              <w:r>
                <w:t>Sunday</w:t>
              </w:r>
              <w:proofErr w:type="spellEnd"/>
            </w:ins>
          </w:p>
        </w:tc>
        <w:tc>
          <w:tcPr>
            <w:tcW w:w="3676" w:type="dxa"/>
            <w:shd w:val="clear" w:color="auto" w:fill="FFC000"/>
            <w:noWrap/>
            <w:tcPrChange w:id="93" w:author="Rosalaura Romeo (FOA)" w:date="2022-03-08T17:53:00Z">
              <w:tcPr>
                <w:tcW w:w="1843" w:type="dxa"/>
                <w:shd w:val="clear" w:color="auto" w:fill="FFC000"/>
                <w:noWrap/>
              </w:tcPr>
            </w:tcPrChange>
          </w:tcPr>
          <w:p w:rsidR="00661C9D" w:rsidRPr="005E39FF" w:rsidRDefault="00661C9D" w:rsidP="0089383C">
            <w:pPr>
              <w:rPr>
                <w:ins w:id="94" w:author="Freppaz" w:date="2022-02-15T11:09:00Z"/>
              </w:rPr>
            </w:pPr>
            <w:proofErr w:type="spellStart"/>
            <w:ins w:id="95" w:author="Freppaz" w:date="2022-02-15T11:09:00Z">
              <w:r w:rsidRPr="005E39FF">
                <w:t>Pieve</w:t>
              </w:r>
              <w:proofErr w:type="spellEnd"/>
              <w:r w:rsidRPr="005E39FF">
                <w:t xml:space="preserve"> Tesino -&gt; </w:t>
              </w:r>
              <w:proofErr w:type="spellStart"/>
              <w:r w:rsidRPr="005E39FF">
                <w:t>Gressoney</w:t>
              </w:r>
              <w:proofErr w:type="spellEnd"/>
              <w:r w:rsidRPr="005E39FF">
                <w:t xml:space="preserve"> - </w:t>
              </w:r>
              <w:proofErr w:type="spellStart"/>
              <w:r w:rsidRPr="00076359">
                <w:rPr>
                  <w:b/>
                  <w:bCs/>
                </w:rPr>
                <w:t>Trip</w:t>
              </w:r>
              <w:proofErr w:type="spellEnd"/>
            </w:ins>
          </w:p>
        </w:tc>
        <w:tc>
          <w:tcPr>
            <w:tcW w:w="4860" w:type="dxa"/>
            <w:shd w:val="clear" w:color="auto" w:fill="FFC000"/>
            <w:tcPrChange w:id="96" w:author="Rosalaura Romeo (FOA)" w:date="2022-03-08T17:53:00Z">
              <w:tcPr>
                <w:tcW w:w="1667" w:type="dxa"/>
                <w:shd w:val="clear" w:color="auto" w:fill="FFC000"/>
              </w:tcPr>
            </w:tcPrChange>
          </w:tcPr>
          <w:p w:rsidR="00661C9D" w:rsidRPr="005E39FF" w:rsidRDefault="00661C9D" w:rsidP="0089383C">
            <w:pPr>
              <w:rPr>
                <w:ins w:id="97" w:author="Freppaz" w:date="2022-02-15T11:09:00Z"/>
              </w:rPr>
            </w:pPr>
          </w:p>
        </w:tc>
      </w:tr>
      <w:tr w:rsidR="00661C9D" w:rsidRPr="00784EFB" w:rsidTr="00661C9D">
        <w:trPr>
          <w:trHeight w:val="300"/>
          <w:ins w:id="98" w:author="Freppaz" w:date="2022-02-15T11:13:00Z"/>
          <w:trPrChange w:id="99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shd w:val="clear" w:color="auto" w:fill="FFC000"/>
            <w:noWrap/>
            <w:tcPrChange w:id="100" w:author="Rosalaura Romeo (FOA)" w:date="2022-03-08T17:53:00Z">
              <w:tcPr>
                <w:tcW w:w="888" w:type="dxa"/>
                <w:shd w:val="clear" w:color="auto" w:fill="FFC000"/>
                <w:noWrap/>
              </w:tcPr>
            </w:tcPrChange>
          </w:tcPr>
          <w:p w:rsidR="00661C9D" w:rsidRPr="005E39FF" w:rsidRDefault="00661C9D" w:rsidP="0089383C">
            <w:pPr>
              <w:rPr>
                <w:ins w:id="101" w:author="Freppaz" w:date="2022-02-15T11:13:00Z"/>
              </w:rPr>
            </w:pPr>
            <w:ins w:id="102" w:author="Freppaz" w:date="2022-02-15T11:13:00Z">
              <w:r>
                <w:t xml:space="preserve">04 </w:t>
              </w:r>
              <w:proofErr w:type="spellStart"/>
              <w:r>
                <w:t>July</w:t>
              </w:r>
              <w:proofErr w:type="spellEnd"/>
            </w:ins>
          </w:p>
        </w:tc>
        <w:tc>
          <w:tcPr>
            <w:tcW w:w="2091" w:type="dxa"/>
            <w:shd w:val="clear" w:color="auto" w:fill="FFC000"/>
            <w:noWrap/>
            <w:tcPrChange w:id="103" w:author="Rosalaura Romeo (FOA)" w:date="2022-03-08T17:53:00Z">
              <w:tcPr>
                <w:tcW w:w="2091" w:type="dxa"/>
                <w:shd w:val="clear" w:color="auto" w:fill="FFC000"/>
                <w:noWrap/>
              </w:tcPr>
            </w:tcPrChange>
          </w:tcPr>
          <w:p w:rsidR="00661C9D" w:rsidRDefault="00661C9D" w:rsidP="001F434C">
            <w:pPr>
              <w:rPr>
                <w:ins w:id="104" w:author="Freppaz" w:date="2022-02-15T11:13:00Z"/>
              </w:rPr>
            </w:pPr>
            <w:proofErr w:type="spellStart"/>
            <w:ins w:id="105" w:author="Freppaz" w:date="2022-02-15T11:13:00Z">
              <w:r>
                <w:t>Monday</w:t>
              </w:r>
              <w:proofErr w:type="spellEnd"/>
            </w:ins>
          </w:p>
        </w:tc>
        <w:tc>
          <w:tcPr>
            <w:tcW w:w="3676" w:type="dxa"/>
            <w:shd w:val="clear" w:color="auto" w:fill="FFC000"/>
            <w:noWrap/>
            <w:tcPrChange w:id="106" w:author="Rosalaura Romeo (FOA)" w:date="2022-03-08T17:53:00Z">
              <w:tcPr>
                <w:tcW w:w="1843" w:type="dxa"/>
                <w:shd w:val="clear" w:color="auto" w:fill="FFC000"/>
                <w:noWrap/>
              </w:tcPr>
            </w:tcPrChange>
          </w:tcPr>
          <w:p w:rsidR="00661C9D" w:rsidRPr="005E39FF" w:rsidRDefault="00661C9D" w:rsidP="0089383C">
            <w:pPr>
              <w:rPr>
                <w:ins w:id="107" w:author="Freppaz" w:date="2022-02-15T11:13:00Z"/>
              </w:rPr>
            </w:pPr>
            <w:proofErr w:type="spellStart"/>
            <w:ins w:id="108" w:author="Freppaz" w:date="2022-02-15T11:14:00Z">
              <w:r w:rsidRPr="005E39FF">
                <w:t>Gressoney</w:t>
              </w:r>
              <w:proofErr w:type="spellEnd"/>
              <w:r w:rsidRPr="005E39FF">
                <w:t xml:space="preserve"> - </w:t>
              </w:r>
              <w:r w:rsidRPr="006324D4">
                <w:rPr>
                  <w:b/>
                  <w:bCs/>
                </w:rPr>
                <w:t xml:space="preserve">Field </w:t>
              </w:r>
              <w:proofErr w:type="spellStart"/>
              <w:r w:rsidRPr="006324D4">
                <w:rPr>
                  <w:b/>
                  <w:bCs/>
                </w:rPr>
                <w:t>trip</w:t>
              </w:r>
            </w:ins>
            <w:proofErr w:type="spellEnd"/>
          </w:p>
        </w:tc>
        <w:tc>
          <w:tcPr>
            <w:tcW w:w="4860" w:type="dxa"/>
            <w:shd w:val="clear" w:color="auto" w:fill="FFC000"/>
            <w:tcPrChange w:id="109" w:author="Rosalaura Romeo (FOA)" w:date="2022-03-08T17:53:00Z">
              <w:tcPr>
                <w:tcW w:w="1667" w:type="dxa"/>
                <w:shd w:val="clear" w:color="auto" w:fill="FFC000"/>
              </w:tcPr>
            </w:tcPrChange>
          </w:tcPr>
          <w:p w:rsidR="00661C9D" w:rsidRPr="005E39FF" w:rsidRDefault="00661C9D" w:rsidP="0089383C">
            <w:pPr>
              <w:rPr>
                <w:ins w:id="110" w:author="Freppaz" w:date="2022-02-15T11:13:00Z"/>
              </w:rPr>
            </w:pPr>
          </w:p>
        </w:tc>
      </w:tr>
      <w:tr w:rsidR="00661C9D" w:rsidRPr="00784EFB" w:rsidDel="004D299B" w:rsidTr="00661C9D">
        <w:trPr>
          <w:trHeight w:val="300"/>
          <w:del w:id="111" w:author="Freppaz" w:date="2022-02-15T11:14:00Z"/>
          <w:trPrChange w:id="112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shd w:val="clear" w:color="auto" w:fill="FFC000"/>
            <w:noWrap/>
            <w:hideMark/>
            <w:tcPrChange w:id="113" w:author="Rosalaura Romeo (FOA)" w:date="2022-03-08T17:53:00Z">
              <w:tcPr>
                <w:tcW w:w="888" w:type="dxa"/>
                <w:shd w:val="clear" w:color="auto" w:fill="FFC000"/>
                <w:noWrap/>
                <w:hideMark/>
              </w:tcPr>
            </w:tcPrChange>
          </w:tcPr>
          <w:p w:rsidR="00661C9D" w:rsidRPr="005E39FF" w:rsidDel="004D299B" w:rsidRDefault="00661C9D" w:rsidP="0089383C">
            <w:pPr>
              <w:rPr>
                <w:del w:id="114" w:author="Freppaz" w:date="2022-02-15T11:14:00Z"/>
              </w:rPr>
            </w:pPr>
            <w:del w:id="115" w:author="Freppaz" w:date="2022-02-15T11:14:00Z">
              <w:r w:rsidRPr="005E39FF" w:rsidDel="004D299B">
                <w:delText>03</w:delText>
              </w:r>
              <w:r w:rsidDel="004D299B">
                <w:delText xml:space="preserve"> July</w:delText>
              </w:r>
            </w:del>
          </w:p>
        </w:tc>
        <w:tc>
          <w:tcPr>
            <w:tcW w:w="2091" w:type="dxa"/>
            <w:shd w:val="clear" w:color="auto" w:fill="FFC000"/>
            <w:noWrap/>
            <w:hideMark/>
            <w:tcPrChange w:id="116" w:author="Rosalaura Romeo (FOA)" w:date="2022-03-08T17:53:00Z">
              <w:tcPr>
                <w:tcW w:w="2091" w:type="dxa"/>
                <w:shd w:val="clear" w:color="auto" w:fill="FFC000"/>
                <w:noWrap/>
                <w:hideMark/>
              </w:tcPr>
            </w:tcPrChange>
          </w:tcPr>
          <w:p w:rsidR="00661C9D" w:rsidRPr="005E39FF" w:rsidDel="004D299B" w:rsidRDefault="00661C9D" w:rsidP="001F434C">
            <w:pPr>
              <w:rPr>
                <w:del w:id="117" w:author="Freppaz" w:date="2022-02-15T11:14:00Z"/>
              </w:rPr>
            </w:pPr>
            <w:del w:id="118" w:author="Freppaz" w:date="2022-02-15T11:14:00Z">
              <w:r w:rsidDel="004D299B">
                <w:delText>Sunday</w:delText>
              </w:r>
            </w:del>
          </w:p>
        </w:tc>
        <w:tc>
          <w:tcPr>
            <w:tcW w:w="3676" w:type="dxa"/>
            <w:shd w:val="clear" w:color="auto" w:fill="FFC000"/>
            <w:noWrap/>
            <w:hideMark/>
            <w:tcPrChange w:id="119" w:author="Rosalaura Romeo (FOA)" w:date="2022-03-08T17:53:00Z">
              <w:tcPr>
                <w:tcW w:w="1843" w:type="dxa"/>
                <w:shd w:val="clear" w:color="auto" w:fill="FFC000"/>
                <w:noWrap/>
                <w:hideMark/>
              </w:tcPr>
            </w:tcPrChange>
          </w:tcPr>
          <w:p w:rsidR="00661C9D" w:rsidRPr="005E39FF" w:rsidDel="004D299B" w:rsidRDefault="00661C9D" w:rsidP="0089383C">
            <w:pPr>
              <w:rPr>
                <w:del w:id="120" w:author="Freppaz" w:date="2022-02-15T11:14:00Z"/>
              </w:rPr>
            </w:pPr>
            <w:del w:id="121" w:author="Freppaz" w:date="2022-02-15T11:14:00Z">
              <w:r w:rsidRPr="005E39FF" w:rsidDel="004D299B">
                <w:delText xml:space="preserve">Gressoney - </w:delText>
              </w:r>
              <w:r w:rsidRPr="006324D4" w:rsidDel="004D299B">
                <w:rPr>
                  <w:b/>
                  <w:bCs/>
                </w:rPr>
                <w:delText>Field trip</w:delText>
              </w:r>
              <w:r w:rsidRPr="005E39FF" w:rsidDel="004D299B">
                <w:delText xml:space="preserve"> </w:delText>
              </w:r>
            </w:del>
          </w:p>
        </w:tc>
        <w:tc>
          <w:tcPr>
            <w:tcW w:w="4860" w:type="dxa"/>
            <w:shd w:val="clear" w:color="auto" w:fill="FFC000"/>
            <w:hideMark/>
            <w:tcPrChange w:id="122" w:author="Rosalaura Romeo (FOA)" w:date="2022-03-08T17:53:00Z">
              <w:tcPr>
                <w:tcW w:w="1667" w:type="dxa"/>
                <w:shd w:val="clear" w:color="auto" w:fill="FFC000"/>
                <w:hideMark/>
              </w:tcPr>
            </w:tcPrChange>
          </w:tcPr>
          <w:p w:rsidR="00661C9D" w:rsidRPr="005E39FF" w:rsidDel="004D299B" w:rsidRDefault="00661C9D" w:rsidP="0089383C">
            <w:pPr>
              <w:rPr>
                <w:del w:id="123" w:author="Freppaz" w:date="2022-02-15T11:14:00Z"/>
              </w:rPr>
            </w:pPr>
          </w:p>
        </w:tc>
      </w:tr>
      <w:tr w:rsidR="00661C9D" w:rsidRPr="00661C9D" w:rsidTr="00661C9D">
        <w:trPr>
          <w:trHeight w:val="175"/>
          <w:trPrChange w:id="124" w:author="Rosalaura Romeo (FOA)" w:date="2022-03-08T17:55:00Z">
            <w:trPr>
              <w:gridAfter w:val="0"/>
              <w:trHeight w:val="1343"/>
            </w:trPr>
          </w:trPrChange>
        </w:trPr>
        <w:tc>
          <w:tcPr>
            <w:tcW w:w="888" w:type="dxa"/>
            <w:shd w:val="clear" w:color="auto" w:fill="FFC000"/>
            <w:noWrap/>
            <w:hideMark/>
            <w:tcPrChange w:id="125" w:author="Rosalaura Romeo (FOA)" w:date="2022-03-08T17:55:00Z">
              <w:tcPr>
                <w:tcW w:w="888" w:type="dxa"/>
                <w:shd w:val="clear" w:color="auto" w:fill="FFC000"/>
                <w:noWrap/>
                <w:hideMark/>
              </w:tcPr>
            </w:tcPrChange>
          </w:tcPr>
          <w:p w:rsidR="00661C9D" w:rsidRPr="00BA44C5" w:rsidRDefault="00661C9D" w:rsidP="0089383C">
            <w:r w:rsidRPr="00BA44C5">
              <w:t>0</w:t>
            </w:r>
            <w:ins w:id="126" w:author="Freppaz" w:date="2022-02-15T11:14:00Z">
              <w:r>
                <w:t>5</w:t>
              </w:r>
            </w:ins>
            <w:del w:id="127" w:author="Freppaz" w:date="2022-02-15T11:14:00Z">
              <w:r w:rsidRPr="00BA44C5" w:rsidDel="004D299B">
                <w:delText>4</w:delText>
              </w:r>
            </w:del>
            <w:r>
              <w:t xml:space="preserve"> </w:t>
            </w:r>
            <w:proofErr w:type="spellStart"/>
            <w:r>
              <w:t>July</w:t>
            </w:r>
            <w:proofErr w:type="spellEnd"/>
          </w:p>
        </w:tc>
        <w:tc>
          <w:tcPr>
            <w:tcW w:w="2091" w:type="dxa"/>
            <w:shd w:val="clear" w:color="auto" w:fill="FFC000"/>
            <w:noWrap/>
            <w:hideMark/>
            <w:tcPrChange w:id="128" w:author="Rosalaura Romeo (FOA)" w:date="2022-03-08T17:55:00Z">
              <w:tcPr>
                <w:tcW w:w="2091" w:type="dxa"/>
                <w:shd w:val="clear" w:color="auto" w:fill="FFC000"/>
                <w:noWrap/>
                <w:hideMark/>
              </w:tcPr>
            </w:tcPrChange>
          </w:tcPr>
          <w:p w:rsidR="00661C9D" w:rsidRPr="00BA44C5" w:rsidRDefault="00661C9D" w:rsidP="0089383C">
            <w:ins w:id="129" w:author="Freppaz" w:date="2022-02-15T11:14:00Z">
              <w:r>
                <w:t xml:space="preserve"> </w:t>
              </w:r>
              <w:proofErr w:type="spellStart"/>
              <w:r>
                <w:t>Tuesday</w:t>
              </w:r>
            </w:ins>
            <w:proofErr w:type="spellEnd"/>
            <w:del w:id="130" w:author="Freppaz" w:date="2022-02-15T11:14:00Z">
              <w:r w:rsidDel="004D299B">
                <w:delText>Monday</w:delText>
              </w:r>
            </w:del>
          </w:p>
        </w:tc>
        <w:tc>
          <w:tcPr>
            <w:tcW w:w="3676" w:type="dxa"/>
            <w:shd w:val="clear" w:color="auto" w:fill="FFC000"/>
            <w:noWrap/>
            <w:hideMark/>
            <w:tcPrChange w:id="131" w:author="Rosalaura Romeo (FOA)" w:date="2022-03-08T17:55:00Z">
              <w:tcPr>
                <w:tcW w:w="1843" w:type="dxa"/>
                <w:shd w:val="clear" w:color="auto" w:fill="FFC000"/>
                <w:noWrap/>
                <w:hideMark/>
              </w:tcPr>
            </w:tcPrChange>
          </w:tcPr>
          <w:p w:rsidR="00661C9D" w:rsidDel="00661C9D" w:rsidRDefault="00661C9D" w:rsidP="00661C9D">
            <w:pPr>
              <w:rPr>
                <w:ins w:id="132" w:author="Freppaz" w:date="2022-02-15T11:15:00Z"/>
                <w:del w:id="133" w:author="Rosalaura Romeo (FOA)" w:date="2022-03-08T17:55:00Z"/>
              </w:rPr>
              <w:pPrChange w:id="134" w:author="Rosalaura Romeo (FOA)" w:date="2022-03-08T17:55:00Z">
                <w:pPr/>
              </w:pPrChange>
            </w:pPr>
            <w:del w:id="135" w:author="Rosalaura Romeo (FOA)" w:date="2022-03-08T17:53:00Z">
              <w:r w:rsidRPr="00BA44C5" w:rsidDel="00661C9D">
                <w:delText xml:space="preserve"> </w:delText>
              </w:r>
            </w:del>
            <w:proofErr w:type="spellStart"/>
            <w:r w:rsidRPr="00BA44C5">
              <w:t>Gressoney</w:t>
            </w:r>
            <w:proofErr w:type="spellEnd"/>
            <w:r w:rsidRPr="00BA44C5">
              <w:t xml:space="preserve"> -&gt; </w:t>
            </w:r>
            <w:proofErr w:type="spellStart"/>
            <w:r w:rsidRPr="00BA44C5">
              <w:t>Ormea</w:t>
            </w:r>
            <w:proofErr w:type="spellEnd"/>
            <w:r w:rsidRPr="00BA44C5">
              <w:t xml:space="preserve"> - </w:t>
            </w:r>
            <w:proofErr w:type="spellStart"/>
            <w:r w:rsidRPr="00524F33">
              <w:rPr>
                <w:b/>
                <w:bCs/>
              </w:rPr>
              <w:t>Trip</w:t>
            </w:r>
            <w:proofErr w:type="spellEnd"/>
            <w:r w:rsidRPr="00BA44C5">
              <w:t xml:space="preserve"> </w:t>
            </w:r>
          </w:p>
          <w:p w:rsidR="00661C9D" w:rsidRPr="00BA44C5" w:rsidRDefault="00661C9D" w:rsidP="00661C9D">
            <w:pPr>
              <w:pPrChange w:id="136" w:author="Rosalaura Romeo (FOA)" w:date="2022-03-08T17:55:00Z">
                <w:pPr/>
              </w:pPrChange>
            </w:pPr>
          </w:p>
        </w:tc>
        <w:tc>
          <w:tcPr>
            <w:tcW w:w="4860" w:type="dxa"/>
            <w:shd w:val="clear" w:color="auto" w:fill="FFC000"/>
            <w:tcPrChange w:id="137" w:author="Rosalaura Romeo (FOA)" w:date="2022-03-08T17:55:00Z">
              <w:tcPr>
                <w:tcW w:w="1667" w:type="dxa"/>
                <w:shd w:val="clear" w:color="auto" w:fill="FFC000"/>
              </w:tcPr>
            </w:tcPrChange>
          </w:tcPr>
          <w:p w:rsidR="00661C9D" w:rsidRPr="00BA44C5" w:rsidRDefault="00661C9D" w:rsidP="0089383C">
            <w:pPr>
              <w:rPr>
                <w:lang w:val="it-IT"/>
              </w:rPr>
            </w:pPr>
          </w:p>
        </w:tc>
      </w:tr>
      <w:tr w:rsidR="00661C9D" w:rsidRPr="00661C9D" w:rsidTr="00661C9D">
        <w:trPr>
          <w:trHeight w:val="656"/>
          <w:trPrChange w:id="138" w:author="Rosalaura Romeo (FOA)" w:date="2022-03-08T17:53:00Z">
            <w:trPr>
              <w:gridAfter w:val="0"/>
              <w:trHeight w:val="656"/>
            </w:trPr>
          </w:trPrChange>
        </w:trPr>
        <w:tc>
          <w:tcPr>
            <w:tcW w:w="888" w:type="dxa"/>
            <w:vMerge w:val="restart"/>
            <w:noWrap/>
            <w:hideMark/>
            <w:tcPrChange w:id="139" w:author="Rosalaura Romeo (FOA)" w:date="2022-03-08T17:53:00Z">
              <w:tcPr>
                <w:tcW w:w="888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1F434C">
            <w:r w:rsidRPr="005E39FF">
              <w:t>0</w:t>
            </w:r>
            <w:ins w:id="140" w:author="Freppaz" w:date="2022-02-15T11:14:00Z">
              <w:r>
                <w:t>6</w:t>
              </w:r>
            </w:ins>
            <w:del w:id="141" w:author="Freppaz" w:date="2022-02-15T11:14:00Z">
              <w:r w:rsidRPr="005E39FF" w:rsidDel="004D299B">
                <w:delText>5</w:delText>
              </w:r>
            </w:del>
            <w:r>
              <w:t xml:space="preserve"> </w:t>
            </w:r>
            <w:proofErr w:type="spellStart"/>
            <w:r>
              <w:t>July</w:t>
            </w:r>
            <w:proofErr w:type="spellEnd"/>
          </w:p>
        </w:tc>
        <w:tc>
          <w:tcPr>
            <w:tcW w:w="2091" w:type="dxa"/>
            <w:vMerge w:val="restart"/>
            <w:noWrap/>
            <w:hideMark/>
            <w:tcPrChange w:id="142" w:author="Rosalaura Romeo (FOA)" w:date="2022-03-08T17:53:00Z">
              <w:tcPr>
                <w:tcW w:w="2091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1F434C">
            <w:proofErr w:type="spellStart"/>
            <w:ins w:id="143" w:author="Freppaz" w:date="2022-02-15T11:14:00Z">
              <w:r>
                <w:t>Wednesday</w:t>
              </w:r>
            </w:ins>
            <w:proofErr w:type="spellEnd"/>
            <w:del w:id="144" w:author="Freppaz" w:date="2022-02-15T11:14:00Z">
              <w:r w:rsidDel="004D299B">
                <w:delText>Tuesday</w:delText>
              </w:r>
            </w:del>
          </w:p>
        </w:tc>
        <w:tc>
          <w:tcPr>
            <w:tcW w:w="3676" w:type="dxa"/>
            <w:vMerge w:val="restart"/>
            <w:noWrap/>
            <w:hideMark/>
            <w:tcPrChange w:id="145" w:author="Rosalaura Romeo (FOA)" w:date="2022-03-08T17:53:00Z">
              <w:tcPr>
                <w:tcW w:w="1843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1F434C">
            <w:proofErr w:type="spellStart"/>
            <w:r w:rsidRPr="005E39FF">
              <w:t>Ormea</w:t>
            </w:r>
            <w:proofErr w:type="spellEnd"/>
            <w:r w:rsidRPr="005E39FF">
              <w:t xml:space="preserve">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</w:p>
        </w:tc>
        <w:tc>
          <w:tcPr>
            <w:tcW w:w="4860" w:type="dxa"/>
            <w:vMerge w:val="restart"/>
            <w:tcPrChange w:id="146" w:author="Rosalaura Romeo (FOA)" w:date="2022-03-08T17:53:00Z">
              <w:tcPr>
                <w:tcW w:w="1667" w:type="dxa"/>
                <w:vMerge w:val="restart"/>
              </w:tcPr>
            </w:tcPrChange>
          </w:tcPr>
          <w:p w:rsidR="00661C9D" w:rsidRPr="003F44F8" w:rsidRDefault="00661C9D" w:rsidP="00661C9D">
            <w:pPr>
              <w:rPr>
                <w:b/>
                <w:bCs/>
                <w:lang w:val="it-IT"/>
              </w:rPr>
              <w:pPrChange w:id="147" w:author="Rosalaura Romeo (FOA)" w:date="2022-03-08T17:57:00Z">
                <w:pPr/>
              </w:pPrChange>
            </w:pPr>
            <w:r w:rsidRPr="003F44F8">
              <w:rPr>
                <w:b/>
                <w:bCs/>
                <w:lang w:val="en-US"/>
              </w:rPr>
              <w:t>Mountains and climate change</w:t>
            </w:r>
          </w:p>
        </w:tc>
      </w:tr>
      <w:tr w:rsidR="00661C9D" w:rsidRPr="00661C9D" w:rsidTr="00661C9D">
        <w:trPr>
          <w:trHeight w:val="269"/>
          <w:trPrChange w:id="148" w:author="Rosalaura Romeo (FOA)" w:date="2022-03-08T17:57:00Z">
            <w:trPr>
              <w:gridAfter w:val="0"/>
              <w:trHeight w:val="657"/>
            </w:trPr>
          </w:trPrChange>
        </w:trPr>
        <w:tc>
          <w:tcPr>
            <w:tcW w:w="888" w:type="dxa"/>
            <w:vMerge/>
            <w:noWrap/>
            <w:tcPrChange w:id="149" w:author="Rosalaura Romeo (FOA)" w:date="2022-03-08T17:57:00Z">
              <w:tcPr>
                <w:tcW w:w="888" w:type="dxa"/>
                <w:vMerge/>
                <w:noWrap/>
              </w:tcPr>
            </w:tcPrChange>
          </w:tcPr>
          <w:p w:rsidR="00661C9D" w:rsidRPr="00661C9D" w:rsidRDefault="00661C9D" w:rsidP="001F434C">
            <w:pPr>
              <w:rPr>
                <w:rPrChange w:id="150" w:author="Rosalaura Romeo (FOA)" w:date="2022-03-08T17:54:00Z">
                  <w:rPr>
                    <w:lang w:val="en-US"/>
                  </w:rPr>
                </w:rPrChange>
              </w:rPr>
            </w:pPr>
          </w:p>
        </w:tc>
        <w:tc>
          <w:tcPr>
            <w:tcW w:w="2091" w:type="dxa"/>
            <w:vMerge/>
            <w:noWrap/>
            <w:tcPrChange w:id="151" w:author="Rosalaura Romeo (FOA)" w:date="2022-03-08T17:57:00Z">
              <w:tcPr>
                <w:tcW w:w="2091" w:type="dxa"/>
                <w:vMerge/>
                <w:noWrap/>
              </w:tcPr>
            </w:tcPrChange>
          </w:tcPr>
          <w:p w:rsidR="00661C9D" w:rsidRPr="00661C9D" w:rsidRDefault="00661C9D" w:rsidP="001F434C">
            <w:pPr>
              <w:rPr>
                <w:rPrChange w:id="152" w:author="Rosalaura Romeo (FOA)" w:date="2022-03-08T17:54:00Z">
                  <w:rPr>
                    <w:lang w:val="en-US"/>
                  </w:rPr>
                </w:rPrChange>
              </w:rPr>
            </w:pPr>
          </w:p>
        </w:tc>
        <w:tc>
          <w:tcPr>
            <w:tcW w:w="3676" w:type="dxa"/>
            <w:vMerge/>
            <w:noWrap/>
            <w:tcPrChange w:id="153" w:author="Rosalaura Romeo (FOA)" w:date="2022-03-08T17:57:00Z">
              <w:tcPr>
                <w:tcW w:w="1843" w:type="dxa"/>
                <w:vMerge/>
                <w:noWrap/>
              </w:tcPr>
            </w:tcPrChange>
          </w:tcPr>
          <w:p w:rsidR="00661C9D" w:rsidRPr="002A72FC" w:rsidRDefault="00661C9D" w:rsidP="001F434C">
            <w:pPr>
              <w:rPr>
                <w:lang w:val="it-IT"/>
                <w:rPrChange w:id="154" w:author="Romeo, RosaLaura (NFO)" w:date="2022-02-15T15:27:00Z">
                  <w:rPr>
                    <w:lang w:val="en-US"/>
                  </w:rPr>
                </w:rPrChange>
              </w:rPr>
            </w:pPr>
          </w:p>
        </w:tc>
        <w:tc>
          <w:tcPr>
            <w:tcW w:w="4860" w:type="dxa"/>
            <w:vMerge/>
            <w:tcPrChange w:id="155" w:author="Rosalaura Romeo (FOA)" w:date="2022-03-08T17:57:00Z">
              <w:tcPr>
                <w:tcW w:w="1667" w:type="dxa"/>
                <w:vMerge/>
              </w:tcPr>
            </w:tcPrChange>
          </w:tcPr>
          <w:p w:rsidR="00661C9D" w:rsidRPr="002A72FC" w:rsidRDefault="00661C9D" w:rsidP="001F434C">
            <w:pPr>
              <w:rPr>
                <w:lang w:val="it-IT"/>
                <w:rPrChange w:id="156" w:author="Romeo, RosaLaura (NFO)" w:date="2022-02-15T15:27:00Z">
                  <w:rPr>
                    <w:lang w:val="en-US"/>
                  </w:rPr>
                </w:rPrChange>
              </w:rPr>
            </w:pPr>
          </w:p>
        </w:tc>
      </w:tr>
      <w:tr w:rsidR="00661C9D" w:rsidRPr="0089383C" w:rsidTr="00661C9D">
        <w:trPr>
          <w:trHeight w:val="387"/>
          <w:trPrChange w:id="157" w:author="Rosalaura Romeo (FOA)" w:date="2022-03-08T17:53:00Z">
            <w:trPr>
              <w:gridAfter w:val="0"/>
              <w:trHeight w:val="387"/>
            </w:trPr>
          </w:trPrChange>
        </w:trPr>
        <w:tc>
          <w:tcPr>
            <w:tcW w:w="888" w:type="dxa"/>
            <w:vMerge w:val="restart"/>
            <w:noWrap/>
            <w:hideMark/>
            <w:tcPrChange w:id="158" w:author="Rosalaura Romeo (FOA)" w:date="2022-03-08T17:53:00Z">
              <w:tcPr>
                <w:tcW w:w="888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1F434C">
            <w:r w:rsidRPr="005E39FF">
              <w:t>0</w:t>
            </w:r>
            <w:ins w:id="159" w:author="Freppaz" w:date="2022-02-15T11:15:00Z">
              <w:r>
                <w:t>7</w:t>
              </w:r>
            </w:ins>
            <w:del w:id="160" w:author="Freppaz" w:date="2022-02-15T11:15:00Z">
              <w:r w:rsidRPr="005E39FF" w:rsidDel="0048310F">
                <w:delText>6</w:delText>
              </w:r>
            </w:del>
            <w:r>
              <w:t xml:space="preserve"> </w:t>
            </w:r>
            <w:proofErr w:type="spellStart"/>
            <w:r>
              <w:t>July</w:t>
            </w:r>
            <w:proofErr w:type="spellEnd"/>
          </w:p>
        </w:tc>
        <w:tc>
          <w:tcPr>
            <w:tcW w:w="2091" w:type="dxa"/>
            <w:vMerge w:val="restart"/>
            <w:noWrap/>
            <w:hideMark/>
            <w:tcPrChange w:id="161" w:author="Rosalaura Romeo (FOA)" w:date="2022-03-08T17:53:00Z">
              <w:tcPr>
                <w:tcW w:w="2091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1F434C">
            <w:proofErr w:type="spellStart"/>
            <w:ins w:id="162" w:author="Freppaz" w:date="2022-02-15T11:16:00Z">
              <w:r>
                <w:t>Thursday</w:t>
              </w:r>
            </w:ins>
            <w:proofErr w:type="spellEnd"/>
            <w:del w:id="163" w:author="Freppaz" w:date="2022-02-15T11:16:00Z">
              <w:r w:rsidDel="0048310F">
                <w:delText>We</w:delText>
              </w:r>
            </w:del>
            <w:del w:id="164" w:author="Freppaz" w:date="2022-02-15T11:15:00Z">
              <w:r w:rsidDel="0048310F">
                <w:delText>dnesday</w:delText>
              </w:r>
            </w:del>
          </w:p>
        </w:tc>
        <w:tc>
          <w:tcPr>
            <w:tcW w:w="3676" w:type="dxa"/>
            <w:vMerge w:val="restart"/>
            <w:noWrap/>
            <w:hideMark/>
            <w:tcPrChange w:id="165" w:author="Rosalaura Romeo (FOA)" w:date="2022-03-08T17:53:00Z">
              <w:tcPr>
                <w:tcW w:w="1843" w:type="dxa"/>
                <w:vMerge w:val="restart"/>
                <w:noWrap/>
                <w:hideMark/>
              </w:tcPr>
            </w:tcPrChange>
          </w:tcPr>
          <w:p w:rsidR="00661C9D" w:rsidRPr="005E39FF" w:rsidRDefault="00661C9D" w:rsidP="001F434C">
            <w:proofErr w:type="spellStart"/>
            <w:r w:rsidRPr="005E39FF">
              <w:t>Ormea</w:t>
            </w:r>
            <w:proofErr w:type="spellEnd"/>
            <w:r w:rsidRPr="005E39FF">
              <w:t xml:space="preserve"> 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  <w:r w:rsidRPr="005E39FF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  <w:tcPrChange w:id="166" w:author="Rosalaura Romeo (FOA)" w:date="2022-03-08T17:53:00Z">
              <w:tcPr>
                <w:tcW w:w="1667" w:type="dxa"/>
              </w:tcPr>
            </w:tcPrChange>
          </w:tcPr>
          <w:p w:rsidR="00661C9D" w:rsidRPr="003F44F8" w:rsidRDefault="00661C9D" w:rsidP="001F434C">
            <w:pPr>
              <w:rPr>
                <w:b/>
                <w:bCs/>
                <w:lang w:val="en-US"/>
              </w:rPr>
            </w:pPr>
            <w:r w:rsidRPr="003F44F8">
              <w:rPr>
                <w:b/>
                <w:bCs/>
                <w:lang w:val="en-US"/>
              </w:rPr>
              <w:t xml:space="preserve">Mountain </w:t>
            </w:r>
            <w:r>
              <w:rPr>
                <w:b/>
                <w:bCs/>
                <w:lang w:val="en-US"/>
              </w:rPr>
              <w:t>Governance</w:t>
            </w:r>
            <w:r w:rsidRPr="003F44F8">
              <w:rPr>
                <w:b/>
                <w:bCs/>
                <w:lang w:val="en-US"/>
              </w:rPr>
              <w:t xml:space="preserve"> </w:t>
            </w:r>
          </w:p>
          <w:p w:rsidR="00661C9D" w:rsidRPr="007530C2" w:rsidRDefault="00661C9D" w:rsidP="001F434C">
            <w:pPr>
              <w:rPr>
                <w:lang w:val="en-US"/>
              </w:rPr>
            </w:pPr>
          </w:p>
        </w:tc>
      </w:tr>
      <w:tr w:rsidR="00661C9D" w:rsidRPr="00661C9D" w:rsidTr="00661C9D">
        <w:trPr>
          <w:trHeight w:val="387"/>
          <w:trPrChange w:id="167" w:author="Rosalaura Romeo (FOA)" w:date="2022-03-08T17:53:00Z">
            <w:trPr>
              <w:gridAfter w:val="0"/>
              <w:trHeight w:val="387"/>
            </w:trPr>
          </w:trPrChange>
        </w:trPr>
        <w:tc>
          <w:tcPr>
            <w:tcW w:w="888" w:type="dxa"/>
            <w:vMerge/>
            <w:noWrap/>
            <w:tcPrChange w:id="168" w:author="Rosalaura Romeo (FOA)" w:date="2022-03-08T17:53:00Z">
              <w:tcPr>
                <w:tcW w:w="888" w:type="dxa"/>
                <w:vMerge/>
                <w:noWrap/>
              </w:tcPr>
            </w:tcPrChange>
          </w:tcPr>
          <w:p w:rsidR="00661C9D" w:rsidRPr="005E39FF" w:rsidRDefault="00661C9D" w:rsidP="001A7AAB"/>
        </w:tc>
        <w:tc>
          <w:tcPr>
            <w:tcW w:w="2091" w:type="dxa"/>
            <w:vMerge/>
            <w:noWrap/>
            <w:tcPrChange w:id="169" w:author="Rosalaura Romeo (FOA)" w:date="2022-03-08T17:53:00Z">
              <w:tcPr>
                <w:tcW w:w="2091" w:type="dxa"/>
                <w:vMerge/>
                <w:noWrap/>
              </w:tcPr>
            </w:tcPrChange>
          </w:tcPr>
          <w:p w:rsidR="00661C9D" w:rsidRDefault="00661C9D" w:rsidP="001A7AAB">
            <w:pPr>
              <w:rPr>
                <w:ins w:id="170" w:author="Freppaz" w:date="2022-02-15T11:16:00Z"/>
              </w:rPr>
            </w:pPr>
          </w:p>
        </w:tc>
        <w:tc>
          <w:tcPr>
            <w:tcW w:w="3676" w:type="dxa"/>
            <w:vMerge/>
            <w:noWrap/>
            <w:tcPrChange w:id="171" w:author="Rosalaura Romeo (FOA)" w:date="2022-03-08T17:53:00Z">
              <w:tcPr>
                <w:tcW w:w="1843" w:type="dxa"/>
                <w:vMerge/>
                <w:noWrap/>
              </w:tcPr>
            </w:tcPrChange>
          </w:tcPr>
          <w:p w:rsidR="00661C9D" w:rsidRPr="005E39FF" w:rsidRDefault="00661C9D" w:rsidP="001A7AAB"/>
        </w:tc>
        <w:tc>
          <w:tcPr>
            <w:tcW w:w="4860" w:type="dxa"/>
            <w:tcPrChange w:id="172" w:author="Rosalaura Romeo (FOA)" w:date="2022-03-08T17:53:00Z">
              <w:tcPr>
                <w:tcW w:w="1667" w:type="dxa"/>
              </w:tcPr>
            </w:tcPrChange>
          </w:tcPr>
          <w:p w:rsidR="00661C9D" w:rsidRPr="007812C6" w:rsidRDefault="00661C9D" w:rsidP="001A7AAB">
            <w:pPr>
              <w:rPr>
                <w:ins w:id="173" w:author="Romeo, RosaLaura (NFO)" w:date="2022-02-15T15:55:00Z"/>
                <w:b/>
                <w:bCs/>
                <w:lang w:val="en-US"/>
              </w:rPr>
            </w:pPr>
            <w:ins w:id="174" w:author="Romeo, RosaLaura (NFO)" w:date="2022-02-15T15:55:00Z">
              <w:r w:rsidRPr="007812C6">
                <w:rPr>
                  <w:b/>
                  <w:bCs/>
                  <w:lang w:val="en-US"/>
                </w:rPr>
                <w:t>Mountain Economic Development</w:t>
              </w:r>
            </w:ins>
          </w:p>
          <w:p w:rsidR="00661C9D" w:rsidRPr="002A72FC" w:rsidRDefault="00661C9D">
            <w:pPr>
              <w:rPr>
                <w:b/>
                <w:bCs/>
                <w:lang w:val="en-US"/>
              </w:rPr>
            </w:pPr>
          </w:p>
        </w:tc>
      </w:tr>
      <w:tr w:rsidR="00661C9D" w:rsidRPr="002A72FC" w:rsidTr="00661C9D">
        <w:trPr>
          <w:trHeight w:val="472"/>
          <w:trPrChange w:id="175" w:author="Rosalaura Romeo (FOA)" w:date="2022-03-08T17:57:00Z">
            <w:trPr>
              <w:trHeight w:val="1240"/>
            </w:trPr>
          </w:trPrChange>
        </w:trPr>
        <w:tc>
          <w:tcPr>
            <w:tcW w:w="888" w:type="dxa"/>
            <w:noWrap/>
            <w:tcPrChange w:id="176" w:author="Rosalaura Romeo (FOA)" w:date="2022-03-08T17:57:00Z">
              <w:tcPr>
                <w:tcW w:w="888" w:type="dxa"/>
                <w:noWrap/>
              </w:tcPr>
            </w:tcPrChange>
          </w:tcPr>
          <w:p w:rsidR="00661C9D" w:rsidRPr="005E39FF" w:rsidRDefault="00661C9D" w:rsidP="001A7AAB">
            <w:r w:rsidRPr="005E39FF">
              <w:t>0</w:t>
            </w:r>
            <w:ins w:id="177" w:author="Freppaz" w:date="2022-02-15T11:16:00Z">
              <w:r>
                <w:t>8</w:t>
              </w:r>
            </w:ins>
            <w:del w:id="178" w:author="Freppaz" w:date="2022-02-15T11:16:00Z">
              <w:r w:rsidDel="0048310F">
                <w:delText>7</w:delText>
              </w:r>
            </w:del>
            <w:r>
              <w:t xml:space="preserve"> </w:t>
            </w:r>
            <w:proofErr w:type="spellStart"/>
            <w:r>
              <w:t>July</w:t>
            </w:r>
            <w:proofErr w:type="spellEnd"/>
          </w:p>
        </w:tc>
        <w:tc>
          <w:tcPr>
            <w:tcW w:w="2091" w:type="dxa"/>
            <w:noWrap/>
            <w:tcPrChange w:id="179" w:author="Rosalaura Romeo (FOA)" w:date="2022-03-08T17:57:00Z">
              <w:tcPr>
                <w:tcW w:w="2091" w:type="dxa"/>
                <w:noWrap/>
              </w:tcPr>
            </w:tcPrChange>
          </w:tcPr>
          <w:p w:rsidR="00661C9D" w:rsidRPr="005E39FF" w:rsidRDefault="00661C9D" w:rsidP="001A7AAB">
            <w:ins w:id="180" w:author="Freppaz" w:date="2022-02-15T11:16:00Z">
              <w:r>
                <w:t>Friday</w:t>
              </w:r>
            </w:ins>
            <w:del w:id="181" w:author="Freppaz" w:date="2022-02-15T11:16:00Z">
              <w:r w:rsidDel="0048310F">
                <w:delText>Thursday</w:delText>
              </w:r>
            </w:del>
          </w:p>
        </w:tc>
        <w:tc>
          <w:tcPr>
            <w:tcW w:w="3676" w:type="dxa"/>
            <w:noWrap/>
            <w:tcPrChange w:id="182" w:author="Rosalaura Romeo (FOA)" w:date="2022-03-08T17:57:00Z">
              <w:tcPr>
                <w:tcW w:w="3676" w:type="dxa"/>
                <w:gridSpan w:val="3"/>
                <w:noWrap/>
              </w:tcPr>
            </w:tcPrChange>
          </w:tcPr>
          <w:p w:rsidR="00661C9D" w:rsidRPr="005E39FF" w:rsidRDefault="00661C9D" w:rsidP="001A7AAB">
            <w:proofErr w:type="spellStart"/>
            <w:r w:rsidRPr="005E39FF">
              <w:t>Ormea</w:t>
            </w:r>
            <w:proofErr w:type="spellEnd"/>
            <w:r w:rsidRPr="005E39FF">
              <w:t xml:space="preserve"> 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  <w:r w:rsidRPr="005E39FF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  <w:tcPrChange w:id="183" w:author="Rosalaura Romeo (FOA)" w:date="2022-03-08T17:57:00Z">
              <w:tcPr>
                <w:tcW w:w="4860" w:type="dxa"/>
              </w:tcPr>
            </w:tcPrChange>
          </w:tcPr>
          <w:p w:rsidR="00661C9D" w:rsidRPr="007812C6" w:rsidDel="001A7AAB" w:rsidRDefault="00661C9D" w:rsidP="001A7AAB">
            <w:pPr>
              <w:rPr>
                <w:del w:id="184" w:author="Romeo, RosaLaura (NFO)" w:date="2022-02-15T15:55:00Z"/>
                <w:b/>
                <w:bCs/>
                <w:lang w:val="en-US"/>
              </w:rPr>
            </w:pPr>
            <w:ins w:id="185" w:author="Romeo, RosaLaura (NFO)" w:date="2022-02-15T15:56:00Z">
              <w:r w:rsidRPr="009311DC">
                <w:rPr>
                  <w:b/>
                  <w:lang w:val="en-US"/>
                </w:rPr>
                <w:t xml:space="preserve">Mountain </w:t>
              </w:r>
              <w:r>
                <w:rPr>
                  <w:b/>
                  <w:lang w:val="en-US"/>
                </w:rPr>
                <w:t>Farming Systems</w:t>
              </w:r>
              <w:r w:rsidRPr="007812C6" w:rsidDel="001A7AAB">
                <w:rPr>
                  <w:b/>
                  <w:bCs/>
                  <w:lang w:val="en-US"/>
                </w:rPr>
                <w:t xml:space="preserve"> </w:t>
              </w:r>
            </w:ins>
            <w:del w:id="186" w:author="Romeo, RosaLaura (NFO)" w:date="2022-02-15T15:55:00Z">
              <w:r w:rsidRPr="007812C6" w:rsidDel="001A7AAB">
                <w:rPr>
                  <w:b/>
                  <w:bCs/>
                  <w:lang w:val="en-US"/>
                </w:rPr>
                <w:delText>Mountain Economic Development</w:delText>
              </w:r>
            </w:del>
          </w:p>
          <w:p w:rsidR="00661C9D" w:rsidRPr="007530C2" w:rsidRDefault="00661C9D" w:rsidP="001A7AAB">
            <w:pPr>
              <w:rPr>
                <w:lang w:val="en-US"/>
              </w:rPr>
            </w:pPr>
          </w:p>
        </w:tc>
      </w:tr>
      <w:tr w:rsidR="00661C9D" w:rsidRPr="0089383C" w:rsidTr="00661C9D">
        <w:trPr>
          <w:trHeight w:val="634"/>
          <w:trPrChange w:id="187" w:author="Rosalaura Romeo (FOA)" w:date="2022-03-08T17:57:00Z">
            <w:trPr>
              <w:gridAfter w:val="0"/>
              <w:trHeight w:val="1240"/>
            </w:trPr>
          </w:trPrChange>
        </w:trPr>
        <w:tc>
          <w:tcPr>
            <w:tcW w:w="888" w:type="dxa"/>
            <w:noWrap/>
            <w:hideMark/>
            <w:tcPrChange w:id="188" w:author="Rosalaura Romeo (FOA)" w:date="2022-03-08T17:57:00Z">
              <w:tcPr>
                <w:tcW w:w="888" w:type="dxa"/>
                <w:noWrap/>
                <w:hideMark/>
              </w:tcPr>
            </w:tcPrChange>
          </w:tcPr>
          <w:p w:rsidR="00661C9D" w:rsidRPr="005E39FF" w:rsidRDefault="00661C9D" w:rsidP="001A7AAB">
            <w:r w:rsidRPr="005E39FF">
              <w:t>0</w:t>
            </w:r>
            <w:ins w:id="189" w:author="Freppaz" w:date="2022-02-15T11:16:00Z">
              <w:r>
                <w:t>9</w:t>
              </w:r>
            </w:ins>
            <w:del w:id="190" w:author="Freppaz" w:date="2022-02-15T11:16:00Z">
              <w:r w:rsidRPr="005E39FF" w:rsidDel="0048310F">
                <w:delText>8</w:delText>
              </w:r>
            </w:del>
            <w:r>
              <w:t xml:space="preserve"> </w:t>
            </w:r>
            <w:proofErr w:type="spellStart"/>
            <w:r>
              <w:t>July</w:t>
            </w:r>
            <w:proofErr w:type="spellEnd"/>
          </w:p>
        </w:tc>
        <w:tc>
          <w:tcPr>
            <w:tcW w:w="2091" w:type="dxa"/>
            <w:noWrap/>
            <w:hideMark/>
            <w:tcPrChange w:id="191" w:author="Rosalaura Romeo (FOA)" w:date="2022-03-08T17:57:00Z">
              <w:tcPr>
                <w:tcW w:w="2091" w:type="dxa"/>
                <w:noWrap/>
                <w:hideMark/>
              </w:tcPr>
            </w:tcPrChange>
          </w:tcPr>
          <w:p w:rsidR="00661C9D" w:rsidRPr="005E39FF" w:rsidRDefault="00661C9D" w:rsidP="001A7AAB">
            <w:proofErr w:type="spellStart"/>
            <w:ins w:id="192" w:author="Freppaz" w:date="2022-02-15T11:16:00Z">
              <w:r>
                <w:t>Saturday</w:t>
              </w:r>
            </w:ins>
            <w:proofErr w:type="spellEnd"/>
            <w:del w:id="193" w:author="Freppaz" w:date="2022-02-15T11:16:00Z">
              <w:r w:rsidDel="0048310F">
                <w:delText>Friday</w:delText>
              </w:r>
            </w:del>
          </w:p>
        </w:tc>
        <w:tc>
          <w:tcPr>
            <w:tcW w:w="3676" w:type="dxa"/>
            <w:noWrap/>
            <w:hideMark/>
            <w:tcPrChange w:id="194" w:author="Rosalaura Romeo (FOA)" w:date="2022-03-08T17:57:00Z">
              <w:tcPr>
                <w:tcW w:w="1843" w:type="dxa"/>
                <w:noWrap/>
                <w:hideMark/>
              </w:tcPr>
            </w:tcPrChange>
          </w:tcPr>
          <w:p w:rsidR="00661C9D" w:rsidRPr="005E39FF" w:rsidRDefault="00661C9D" w:rsidP="001A7AAB">
            <w:proofErr w:type="spellStart"/>
            <w:r w:rsidRPr="005E39FF">
              <w:t>Ormea</w:t>
            </w:r>
            <w:proofErr w:type="spellEnd"/>
            <w:r w:rsidRPr="005E39FF">
              <w:t xml:space="preserve"> - </w:t>
            </w:r>
            <w:proofErr w:type="spellStart"/>
            <w:r w:rsidRPr="005E39FF">
              <w:rPr>
                <w:b/>
                <w:bCs/>
              </w:rPr>
              <w:t>Lecture</w:t>
            </w:r>
            <w:proofErr w:type="spellEnd"/>
            <w:r w:rsidRPr="005E39FF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  <w:tcPrChange w:id="195" w:author="Rosalaura Romeo (FOA)" w:date="2022-03-08T17:57:00Z">
              <w:tcPr>
                <w:tcW w:w="1667" w:type="dxa"/>
              </w:tcPr>
            </w:tcPrChange>
          </w:tcPr>
          <w:p w:rsidR="00661C9D" w:rsidRPr="003F44F8" w:rsidRDefault="00661C9D" w:rsidP="001A7AAB">
            <w:pPr>
              <w:rPr>
                <w:ins w:id="196" w:author="Romeo, RosaLaura (NFO)" w:date="2022-02-15T15:55:00Z"/>
                <w:b/>
                <w:bCs/>
                <w:lang w:val="en-US"/>
              </w:rPr>
            </w:pPr>
            <w:ins w:id="197" w:author="Romeo, RosaLaura (NFO)" w:date="2022-02-15T15:55:00Z">
              <w:r w:rsidRPr="003F44F8">
                <w:rPr>
                  <w:b/>
                  <w:bCs/>
                  <w:lang w:val="en-US"/>
                </w:rPr>
                <w:t xml:space="preserve">Mountain </w:t>
              </w:r>
              <w:r>
                <w:rPr>
                  <w:b/>
                  <w:bCs/>
                  <w:lang w:val="en-US"/>
                </w:rPr>
                <w:t>Governance</w:t>
              </w:r>
              <w:r w:rsidRPr="003F44F8">
                <w:rPr>
                  <w:b/>
                  <w:bCs/>
                  <w:lang w:val="en-US"/>
                </w:rPr>
                <w:t xml:space="preserve"> </w:t>
              </w:r>
            </w:ins>
          </w:p>
          <w:p w:rsidR="00661C9D" w:rsidRPr="006D6019" w:rsidDel="00D343A5" w:rsidRDefault="00661C9D" w:rsidP="001A7AAB">
            <w:pPr>
              <w:rPr>
                <w:del w:id="198" w:author="Romeo, RosaLaura (NFO)" w:date="2022-02-15T15:55:00Z"/>
                <w:b/>
              </w:rPr>
            </w:pPr>
            <w:del w:id="199" w:author="Romeo, RosaLaura (NFO)" w:date="2022-02-15T15:55:00Z">
              <w:r w:rsidRPr="006D6019" w:rsidDel="00D343A5">
                <w:rPr>
                  <w:b/>
                </w:rPr>
                <w:delText>Mountains and Communication</w:delText>
              </w:r>
            </w:del>
          </w:p>
          <w:p w:rsidR="00661C9D" w:rsidRPr="006D6019" w:rsidDel="00D343A5" w:rsidRDefault="00661C9D" w:rsidP="001A7AAB">
            <w:pPr>
              <w:jc w:val="center"/>
              <w:rPr>
                <w:del w:id="200" w:author="Romeo, RosaLaura (NFO)" w:date="2022-02-15T15:55:00Z"/>
                <w:b/>
                <w:lang w:val="it-IT"/>
              </w:rPr>
            </w:pPr>
            <w:del w:id="201" w:author="Romeo, RosaLaura (NFO)" w:date="2022-02-15T15:55:00Z">
              <w:r w:rsidRPr="006D6019" w:rsidDel="00D343A5">
                <w:rPr>
                  <w:b/>
                </w:rPr>
                <w:delText xml:space="preserve"> </w:delText>
              </w:r>
            </w:del>
          </w:p>
          <w:p w:rsidR="00661C9D" w:rsidRPr="00E44375" w:rsidRDefault="00661C9D" w:rsidP="001A7AAB">
            <w:pPr>
              <w:rPr>
                <w:lang w:val="en-US"/>
              </w:rPr>
            </w:pPr>
          </w:p>
        </w:tc>
      </w:tr>
      <w:tr w:rsidR="00661C9D" w:rsidRPr="00160D8A" w:rsidTr="00661C9D">
        <w:trPr>
          <w:trHeight w:val="826"/>
          <w:trPrChange w:id="202" w:author="Rosalaura Romeo (FOA)" w:date="2022-03-08T17:53:00Z">
            <w:trPr>
              <w:gridAfter w:val="0"/>
              <w:trHeight w:val="826"/>
            </w:trPr>
          </w:trPrChange>
        </w:trPr>
        <w:tc>
          <w:tcPr>
            <w:tcW w:w="888" w:type="dxa"/>
            <w:noWrap/>
            <w:hideMark/>
            <w:tcPrChange w:id="203" w:author="Rosalaura Romeo (FOA)" w:date="2022-03-08T17:53:00Z">
              <w:tcPr>
                <w:tcW w:w="888" w:type="dxa"/>
                <w:noWrap/>
                <w:hideMark/>
              </w:tcPr>
            </w:tcPrChange>
          </w:tcPr>
          <w:p w:rsidR="00661C9D" w:rsidRPr="005E39FF" w:rsidRDefault="00661C9D" w:rsidP="001A7AAB">
            <w:del w:id="204" w:author="Freppaz" w:date="2022-02-15T11:16:00Z">
              <w:r w:rsidRPr="005E39FF" w:rsidDel="0048310F">
                <w:delText>09</w:delText>
              </w:r>
            </w:del>
            <w:r>
              <w:t xml:space="preserve"> </w:t>
            </w:r>
            <w:ins w:id="205" w:author="Freppaz" w:date="2022-02-15T11:16:00Z">
              <w:r>
                <w:t xml:space="preserve">10 </w:t>
              </w:r>
              <w:proofErr w:type="spellStart"/>
              <w:r>
                <w:t>July</w:t>
              </w:r>
            </w:ins>
            <w:proofErr w:type="spellEnd"/>
            <w:del w:id="206" w:author="Freppaz" w:date="2022-02-15T11:16:00Z">
              <w:r w:rsidDel="0048310F">
                <w:delText>July</w:delText>
              </w:r>
            </w:del>
          </w:p>
        </w:tc>
        <w:tc>
          <w:tcPr>
            <w:tcW w:w="2091" w:type="dxa"/>
            <w:noWrap/>
            <w:hideMark/>
            <w:tcPrChange w:id="207" w:author="Rosalaura Romeo (FOA)" w:date="2022-03-08T17:53:00Z">
              <w:tcPr>
                <w:tcW w:w="2091" w:type="dxa"/>
                <w:noWrap/>
                <w:hideMark/>
              </w:tcPr>
            </w:tcPrChange>
          </w:tcPr>
          <w:p w:rsidR="00661C9D" w:rsidRPr="005E39FF" w:rsidRDefault="00661C9D" w:rsidP="001A7AAB">
            <w:ins w:id="208" w:author="Freppaz" w:date="2022-02-15T11:16:00Z">
              <w:r>
                <w:t>Sunday</w:t>
              </w:r>
            </w:ins>
            <w:del w:id="209" w:author="Freppaz" w:date="2022-02-15T11:16:00Z">
              <w:r w:rsidDel="0048310F">
                <w:delText>Saturday</w:delText>
              </w:r>
            </w:del>
          </w:p>
        </w:tc>
        <w:tc>
          <w:tcPr>
            <w:tcW w:w="3676" w:type="dxa"/>
            <w:noWrap/>
            <w:hideMark/>
            <w:tcPrChange w:id="210" w:author="Rosalaura Romeo (FOA)" w:date="2022-03-08T17:53:00Z">
              <w:tcPr>
                <w:tcW w:w="1843" w:type="dxa"/>
                <w:noWrap/>
                <w:hideMark/>
              </w:tcPr>
            </w:tcPrChange>
          </w:tcPr>
          <w:p w:rsidR="00661C9D" w:rsidRPr="002A72FC" w:rsidRDefault="00661C9D" w:rsidP="001A7AAB">
            <w:pPr>
              <w:rPr>
                <w:lang w:val="en-US"/>
                <w:rPrChange w:id="211" w:author="Romeo, RosaLaura (NFO)" w:date="2022-02-15T15:27:00Z">
                  <w:rPr/>
                </w:rPrChange>
              </w:rPr>
            </w:pPr>
            <w:r w:rsidRPr="002A72FC">
              <w:rPr>
                <w:lang w:val="en-US"/>
                <w:rPrChange w:id="212" w:author="Romeo, RosaLaura (NFO)" w:date="2022-02-15T15:27:00Z">
                  <w:rPr/>
                </w:rPrChange>
              </w:rPr>
              <w:t xml:space="preserve">Ormea – </w:t>
            </w:r>
            <w:r w:rsidRPr="002A72FC">
              <w:rPr>
                <w:b/>
                <w:bCs/>
                <w:lang w:val="en-US"/>
                <w:rPrChange w:id="213" w:author="Romeo, RosaLaura (NFO)" w:date="2022-02-15T15:27:00Z">
                  <w:rPr>
                    <w:b/>
                    <w:bCs/>
                  </w:rPr>
                </w:rPrChange>
              </w:rPr>
              <w:t>working group</w:t>
            </w:r>
            <w:r w:rsidRPr="002A72FC">
              <w:rPr>
                <w:lang w:val="en-US"/>
                <w:rPrChange w:id="214" w:author="Romeo, RosaLaura (NFO)" w:date="2022-02-15T15:27:00Z">
                  <w:rPr/>
                </w:rPrChange>
              </w:rPr>
              <w:t xml:space="preserve"> </w:t>
            </w:r>
            <w:ins w:id="215" w:author="Freppaz" w:date="2022-02-15T11:20:00Z">
              <w:r w:rsidRPr="002A72FC">
                <w:rPr>
                  <w:lang w:val="en-US"/>
                  <w:rPrChange w:id="216" w:author="Romeo, RosaLaura (NFO)" w:date="2022-02-15T15:27:00Z">
                    <w:rPr/>
                  </w:rPrChange>
                </w:rPr>
                <w:t>and FREE TIME</w:t>
              </w:r>
            </w:ins>
          </w:p>
        </w:tc>
        <w:tc>
          <w:tcPr>
            <w:tcW w:w="4860" w:type="dxa"/>
            <w:hideMark/>
            <w:tcPrChange w:id="217" w:author="Rosalaura Romeo (FOA)" w:date="2022-03-08T17:53:00Z">
              <w:tcPr>
                <w:tcW w:w="1667" w:type="dxa"/>
                <w:hideMark/>
              </w:tcPr>
            </w:tcPrChange>
          </w:tcPr>
          <w:p w:rsidR="00661C9D" w:rsidRDefault="00661C9D" w:rsidP="001A7AAB">
            <w:pPr>
              <w:rPr>
                <w:ins w:id="218" w:author="Freppaz" w:date="2022-02-15T11:17:00Z"/>
                <w:lang w:val="en-US"/>
              </w:rPr>
            </w:pPr>
            <w:r>
              <w:rPr>
                <w:lang w:val="en-US"/>
              </w:rPr>
              <w:t xml:space="preserve">Working group </w:t>
            </w:r>
            <w:del w:id="219" w:author="Freppaz" w:date="2022-02-15T11:19:00Z">
              <w:r w:rsidDel="00E90466">
                <w:rPr>
                  <w:lang w:val="en-US"/>
                </w:rPr>
                <w:delText>day</w:delText>
              </w:r>
            </w:del>
            <w:r>
              <w:rPr>
                <w:lang w:val="en-US"/>
              </w:rPr>
              <w:t xml:space="preserve"> </w:t>
            </w:r>
            <w:ins w:id="220" w:author="Freppaz" w:date="2022-02-15T11:17:00Z">
              <w:r>
                <w:rPr>
                  <w:lang w:val="en-US"/>
                </w:rPr>
                <w:t>(Morning)</w:t>
              </w:r>
            </w:ins>
          </w:p>
          <w:p w:rsidR="00661C9D" w:rsidRPr="007530C2" w:rsidRDefault="00661C9D" w:rsidP="001A7AAB">
            <w:pPr>
              <w:rPr>
                <w:lang w:val="en-US"/>
              </w:rPr>
            </w:pPr>
            <w:ins w:id="221" w:author="Freppaz" w:date="2022-02-15T11:17:00Z">
              <w:r>
                <w:rPr>
                  <w:lang w:val="en-US"/>
                </w:rPr>
                <w:t>FREE AFTERNOON</w:t>
              </w:r>
            </w:ins>
          </w:p>
          <w:p w:rsidR="00661C9D" w:rsidRPr="00160D8A" w:rsidRDefault="00661C9D" w:rsidP="001A7AAB">
            <w:pPr>
              <w:rPr>
                <w:lang w:val="en-US"/>
              </w:rPr>
            </w:pPr>
          </w:p>
        </w:tc>
      </w:tr>
      <w:tr w:rsidR="00661C9D" w:rsidRPr="005E39FF" w:rsidDel="0048310F" w:rsidTr="00661C9D">
        <w:trPr>
          <w:trHeight w:val="300"/>
          <w:del w:id="222" w:author="Freppaz" w:date="2022-02-15T11:17:00Z"/>
          <w:trPrChange w:id="223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shd w:val="clear" w:color="auto" w:fill="FFC000"/>
            <w:noWrap/>
            <w:tcPrChange w:id="224" w:author="Rosalaura Romeo (FOA)" w:date="2022-03-08T17:53:00Z">
              <w:tcPr>
                <w:tcW w:w="888" w:type="dxa"/>
                <w:shd w:val="clear" w:color="auto" w:fill="FFC000"/>
                <w:noWrap/>
              </w:tcPr>
            </w:tcPrChange>
          </w:tcPr>
          <w:p w:rsidR="00661C9D" w:rsidRPr="005E39FF" w:rsidDel="0048310F" w:rsidRDefault="00661C9D" w:rsidP="001A7AAB">
            <w:pPr>
              <w:rPr>
                <w:del w:id="225" w:author="Freppaz" w:date="2022-02-15T11:17:00Z"/>
              </w:rPr>
            </w:pPr>
            <w:del w:id="226" w:author="Freppaz" w:date="2022-02-15T11:17:00Z">
              <w:r w:rsidDel="0048310F">
                <w:delText>10 July</w:delText>
              </w:r>
            </w:del>
          </w:p>
        </w:tc>
        <w:tc>
          <w:tcPr>
            <w:tcW w:w="2091" w:type="dxa"/>
            <w:shd w:val="clear" w:color="auto" w:fill="FFC000"/>
            <w:noWrap/>
            <w:tcPrChange w:id="227" w:author="Rosalaura Romeo (FOA)" w:date="2022-03-08T17:53:00Z">
              <w:tcPr>
                <w:tcW w:w="2091" w:type="dxa"/>
                <w:shd w:val="clear" w:color="auto" w:fill="FFC000"/>
                <w:noWrap/>
              </w:tcPr>
            </w:tcPrChange>
          </w:tcPr>
          <w:p w:rsidR="00661C9D" w:rsidRPr="005E39FF" w:rsidDel="0048310F" w:rsidRDefault="00661C9D" w:rsidP="001A7AAB">
            <w:pPr>
              <w:rPr>
                <w:del w:id="228" w:author="Freppaz" w:date="2022-02-15T11:17:00Z"/>
              </w:rPr>
            </w:pPr>
            <w:del w:id="229" w:author="Freppaz" w:date="2022-02-15T11:17:00Z">
              <w:r w:rsidDel="0048310F">
                <w:delText>Sunday</w:delText>
              </w:r>
            </w:del>
          </w:p>
        </w:tc>
        <w:tc>
          <w:tcPr>
            <w:tcW w:w="3676" w:type="dxa"/>
            <w:shd w:val="clear" w:color="auto" w:fill="FFC000"/>
            <w:noWrap/>
            <w:tcPrChange w:id="230" w:author="Rosalaura Romeo (FOA)" w:date="2022-03-08T17:53:00Z">
              <w:tcPr>
                <w:tcW w:w="1843" w:type="dxa"/>
                <w:shd w:val="clear" w:color="auto" w:fill="FFC000"/>
                <w:noWrap/>
              </w:tcPr>
            </w:tcPrChange>
          </w:tcPr>
          <w:p w:rsidR="00661C9D" w:rsidRPr="005E39FF" w:rsidDel="0048310F" w:rsidRDefault="00661C9D" w:rsidP="001A7AAB">
            <w:pPr>
              <w:rPr>
                <w:del w:id="231" w:author="Freppaz" w:date="2022-02-15T11:17:00Z"/>
              </w:rPr>
            </w:pPr>
            <w:del w:id="232" w:author="Freppaz" w:date="2022-02-15T11:17:00Z">
              <w:r w:rsidRPr="005E39FF" w:rsidDel="0048310F">
                <w:delText>Ormea</w:delText>
              </w:r>
            </w:del>
          </w:p>
        </w:tc>
        <w:tc>
          <w:tcPr>
            <w:tcW w:w="4860" w:type="dxa"/>
            <w:shd w:val="clear" w:color="auto" w:fill="FFC000"/>
            <w:tcPrChange w:id="233" w:author="Rosalaura Romeo (FOA)" w:date="2022-03-08T17:53:00Z">
              <w:tcPr>
                <w:tcW w:w="1667" w:type="dxa"/>
                <w:shd w:val="clear" w:color="auto" w:fill="FFC000"/>
              </w:tcPr>
            </w:tcPrChange>
          </w:tcPr>
          <w:p w:rsidR="00661C9D" w:rsidRPr="005E39FF" w:rsidDel="0048310F" w:rsidRDefault="00661C9D" w:rsidP="001A7AAB">
            <w:pPr>
              <w:rPr>
                <w:del w:id="234" w:author="Freppaz" w:date="2022-02-15T11:17:00Z"/>
              </w:rPr>
            </w:pPr>
            <w:del w:id="235" w:author="Freppaz" w:date="2022-02-15T11:17:00Z">
              <w:r w:rsidDel="0048310F">
                <w:delText>FREE DAY</w:delText>
              </w:r>
            </w:del>
          </w:p>
        </w:tc>
      </w:tr>
      <w:tr w:rsidR="00661C9D" w:rsidRPr="005E39FF" w:rsidTr="00661C9D">
        <w:trPr>
          <w:trHeight w:val="300"/>
          <w:trPrChange w:id="236" w:author="Rosalaura Romeo (FOA)" w:date="2022-03-08T17:53:00Z">
            <w:trPr>
              <w:gridAfter w:val="0"/>
              <w:trHeight w:val="300"/>
            </w:trPr>
          </w:trPrChange>
        </w:trPr>
        <w:tc>
          <w:tcPr>
            <w:tcW w:w="888" w:type="dxa"/>
            <w:noWrap/>
            <w:tcPrChange w:id="237" w:author="Rosalaura Romeo (FOA)" w:date="2022-03-08T17:53:00Z">
              <w:tcPr>
                <w:tcW w:w="888" w:type="dxa"/>
                <w:noWrap/>
              </w:tcPr>
            </w:tcPrChange>
          </w:tcPr>
          <w:p w:rsidR="00661C9D" w:rsidRPr="005E39FF" w:rsidRDefault="00661C9D" w:rsidP="001A7AAB">
            <w:r>
              <w:t>11 July</w:t>
            </w:r>
          </w:p>
        </w:tc>
        <w:tc>
          <w:tcPr>
            <w:tcW w:w="2091" w:type="dxa"/>
            <w:noWrap/>
            <w:tcPrChange w:id="238" w:author="Rosalaura Romeo (FOA)" w:date="2022-03-08T17:53:00Z">
              <w:tcPr>
                <w:tcW w:w="2091" w:type="dxa"/>
                <w:noWrap/>
              </w:tcPr>
            </w:tcPrChange>
          </w:tcPr>
          <w:p w:rsidR="00661C9D" w:rsidRPr="005E39FF" w:rsidRDefault="00661C9D" w:rsidP="001A7AAB">
            <w:r>
              <w:t xml:space="preserve">Monday </w:t>
            </w:r>
          </w:p>
        </w:tc>
        <w:tc>
          <w:tcPr>
            <w:tcW w:w="3676" w:type="dxa"/>
            <w:noWrap/>
            <w:tcPrChange w:id="239" w:author="Rosalaura Romeo (FOA)" w:date="2022-03-08T17:53:00Z">
              <w:tcPr>
                <w:tcW w:w="1843" w:type="dxa"/>
                <w:noWrap/>
              </w:tcPr>
            </w:tcPrChange>
          </w:tcPr>
          <w:p w:rsidR="00661C9D" w:rsidRDefault="00661C9D" w:rsidP="001A7AAB">
            <w:pPr>
              <w:rPr>
                <w:ins w:id="240" w:author="Rosalaura Romeo (FOA)" w:date="2022-03-08T17:58:00Z"/>
              </w:rPr>
            </w:pPr>
            <w:r w:rsidRPr="005E39FF">
              <w:t>Ormea</w:t>
            </w:r>
            <w:r>
              <w:t xml:space="preserve"> - </w:t>
            </w:r>
            <w:r w:rsidRPr="00076359">
              <w:rPr>
                <w:b/>
                <w:bCs/>
              </w:rPr>
              <w:t>Closing ceremony</w:t>
            </w:r>
            <w:r>
              <w:t xml:space="preserve"> </w:t>
            </w:r>
          </w:p>
          <w:p w:rsidR="00661C9D" w:rsidRDefault="00661C9D" w:rsidP="001A7AAB">
            <w:pPr>
              <w:rPr>
                <w:ins w:id="241" w:author="Rosalaura Romeo (FOA)" w:date="2022-03-08T17:57:00Z"/>
              </w:rPr>
            </w:pPr>
            <w:bookmarkStart w:id="242" w:name="_GoBack"/>
            <w:bookmarkEnd w:id="242"/>
          </w:p>
          <w:p w:rsidR="00661C9D" w:rsidRPr="005E39FF" w:rsidRDefault="00661C9D" w:rsidP="001A7AAB"/>
        </w:tc>
        <w:tc>
          <w:tcPr>
            <w:tcW w:w="4860" w:type="dxa"/>
            <w:tcPrChange w:id="243" w:author="Rosalaura Romeo (FOA)" w:date="2022-03-08T17:53:00Z">
              <w:tcPr>
                <w:tcW w:w="1667" w:type="dxa"/>
              </w:tcPr>
            </w:tcPrChange>
          </w:tcPr>
          <w:p w:rsidR="00661C9D" w:rsidRPr="005E39FF" w:rsidRDefault="00661C9D" w:rsidP="001A7AAB"/>
        </w:tc>
      </w:tr>
    </w:tbl>
    <w:p w:rsidR="00011DC9" w:rsidRDefault="00015789"/>
    <w:p w:rsidR="00D5098A" w:rsidDel="00661C9D" w:rsidRDefault="00D5098A">
      <w:pPr>
        <w:rPr>
          <w:del w:id="244" w:author="Rosalaura Romeo (FOA)" w:date="2022-03-08T17:55:00Z"/>
        </w:rPr>
      </w:pPr>
    </w:p>
    <w:p w:rsidR="00D5098A" w:rsidRPr="000F1018" w:rsidDel="00661C9D" w:rsidRDefault="00D5098A" w:rsidP="00661C9D">
      <w:pPr>
        <w:rPr>
          <w:del w:id="245" w:author="Rosalaura Romeo (FOA)" w:date="2022-03-08T17:55:00Z"/>
          <w:b/>
          <w:bCs/>
        </w:rPr>
        <w:pPrChange w:id="246" w:author="Rosalaura Romeo (FOA)" w:date="2022-03-08T17:55:00Z">
          <w:pPr/>
        </w:pPrChange>
      </w:pPr>
      <w:del w:id="247" w:author="Rosalaura Romeo (FOA)" w:date="2022-03-08T17:55:00Z">
        <w:r w:rsidRPr="000F1018" w:rsidDel="00661C9D">
          <w:rPr>
            <w:b/>
            <w:bCs/>
          </w:rPr>
          <w:delText>Other options</w:delText>
        </w:r>
      </w:del>
    </w:p>
    <w:p w:rsidR="009B221E" w:rsidDel="00661C9D" w:rsidRDefault="009B221E" w:rsidP="00661C9D">
      <w:pPr>
        <w:rPr>
          <w:del w:id="248" w:author="Rosalaura Romeo (FOA)" w:date="2022-03-08T17:55:00Z"/>
        </w:rPr>
        <w:pPrChange w:id="249" w:author="Rosalaura Romeo (FOA)" w:date="2022-03-08T17:55:00Z">
          <w:pPr/>
        </w:pPrChange>
      </w:pPr>
    </w:p>
    <w:p w:rsidR="009B221E" w:rsidDel="00661C9D" w:rsidRDefault="009B221E" w:rsidP="00661C9D">
      <w:pPr>
        <w:rPr>
          <w:del w:id="250" w:author="Rosalaura Romeo (FOA)" w:date="2022-03-08T17:55:00Z"/>
          <w:lang w:val="en-US"/>
        </w:rPr>
        <w:pPrChange w:id="251" w:author="Rosalaura Romeo (FOA)" w:date="2022-03-08T17:55:00Z">
          <w:pPr>
            <w:pStyle w:val="ListParagraph"/>
            <w:numPr>
              <w:numId w:val="2"/>
            </w:numPr>
            <w:ind w:hanging="360"/>
          </w:pPr>
        </w:pPrChange>
      </w:pPr>
      <w:del w:id="252" w:author="Rosalaura Romeo (FOA)" w:date="2022-03-08T17:55:00Z">
        <w:r w:rsidRPr="00D5098A" w:rsidDel="00661C9D">
          <w:rPr>
            <w:lang w:val="en-US"/>
          </w:rPr>
          <w:delText>Understanding Climate Change in Mountains,</w:delText>
        </w:r>
        <w:r w:rsidRPr="00D5098A" w:rsidDel="00661C9D">
          <w:rPr>
            <w:lang w:val="en-US"/>
          </w:rPr>
          <w:br/>
          <w:delText>Rodica Nitu, World Meteorological Organization (WMO</w:delText>
        </w:r>
        <w:r w:rsidR="00D5098A" w:rsidRPr="00D5098A" w:rsidDel="00661C9D">
          <w:rPr>
            <w:lang w:val="en-US"/>
          </w:rPr>
          <w:delText>)</w:delText>
        </w:r>
      </w:del>
    </w:p>
    <w:p w:rsidR="00D5098A" w:rsidRPr="00D5098A" w:rsidDel="00661C9D" w:rsidRDefault="00D5098A" w:rsidP="00661C9D">
      <w:pPr>
        <w:rPr>
          <w:del w:id="253" w:author="Rosalaura Romeo (FOA)" w:date="2022-03-08T17:55:00Z"/>
          <w:lang w:val="en-US"/>
        </w:rPr>
        <w:pPrChange w:id="254" w:author="Rosalaura Romeo (FOA)" w:date="2022-03-08T17:55:00Z">
          <w:pPr>
            <w:pStyle w:val="ListParagraph"/>
          </w:pPr>
        </w:pPrChange>
      </w:pPr>
    </w:p>
    <w:p w:rsidR="00D5098A" w:rsidRPr="00D5098A" w:rsidDel="00661C9D" w:rsidRDefault="00D5098A" w:rsidP="00661C9D">
      <w:pPr>
        <w:rPr>
          <w:del w:id="255" w:author="Rosalaura Romeo (FOA)" w:date="2022-03-08T17:55:00Z"/>
          <w:lang w:val="en-US"/>
        </w:rPr>
        <w:pPrChange w:id="256" w:author="Rosalaura Romeo (FOA)" w:date="2022-03-08T17:55:00Z">
          <w:pPr>
            <w:pStyle w:val="ListParagraph"/>
            <w:numPr>
              <w:numId w:val="2"/>
            </w:numPr>
            <w:ind w:hanging="360"/>
          </w:pPr>
        </w:pPrChange>
      </w:pPr>
      <w:del w:id="257" w:author="Rosalaura Romeo (FOA)" w:date="2022-03-08T17:55:00Z">
        <w:r w:rsidRPr="00D5098A" w:rsidDel="00661C9D">
          <w:rPr>
            <w:lang w:val="en-US"/>
          </w:rPr>
          <w:delText>Mountain forests for building landscape resilience</w:delText>
        </w:r>
      </w:del>
    </w:p>
    <w:p w:rsidR="00D5098A" w:rsidDel="00661C9D" w:rsidRDefault="00D5098A" w:rsidP="00661C9D">
      <w:pPr>
        <w:rPr>
          <w:del w:id="258" w:author="Rosalaura Romeo (FOA)" w:date="2022-03-08T17:55:00Z"/>
          <w:lang w:val="it-IT"/>
        </w:rPr>
        <w:pPrChange w:id="259" w:author="Rosalaura Romeo (FOA)" w:date="2022-03-08T17:55:00Z">
          <w:pPr>
            <w:pStyle w:val="ListParagraph"/>
          </w:pPr>
        </w:pPrChange>
      </w:pPr>
      <w:del w:id="260" w:author="Rosalaura Romeo (FOA)" w:date="2022-03-08T17:55:00Z">
        <w:r w:rsidRPr="00D5098A" w:rsidDel="00661C9D">
          <w:rPr>
            <w:lang w:val="it-IT"/>
          </w:rPr>
          <w:delText>Adriano Oggiano, Bolzano,</w:delText>
        </w:r>
      </w:del>
    </w:p>
    <w:p w:rsidR="000F1018" w:rsidRPr="00745190" w:rsidDel="00661C9D" w:rsidRDefault="00D5098A" w:rsidP="00661C9D">
      <w:pPr>
        <w:rPr>
          <w:del w:id="261" w:author="Rosalaura Romeo (FOA)" w:date="2022-03-08T17:55:00Z"/>
          <w:lang w:val="it-IT"/>
        </w:rPr>
        <w:pPrChange w:id="262" w:author="Rosalaura Romeo (FOA)" w:date="2022-03-08T17:55:00Z">
          <w:pPr>
            <w:pStyle w:val="ListParagraph"/>
          </w:pPr>
        </w:pPrChange>
      </w:pPr>
      <w:del w:id="263" w:author="Rosalaura Romeo (FOA)" w:date="2022-03-08T17:55:00Z">
        <w:r w:rsidRPr="00745190" w:rsidDel="00661C9D">
          <w:rPr>
            <w:lang w:val="it-IT"/>
          </w:rPr>
          <w:delText>Autononous Province (Italy)</w:delText>
        </w:r>
        <w:r w:rsidR="000F1018" w:rsidRPr="00745190" w:rsidDel="00661C9D">
          <w:rPr>
            <w:lang w:val="it-IT"/>
          </w:rPr>
          <w:delText>.</w:delText>
        </w:r>
      </w:del>
    </w:p>
    <w:p w:rsidR="000F1018" w:rsidRPr="00745190" w:rsidDel="00661C9D" w:rsidRDefault="000F1018" w:rsidP="00661C9D">
      <w:pPr>
        <w:rPr>
          <w:del w:id="264" w:author="Rosalaura Romeo (FOA)" w:date="2022-03-08T17:55:00Z"/>
          <w:lang w:val="it-IT"/>
        </w:rPr>
        <w:pPrChange w:id="265" w:author="Rosalaura Romeo (FOA)" w:date="2022-03-08T17:55:00Z">
          <w:pPr>
            <w:pStyle w:val="ListParagraph"/>
          </w:pPr>
        </w:pPrChange>
      </w:pPr>
    </w:p>
    <w:p w:rsidR="000F1018" w:rsidRPr="000F1018" w:rsidDel="00661C9D" w:rsidRDefault="000F1018" w:rsidP="00661C9D">
      <w:pPr>
        <w:rPr>
          <w:del w:id="266" w:author="Rosalaura Romeo (FOA)" w:date="2022-03-08T17:55:00Z"/>
          <w:lang w:val="en-US"/>
        </w:rPr>
        <w:pPrChange w:id="267" w:author="Rosalaura Romeo (FOA)" w:date="2022-03-08T17:55:00Z">
          <w:pPr>
            <w:pStyle w:val="ListParagraph"/>
            <w:numPr>
              <w:numId w:val="2"/>
            </w:numPr>
            <w:ind w:hanging="360"/>
          </w:pPr>
        </w:pPrChange>
      </w:pPr>
      <w:del w:id="268" w:author="Rosalaura Romeo (FOA)" w:date="2022-03-08T17:55:00Z">
        <w:r w:rsidRPr="000F1018" w:rsidDel="00661C9D">
          <w:rPr>
            <w:lang w:val="en-US"/>
          </w:rPr>
          <w:delText>Identification and management of geo-hydrological instabilities</w:delText>
        </w:r>
        <w:r w:rsidRPr="000F1018" w:rsidDel="00661C9D">
          <w:rPr>
            <w:rFonts w:ascii="Verdana" w:hAnsi="Verdana" w:cs="Verdana"/>
            <w:bCs/>
            <w:color w:val="4B4B4B"/>
            <w:sz w:val="18"/>
            <w:szCs w:val="18"/>
            <w:lang w:val="en-US"/>
          </w:rPr>
          <w:delText xml:space="preserve"> </w:delText>
        </w:r>
      </w:del>
    </w:p>
    <w:p w:rsidR="00BA44C5" w:rsidRPr="000F1018" w:rsidDel="00661C9D" w:rsidRDefault="000F1018" w:rsidP="00661C9D">
      <w:pPr>
        <w:rPr>
          <w:del w:id="269" w:author="Rosalaura Romeo (FOA)" w:date="2022-03-08T17:55:00Z"/>
          <w:lang w:val="en-US"/>
        </w:rPr>
        <w:pPrChange w:id="270" w:author="Rosalaura Romeo (FOA)" w:date="2022-03-08T17:55:00Z">
          <w:pPr>
            <w:pStyle w:val="ListParagraph"/>
          </w:pPr>
        </w:pPrChange>
      </w:pPr>
      <w:del w:id="271" w:author="Rosalaura Romeo (FOA)" w:date="2022-03-08T17:55:00Z">
        <w:r w:rsidRPr="000F1018" w:rsidDel="00661C9D">
          <w:rPr>
            <w:rFonts w:ascii="Verdana" w:hAnsi="Verdana" w:cs="Verdana"/>
            <w:bCs/>
            <w:color w:val="4B4B4B"/>
            <w:sz w:val="18"/>
            <w:szCs w:val="18"/>
            <w:lang w:val="en-US"/>
          </w:rPr>
          <w:delText>D</w:delText>
        </w:r>
        <w:r w:rsidRPr="000F1018" w:rsidDel="00661C9D">
          <w:rPr>
            <w:rFonts w:ascii="Verdana" w:hAnsi="Verdana" w:cs="Verdana"/>
            <w:color w:val="282828"/>
            <w:sz w:val="18"/>
            <w:szCs w:val="18"/>
            <w:lang w:val="en-US"/>
          </w:rPr>
          <w:delText>aniele Giordan CNR-IRPI</w:delText>
        </w:r>
      </w:del>
    </w:p>
    <w:p w:rsidR="00BA44C5" w:rsidRPr="00BA44C5" w:rsidRDefault="00BA44C5" w:rsidP="00661C9D">
      <w:pPr>
        <w:rPr>
          <w:lang w:val="en-US"/>
        </w:rPr>
        <w:pPrChange w:id="272" w:author="Rosalaura Romeo (FOA)" w:date="2022-03-08T17:55:00Z">
          <w:pPr>
            <w:pStyle w:val="ListParagraph"/>
          </w:pPr>
        </w:pPrChange>
      </w:pPr>
    </w:p>
    <w:sectPr w:rsidR="00BA44C5" w:rsidRPr="00BA44C5" w:rsidSect="00661C9D">
      <w:headerReference w:type="default" r:id="rId11"/>
      <w:pgSz w:w="12240" w:h="15840" w:orient="portrait"/>
      <w:pgMar w:top="1417" w:right="1276" w:bottom="1417" w:left="1701" w:header="708" w:footer="708" w:gutter="0"/>
      <w:cols w:space="708"/>
      <w:docGrid w:linePitch="360"/>
      <w:sectPrChange w:id="280" w:author="Rosalaura Romeo (FOA)" w:date="2022-03-08T17:55:00Z">
        <w:sectPr w:rsidR="00BA44C5" w:rsidRPr="00BA44C5" w:rsidSect="00661C9D">
          <w:pgSz w:w="15840" w:h="12240" w:orient="landscape"/>
          <w:pgMar w:top="1701" w:right="1417" w:bottom="1701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789" w:rsidRDefault="00015789" w:rsidP="00B774E1">
      <w:pPr>
        <w:spacing w:after="0" w:line="240" w:lineRule="auto"/>
      </w:pPr>
      <w:r>
        <w:separator/>
      </w:r>
    </w:p>
  </w:endnote>
  <w:endnote w:type="continuationSeparator" w:id="0">
    <w:p w:rsidR="00015789" w:rsidRDefault="00015789" w:rsidP="00B7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789" w:rsidRDefault="00015789" w:rsidP="00B774E1">
      <w:pPr>
        <w:spacing w:after="0" w:line="240" w:lineRule="auto"/>
      </w:pPr>
      <w:r>
        <w:separator/>
      </w:r>
    </w:p>
  </w:footnote>
  <w:footnote w:type="continuationSeparator" w:id="0">
    <w:p w:rsidR="00015789" w:rsidRDefault="00015789" w:rsidP="00B77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4E1" w:rsidRDefault="00B774E1" w:rsidP="00524F33">
    <w:pPr>
      <w:pStyle w:val="Header"/>
      <w:jc w:val="center"/>
      <w:rPr>
        <w:ins w:id="273" w:author="Rosalaura Romeo (FOA)" w:date="2022-03-08T17:53:00Z"/>
        <w:b/>
        <w:bCs/>
        <w:sz w:val="28"/>
        <w:szCs w:val="28"/>
        <w:lang w:val="en-US"/>
      </w:rPr>
    </w:pPr>
    <w:r w:rsidRPr="00524F33">
      <w:rPr>
        <w:b/>
        <w:bCs/>
        <w:sz w:val="28"/>
        <w:szCs w:val="28"/>
        <w:lang w:val="en-US"/>
      </w:rPr>
      <w:t>IPROMO 2022 – Draft Calendar</w:t>
    </w:r>
  </w:p>
  <w:p w:rsidR="00661C9D" w:rsidRDefault="00661C9D" w:rsidP="00524F33">
    <w:pPr>
      <w:pStyle w:val="Header"/>
      <w:jc w:val="center"/>
      <w:rPr>
        <w:ins w:id="274" w:author="Rosalaura Romeo (FOA)" w:date="2022-03-08T17:53:00Z"/>
        <w:b/>
        <w:bCs/>
        <w:sz w:val="28"/>
        <w:szCs w:val="28"/>
        <w:lang w:val="en-US"/>
      </w:rPr>
    </w:pPr>
    <w:ins w:id="275" w:author="Rosalaura Romeo (FOA)" w:date="2022-03-08T17:53:00Z">
      <w:r>
        <w:rPr>
          <w:rFonts w:ascii="Verdana" w:hAnsi="Verdana"/>
          <w:b/>
          <w:bCs/>
          <w:color w:val="008000"/>
          <w:sz w:val="28"/>
          <w:szCs w:val="28"/>
          <w:lang w:val="en-US"/>
        </w:rPr>
        <w:t>Sustainable management of mountain areas</w:t>
      </w:r>
    </w:ins>
  </w:p>
  <w:p w:rsidR="00661C9D" w:rsidRDefault="00661C9D" w:rsidP="00524F33">
    <w:pPr>
      <w:pStyle w:val="Header"/>
      <w:jc w:val="center"/>
      <w:rPr>
        <w:b/>
        <w:bCs/>
        <w:lang w:val="en-US"/>
      </w:rPr>
    </w:pPr>
  </w:p>
  <w:p w:rsidR="00B774E1" w:rsidRPr="00B774E1" w:rsidDel="00661C9D" w:rsidRDefault="00B774E1" w:rsidP="00B774E1">
    <w:pPr>
      <w:pStyle w:val="Header"/>
      <w:jc w:val="center"/>
      <w:rPr>
        <w:del w:id="276" w:author="Rosalaura Romeo (FOA)" w:date="2022-03-08T17:52:00Z"/>
        <w:b/>
        <w:bCs/>
        <w:lang w:val="en-US"/>
      </w:rPr>
    </w:pPr>
    <w:del w:id="277" w:author="Rosalaura Romeo (FOA)" w:date="2022-03-08T17:52:00Z">
      <w:r w:rsidRPr="00B774E1" w:rsidDel="00661C9D">
        <w:rPr>
          <w:b/>
          <w:bCs/>
          <w:lang w:val="en-US"/>
        </w:rPr>
        <w:delText>International Programme on Research and Training on</w:delText>
      </w:r>
    </w:del>
  </w:p>
  <w:p w:rsidR="00B774E1" w:rsidDel="00661C9D" w:rsidRDefault="00B774E1" w:rsidP="00B774E1">
    <w:pPr>
      <w:pStyle w:val="Header"/>
      <w:jc w:val="center"/>
      <w:rPr>
        <w:del w:id="278" w:author="Rosalaura Romeo (FOA)" w:date="2022-03-08T17:52:00Z"/>
        <w:b/>
        <w:bCs/>
        <w:lang w:val="en-US"/>
      </w:rPr>
    </w:pPr>
    <w:del w:id="279" w:author="Rosalaura Romeo (FOA)" w:date="2022-03-08T17:52:00Z">
      <w:r w:rsidRPr="00B774E1" w:rsidDel="00661C9D">
        <w:rPr>
          <w:b/>
          <w:bCs/>
          <w:lang w:val="en-US"/>
        </w:rPr>
        <w:delText xml:space="preserve">Sustainable Management of Mountain Areas </w:delText>
      </w:r>
    </w:del>
  </w:p>
  <w:p w:rsidR="004108DD" w:rsidRDefault="004108DD" w:rsidP="00B774E1">
    <w:pPr>
      <w:pStyle w:val="Header"/>
      <w:jc w:val="center"/>
      <w:rPr>
        <w:b/>
        <w:bCs/>
        <w:lang w:val="en-US"/>
      </w:rPr>
    </w:pPr>
    <w:r>
      <w:rPr>
        <w:b/>
        <w:bCs/>
        <w:lang w:val="en-US"/>
      </w:rPr>
      <w:t>27 June – 11 July</w:t>
    </w:r>
  </w:p>
  <w:p w:rsidR="00524F33" w:rsidRPr="00B774E1" w:rsidRDefault="00524F33" w:rsidP="00B774E1">
    <w:pPr>
      <w:pStyle w:val="Header"/>
      <w:jc w:val="center"/>
      <w:rPr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D4237"/>
    <w:multiLevelType w:val="hybridMultilevel"/>
    <w:tmpl w:val="A1C8F306"/>
    <w:lvl w:ilvl="0" w:tplc="8190E42A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32C42"/>
    <w:multiLevelType w:val="hybridMultilevel"/>
    <w:tmpl w:val="75D87D58"/>
    <w:lvl w:ilvl="0" w:tplc="2D66000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alaura Romeo (FOA)">
    <w15:presenceInfo w15:providerId="None" w15:userId="Rosalaura Romeo (FOA)"/>
  </w15:person>
  <w15:person w15:author="Romeo, RosaLaura (NFO)">
    <w15:presenceInfo w15:providerId="AD" w15:userId="S-1-5-21-2107199734-1002509562-578033828-3386"/>
  </w15:person>
  <w15:person w15:author="Freppaz">
    <w15:presenceInfo w15:providerId="None" w15:userId="Freppa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3MDA1MDM3NTM3MjVU0lEKTi0uzszPAykwrAUAPWp5NiwAAAA="/>
  </w:docVars>
  <w:rsids>
    <w:rsidRoot w:val="005E39FF"/>
    <w:rsid w:val="00006BA0"/>
    <w:rsid w:val="00015789"/>
    <w:rsid w:val="0002195F"/>
    <w:rsid w:val="00047380"/>
    <w:rsid w:val="00074D6F"/>
    <w:rsid w:val="000762DC"/>
    <w:rsid w:val="00076359"/>
    <w:rsid w:val="00095DE6"/>
    <w:rsid w:val="000D1CE4"/>
    <w:rsid w:val="000F1018"/>
    <w:rsid w:val="00107311"/>
    <w:rsid w:val="00143BB3"/>
    <w:rsid w:val="00143E16"/>
    <w:rsid w:val="00154D75"/>
    <w:rsid w:val="00160D8A"/>
    <w:rsid w:val="00181761"/>
    <w:rsid w:val="00184278"/>
    <w:rsid w:val="00190CAE"/>
    <w:rsid w:val="00197463"/>
    <w:rsid w:val="001A7AAB"/>
    <w:rsid w:val="001D590D"/>
    <w:rsid w:val="001F434C"/>
    <w:rsid w:val="00211864"/>
    <w:rsid w:val="00245550"/>
    <w:rsid w:val="002A72FC"/>
    <w:rsid w:val="002B7CE6"/>
    <w:rsid w:val="002E2D69"/>
    <w:rsid w:val="0030543B"/>
    <w:rsid w:val="00362D24"/>
    <w:rsid w:val="003B4FFE"/>
    <w:rsid w:val="003B7CCD"/>
    <w:rsid w:val="003E6533"/>
    <w:rsid w:val="003F44F8"/>
    <w:rsid w:val="003F6B15"/>
    <w:rsid w:val="00410132"/>
    <w:rsid w:val="004108DD"/>
    <w:rsid w:val="0043250E"/>
    <w:rsid w:val="0048310F"/>
    <w:rsid w:val="004C4CE6"/>
    <w:rsid w:val="004D299B"/>
    <w:rsid w:val="004E26CA"/>
    <w:rsid w:val="004F4192"/>
    <w:rsid w:val="00507913"/>
    <w:rsid w:val="00516B9C"/>
    <w:rsid w:val="00524F33"/>
    <w:rsid w:val="005E39FF"/>
    <w:rsid w:val="006324D4"/>
    <w:rsid w:val="0063747D"/>
    <w:rsid w:val="00661C9D"/>
    <w:rsid w:val="00683186"/>
    <w:rsid w:val="006A6C1B"/>
    <w:rsid w:val="006B73B4"/>
    <w:rsid w:val="006C52BF"/>
    <w:rsid w:val="006D6019"/>
    <w:rsid w:val="006F2378"/>
    <w:rsid w:val="00736C0E"/>
    <w:rsid w:val="00745190"/>
    <w:rsid w:val="007530C2"/>
    <w:rsid w:val="007812C6"/>
    <w:rsid w:val="00784EFB"/>
    <w:rsid w:val="0080732B"/>
    <w:rsid w:val="0082659B"/>
    <w:rsid w:val="00842207"/>
    <w:rsid w:val="008563F9"/>
    <w:rsid w:val="0086556E"/>
    <w:rsid w:val="00870E22"/>
    <w:rsid w:val="00887296"/>
    <w:rsid w:val="008907E1"/>
    <w:rsid w:val="0089383C"/>
    <w:rsid w:val="00895F1D"/>
    <w:rsid w:val="008D1DFC"/>
    <w:rsid w:val="008E7122"/>
    <w:rsid w:val="00920162"/>
    <w:rsid w:val="00920432"/>
    <w:rsid w:val="00920D11"/>
    <w:rsid w:val="0099042A"/>
    <w:rsid w:val="009A1E48"/>
    <w:rsid w:val="009B221E"/>
    <w:rsid w:val="009D255B"/>
    <w:rsid w:val="00A43707"/>
    <w:rsid w:val="00A8736A"/>
    <w:rsid w:val="00A9352A"/>
    <w:rsid w:val="00AA0BFB"/>
    <w:rsid w:val="00AD4474"/>
    <w:rsid w:val="00AE66BF"/>
    <w:rsid w:val="00AF0C45"/>
    <w:rsid w:val="00B05992"/>
    <w:rsid w:val="00B12878"/>
    <w:rsid w:val="00B65FAD"/>
    <w:rsid w:val="00B774E1"/>
    <w:rsid w:val="00BA44C5"/>
    <w:rsid w:val="00C36CEC"/>
    <w:rsid w:val="00C6541C"/>
    <w:rsid w:val="00C916AA"/>
    <w:rsid w:val="00CA4AB2"/>
    <w:rsid w:val="00CA5E85"/>
    <w:rsid w:val="00CD2F7D"/>
    <w:rsid w:val="00CE786D"/>
    <w:rsid w:val="00D11E07"/>
    <w:rsid w:val="00D5098A"/>
    <w:rsid w:val="00DB6BC6"/>
    <w:rsid w:val="00DE467B"/>
    <w:rsid w:val="00E039E7"/>
    <w:rsid w:val="00E072A3"/>
    <w:rsid w:val="00E07627"/>
    <w:rsid w:val="00E35B25"/>
    <w:rsid w:val="00E44375"/>
    <w:rsid w:val="00E54D56"/>
    <w:rsid w:val="00E60A84"/>
    <w:rsid w:val="00E71233"/>
    <w:rsid w:val="00E90466"/>
    <w:rsid w:val="00E92159"/>
    <w:rsid w:val="00EB79AE"/>
    <w:rsid w:val="00ED5943"/>
    <w:rsid w:val="00ED702F"/>
    <w:rsid w:val="00F3149C"/>
    <w:rsid w:val="00F52B2E"/>
    <w:rsid w:val="00F60A23"/>
    <w:rsid w:val="00F618F9"/>
    <w:rsid w:val="00F651A4"/>
    <w:rsid w:val="00FC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7DFCE9-6EAA-4A37-A207-86E3CD25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6F2378"/>
  </w:style>
  <w:style w:type="paragraph" w:styleId="ListParagraph">
    <w:name w:val="List Paragraph"/>
    <w:basedOn w:val="Normal"/>
    <w:uiPriority w:val="34"/>
    <w:qFormat/>
    <w:rsid w:val="00E35B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5E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E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E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E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E8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D1DF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74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4E1"/>
  </w:style>
  <w:style w:type="paragraph" w:styleId="Footer">
    <w:name w:val="footer"/>
    <w:basedOn w:val="Normal"/>
    <w:link w:val="FooterChar"/>
    <w:uiPriority w:val="99"/>
    <w:unhideWhenUsed/>
    <w:rsid w:val="00B774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4E1"/>
  </w:style>
  <w:style w:type="character" w:styleId="Hyperlink">
    <w:name w:val="Hyperlink"/>
    <w:basedOn w:val="DefaultParagraphFont"/>
    <w:uiPriority w:val="99"/>
    <w:semiHidden/>
    <w:unhideWhenUsed/>
    <w:rsid w:val="00B774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74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3" ma:contentTypeDescription="Creare un nuovo documento." ma:contentTypeScope="" ma:versionID="8953d889bc5babf5d8377a8e35a64d64">
  <xsd:schema xmlns:xsd="http://www.w3.org/2001/XMLSchema" xmlns:xs="http://www.w3.org/2001/XMLSchema" xmlns:p="http://schemas.microsoft.com/office/2006/metadata/properties" xmlns:ns3="3c9ac98d-36e3-464e-9a3d-571690e2b8cf" xmlns:ns4="8c2680b1-8717-4e17-af8a-c3c5948a3503" targetNamespace="http://schemas.microsoft.com/office/2006/metadata/properties" ma:root="true" ma:fieldsID="02d6f4ce02824cbec960ba16ee2d2a03" ns3:_="" ns4:_="">
    <xsd:import namespace="3c9ac98d-36e3-464e-9a3d-571690e2b8cf"/>
    <xsd:import namespace="8c2680b1-8717-4e17-af8a-c3c5948a3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80b1-8717-4e17-af8a-c3c5948a3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235CD-949B-4331-9342-FD2D0BE38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91D6B-C2B5-402E-9804-13E19579B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8c2680b1-8717-4e17-af8a-c3c5948a3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F2809-AB09-4E91-9CA0-CBEEF2B75F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45F91C-BC94-4CDD-96D6-4FB200A4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Chavez, Eric (NFO)</dc:creator>
  <cp:keywords/>
  <dc:description/>
  <cp:lastModifiedBy>Rosalaura Romeo (FOA)</cp:lastModifiedBy>
  <cp:revision>2</cp:revision>
  <dcterms:created xsi:type="dcterms:W3CDTF">2022-03-08T16:58:00Z</dcterms:created>
  <dcterms:modified xsi:type="dcterms:W3CDTF">2022-03-08T16:58:00Z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