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57A39" w14:textId="77777777" w:rsidR="00BE1AE8" w:rsidRDefault="00BE1AE8" w:rsidP="002F4E49">
      <w:pPr>
        <w:spacing w:after="0" w:line="240" w:lineRule="auto"/>
        <w:contextualSpacing/>
        <w:rPr>
          <w:rFonts w:ascii="Calibri Light" w:eastAsia="Calibri" w:hAnsi="Calibri Light" w:cs="Calibri Light"/>
          <w:color w:val="2E74B5"/>
          <w:spacing w:val="-10"/>
          <w:sz w:val="40"/>
          <w:szCs w:val="40"/>
          <w:lang w:val="en-GB"/>
        </w:rPr>
      </w:pPr>
      <w:bookmarkStart w:id="0" w:name="_Hlk125533176"/>
    </w:p>
    <w:p w14:paraId="6844C385" w14:textId="7A3ACD5E" w:rsidR="002F4E49" w:rsidRPr="001C60E1" w:rsidRDefault="002F4E49" w:rsidP="002F4E49">
      <w:pPr>
        <w:spacing w:after="0" w:line="240" w:lineRule="auto"/>
        <w:contextualSpacing/>
        <w:rPr>
          <w:rFonts w:ascii="Calibri Light" w:eastAsia="Calibri" w:hAnsi="Calibri Light" w:cs="Calibri Light"/>
          <w:color w:val="2E74B5"/>
          <w:spacing w:val="-10"/>
          <w:sz w:val="40"/>
          <w:szCs w:val="40"/>
          <w:lang w:val="en-GB"/>
        </w:rPr>
      </w:pPr>
      <w:r w:rsidRPr="001C60E1">
        <w:rPr>
          <w:rFonts w:ascii="Calibri Light" w:eastAsia="Calibri" w:hAnsi="Calibri Light" w:cs="Calibri Light"/>
          <w:color w:val="2E74B5"/>
          <w:spacing w:val="-10"/>
          <w:sz w:val="40"/>
          <w:szCs w:val="40"/>
          <w:lang w:val="en-GB"/>
        </w:rPr>
        <w:t>GLO Thematic Report on rangelands and pastoralists</w:t>
      </w:r>
    </w:p>
    <w:p w14:paraId="310DAE11" w14:textId="77777777" w:rsidR="002F4E49" w:rsidRPr="00355FA8" w:rsidRDefault="002F4E49" w:rsidP="002F4E49">
      <w:pPr>
        <w:pStyle w:val="Heading1"/>
        <w:rPr>
          <w:rFonts w:eastAsia="Calibri"/>
          <w:lang w:val="en-US"/>
        </w:rPr>
      </w:pPr>
      <w:r w:rsidRPr="00355FA8">
        <w:rPr>
          <w:rFonts w:eastAsia="Calibri"/>
          <w:lang w:val="en-US"/>
        </w:rPr>
        <w:t>Call for case studies and good practices</w:t>
      </w:r>
    </w:p>
    <w:p w14:paraId="74DB9977" w14:textId="77777777" w:rsidR="002F4E49" w:rsidRPr="001C60E1" w:rsidRDefault="002F4E49" w:rsidP="002F4E49">
      <w:pPr>
        <w:spacing w:after="0" w:line="240" w:lineRule="auto"/>
        <w:rPr>
          <w:rFonts w:ascii="Calibri" w:eastAsia="Calibri" w:hAnsi="Calibri" w:cs="Calibri"/>
          <w:b/>
          <w:bCs/>
          <w:lang w:val="en-GB"/>
        </w:rPr>
      </w:pPr>
    </w:p>
    <w:p w14:paraId="279B5B86" w14:textId="4AB2030F" w:rsidR="002F4E49" w:rsidRPr="001C60E1" w:rsidRDefault="002F4E49" w:rsidP="00BE1AE8">
      <w:pPr>
        <w:spacing w:after="0" w:line="240" w:lineRule="auto"/>
        <w:jc w:val="both"/>
        <w:rPr>
          <w:rFonts w:ascii="Calibri" w:eastAsia="Calibri" w:hAnsi="Calibri" w:cs="Calibri"/>
          <w:lang w:val="en-GB"/>
        </w:rPr>
      </w:pPr>
      <w:r w:rsidRPr="001C60E1">
        <w:rPr>
          <w:rFonts w:ascii="Calibri" w:eastAsia="Calibri" w:hAnsi="Calibri" w:cs="Calibri"/>
          <w:b/>
          <w:bCs/>
          <w:lang w:val="en-GB"/>
        </w:rPr>
        <w:t>The United Nations Convention to Combat Desertification (UNCCD) is preparing a Global Land Outlook (GLO) Thematic Report</w:t>
      </w:r>
      <w:r w:rsidRPr="001C60E1">
        <w:rPr>
          <w:rFonts w:ascii="Calibri" w:eastAsia="Calibri" w:hAnsi="Calibri" w:cs="Calibri"/>
          <w:lang w:val="en-GB"/>
        </w:rPr>
        <w:t xml:space="preserve"> comprehensively analysing the dynamics linking pastoralists and the land they use, namely rangelands. The report will show evidence on how </w:t>
      </w:r>
      <w:r>
        <w:rPr>
          <w:rFonts w:ascii="Calibri" w:eastAsia="Calibri" w:hAnsi="Calibri" w:cs="Calibri"/>
          <w:lang w:val="en-GB"/>
        </w:rPr>
        <w:t>sustainable</w:t>
      </w:r>
      <w:r w:rsidRPr="001C60E1">
        <w:rPr>
          <w:rFonts w:ascii="Calibri" w:eastAsia="Calibri" w:hAnsi="Calibri" w:cs="Calibri"/>
          <w:lang w:val="en-GB"/>
        </w:rPr>
        <w:t xml:space="preserve"> rangeland management </w:t>
      </w:r>
      <w:r>
        <w:rPr>
          <w:rFonts w:ascii="Calibri" w:eastAsia="Calibri" w:hAnsi="Calibri" w:cs="Calibri"/>
          <w:lang w:val="en-GB"/>
        </w:rPr>
        <w:t xml:space="preserve">and rehabilitation </w:t>
      </w:r>
      <w:r w:rsidRPr="001C60E1">
        <w:rPr>
          <w:rFonts w:ascii="Calibri" w:eastAsia="Calibri" w:hAnsi="Calibri" w:cs="Calibri"/>
          <w:lang w:val="en-GB"/>
        </w:rPr>
        <w:t xml:space="preserve">contribute to achieving land degradation neutrality, </w:t>
      </w:r>
      <w:r>
        <w:rPr>
          <w:rFonts w:ascii="Calibri" w:eastAsia="Calibri" w:hAnsi="Calibri" w:cs="Calibri"/>
          <w:lang w:val="en-GB"/>
        </w:rPr>
        <w:t xml:space="preserve">improved livelihoods, </w:t>
      </w:r>
      <w:r w:rsidRPr="001C60E1">
        <w:rPr>
          <w:rFonts w:ascii="Calibri" w:eastAsia="Calibri" w:hAnsi="Calibri" w:cs="Calibri"/>
          <w:lang w:val="en-GB"/>
        </w:rPr>
        <w:t xml:space="preserve">and ecosystem restoration worldwide. Furthermore, </w:t>
      </w:r>
      <w:r>
        <w:rPr>
          <w:rFonts w:ascii="Calibri" w:eastAsia="Calibri" w:hAnsi="Calibri" w:cs="Calibri"/>
          <w:lang w:val="en-GB"/>
        </w:rPr>
        <w:t>the</w:t>
      </w:r>
      <w:r w:rsidRPr="001C60E1">
        <w:rPr>
          <w:rFonts w:ascii="Calibri" w:eastAsia="Calibri" w:hAnsi="Calibri" w:cs="Calibri"/>
          <w:lang w:val="en-GB"/>
        </w:rPr>
        <w:t xml:space="preserve"> focus </w:t>
      </w:r>
      <w:r>
        <w:rPr>
          <w:rFonts w:ascii="Calibri" w:eastAsia="Calibri" w:hAnsi="Calibri" w:cs="Calibri"/>
          <w:lang w:val="en-GB"/>
        </w:rPr>
        <w:t>is</w:t>
      </w:r>
      <w:r w:rsidRPr="001C60E1">
        <w:rPr>
          <w:rFonts w:ascii="Calibri" w:eastAsia="Calibri" w:hAnsi="Calibri" w:cs="Calibri"/>
          <w:lang w:val="en-GB"/>
        </w:rPr>
        <w:t xml:space="preserve"> to provid</w:t>
      </w:r>
      <w:r>
        <w:rPr>
          <w:rFonts w:ascii="Calibri" w:eastAsia="Calibri" w:hAnsi="Calibri" w:cs="Calibri"/>
          <w:lang w:val="en-GB"/>
        </w:rPr>
        <w:t>e</w:t>
      </w:r>
      <w:r w:rsidRPr="001C60E1">
        <w:rPr>
          <w:rFonts w:ascii="Calibri" w:eastAsia="Calibri" w:hAnsi="Calibri" w:cs="Calibri"/>
          <w:lang w:val="en-GB"/>
        </w:rPr>
        <w:t xml:space="preserve"> guidance on how the development of community and country-based initiatives on pastoralism, from polic</w:t>
      </w:r>
      <w:r>
        <w:rPr>
          <w:rFonts w:ascii="Calibri" w:eastAsia="Calibri" w:hAnsi="Calibri" w:cs="Calibri"/>
          <w:lang w:val="en-GB"/>
        </w:rPr>
        <w:t xml:space="preserve">y and legal frameworks </w:t>
      </w:r>
      <w:r w:rsidRPr="001C60E1">
        <w:rPr>
          <w:rFonts w:ascii="Calibri" w:eastAsia="Calibri" w:hAnsi="Calibri" w:cs="Calibri"/>
          <w:lang w:val="en-GB"/>
        </w:rPr>
        <w:t xml:space="preserve">to investments and projects, can successfully contribute to </w:t>
      </w:r>
      <w:r>
        <w:rPr>
          <w:rFonts w:ascii="Calibri" w:eastAsia="Calibri" w:hAnsi="Calibri" w:cs="Calibri"/>
          <w:lang w:val="en-GB"/>
        </w:rPr>
        <w:t>multiple</w:t>
      </w:r>
      <w:r w:rsidRPr="001C60E1">
        <w:rPr>
          <w:rFonts w:ascii="Calibri" w:eastAsia="Calibri" w:hAnsi="Calibri" w:cs="Calibri"/>
          <w:lang w:val="en-GB"/>
        </w:rPr>
        <w:t xml:space="preserve"> S</w:t>
      </w:r>
      <w:r w:rsidR="00355FA8">
        <w:rPr>
          <w:rFonts w:ascii="Calibri" w:eastAsia="Calibri" w:hAnsi="Calibri" w:cs="Calibri"/>
          <w:lang w:val="en-GB"/>
        </w:rPr>
        <w:t xml:space="preserve">ustainable </w:t>
      </w:r>
      <w:r w:rsidRPr="001C60E1">
        <w:rPr>
          <w:rFonts w:ascii="Calibri" w:eastAsia="Calibri" w:hAnsi="Calibri" w:cs="Calibri"/>
          <w:lang w:val="en-GB"/>
        </w:rPr>
        <w:t>D</w:t>
      </w:r>
      <w:r w:rsidR="00355FA8">
        <w:rPr>
          <w:rFonts w:ascii="Calibri" w:eastAsia="Calibri" w:hAnsi="Calibri" w:cs="Calibri"/>
          <w:lang w:val="en-GB"/>
        </w:rPr>
        <w:t xml:space="preserve">evelopment </w:t>
      </w:r>
      <w:r w:rsidRPr="001C60E1">
        <w:rPr>
          <w:rFonts w:ascii="Calibri" w:eastAsia="Calibri" w:hAnsi="Calibri" w:cs="Calibri"/>
          <w:lang w:val="en-GB"/>
        </w:rPr>
        <w:t>G</w:t>
      </w:r>
      <w:r w:rsidR="00355FA8">
        <w:rPr>
          <w:rFonts w:ascii="Calibri" w:eastAsia="Calibri" w:hAnsi="Calibri" w:cs="Calibri"/>
          <w:lang w:val="en-GB"/>
        </w:rPr>
        <w:t>oal</w:t>
      </w:r>
      <w:r>
        <w:rPr>
          <w:rFonts w:ascii="Calibri" w:eastAsia="Calibri" w:hAnsi="Calibri" w:cs="Calibri"/>
          <w:lang w:val="en-GB"/>
        </w:rPr>
        <w:t>s</w:t>
      </w:r>
      <w:r w:rsidRPr="001C60E1">
        <w:rPr>
          <w:rFonts w:ascii="Calibri" w:eastAsia="Calibri" w:hAnsi="Calibri" w:cs="Calibri"/>
          <w:lang w:val="en-GB"/>
        </w:rPr>
        <w:t xml:space="preserve"> in the different regions of the world. </w:t>
      </w:r>
    </w:p>
    <w:p w14:paraId="0E12EFBC" w14:textId="77777777" w:rsidR="002F4E49" w:rsidRPr="001C60E1" w:rsidRDefault="002F4E49" w:rsidP="00BE1AE8">
      <w:pPr>
        <w:spacing w:after="0" w:line="240" w:lineRule="auto"/>
        <w:jc w:val="both"/>
        <w:rPr>
          <w:rFonts w:ascii="Calibri" w:eastAsia="Calibri" w:hAnsi="Calibri" w:cs="Calibri"/>
          <w:lang w:val="en-GB"/>
        </w:rPr>
      </w:pPr>
    </w:p>
    <w:p w14:paraId="0783C0CA" w14:textId="2F609078" w:rsidR="002F4E49" w:rsidRPr="001C60E1" w:rsidRDefault="002F4E49" w:rsidP="00BE1AE8">
      <w:pPr>
        <w:spacing w:after="0" w:line="240" w:lineRule="auto"/>
        <w:jc w:val="both"/>
        <w:rPr>
          <w:rFonts w:ascii="Calibri" w:eastAsia="Calibri" w:hAnsi="Calibri" w:cs="Calibri"/>
          <w:lang w:val="en-GB"/>
        </w:rPr>
      </w:pPr>
      <w:r w:rsidRPr="001C60E1">
        <w:rPr>
          <w:rFonts w:ascii="Calibri" w:eastAsia="Calibri" w:hAnsi="Calibri" w:cs="Calibri"/>
          <w:lang w:val="en-GB"/>
        </w:rPr>
        <w:t xml:space="preserve">This GLO Thematic Report will be </w:t>
      </w:r>
      <w:r>
        <w:rPr>
          <w:rFonts w:ascii="Calibri" w:eastAsia="Calibri" w:hAnsi="Calibri" w:cs="Calibri"/>
          <w:lang w:val="en-GB"/>
        </w:rPr>
        <w:t>evidence-based</w:t>
      </w:r>
      <w:r w:rsidRPr="001C60E1">
        <w:rPr>
          <w:rFonts w:ascii="Calibri" w:eastAsia="Calibri" w:hAnsi="Calibri" w:cs="Calibri"/>
          <w:lang w:val="en-GB"/>
        </w:rPr>
        <w:t>, fully referenced, and informed by experts and key stakeholders</w:t>
      </w:r>
      <w:r w:rsidR="00355FA8">
        <w:rPr>
          <w:rFonts w:ascii="Calibri" w:eastAsia="Calibri" w:hAnsi="Calibri" w:cs="Calibri"/>
          <w:lang w:val="en-GB"/>
        </w:rPr>
        <w:t>. As the</w:t>
      </w:r>
      <w:r w:rsidRPr="001C60E1">
        <w:rPr>
          <w:rFonts w:ascii="Calibri" w:eastAsia="Calibri" w:hAnsi="Calibri" w:cs="Calibri"/>
          <w:lang w:val="en-GB"/>
        </w:rPr>
        <w:t xml:space="preserve"> core </w:t>
      </w:r>
      <w:r w:rsidR="00355FA8">
        <w:rPr>
          <w:rFonts w:ascii="Calibri" w:eastAsia="Calibri" w:hAnsi="Calibri" w:cs="Calibri"/>
          <w:lang w:val="en-GB"/>
        </w:rPr>
        <w:t xml:space="preserve">of the report </w:t>
      </w:r>
      <w:r w:rsidRPr="001C60E1">
        <w:rPr>
          <w:rFonts w:ascii="Calibri" w:eastAsia="Calibri" w:hAnsi="Calibri" w:cs="Calibri"/>
          <w:lang w:val="en-GB"/>
        </w:rPr>
        <w:t xml:space="preserve">will be actual lessons learned on the ground, </w:t>
      </w:r>
      <w:r w:rsidRPr="001C60E1">
        <w:rPr>
          <w:rFonts w:ascii="Calibri" w:eastAsia="Calibri" w:hAnsi="Calibri" w:cs="Calibri"/>
          <w:b/>
          <w:bCs/>
          <w:sz w:val="24"/>
          <w:szCs w:val="24"/>
          <w:lang w:val="en-GB"/>
        </w:rPr>
        <w:t>UNCCD is actively searching</w:t>
      </w:r>
      <w:r w:rsidRPr="001C60E1">
        <w:rPr>
          <w:rFonts w:ascii="Calibri" w:eastAsia="Calibri" w:hAnsi="Calibri" w:cs="Calibri"/>
          <w:sz w:val="20"/>
          <w:szCs w:val="20"/>
          <w:lang w:val="en-GB"/>
        </w:rPr>
        <w:t xml:space="preserve"> </w:t>
      </w:r>
      <w:r w:rsidRPr="001C60E1">
        <w:rPr>
          <w:rFonts w:ascii="Calibri" w:eastAsia="Calibri" w:hAnsi="Calibri" w:cs="Calibri"/>
          <w:lang w:val="en-GB"/>
        </w:rPr>
        <w:t xml:space="preserve">for </w:t>
      </w:r>
      <w:r w:rsidR="00355FA8">
        <w:rPr>
          <w:rFonts w:ascii="Calibri" w:eastAsia="Calibri" w:hAnsi="Calibri" w:cs="Calibri"/>
          <w:lang w:val="en-GB"/>
        </w:rPr>
        <w:t xml:space="preserve">remarkable </w:t>
      </w:r>
      <w:r w:rsidRPr="001C60E1">
        <w:rPr>
          <w:rFonts w:ascii="Calibri" w:eastAsia="Calibri" w:hAnsi="Calibri" w:cs="Calibri"/>
          <w:lang w:val="en-GB"/>
        </w:rPr>
        <w:t xml:space="preserve">initiatives </w:t>
      </w:r>
      <w:r w:rsidR="00355FA8">
        <w:rPr>
          <w:rFonts w:ascii="Calibri" w:eastAsia="Calibri" w:hAnsi="Calibri" w:cs="Calibri"/>
          <w:lang w:val="en-GB"/>
        </w:rPr>
        <w:t>related to pastoralists and rangelands from across the world</w:t>
      </w:r>
      <w:r w:rsidRPr="001C60E1">
        <w:rPr>
          <w:rFonts w:ascii="Calibri" w:eastAsia="Calibri" w:hAnsi="Calibri" w:cs="Calibri"/>
          <w:lang w:val="en-GB"/>
        </w:rPr>
        <w:t xml:space="preserve">. The report will present a selection of the most stimulating experiences shared from each region, building analysis and recommendations upon their challenges, solutions, and results. </w:t>
      </w:r>
    </w:p>
    <w:p w14:paraId="6487AF6A" w14:textId="77777777" w:rsidR="002F4E49" w:rsidRPr="001C60E1" w:rsidRDefault="002F4E49" w:rsidP="00BE1AE8">
      <w:pPr>
        <w:spacing w:after="0" w:line="240" w:lineRule="auto"/>
        <w:jc w:val="both"/>
        <w:rPr>
          <w:rFonts w:ascii="Calibri" w:eastAsia="Calibri" w:hAnsi="Calibri" w:cs="Calibri"/>
          <w:lang w:val="en-GB"/>
        </w:rPr>
      </w:pPr>
    </w:p>
    <w:p w14:paraId="446171E4" w14:textId="4739C4DF" w:rsidR="002F4E49" w:rsidRPr="001C60E1" w:rsidRDefault="002F4E49" w:rsidP="00BE1AE8">
      <w:pPr>
        <w:spacing w:after="0" w:line="240" w:lineRule="auto"/>
        <w:jc w:val="both"/>
        <w:rPr>
          <w:rFonts w:ascii="Calibri" w:eastAsia="Calibri" w:hAnsi="Calibri" w:cs="Calibri"/>
        </w:rPr>
      </w:pPr>
      <w:r w:rsidRPr="001C60E1">
        <w:rPr>
          <w:rFonts w:ascii="Calibri" w:eastAsia="Calibri" w:hAnsi="Calibri" w:cs="Calibri"/>
          <w:lang w:val="en-GB"/>
        </w:rPr>
        <w:t xml:space="preserve">Thus, </w:t>
      </w:r>
      <w:r w:rsidRPr="001C60E1">
        <w:rPr>
          <w:rFonts w:ascii="Calibri" w:eastAsia="Calibri" w:hAnsi="Calibri" w:cs="Calibri"/>
          <w:b/>
          <w:bCs/>
          <w:sz w:val="28"/>
          <w:szCs w:val="28"/>
          <w:lang w:val="en-GB"/>
        </w:rPr>
        <w:t>UNCCD invites countries, organizations and individuals</w:t>
      </w:r>
      <w:r w:rsidRPr="001C60E1">
        <w:rPr>
          <w:rFonts w:ascii="Calibri" w:eastAsia="Calibri" w:hAnsi="Calibri" w:cs="Calibri"/>
          <w:sz w:val="28"/>
          <w:szCs w:val="28"/>
          <w:lang w:val="en-GB"/>
        </w:rPr>
        <w:t xml:space="preserve"> </w:t>
      </w:r>
      <w:r w:rsidRPr="001C60E1">
        <w:rPr>
          <w:rFonts w:ascii="Calibri" w:eastAsia="Calibri" w:hAnsi="Calibri" w:cs="Calibri"/>
          <w:lang w:val="en-GB"/>
        </w:rPr>
        <w:t xml:space="preserve">to share their experiences and innovative approaches to </w:t>
      </w:r>
      <w:r>
        <w:rPr>
          <w:rFonts w:ascii="Calibri" w:eastAsia="Calibri" w:hAnsi="Calibri" w:cs="Calibri"/>
          <w:lang w:val="en-GB"/>
        </w:rPr>
        <w:t>improving</w:t>
      </w:r>
      <w:r w:rsidRPr="001C60E1">
        <w:rPr>
          <w:rFonts w:ascii="Calibri" w:eastAsia="Calibri" w:hAnsi="Calibri" w:cs="Calibri"/>
          <w:lang w:val="en-GB"/>
        </w:rPr>
        <w:t xml:space="preserve"> rangeland management</w:t>
      </w:r>
      <w:r>
        <w:rPr>
          <w:rFonts w:ascii="Calibri" w:eastAsia="Calibri" w:hAnsi="Calibri" w:cs="Calibri"/>
          <w:lang w:val="en-GB"/>
        </w:rPr>
        <w:t xml:space="preserve"> and the livelihoods of pastoral communities</w:t>
      </w:r>
      <w:r w:rsidRPr="001C60E1">
        <w:rPr>
          <w:rFonts w:ascii="Calibri" w:eastAsia="Calibri" w:hAnsi="Calibri" w:cs="Calibri"/>
          <w:lang w:val="en-GB"/>
        </w:rPr>
        <w:t xml:space="preserve">. </w:t>
      </w:r>
      <w:r w:rsidRPr="001C60E1">
        <w:rPr>
          <w:rFonts w:ascii="Calibri" w:eastAsia="Calibri" w:hAnsi="Calibri" w:cs="Calibri"/>
        </w:rPr>
        <w:t xml:space="preserve">The case studies </w:t>
      </w:r>
      <w:r>
        <w:rPr>
          <w:rFonts w:ascii="Calibri" w:eastAsia="Calibri" w:hAnsi="Calibri" w:cs="Calibri"/>
        </w:rPr>
        <w:t xml:space="preserve">or good practices </w:t>
      </w:r>
      <w:r w:rsidRPr="001C60E1">
        <w:rPr>
          <w:rFonts w:ascii="Calibri" w:eastAsia="Calibri" w:hAnsi="Calibri" w:cs="Calibri"/>
        </w:rPr>
        <w:t xml:space="preserve">can be policies, plans, programs and projects </w:t>
      </w:r>
      <w:r>
        <w:rPr>
          <w:rFonts w:ascii="Calibri" w:eastAsia="Calibri" w:hAnsi="Calibri" w:cs="Calibri"/>
        </w:rPr>
        <w:t xml:space="preserve">that </w:t>
      </w:r>
      <w:r w:rsidR="00355FA8">
        <w:rPr>
          <w:rFonts w:ascii="Calibri" w:eastAsia="Calibri" w:hAnsi="Calibri" w:cs="Calibri"/>
        </w:rPr>
        <w:t>foster</w:t>
      </w:r>
      <w:r w:rsidR="00355FA8" w:rsidRPr="001C60E1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sustainable </w:t>
      </w:r>
      <w:r w:rsidRPr="001C60E1">
        <w:rPr>
          <w:rFonts w:ascii="Calibri" w:eastAsia="Calibri" w:hAnsi="Calibri" w:cs="Calibri"/>
        </w:rPr>
        <w:t xml:space="preserve">land management practices, </w:t>
      </w:r>
      <w:r>
        <w:rPr>
          <w:rFonts w:ascii="Calibri" w:eastAsia="Calibri" w:hAnsi="Calibri" w:cs="Calibri"/>
        </w:rPr>
        <w:t xml:space="preserve">inclusive </w:t>
      </w:r>
      <w:r w:rsidRPr="001C60E1">
        <w:rPr>
          <w:rFonts w:ascii="Calibri" w:eastAsia="Calibri" w:hAnsi="Calibri" w:cs="Calibri"/>
        </w:rPr>
        <w:t>governance</w:t>
      </w:r>
      <w:r>
        <w:rPr>
          <w:rFonts w:ascii="Calibri" w:eastAsia="Calibri" w:hAnsi="Calibri" w:cs="Calibri"/>
        </w:rPr>
        <w:t xml:space="preserve"> and </w:t>
      </w:r>
      <w:r w:rsidRPr="001C60E1">
        <w:rPr>
          <w:rFonts w:ascii="Calibri" w:eastAsia="Calibri" w:hAnsi="Calibri" w:cs="Calibri"/>
        </w:rPr>
        <w:t xml:space="preserve">participation, capacity building, social innovation and other approaches to improve the </w:t>
      </w:r>
      <w:r>
        <w:rPr>
          <w:rFonts w:ascii="Calibri" w:eastAsia="Calibri" w:hAnsi="Calibri" w:cs="Calibri"/>
        </w:rPr>
        <w:t>health</w:t>
      </w:r>
      <w:r w:rsidRPr="001C60E1">
        <w:rPr>
          <w:rFonts w:ascii="Calibri" w:eastAsia="Calibri" w:hAnsi="Calibri" w:cs="Calibri"/>
        </w:rPr>
        <w:t xml:space="preserve"> of rangelands and their resources. The authors and organizations submitting the experiences will be </w:t>
      </w:r>
      <w:r>
        <w:rPr>
          <w:rFonts w:ascii="Calibri" w:eastAsia="Calibri" w:hAnsi="Calibri" w:cs="Calibri"/>
        </w:rPr>
        <w:t>duly credited</w:t>
      </w:r>
      <w:r w:rsidRPr="001C60E1">
        <w:rPr>
          <w:rFonts w:ascii="Calibri" w:eastAsia="Calibri" w:hAnsi="Calibri" w:cs="Calibri"/>
        </w:rPr>
        <w:t>.</w:t>
      </w:r>
    </w:p>
    <w:p w14:paraId="695AFF62" w14:textId="77777777" w:rsidR="002F4E49" w:rsidRPr="001C60E1" w:rsidRDefault="002F4E49" w:rsidP="00BE1AE8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63043E59" w14:textId="3D26B6DB" w:rsidR="002F4E49" w:rsidRPr="00BE1AE8" w:rsidRDefault="002F4E49" w:rsidP="00BE1AE8">
      <w:pPr>
        <w:spacing w:after="0" w:line="240" w:lineRule="auto"/>
        <w:jc w:val="both"/>
        <w:rPr>
          <w:rFonts w:ascii="Calibri" w:eastAsia="Calibri" w:hAnsi="Calibri" w:cs="Calibri"/>
        </w:rPr>
      </w:pPr>
      <w:r w:rsidRPr="001C60E1">
        <w:rPr>
          <w:rFonts w:ascii="Calibri" w:eastAsia="Calibri" w:hAnsi="Calibri" w:cs="Calibri"/>
          <w:b/>
          <w:bCs/>
          <w:sz w:val="28"/>
          <w:szCs w:val="28"/>
        </w:rPr>
        <w:t>If you are interested</w:t>
      </w:r>
      <w:r w:rsidRPr="001C60E1">
        <w:rPr>
          <w:rFonts w:ascii="Calibri" w:eastAsia="Calibri" w:hAnsi="Calibri" w:cs="Calibri"/>
          <w:sz w:val="28"/>
          <w:szCs w:val="28"/>
        </w:rPr>
        <w:t xml:space="preserve"> </w:t>
      </w:r>
      <w:r w:rsidRPr="001C60E1">
        <w:rPr>
          <w:rFonts w:ascii="Calibri" w:eastAsia="Calibri" w:hAnsi="Calibri" w:cs="Calibri"/>
        </w:rPr>
        <w:t xml:space="preserve">in submitting an existing or ongoing initiative, please </w:t>
      </w:r>
      <w:r>
        <w:rPr>
          <w:rFonts w:ascii="Calibri" w:eastAsia="Calibri" w:hAnsi="Calibri" w:cs="Calibri"/>
        </w:rPr>
        <w:t xml:space="preserve">fill out the attached template and </w:t>
      </w:r>
      <w:bookmarkStart w:id="1" w:name="_Hlk125968628"/>
      <w:r>
        <w:rPr>
          <w:rFonts w:ascii="Calibri" w:eastAsia="Calibri" w:hAnsi="Calibri" w:cs="Calibri"/>
        </w:rPr>
        <w:t xml:space="preserve">send to both </w:t>
      </w:r>
      <w:hyperlink r:id="rId8" w:history="1">
        <w:r w:rsidR="00BE1AE8" w:rsidRPr="00AF65A7">
          <w:rPr>
            <w:rStyle w:val="Hyperlink"/>
            <w:rFonts w:ascii="Calibri" w:eastAsia="Calibri" w:hAnsi="Calibri" w:cs="Calibri"/>
          </w:rPr>
          <w:t>globalpolicyadvocacy@unccd.int</w:t>
        </w:r>
      </w:hyperlink>
      <w:r w:rsidR="00BE1AE8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and </w:t>
      </w:r>
      <w:r w:rsidR="00BE1AE8">
        <w:rPr>
          <w:rFonts w:ascii="Calibri" w:eastAsia="Calibri" w:hAnsi="Calibri" w:cs="Calibri"/>
          <w:color w:val="0000FF"/>
          <w:u w:val="single"/>
          <w:lang w:val="en-GB"/>
        </w:rPr>
        <w:fldChar w:fldCharType="begin"/>
      </w:r>
      <w:ins w:id="2" w:author="Susan Lakop" w:date="2023-01-30T16:20:00Z">
        <w:r w:rsidR="00BE1AE8">
          <w:rPr>
            <w:rFonts w:ascii="Calibri" w:eastAsia="Calibri" w:hAnsi="Calibri" w:cs="Calibri"/>
            <w:color w:val="0000FF"/>
            <w:u w:val="single"/>
            <w:lang w:val="en-GB"/>
          </w:rPr>
          <w:instrText xml:space="preserve"> HYPERLINK "mailto:</w:instrText>
        </w:r>
      </w:ins>
      <w:r w:rsidR="00BE1AE8" w:rsidRPr="001C60E1">
        <w:rPr>
          <w:rFonts w:ascii="Calibri" w:eastAsia="Calibri" w:hAnsi="Calibri" w:cs="Calibri"/>
          <w:color w:val="0000FF"/>
          <w:u w:val="single"/>
          <w:lang w:val="en-GB"/>
        </w:rPr>
        <w:instrText>pherrera@unccd.int</w:instrText>
      </w:r>
      <w:ins w:id="3" w:author="Susan Lakop" w:date="2023-01-30T16:20:00Z">
        <w:r w:rsidR="00BE1AE8">
          <w:rPr>
            <w:rFonts w:ascii="Calibri" w:eastAsia="Calibri" w:hAnsi="Calibri" w:cs="Calibri"/>
            <w:color w:val="0000FF"/>
            <w:u w:val="single"/>
            <w:lang w:val="en-GB"/>
          </w:rPr>
          <w:instrText xml:space="preserve">" </w:instrText>
        </w:r>
      </w:ins>
      <w:r w:rsidR="00BE1AE8">
        <w:rPr>
          <w:rFonts w:ascii="Calibri" w:eastAsia="Calibri" w:hAnsi="Calibri" w:cs="Calibri"/>
          <w:color w:val="0000FF"/>
          <w:u w:val="single"/>
          <w:lang w:val="en-GB"/>
        </w:rPr>
        <w:fldChar w:fldCharType="separate"/>
      </w:r>
      <w:r w:rsidR="00BE1AE8" w:rsidRPr="00AF65A7">
        <w:rPr>
          <w:rStyle w:val="Hyperlink"/>
          <w:rFonts w:ascii="Calibri" w:eastAsia="Calibri" w:hAnsi="Calibri" w:cs="Calibri"/>
          <w:lang w:val="en-GB"/>
        </w:rPr>
        <w:t>pherrera@unccd.int</w:t>
      </w:r>
      <w:r w:rsidR="00BE1AE8">
        <w:rPr>
          <w:rFonts w:ascii="Calibri" w:eastAsia="Calibri" w:hAnsi="Calibri" w:cs="Calibri"/>
          <w:color w:val="0000FF"/>
          <w:u w:val="single"/>
          <w:lang w:val="en-GB"/>
        </w:rPr>
        <w:fldChar w:fldCharType="end"/>
      </w:r>
      <w:r w:rsidR="00BE1AE8">
        <w:rPr>
          <w:rFonts w:ascii="Calibri" w:eastAsia="Calibri" w:hAnsi="Calibri" w:cs="Calibri"/>
          <w:color w:val="0000FF"/>
          <w:u w:val="single"/>
          <w:lang w:val="en-GB"/>
        </w:rPr>
        <w:t xml:space="preserve"> </w:t>
      </w:r>
      <w:r w:rsidRPr="002F4E49">
        <w:rPr>
          <w:rFonts w:ascii="Calibri" w:eastAsia="Calibri" w:hAnsi="Calibri" w:cs="Calibri"/>
          <w:lang w:val="en-GB"/>
        </w:rPr>
        <w:t xml:space="preserve"> </w:t>
      </w:r>
      <w:r w:rsidRPr="001C60E1">
        <w:rPr>
          <w:rFonts w:ascii="Calibri" w:eastAsia="Calibri" w:hAnsi="Calibri" w:cs="Calibri"/>
          <w:color w:val="000000"/>
          <w:shd w:val="clear" w:color="auto" w:fill="FFFFFF"/>
          <w:lang w:val="en-GB"/>
        </w:rPr>
        <w:t> </w:t>
      </w:r>
      <w:bookmarkStart w:id="4" w:name="_Hlk16158451"/>
      <w:r w:rsidRPr="001C60E1">
        <w:rPr>
          <w:rFonts w:ascii="Calibri" w:eastAsia="Calibri" w:hAnsi="Calibri" w:cs="Calibri"/>
          <w:color w:val="000000"/>
          <w:shd w:val="clear" w:color="auto" w:fill="FFFFFF"/>
          <w:lang w:val="en-GB"/>
        </w:rPr>
        <w:t>indicating in the subject line “</w:t>
      </w:r>
      <w:r w:rsidRPr="001C60E1">
        <w:rPr>
          <w:rFonts w:ascii="Calibri" w:eastAsia="Calibri" w:hAnsi="Calibri" w:cs="Calibri"/>
          <w:b/>
          <w:bCs/>
          <w:color w:val="000000"/>
          <w:shd w:val="clear" w:color="auto" w:fill="FFFFFF"/>
          <w:lang w:val="en-GB"/>
        </w:rPr>
        <w:t xml:space="preserve">GLO </w:t>
      </w:r>
      <w:r>
        <w:rPr>
          <w:rFonts w:ascii="Calibri" w:eastAsia="Calibri" w:hAnsi="Calibri" w:cs="Calibri"/>
          <w:b/>
          <w:bCs/>
          <w:color w:val="000000"/>
          <w:shd w:val="clear" w:color="auto" w:fill="FFFFFF"/>
          <w:lang w:val="en-GB"/>
        </w:rPr>
        <w:t>Rangelands and</w:t>
      </w:r>
      <w:r w:rsidRPr="001C60E1">
        <w:rPr>
          <w:rFonts w:ascii="Calibri" w:eastAsia="Calibri" w:hAnsi="Calibri" w:cs="Calibri"/>
          <w:b/>
          <w:bCs/>
          <w:color w:val="000000"/>
          <w:shd w:val="clear" w:color="auto" w:fill="FFFFFF"/>
          <w:lang w:val="en-GB"/>
        </w:rPr>
        <w:t xml:space="preserve"> Pastorali</w:t>
      </w:r>
      <w:r>
        <w:rPr>
          <w:rFonts w:ascii="Calibri" w:eastAsia="Calibri" w:hAnsi="Calibri" w:cs="Calibri"/>
          <w:b/>
          <w:bCs/>
          <w:color w:val="000000"/>
          <w:shd w:val="clear" w:color="auto" w:fill="FFFFFF"/>
          <w:lang w:val="en-GB"/>
        </w:rPr>
        <w:t>sts</w:t>
      </w:r>
      <w:r w:rsidRPr="001C60E1">
        <w:rPr>
          <w:rFonts w:ascii="Calibri" w:eastAsia="Calibri" w:hAnsi="Calibri" w:cs="Calibri"/>
          <w:b/>
          <w:bCs/>
          <w:color w:val="000000"/>
          <w:shd w:val="clear" w:color="auto" w:fill="FFFFFF"/>
          <w:lang w:val="en-GB"/>
        </w:rPr>
        <w:t>, contribution from</w:t>
      </w:r>
      <w:r w:rsidRPr="001C60E1">
        <w:rPr>
          <w:rFonts w:ascii="Calibri" w:eastAsia="Calibri" w:hAnsi="Calibri" w:cs="Calibri"/>
          <w:color w:val="000000"/>
          <w:shd w:val="clear" w:color="auto" w:fill="FFFFFF"/>
          <w:lang w:val="en-GB"/>
        </w:rPr>
        <w:t>”</w:t>
      </w:r>
      <w:bookmarkEnd w:id="4"/>
      <w:r w:rsidRPr="001C60E1">
        <w:rPr>
          <w:rFonts w:ascii="Calibri" w:eastAsia="Calibri" w:hAnsi="Calibri" w:cs="Calibri"/>
          <w:color w:val="000000"/>
          <w:shd w:val="clear" w:color="auto" w:fill="FFFFFF"/>
          <w:lang w:val="en-GB"/>
        </w:rPr>
        <w:t xml:space="preserve"> and the country or region where your </w:t>
      </w:r>
      <w:r w:rsidR="00D418FD">
        <w:rPr>
          <w:rFonts w:ascii="Calibri" w:eastAsia="Calibri" w:hAnsi="Calibri" w:cs="Calibri"/>
          <w:color w:val="000000"/>
          <w:shd w:val="clear" w:color="auto" w:fill="FFFFFF"/>
          <w:lang w:val="en-GB"/>
        </w:rPr>
        <w:t>initiative</w:t>
      </w:r>
      <w:r w:rsidR="00D418FD" w:rsidRPr="001C60E1">
        <w:rPr>
          <w:rFonts w:ascii="Calibri" w:eastAsia="Calibri" w:hAnsi="Calibri" w:cs="Calibri"/>
          <w:color w:val="000000"/>
          <w:shd w:val="clear" w:color="auto" w:fill="FFFFFF"/>
          <w:lang w:val="en-GB"/>
        </w:rPr>
        <w:t xml:space="preserve"> </w:t>
      </w:r>
      <w:r w:rsidRPr="001C60E1">
        <w:rPr>
          <w:rFonts w:ascii="Calibri" w:eastAsia="Calibri" w:hAnsi="Calibri" w:cs="Calibri"/>
          <w:color w:val="000000"/>
          <w:shd w:val="clear" w:color="auto" w:fill="FFFFFF"/>
          <w:lang w:val="en-GB"/>
        </w:rPr>
        <w:t>is located.</w:t>
      </w:r>
      <w:bookmarkEnd w:id="1"/>
    </w:p>
    <w:p w14:paraId="23486632" w14:textId="77777777" w:rsidR="00BE1AE8" w:rsidRDefault="00BE1AE8" w:rsidP="002F4E49">
      <w:pPr>
        <w:spacing w:before="100" w:beforeAutospacing="1" w:after="100" w:afterAutospacing="1" w:line="240" w:lineRule="auto"/>
        <w:rPr>
          <w:rFonts w:ascii="Calibri" w:eastAsia="Calibri" w:hAnsi="Calibri" w:cs="Calibri"/>
        </w:rPr>
      </w:pPr>
    </w:p>
    <w:p w14:paraId="34D8BDD1" w14:textId="1141C5A8" w:rsidR="002F4E49" w:rsidRPr="001C60E1" w:rsidRDefault="002F4E49" w:rsidP="002F4E49">
      <w:pPr>
        <w:spacing w:before="100" w:beforeAutospacing="1" w:after="100" w:afterAutospacing="1" w:line="240" w:lineRule="auto"/>
        <w:rPr>
          <w:rFonts w:ascii="Calibri" w:eastAsia="Calibri" w:hAnsi="Calibri" w:cs="Calibri"/>
        </w:rPr>
      </w:pPr>
      <w:r w:rsidRPr="001C60E1">
        <w:rPr>
          <w:rFonts w:ascii="Calibri" w:eastAsia="Calibri" w:hAnsi="Calibri" w:cs="Calibri"/>
        </w:rPr>
        <w:t>Further information:</w:t>
      </w:r>
    </w:p>
    <w:p w14:paraId="79F6BA76" w14:textId="77777777" w:rsidR="002F4E49" w:rsidRPr="001C60E1" w:rsidRDefault="002F4E49" w:rsidP="002F4E49">
      <w:pPr>
        <w:numPr>
          <w:ilvl w:val="0"/>
          <w:numId w:val="24"/>
        </w:numPr>
        <w:spacing w:before="100" w:beforeAutospacing="1" w:after="100" w:afterAutospacing="1" w:line="252" w:lineRule="auto"/>
        <w:contextualSpacing/>
        <w:rPr>
          <w:rFonts w:ascii="Calibri" w:eastAsia="Times New Roman" w:hAnsi="Calibri" w:cs="Calibri"/>
        </w:rPr>
      </w:pPr>
      <w:r w:rsidRPr="001C60E1">
        <w:rPr>
          <w:rFonts w:ascii="Calibri" w:eastAsia="Times New Roman" w:hAnsi="Calibri" w:cs="Calibri"/>
        </w:rPr>
        <w:t xml:space="preserve">About UNCCD work, please visit: </w:t>
      </w:r>
      <w:hyperlink r:id="rId9" w:tgtFrame="_blank" w:history="1">
        <w:r w:rsidRPr="001C60E1">
          <w:rPr>
            <w:rFonts w:ascii="Calibri" w:eastAsia="Times New Roman" w:hAnsi="Calibri" w:cs="Calibri"/>
            <w:color w:val="0000FF"/>
            <w:u w:val="single"/>
          </w:rPr>
          <w:t>https://www.unccd.int/our-work/overview</w:t>
        </w:r>
      </w:hyperlink>
    </w:p>
    <w:p w14:paraId="095C4246" w14:textId="77777777" w:rsidR="002F4E49" w:rsidRPr="001C60E1" w:rsidRDefault="002F4E49" w:rsidP="002F4E49">
      <w:pPr>
        <w:numPr>
          <w:ilvl w:val="0"/>
          <w:numId w:val="24"/>
        </w:numPr>
        <w:spacing w:before="100" w:beforeAutospacing="1" w:after="100" w:afterAutospacing="1" w:line="252" w:lineRule="auto"/>
        <w:contextualSpacing/>
        <w:rPr>
          <w:rFonts w:ascii="Calibri" w:eastAsia="Times New Roman" w:hAnsi="Calibri" w:cs="Calibri"/>
        </w:rPr>
      </w:pPr>
      <w:r w:rsidRPr="001C60E1">
        <w:rPr>
          <w:rFonts w:ascii="Calibri" w:eastAsia="Times New Roman" w:hAnsi="Calibri" w:cs="Calibri"/>
        </w:rPr>
        <w:t xml:space="preserve">About GLO Reports, please visit </w:t>
      </w:r>
      <w:hyperlink r:id="rId10" w:history="1">
        <w:r w:rsidRPr="001C60E1">
          <w:rPr>
            <w:rFonts w:ascii="Calibri" w:eastAsia="Times New Roman" w:hAnsi="Calibri" w:cs="Calibri"/>
            <w:color w:val="0000FF"/>
            <w:u w:val="single"/>
          </w:rPr>
          <w:t>https://www.unccd.int/resources/global-land-outlook/overview</w:t>
        </w:r>
      </w:hyperlink>
      <w:r w:rsidRPr="001C60E1">
        <w:rPr>
          <w:rFonts w:ascii="Calibri" w:eastAsia="Times New Roman" w:hAnsi="Calibri" w:cs="Calibri"/>
        </w:rPr>
        <w:t xml:space="preserve"> </w:t>
      </w:r>
    </w:p>
    <w:p w14:paraId="33671F38" w14:textId="77777777" w:rsidR="002F4E49" w:rsidRPr="001C60E1" w:rsidRDefault="002F4E49" w:rsidP="002F4E49">
      <w:pPr>
        <w:spacing w:after="0" w:line="240" w:lineRule="auto"/>
        <w:rPr>
          <w:rFonts w:ascii="Calibri" w:eastAsia="Calibri" w:hAnsi="Calibri" w:cs="Calibri"/>
        </w:rPr>
      </w:pPr>
    </w:p>
    <w:bookmarkEnd w:id="0"/>
    <w:p w14:paraId="05BFD3EB" w14:textId="77777777" w:rsidR="0030018F" w:rsidRPr="002F4E49" w:rsidRDefault="0030018F" w:rsidP="002F4E49"/>
    <w:sectPr w:rsidR="0030018F" w:rsidRPr="002F4E49" w:rsidSect="00DE2B47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59FFB" w14:textId="77777777" w:rsidR="008E2FF7" w:rsidRDefault="008E2FF7" w:rsidP="00DE2B47">
      <w:pPr>
        <w:spacing w:after="0" w:line="240" w:lineRule="auto"/>
      </w:pPr>
      <w:r>
        <w:separator/>
      </w:r>
    </w:p>
  </w:endnote>
  <w:endnote w:type="continuationSeparator" w:id="0">
    <w:p w14:paraId="3DF0613E" w14:textId="77777777" w:rsidR="008E2FF7" w:rsidRDefault="008E2FF7" w:rsidP="00DE2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5F77C" w14:textId="77777777" w:rsidR="008E2FF7" w:rsidRDefault="008E2FF7" w:rsidP="00DE2B47">
      <w:pPr>
        <w:spacing w:after="0" w:line="240" w:lineRule="auto"/>
      </w:pPr>
      <w:r>
        <w:separator/>
      </w:r>
    </w:p>
  </w:footnote>
  <w:footnote w:type="continuationSeparator" w:id="0">
    <w:p w14:paraId="2A7F1560" w14:textId="77777777" w:rsidR="008E2FF7" w:rsidRDefault="008E2FF7" w:rsidP="00DE2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E10CE" w14:textId="7644C668" w:rsidR="00DE2B47" w:rsidRDefault="00DE2B47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22F18627" wp14:editId="66BAD41B">
          <wp:simplePos x="0" y="0"/>
          <wp:positionH relativeFrom="column">
            <wp:posOffset>-558165</wp:posOffset>
          </wp:positionH>
          <wp:positionV relativeFrom="paragraph">
            <wp:posOffset>-259987</wp:posOffset>
          </wp:positionV>
          <wp:extent cx="2089785" cy="636905"/>
          <wp:effectExtent l="0" t="0" r="5715" b="0"/>
          <wp:wrapTopAndBottom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9785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727E9"/>
    <w:multiLevelType w:val="hybridMultilevel"/>
    <w:tmpl w:val="F2A66A8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44A08"/>
    <w:multiLevelType w:val="hybridMultilevel"/>
    <w:tmpl w:val="D954E7DE"/>
    <w:lvl w:ilvl="0" w:tplc="0C0A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732" w:hanging="360"/>
      </w:pPr>
    </w:lvl>
    <w:lvl w:ilvl="2" w:tplc="0C0A0019">
      <w:start w:val="1"/>
      <w:numFmt w:val="lowerLetter"/>
      <w:lvlText w:val="%3."/>
      <w:lvlJc w:val="left"/>
      <w:pPr>
        <w:ind w:left="1632" w:hanging="360"/>
      </w:pPr>
    </w:lvl>
    <w:lvl w:ilvl="3" w:tplc="0C0A0013">
      <w:start w:val="1"/>
      <w:numFmt w:val="upperRoman"/>
      <w:lvlText w:val="%4."/>
      <w:lvlJc w:val="right"/>
      <w:pPr>
        <w:ind w:left="1992" w:hanging="180"/>
      </w:pPr>
    </w:lvl>
    <w:lvl w:ilvl="4" w:tplc="FFFFFFFF">
      <w:start w:val="1"/>
      <w:numFmt w:val="lowerLetter"/>
      <w:lvlText w:val="%5."/>
      <w:lvlJc w:val="left"/>
      <w:pPr>
        <w:ind w:left="2892" w:hanging="360"/>
      </w:pPr>
    </w:lvl>
    <w:lvl w:ilvl="5" w:tplc="FFFFFFFF" w:tentative="1">
      <w:start w:val="1"/>
      <w:numFmt w:val="lowerRoman"/>
      <w:lvlText w:val="%6."/>
      <w:lvlJc w:val="right"/>
      <w:pPr>
        <w:ind w:left="3612" w:hanging="180"/>
      </w:pPr>
    </w:lvl>
    <w:lvl w:ilvl="6" w:tplc="FFFFFFFF" w:tentative="1">
      <w:start w:val="1"/>
      <w:numFmt w:val="decimal"/>
      <w:lvlText w:val="%7."/>
      <w:lvlJc w:val="left"/>
      <w:pPr>
        <w:ind w:left="4332" w:hanging="360"/>
      </w:pPr>
    </w:lvl>
    <w:lvl w:ilvl="7" w:tplc="FFFFFFFF" w:tentative="1">
      <w:start w:val="1"/>
      <w:numFmt w:val="lowerLetter"/>
      <w:lvlText w:val="%8."/>
      <w:lvlJc w:val="left"/>
      <w:pPr>
        <w:ind w:left="5052" w:hanging="360"/>
      </w:pPr>
    </w:lvl>
    <w:lvl w:ilvl="8" w:tplc="FFFFFFFF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" w15:restartNumberingAfterBreak="0">
    <w:nsid w:val="05B1113F"/>
    <w:multiLevelType w:val="hybridMultilevel"/>
    <w:tmpl w:val="63E81ED0"/>
    <w:lvl w:ilvl="0" w:tplc="FFFFFFFF">
      <w:start w:val="1"/>
      <w:numFmt w:val="upperRoman"/>
      <w:lvlText w:val="%1."/>
      <w:lvlJc w:val="right"/>
      <w:pPr>
        <w:ind w:left="2712" w:hanging="360"/>
      </w:pPr>
    </w:lvl>
    <w:lvl w:ilvl="1" w:tplc="FFFFFFFF" w:tentative="1">
      <w:start w:val="1"/>
      <w:numFmt w:val="lowerLetter"/>
      <w:lvlText w:val="%2."/>
      <w:lvlJc w:val="left"/>
      <w:pPr>
        <w:ind w:left="3432" w:hanging="360"/>
      </w:pPr>
    </w:lvl>
    <w:lvl w:ilvl="2" w:tplc="FFFFFFFF" w:tentative="1">
      <w:start w:val="1"/>
      <w:numFmt w:val="lowerRoman"/>
      <w:lvlText w:val="%3."/>
      <w:lvlJc w:val="right"/>
      <w:pPr>
        <w:ind w:left="4152" w:hanging="180"/>
      </w:pPr>
    </w:lvl>
    <w:lvl w:ilvl="3" w:tplc="FFFFFFFF" w:tentative="1">
      <w:start w:val="1"/>
      <w:numFmt w:val="decimal"/>
      <w:lvlText w:val="%4."/>
      <w:lvlJc w:val="left"/>
      <w:pPr>
        <w:ind w:left="4872" w:hanging="360"/>
      </w:pPr>
    </w:lvl>
    <w:lvl w:ilvl="4" w:tplc="FFFFFFFF" w:tentative="1">
      <w:start w:val="1"/>
      <w:numFmt w:val="lowerLetter"/>
      <w:lvlText w:val="%5."/>
      <w:lvlJc w:val="left"/>
      <w:pPr>
        <w:ind w:left="5592" w:hanging="360"/>
      </w:pPr>
    </w:lvl>
    <w:lvl w:ilvl="5" w:tplc="FFFFFFFF" w:tentative="1">
      <w:start w:val="1"/>
      <w:numFmt w:val="lowerRoman"/>
      <w:lvlText w:val="%6."/>
      <w:lvlJc w:val="right"/>
      <w:pPr>
        <w:ind w:left="6312" w:hanging="180"/>
      </w:pPr>
    </w:lvl>
    <w:lvl w:ilvl="6" w:tplc="FFFFFFFF" w:tentative="1">
      <w:start w:val="1"/>
      <w:numFmt w:val="decimal"/>
      <w:lvlText w:val="%7."/>
      <w:lvlJc w:val="left"/>
      <w:pPr>
        <w:ind w:left="7032" w:hanging="360"/>
      </w:pPr>
    </w:lvl>
    <w:lvl w:ilvl="7" w:tplc="FFFFFFFF" w:tentative="1">
      <w:start w:val="1"/>
      <w:numFmt w:val="lowerLetter"/>
      <w:lvlText w:val="%8."/>
      <w:lvlJc w:val="left"/>
      <w:pPr>
        <w:ind w:left="7752" w:hanging="360"/>
      </w:pPr>
    </w:lvl>
    <w:lvl w:ilvl="8" w:tplc="FFFFFFFF" w:tentative="1">
      <w:start w:val="1"/>
      <w:numFmt w:val="lowerRoman"/>
      <w:lvlText w:val="%9."/>
      <w:lvlJc w:val="right"/>
      <w:pPr>
        <w:ind w:left="8472" w:hanging="180"/>
      </w:pPr>
    </w:lvl>
  </w:abstractNum>
  <w:abstractNum w:abstractNumId="3" w15:restartNumberingAfterBreak="0">
    <w:nsid w:val="124467B1"/>
    <w:multiLevelType w:val="hybridMultilevel"/>
    <w:tmpl w:val="6900976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24D4527"/>
    <w:multiLevelType w:val="hybridMultilevel"/>
    <w:tmpl w:val="7D6072A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44B21"/>
    <w:multiLevelType w:val="hybridMultilevel"/>
    <w:tmpl w:val="0A5CA924"/>
    <w:lvl w:ilvl="0" w:tplc="FFFFFFFF">
      <w:start w:val="1"/>
      <w:numFmt w:val="decimal"/>
      <w:lvlText w:val="%1."/>
      <w:lvlJc w:val="left"/>
      <w:pPr>
        <w:ind w:left="888" w:hanging="180"/>
      </w:pPr>
    </w:lvl>
    <w:lvl w:ilvl="1" w:tplc="FFFFFFFF">
      <w:start w:val="1"/>
      <w:numFmt w:val="upperRoman"/>
      <w:lvlText w:val="%2."/>
      <w:lvlJc w:val="right"/>
      <w:pPr>
        <w:ind w:left="1608" w:hanging="360"/>
      </w:pPr>
    </w:lvl>
    <w:lvl w:ilvl="2" w:tplc="FFFFFFFF">
      <w:start w:val="1"/>
      <w:numFmt w:val="decimal"/>
      <w:lvlText w:val="%3)"/>
      <w:lvlJc w:val="left"/>
      <w:pPr>
        <w:ind w:left="250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048" w:hanging="360"/>
      </w:pPr>
    </w:lvl>
    <w:lvl w:ilvl="4" w:tplc="FFFFFFFF" w:tentative="1">
      <w:start w:val="1"/>
      <w:numFmt w:val="lowerLetter"/>
      <w:lvlText w:val="%5."/>
      <w:lvlJc w:val="left"/>
      <w:pPr>
        <w:ind w:left="3768" w:hanging="360"/>
      </w:pPr>
    </w:lvl>
    <w:lvl w:ilvl="5" w:tplc="FFFFFFFF" w:tentative="1">
      <w:start w:val="1"/>
      <w:numFmt w:val="lowerRoman"/>
      <w:lvlText w:val="%6."/>
      <w:lvlJc w:val="right"/>
      <w:pPr>
        <w:ind w:left="4488" w:hanging="180"/>
      </w:pPr>
    </w:lvl>
    <w:lvl w:ilvl="6" w:tplc="FFFFFFFF" w:tentative="1">
      <w:start w:val="1"/>
      <w:numFmt w:val="decimal"/>
      <w:lvlText w:val="%7."/>
      <w:lvlJc w:val="left"/>
      <w:pPr>
        <w:ind w:left="5208" w:hanging="360"/>
      </w:pPr>
    </w:lvl>
    <w:lvl w:ilvl="7" w:tplc="FFFFFFFF" w:tentative="1">
      <w:start w:val="1"/>
      <w:numFmt w:val="lowerLetter"/>
      <w:lvlText w:val="%8."/>
      <w:lvlJc w:val="left"/>
      <w:pPr>
        <w:ind w:left="5928" w:hanging="360"/>
      </w:pPr>
    </w:lvl>
    <w:lvl w:ilvl="8" w:tplc="FFFFFFFF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 w15:restartNumberingAfterBreak="0">
    <w:nsid w:val="22166663"/>
    <w:multiLevelType w:val="hybridMultilevel"/>
    <w:tmpl w:val="0A5CA924"/>
    <w:lvl w:ilvl="0" w:tplc="0C0A000F">
      <w:start w:val="1"/>
      <w:numFmt w:val="decimal"/>
      <w:lvlText w:val="%1."/>
      <w:lvlJc w:val="left"/>
      <w:pPr>
        <w:ind w:left="1992" w:hanging="180"/>
      </w:pPr>
    </w:lvl>
    <w:lvl w:ilvl="1" w:tplc="0C0A0013">
      <w:start w:val="1"/>
      <w:numFmt w:val="upperRoman"/>
      <w:lvlText w:val="%2."/>
      <w:lvlJc w:val="right"/>
      <w:pPr>
        <w:ind w:left="2712" w:hanging="360"/>
      </w:pPr>
    </w:lvl>
    <w:lvl w:ilvl="2" w:tplc="C6E61650">
      <w:start w:val="1"/>
      <w:numFmt w:val="decimal"/>
      <w:lvlText w:val="%3)"/>
      <w:lvlJc w:val="left"/>
      <w:pPr>
        <w:ind w:left="361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4152" w:hanging="360"/>
      </w:pPr>
    </w:lvl>
    <w:lvl w:ilvl="4" w:tplc="FFFFFFFF" w:tentative="1">
      <w:start w:val="1"/>
      <w:numFmt w:val="lowerLetter"/>
      <w:lvlText w:val="%5."/>
      <w:lvlJc w:val="left"/>
      <w:pPr>
        <w:ind w:left="4872" w:hanging="360"/>
      </w:pPr>
    </w:lvl>
    <w:lvl w:ilvl="5" w:tplc="FFFFFFFF" w:tentative="1">
      <w:start w:val="1"/>
      <w:numFmt w:val="lowerRoman"/>
      <w:lvlText w:val="%6."/>
      <w:lvlJc w:val="right"/>
      <w:pPr>
        <w:ind w:left="5592" w:hanging="180"/>
      </w:pPr>
    </w:lvl>
    <w:lvl w:ilvl="6" w:tplc="FFFFFFFF" w:tentative="1">
      <w:start w:val="1"/>
      <w:numFmt w:val="decimal"/>
      <w:lvlText w:val="%7."/>
      <w:lvlJc w:val="left"/>
      <w:pPr>
        <w:ind w:left="6312" w:hanging="360"/>
      </w:pPr>
    </w:lvl>
    <w:lvl w:ilvl="7" w:tplc="FFFFFFFF" w:tentative="1">
      <w:start w:val="1"/>
      <w:numFmt w:val="lowerLetter"/>
      <w:lvlText w:val="%8."/>
      <w:lvlJc w:val="left"/>
      <w:pPr>
        <w:ind w:left="7032" w:hanging="360"/>
      </w:pPr>
    </w:lvl>
    <w:lvl w:ilvl="8" w:tplc="FFFFFFFF" w:tentative="1">
      <w:start w:val="1"/>
      <w:numFmt w:val="lowerRoman"/>
      <w:lvlText w:val="%9."/>
      <w:lvlJc w:val="right"/>
      <w:pPr>
        <w:ind w:left="7752" w:hanging="180"/>
      </w:pPr>
    </w:lvl>
  </w:abstractNum>
  <w:abstractNum w:abstractNumId="7" w15:restartNumberingAfterBreak="0">
    <w:nsid w:val="285A30E4"/>
    <w:multiLevelType w:val="hybridMultilevel"/>
    <w:tmpl w:val="1E2CE87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57B2B"/>
    <w:multiLevelType w:val="hybridMultilevel"/>
    <w:tmpl w:val="28603D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32D64"/>
    <w:multiLevelType w:val="hybridMultilevel"/>
    <w:tmpl w:val="A2E23496"/>
    <w:lvl w:ilvl="0" w:tplc="FFFFFFFF">
      <w:start w:val="1"/>
      <w:numFmt w:val="lowerLetter"/>
      <w:lvlText w:val="%1."/>
      <w:lvlJc w:val="left"/>
      <w:pPr>
        <w:ind w:left="1992" w:hanging="180"/>
      </w:pPr>
    </w:lvl>
    <w:lvl w:ilvl="1" w:tplc="FFFFFFFF">
      <w:start w:val="1"/>
      <w:numFmt w:val="lowerLetter"/>
      <w:lvlText w:val="%2."/>
      <w:lvlJc w:val="left"/>
      <w:pPr>
        <w:ind w:left="2712" w:hanging="360"/>
      </w:pPr>
    </w:lvl>
    <w:lvl w:ilvl="2" w:tplc="FFFFFFFF" w:tentative="1">
      <w:start w:val="1"/>
      <w:numFmt w:val="lowerRoman"/>
      <w:lvlText w:val="%3."/>
      <w:lvlJc w:val="right"/>
      <w:pPr>
        <w:ind w:left="3432" w:hanging="180"/>
      </w:pPr>
    </w:lvl>
    <w:lvl w:ilvl="3" w:tplc="FFFFFFFF" w:tentative="1">
      <w:start w:val="1"/>
      <w:numFmt w:val="decimal"/>
      <w:lvlText w:val="%4."/>
      <w:lvlJc w:val="left"/>
      <w:pPr>
        <w:ind w:left="4152" w:hanging="360"/>
      </w:pPr>
    </w:lvl>
    <w:lvl w:ilvl="4" w:tplc="FFFFFFFF" w:tentative="1">
      <w:start w:val="1"/>
      <w:numFmt w:val="lowerLetter"/>
      <w:lvlText w:val="%5."/>
      <w:lvlJc w:val="left"/>
      <w:pPr>
        <w:ind w:left="4872" w:hanging="360"/>
      </w:pPr>
    </w:lvl>
    <w:lvl w:ilvl="5" w:tplc="FFFFFFFF" w:tentative="1">
      <w:start w:val="1"/>
      <w:numFmt w:val="lowerRoman"/>
      <w:lvlText w:val="%6."/>
      <w:lvlJc w:val="right"/>
      <w:pPr>
        <w:ind w:left="5592" w:hanging="180"/>
      </w:pPr>
    </w:lvl>
    <w:lvl w:ilvl="6" w:tplc="FFFFFFFF" w:tentative="1">
      <w:start w:val="1"/>
      <w:numFmt w:val="decimal"/>
      <w:lvlText w:val="%7."/>
      <w:lvlJc w:val="left"/>
      <w:pPr>
        <w:ind w:left="6312" w:hanging="360"/>
      </w:pPr>
    </w:lvl>
    <w:lvl w:ilvl="7" w:tplc="FFFFFFFF" w:tentative="1">
      <w:start w:val="1"/>
      <w:numFmt w:val="lowerLetter"/>
      <w:lvlText w:val="%8."/>
      <w:lvlJc w:val="left"/>
      <w:pPr>
        <w:ind w:left="7032" w:hanging="360"/>
      </w:pPr>
    </w:lvl>
    <w:lvl w:ilvl="8" w:tplc="FFFFFFFF" w:tentative="1">
      <w:start w:val="1"/>
      <w:numFmt w:val="lowerRoman"/>
      <w:lvlText w:val="%9."/>
      <w:lvlJc w:val="right"/>
      <w:pPr>
        <w:ind w:left="7752" w:hanging="180"/>
      </w:pPr>
    </w:lvl>
  </w:abstractNum>
  <w:abstractNum w:abstractNumId="10" w15:restartNumberingAfterBreak="0">
    <w:nsid w:val="36D376B2"/>
    <w:multiLevelType w:val="hybridMultilevel"/>
    <w:tmpl w:val="D10694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304FD"/>
    <w:multiLevelType w:val="hybridMultilevel"/>
    <w:tmpl w:val="117AF5B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F56E1"/>
    <w:multiLevelType w:val="hybridMultilevel"/>
    <w:tmpl w:val="3E640A9A"/>
    <w:lvl w:ilvl="0" w:tplc="50E0FD62">
      <w:start w:val="1"/>
      <w:numFmt w:val="lowerRoman"/>
      <w:lvlText w:val="(%1)"/>
      <w:lvlJc w:val="left"/>
      <w:pPr>
        <w:ind w:left="213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45947281"/>
    <w:multiLevelType w:val="hybridMultilevel"/>
    <w:tmpl w:val="0A5CA924"/>
    <w:lvl w:ilvl="0" w:tplc="FFFFFFFF">
      <w:start w:val="1"/>
      <w:numFmt w:val="decimal"/>
      <w:lvlText w:val="%1."/>
      <w:lvlJc w:val="left"/>
      <w:pPr>
        <w:ind w:left="888" w:hanging="180"/>
      </w:pPr>
    </w:lvl>
    <w:lvl w:ilvl="1" w:tplc="FFFFFFFF">
      <w:start w:val="1"/>
      <w:numFmt w:val="upperRoman"/>
      <w:lvlText w:val="%2."/>
      <w:lvlJc w:val="right"/>
      <w:pPr>
        <w:ind w:left="1608" w:hanging="360"/>
      </w:pPr>
    </w:lvl>
    <w:lvl w:ilvl="2" w:tplc="FFFFFFFF">
      <w:start w:val="1"/>
      <w:numFmt w:val="decimal"/>
      <w:lvlText w:val="%3)"/>
      <w:lvlJc w:val="left"/>
      <w:pPr>
        <w:ind w:left="250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048" w:hanging="360"/>
      </w:pPr>
    </w:lvl>
    <w:lvl w:ilvl="4" w:tplc="FFFFFFFF" w:tentative="1">
      <w:start w:val="1"/>
      <w:numFmt w:val="lowerLetter"/>
      <w:lvlText w:val="%5."/>
      <w:lvlJc w:val="left"/>
      <w:pPr>
        <w:ind w:left="3768" w:hanging="360"/>
      </w:pPr>
    </w:lvl>
    <w:lvl w:ilvl="5" w:tplc="FFFFFFFF" w:tentative="1">
      <w:start w:val="1"/>
      <w:numFmt w:val="lowerRoman"/>
      <w:lvlText w:val="%6."/>
      <w:lvlJc w:val="right"/>
      <w:pPr>
        <w:ind w:left="4488" w:hanging="180"/>
      </w:pPr>
    </w:lvl>
    <w:lvl w:ilvl="6" w:tplc="FFFFFFFF" w:tentative="1">
      <w:start w:val="1"/>
      <w:numFmt w:val="decimal"/>
      <w:lvlText w:val="%7."/>
      <w:lvlJc w:val="left"/>
      <w:pPr>
        <w:ind w:left="5208" w:hanging="360"/>
      </w:pPr>
    </w:lvl>
    <w:lvl w:ilvl="7" w:tplc="FFFFFFFF" w:tentative="1">
      <w:start w:val="1"/>
      <w:numFmt w:val="lowerLetter"/>
      <w:lvlText w:val="%8."/>
      <w:lvlJc w:val="left"/>
      <w:pPr>
        <w:ind w:left="5928" w:hanging="360"/>
      </w:pPr>
    </w:lvl>
    <w:lvl w:ilvl="8" w:tplc="FFFFFFFF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4" w15:restartNumberingAfterBreak="0">
    <w:nsid w:val="4FEF579B"/>
    <w:multiLevelType w:val="hybridMultilevel"/>
    <w:tmpl w:val="5F92C0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137ED"/>
    <w:multiLevelType w:val="hybridMultilevel"/>
    <w:tmpl w:val="0EF8A7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8309C8"/>
    <w:multiLevelType w:val="hybridMultilevel"/>
    <w:tmpl w:val="BF1C4E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4127E"/>
    <w:multiLevelType w:val="hybridMultilevel"/>
    <w:tmpl w:val="63E81ED0"/>
    <w:lvl w:ilvl="0" w:tplc="0C0A0013">
      <w:start w:val="1"/>
      <w:numFmt w:val="upperRoman"/>
      <w:lvlText w:val="%1."/>
      <w:lvlJc w:val="right"/>
      <w:pPr>
        <w:ind w:left="2712" w:hanging="360"/>
      </w:pPr>
    </w:lvl>
    <w:lvl w:ilvl="1" w:tplc="0C0A0019" w:tentative="1">
      <w:start w:val="1"/>
      <w:numFmt w:val="lowerLetter"/>
      <w:lvlText w:val="%2."/>
      <w:lvlJc w:val="left"/>
      <w:pPr>
        <w:ind w:left="3432" w:hanging="360"/>
      </w:pPr>
    </w:lvl>
    <w:lvl w:ilvl="2" w:tplc="0C0A001B" w:tentative="1">
      <w:start w:val="1"/>
      <w:numFmt w:val="lowerRoman"/>
      <w:lvlText w:val="%3."/>
      <w:lvlJc w:val="right"/>
      <w:pPr>
        <w:ind w:left="4152" w:hanging="180"/>
      </w:pPr>
    </w:lvl>
    <w:lvl w:ilvl="3" w:tplc="0C0A000F" w:tentative="1">
      <w:start w:val="1"/>
      <w:numFmt w:val="decimal"/>
      <w:lvlText w:val="%4."/>
      <w:lvlJc w:val="left"/>
      <w:pPr>
        <w:ind w:left="4872" w:hanging="360"/>
      </w:pPr>
    </w:lvl>
    <w:lvl w:ilvl="4" w:tplc="0C0A0019" w:tentative="1">
      <w:start w:val="1"/>
      <w:numFmt w:val="lowerLetter"/>
      <w:lvlText w:val="%5."/>
      <w:lvlJc w:val="left"/>
      <w:pPr>
        <w:ind w:left="5592" w:hanging="360"/>
      </w:pPr>
    </w:lvl>
    <w:lvl w:ilvl="5" w:tplc="0C0A001B" w:tentative="1">
      <w:start w:val="1"/>
      <w:numFmt w:val="lowerRoman"/>
      <w:lvlText w:val="%6."/>
      <w:lvlJc w:val="right"/>
      <w:pPr>
        <w:ind w:left="6312" w:hanging="180"/>
      </w:pPr>
    </w:lvl>
    <w:lvl w:ilvl="6" w:tplc="0C0A000F" w:tentative="1">
      <w:start w:val="1"/>
      <w:numFmt w:val="decimal"/>
      <w:lvlText w:val="%7."/>
      <w:lvlJc w:val="left"/>
      <w:pPr>
        <w:ind w:left="7032" w:hanging="360"/>
      </w:pPr>
    </w:lvl>
    <w:lvl w:ilvl="7" w:tplc="0C0A0019" w:tentative="1">
      <w:start w:val="1"/>
      <w:numFmt w:val="lowerLetter"/>
      <w:lvlText w:val="%8."/>
      <w:lvlJc w:val="left"/>
      <w:pPr>
        <w:ind w:left="7752" w:hanging="360"/>
      </w:pPr>
    </w:lvl>
    <w:lvl w:ilvl="8" w:tplc="0C0A001B" w:tentative="1">
      <w:start w:val="1"/>
      <w:numFmt w:val="lowerRoman"/>
      <w:lvlText w:val="%9."/>
      <w:lvlJc w:val="right"/>
      <w:pPr>
        <w:ind w:left="8472" w:hanging="180"/>
      </w:pPr>
    </w:lvl>
  </w:abstractNum>
  <w:abstractNum w:abstractNumId="18" w15:restartNumberingAfterBreak="0">
    <w:nsid w:val="6C4201A1"/>
    <w:multiLevelType w:val="hybridMultilevel"/>
    <w:tmpl w:val="CC9ABB4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3D15D8"/>
    <w:multiLevelType w:val="hybridMultilevel"/>
    <w:tmpl w:val="A2E23496"/>
    <w:lvl w:ilvl="0" w:tplc="FFFFFFFF">
      <w:start w:val="1"/>
      <w:numFmt w:val="lowerLetter"/>
      <w:lvlText w:val="%1."/>
      <w:lvlJc w:val="left"/>
      <w:pPr>
        <w:ind w:left="1992" w:hanging="180"/>
      </w:pPr>
    </w:lvl>
    <w:lvl w:ilvl="1" w:tplc="FFFFFFFF">
      <w:start w:val="1"/>
      <w:numFmt w:val="lowerLetter"/>
      <w:lvlText w:val="%2."/>
      <w:lvlJc w:val="left"/>
      <w:pPr>
        <w:ind w:left="2712" w:hanging="360"/>
      </w:pPr>
    </w:lvl>
    <w:lvl w:ilvl="2" w:tplc="FFFFFFFF" w:tentative="1">
      <w:start w:val="1"/>
      <w:numFmt w:val="lowerRoman"/>
      <w:lvlText w:val="%3."/>
      <w:lvlJc w:val="right"/>
      <w:pPr>
        <w:ind w:left="3432" w:hanging="180"/>
      </w:pPr>
    </w:lvl>
    <w:lvl w:ilvl="3" w:tplc="FFFFFFFF" w:tentative="1">
      <w:start w:val="1"/>
      <w:numFmt w:val="decimal"/>
      <w:lvlText w:val="%4."/>
      <w:lvlJc w:val="left"/>
      <w:pPr>
        <w:ind w:left="4152" w:hanging="360"/>
      </w:pPr>
    </w:lvl>
    <w:lvl w:ilvl="4" w:tplc="FFFFFFFF" w:tentative="1">
      <w:start w:val="1"/>
      <w:numFmt w:val="lowerLetter"/>
      <w:lvlText w:val="%5."/>
      <w:lvlJc w:val="left"/>
      <w:pPr>
        <w:ind w:left="4872" w:hanging="360"/>
      </w:pPr>
    </w:lvl>
    <w:lvl w:ilvl="5" w:tplc="FFFFFFFF" w:tentative="1">
      <w:start w:val="1"/>
      <w:numFmt w:val="lowerRoman"/>
      <w:lvlText w:val="%6."/>
      <w:lvlJc w:val="right"/>
      <w:pPr>
        <w:ind w:left="5592" w:hanging="180"/>
      </w:pPr>
    </w:lvl>
    <w:lvl w:ilvl="6" w:tplc="FFFFFFFF" w:tentative="1">
      <w:start w:val="1"/>
      <w:numFmt w:val="decimal"/>
      <w:lvlText w:val="%7."/>
      <w:lvlJc w:val="left"/>
      <w:pPr>
        <w:ind w:left="6312" w:hanging="360"/>
      </w:pPr>
    </w:lvl>
    <w:lvl w:ilvl="7" w:tplc="FFFFFFFF" w:tentative="1">
      <w:start w:val="1"/>
      <w:numFmt w:val="lowerLetter"/>
      <w:lvlText w:val="%8."/>
      <w:lvlJc w:val="left"/>
      <w:pPr>
        <w:ind w:left="7032" w:hanging="360"/>
      </w:pPr>
    </w:lvl>
    <w:lvl w:ilvl="8" w:tplc="FFFFFFFF" w:tentative="1">
      <w:start w:val="1"/>
      <w:numFmt w:val="lowerRoman"/>
      <w:lvlText w:val="%9."/>
      <w:lvlJc w:val="right"/>
      <w:pPr>
        <w:ind w:left="7752" w:hanging="180"/>
      </w:pPr>
    </w:lvl>
  </w:abstractNum>
  <w:abstractNum w:abstractNumId="20" w15:restartNumberingAfterBreak="0">
    <w:nsid w:val="721E2FD2"/>
    <w:multiLevelType w:val="hybridMultilevel"/>
    <w:tmpl w:val="AC2A3B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E43756"/>
    <w:multiLevelType w:val="hybridMultilevel"/>
    <w:tmpl w:val="A2E23496"/>
    <w:lvl w:ilvl="0" w:tplc="0C0A0019">
      <w:start w:val="1"/>
      <w:numFmt w:val="lowerLetter"/>
      <w:lvlText w:val="%1."/>
      <w:lvlJc w:val="left"/>
      <w:pPr>
        <w:ind w:left="1992" w:hanging="180"/>
      </w:pPr>
    </w:lvl>
    <w:lvl w:ilvl="1" w:tplc="0C0A0019" w:tentative="1">
      <w:start w:val="1"/>
      <w:numFmt w:val="lowerLetter"/>
      <w:lvlText w:val="%2."/>
      <w:lvlJc w:val="left"/>
      <w:pPr>
        <w:ind w:left="2712" w:hanging="360"/>
      </w:pPr>
    </w:lvl>
    <w:lvl w:ilvl="2" w:tplc="0C0A001B" w:tentative="1">
      <w:start w:val="1"/>
      <w:numFmt w:val="lowerRoman"/>
      <w:lvlText w:val="%3."/>
      <w:lvlJc w:val="right"/>
      <w:pPr>
        <w:ind w:left="3432" w:hanging="180"/>
      </w:pPr>
    </w:lvl>
    <w:lvl w:ilvl="3" w:tplc="0C0A000F" w:tentative="1">
      <w:start w:val="1"/>
      <w:numFmt w:val="decimal"/>
      <w:lvlText w:val="%4."/>
      <w:lvlJc w:val="left"/>
      <w:pPr>
        <w:ind w:left="4152" w:hanging="360"/>
      </w:pPr>
    </w:lvl>
    <w:lvl w:ilvl="4" w:tplc="0C0A0019" w:tentative="1">
      <w:start w:val="1"/>
      <w:numFmt w:val="lowerLetter"/>
      <w:lvlText w:val="%5."/>
      <w:lvlJc w:val="left"/>
      <w:pPr>
        <w:ind w:left="4872" w:hanging="360"/>
      </w:pPr>
    </w:lvl>
    <w:lvl w:ilvl="5" w:tplc="0C0A001B" w:tentative="1">
      <w:start w:val="1"/>
      <w:numFmt w:val="lowerRoman"/>
      <w:lvlText w:val="%6."/>
      <w:lvlJc w:val="right"/>
      <w:pPr>
        <w:ind w:left="5592" w:hanging="180"/>
      </w:pPr>
    </w:lvl>
    <w:lvl w:ilvl="6" w:tplc="0C0A000F" w:tentative="1">
      <w:start w:val="1"/>
      <w:numFmt w:val="decimal"/>
      <w:lvlText w:val="%7."/>
      <w:lvlJc w:val="left"/>
      <w:pPr>
        <w:ind w:left="6312" w:hanging="360"/>
      </w:pPr>
    </w:lvl>
    <w:lvl w:ilvl="7" w:tplc="0C0A0019" w:tentative="1">
      <w:start w:val="1"/>
      <w:numFmt w:val="lowerLetter"/>
      <w:lvlText w:val="%8."/>
      <w:lvlJc w:val="left"/>
      <w:pPr>
        <w:ind w:left="7032" w:hanging="360"/>
      </w:pPr>
    </w:lvl>
    <w:lvl w:ilvl="8" w:tplc="0C0A001B" w:tentative="1">
      <w:start w:val="1"/>
      <w:numFmt w:val="lowerRoman"/>
      <w:lvlText w:val="%9."/>
      <w:lvlJc w:val="right"/>
      <w:pPr>
        <w:ind w:left="7752" w:hanging="180"/>
      </w:pPr>
    </w:lvl>
  </w:abstractNum>
  <w:abstractNum w:abstractNumId="22" w15:restartNumberingAfterBreak="0">
    <w:nsid w:val="7D3A6DE6"/>
    <w:multiLevelType w:val="hybridMultilevel"/>
    <w:tmpl w:val="E0E67150"/>
    <w:lvl w:ilvl="0" w:tplc="50E0FD62">
      <w:start w:val="1"/>
      <w:numFmt w:val="lowerRoman"/>
      <w:lvlText w:val="(%1)"/>
      <w:lvlJc w:val="left"/>
      <w:pPr>
        <w:ind w:left="213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888787">
    <w:abstractNumId w:val="14"/>
  </w:num>
  <w:num w:numId="2" w16cid:durableId="949626245">
    <w:abstractNumId w:val="12"/>
  </w:num>
  <w:num w:numId="3" w16cid:durableId="971443652">
    <w:abstractNumId w:val="10"/>
  </w:num>
  <w:num w:numId="4" w16cid:durableId="2021350924">
    <w:abstractNumId w:val="20"/>
  </w:num>
  <w:num w:numId="5" w16cid:durableId="470513454">
    <w:abstractNumId w:val="8"/>
  </w:num>
  <w:num w:numId="6" w16cid:durableId="1247885025">
    <w:abstractNumId w:val="22"/>
  </w:num>
  <w:num w:numId="7" w16cid:durableId="1568151873">
    <w:abstractNumId w:val="1"/>
  </w:num>
  <w:num w:numId="8" w16cid:durableId="1011881903">
    <w:abstractNumId w:val="4"/>
  </w:num>
  <w:num w:numId="9" w16cid:durableId="1550532901">
    <w:abstractNumId w:val="16"/>
  </w:num>
  <w:num w:numId="10" w16cid:durableId="1475178473">
    <w:abstractNumId w:val="11"/>
  </w:num>
  <w:num w:numId="11" w16cid:durableId="1226835864">
    <w:abstractNumId w:val="21"/>
  </w:num>
  <w:num w:numId="12" w16cid:durableId="935478370">
    <w:abstractNumId w:val="9"/>
  </w:num>
  <w:num w:numId="13" w16cid:durableId="801078727">
    <w:abstractNumId w:val="6"/>
  </w:num>
  <w:num w:numId="14" w16cid:durableId="1185630001">
    <w:abstractNumId w:val="19"/>
  </w:num>
  <w:num w:numId="15" w16cid:durableId="283079861">
    <w:abstractNumId w:val="17"/>
  </w:num>
  <w:num w:numId="16" w16cid:durableId="480779837">
    <w:abstractNumId w:val="2"/>
  </w:num>
  <w:num w:numId="17" w16cid:durableId="1190028827">
    <w:abstractNumId w:val="18"/>
  </w:num>
  <w:num w:numId="18" w16cid:durableId="412549632">
    <w:abstractNumId w:val="5"/>
  </w:num>
  <w:num w:numId="19" w16cid:durableId="1978605251">
    <w:abstractNumId w:val="13"/>
  </w:num>
  <w:num w:numId="20" w16cid:durableId="148517186">
    <w:abstractNumId w:val="0"/>
  </w:num>
  <w:num w:numId="21" w16cid:durableId="526333225">
    <w:abstractNumId w:val="15"/>
  </w:num>
  <w:num w:numId="22" w16cid:durableId="1161695482">
    <w:abstractNumId w:val="7"/>
  </w:num>
  <w:num w:numId="23" w16cid:durableId="1616668124">
    <w:abstractNumId w:val="3"/>
  </w:num>
  <w:num w:numId="24" w16cid:durableId="164280645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san Lakop">
    <w15:presenceInfo w15:providerId="AD" w15:userId="S::slakop@unccd.int::b3b7d7f2-1c11-43f8-a906-fea0e966b2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16A"/>
    <w:rsid w:val="000009D3"/>
    <w:rsid w:val="000345F7"/>
    <w:rsid w:val="00073753"/>
    <w:rsid w:val="000977AD"/>
    <w:rsid w:val="000A05C9"/>
    <w:rsid w:val="000A1B39"/>
    <w:rsid w:val="000A450A"/>
    <w:rsid w:val="000A5FD1"/>
    <w:rsid w:val="000B716A"/>
    <w:rsid w:val="000B7EA5"/>
    <w:rsid w:val="000C3271"/>
    <w:rsid w:val="0010065B"/>
    <w:rsid w:val="001104B5"/>
    <w:rsid w:val="001279D1"/>
    <w:rsid w:val="001914D7"/>
    <w:rsid w:val="001A6565"/>
    <w:rsid w:val="001D252A"/>
    <w:rsid w:val="001E5D51"/>
    <w:rsid w:val="001F45FE"/>
    <w:rsid w:val="00204FE4"/>
    <w:rsid w:val="0023694D"/>
    <w:rsid w:val="002527D9"/>
    <w:rsid w:val="00274101"/>
    <w:rsid w:val="00293A68"/>
    <w:rsid w:val="002A3E41"/>
    <w:rsid w:val="002E650B"/>
    <w:rsid w:val="002F4E49"/>
    <w:rsid w:val="002F6A72"/>
    <w:rsid w:val="0030018F"/>
    <w:rsid w:val="0030100D"/>
    <w:rsid w:val="003320A9"/>
    <w:rsid w:val="0035020F"/>
    <w:rsid w:val="00355FA8"/>
    <w:rsid w:val="003661FC"/>
    <w:rsid w:val="00386405"/>
    <w:rsid w:val="003B0589"/>
    <w:rsid w:val="003C0AF8"/>
    <w:rsid w:val="00406B3C"/>
    <w:rsid w:val="00412345"/>
    <w:rsid w:val="00462DDA"/>
    <w:rsid w:val="0049370C"/>
    <w:rsid w:val="004A0212"/>
    <w:rsid w:val="004A2900"/>
    <w:rsid w:val="005379AA"/>
    <w:rsid w:val="0056102F"/>
    <w:rsid w:val="005C237F"/>
    <w:rsid w:val="006025AE"/>
    <w:rsid w:val="00612453"/>
    <w:rsid w:val="00615A3B"/>
    <w:rsid w:val="00667991"/>
    <w:rsid w:val="006A014D"/>
    <w:rsid w:val="006B02AA"/>
    <w:rsid w:val="006B434A"/>
    <w:rsid w:val="006E0ECB"/>
    <w:rsid w:val="006F5338"/>
    <w:rsid w:val="00735F65"/>
    <w:rsid w:val="00742847"/>
    <w:rsid w:val="007476CA"/>
    <w:rsid w:val="007A459B"/>
    <w:rsid w:val="007D3FE0"/>
    <w:rsid w:val="008A7CD3"/>
    <w:rsid w:val="008E2FF7"/>
    <w:rsid w:val="008E3A1E"/>
    <w:rsid w:val="009F03C1"/>
    <w:rsid w:val="009F41B5"/>
    <w:rsid w:val="00A949EC"/>
    <w:rsid w:val="00B046CD"/>
    <w:rsid w:val="00B254B3"/>
    <w:rsid w:val="00B50656"/>
    <w:rsid w:val="00B525B4"/>
    <w:rsid w:val="00BB0DAA"/>
    <w:rsid w:val="00BE1AE8"/>
    <w:rsid w:val="00BF080C"/>
    <w:rsid w:val="00C04C8D"/>
    <w:rsid w:val="00C51C5F"/>
    <w:rsid w:val="00C75DF5"/>
    <w:rsid w:val="00C77B4A"/>
    <w:rsid w:val="00C92BA7"/>
    <w:rsid w:val="00CA760A"/>
    <w:rsid w:val="00CC64E7"/>
    <w:rsid w:val="00CD7A23"/>
    <w:rsid w:val="00CE3C17"/>
    <w:rsid w:val="00CF3BFE"/>
    <w:rsid w:val="00D418FD"/>
    <w:rsid w:val="00DD2CAB"/>
    <w:rsid w:val="00DD374B"/>
    <w:rsid w:val="00DE2B47"/>
    <w:rsid w:val="00E5009E"/>
    <w:rsid w:val="00E62722"/>
    <w:rsid w:val="00E64FEE"/>
    <w:rsid w:val="00E72EBF"/>
    <w:rsid w:val="00ED21E1"/>
    <w:rsid w:val="00EE7A13"/>
    <w:rsid w:val="00F01B51"/>
    <w:rsid w:val="00F127CE"/>
    <w:rsid w:val="00F21D03"/>
    <w:rsid w:val="00F414D7"/>
    <w:rsid w:val="00F5720F"/>
    <w:rsid w:val="00F91524"/>
    <w:rsid w:val="00F9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2445F9"/>
  <w15:chartTrackingRefBased/>
  <w15:docId w15:val="{E0E4E822-80CE-49D5-989A-F1FAA1EB7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E49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2E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21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716A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0B716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B716A"/>
    <w:pPr>
      <w:ind w:left="720"/>
      <w:contextualSpacing/>
    </w:pPr>
    <w:rPr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3320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0A9"/>
    <w:pPr>
      <w:spacing w:line="240" w:lineRule="auto"/>
    </w:pPr>
    <w:rPr>
      <w:sz w:val="20"/>
      <w:szCs w:val="20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0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0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0A9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72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itleChar">
    <w:name w:val="Title Char"/>
    <w:basedOn w:val="DefaultParagraphFont"/>
    <w:link w:val="Title"/>
    <w:uiPriority w:val="10"/>
    <w:rsid w:val="00E72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72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D21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2B47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HeaderChar">
    <w:name w:val="Header Char"/>
    <w:basedOn w:val="DefaultParagraphFont"/>
    <w:link w:val="Header"/>
    <w:uiPriority w:val="99"/>
    <w:rsid w:val="00DE2B47"/>
  </w:style>
  <w:style w:type="paragraph" w:styleId="Footer">
    <w:name w:val="footer"/>
    <w:basedOn w:val="Normal"/>
    <w:link w:val="FooterChar"/>
    <w:uiPriority w:val="99"/>
    <w:unhideWhenUsed/>
    <w:rsid w:val="00DE2B47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FooterChar">
    <w:name w:val="Footer Char"/>
    <w:basedOn w:val="DefaultParagraphFont"/>
    <w:link w:val="Footer"/>
    <w:uiPriority w:val="99"/>
    <w:rsid w:val="00DE2B47"/>
  </w:style>
  <w:style w:type="paragraph" w:styleId="NormalWeb">
    <w:name w:val="Normal (Web)"/>
    <w:basedOn w:val="Normal"/>
    <w:uiPriority w:val="99"/>
    <w:unhideWhenUsed/>
    <w:rsid w:val="00191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eGrid">
    <w:name w:val="Table Grid"/>
    <w:basedOn w:val="TableNormal"/>
    <w:uiPriority w:val="39"/>
    <w:rsid w:val="0019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F080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FA8"/>
    <w:rPr>
      <w:rFonts w:ascii="Segoe UI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386405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E1A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lobalpolicyadvocacy@unccd.int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s://www.unccd.int/resources/global-land-outlook/overvie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05.safelinks.protection.outlook.com/?url=https%3A%2F%2Fwww.unccd.int%2Four-work%2Foverview&amp;data=05%7C01%7Cm.even%40ifad.org%7Cdfd9e54e9e114636213508daed80e029%7Cdc231ce49c9443aab3110a314fbce932%7C0%7C0%7C638083435022714656%7CUnknown%7CTWFpbGZsb3d8eyJWIjoiMC4wLjAwMDAiLCJQIjoiV2luMzIiLCJBTiI6Ik1haWwiLCJXVCI6Mn0%3D%7C3000%7C%7C%7C&amp;sdata=WswAUxrYHfbFQqrEK%2Bf8JMQL6L1HmYpSypVqWAGKoj0%3D&amp;reserved=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21CDF1A903554AAB2A67704FAC603D" ma:contentTypeVersion="32" ma:contentTypeDescription="Create a new document." ma:contentTypeScope="" ma:versionID="9cf1ba2645b452c249ddee241b97b2c5">
  <xsd:schema xmlns:xsd="http://www.w3.org/2001/XMLSchema" xmlns:xs="http://www.w3.org/2001/XMLSchema" xmlns:p="http://schemas.microsoft.com/office/2006/metadata/properties" xmlns:ns2="2dd50944-080d-4793-b97d-1df377458600" xmlns:ns3="2b69327b-e132-4fcd-8068-2ea452175aec" xmlns:ns4="b9348a0b-a17f-4170-b1b9-84b26e667c1a" targetNamespace="http://schemas.microsoft.com/office/2006/metadata/properties" ma:root="true" ma:fieldsID="bf1e963fc64f44d0b4eaa65a4e8f250a" ns2:_="" ns3:_="" ns4:_="">
    <xsd:import namespace="2dd50944-080d-4793-b97d-1df377458600"/>
    <xsd:import namespace="2b69327b-e132-4fcd-8068-2ea452175aec"/>
    <xsd:import namespace="b9348a0b-a17f-4170-b1b9-84b26e667c1a"/>
    <xsd:element name="properties">
      <xsd:complexType>
        <xsd:sequence>
          <xsd:element name="documentManagement">
            <xsd:complexType>
              <xsd:all>
                <xsd:element ref="ns2:n1b09933bb1f42dea7f74e6a76bb7e7e" minOccurs="0"/>
                <xsd:element ref="ns2:TaxCatchAll" minOccurs="0"/>
                <xsd:element ref="ns2:TaxCatchAllLabel" minOccurs="0"/>
                <xsd:element ref="ns2:h3ada45e17ac43e3af63823824aeb6d8" minOccurs="0"/>
                <xsd:element ref="ns2:k618c58c673f426596236402a34eef7f" minOccurs="0"/>
                <xsd:element ref="ns2:h66ccdf1c9a04c93a450bf3cfe858736" minOccurs="0"/>
                <xsd:element ref="ns2:ob1ca2b09a274acdad1fba21b3e2c60c" minOccurs="0"/>
                <xsd:element ref="ns2:e11e0158efa24ab7979a4381bf9954c6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50944-080d-4793-b97d-1df377458600" elementFormDefault="qualified">
    <xsd:import namespace="http://schemas.microsoft.com/office/2006/documentManagement/types"/>
    <xsd:import namespace="http://schemas.microsoft.com/office/infopath/2007/PartnerControls"/>
    <xsd:element name="n1b09933bb1f42dea7f74e6a76bb7e7e" ma:index="8" nillable="true" ma:taxonomy="true" ma:internalName="n1b09933bb1f42dea7f74e6a76bb7e7e" ma:taxonomyFieldName="Country" ma:displayName="Country" ma:default="" ma:fieldId="{71b09933-bb1f-42de-a7f7-4e6a76bb7e7e}" ma:taxonomyMulti="true" ma:sspId="4a8b0c77-9987-4e0f-9b2b-9a52f83d233a" ma:termSetId="9838e0a7-74c2-479d-adca-1536c616b6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1e015a91-6c9e-4564-821b-e87764d3e839}" ma:internalName="TaxCatchAll" ma:showField="CatchAllData" ma:web="2dd50944-080d-4793-b97d-1df3774586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1e015a91-6c9e-4564-821b-e87764d3e839}" ma:internalName="TaxCatchAllLabel" ma:readOnly="true" ma:showField="CatchAllDataLabel" ma:web="2dd50944-080d-4793-b97d-1df3774586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3ada45e17ac43e3af63823824aeb6d8" ma:index="12" nillable="true" ma:taxonomy="true" ma:internalName="h3ada45e17ac43e3af63823824aeb6d8" ma:taxonomyFieldName="Topic" ma:displayName="Topic" ma:readOnly="false" ma:default="" ma:fieldId="{13ada45e-17ac-43e3-af63-823824aeb6d8}" ma:taxonomyMulti="true" ma:sspId="4a8b0c77-9987-4e0f-9b2b-9a52f83d233a" ma:termSetId="223561fa-ace7-4ac8-9f07-b1ef9a6d40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618c58c673f426596236402a34eef7f" ma:index="14" nillable="true" ma:taxonomy="true" ma:internalName="k618c58c673f426596236402a34eef7f" ma:taxonomyFieldName="Programme_x0020__x0020_Area" ma:displayName="Programme  Area" ma:readOnly="false" ma:default="" ma:fieldId="{4618c58c-673f-4265-9623-6402a34eef7f}" ma:taxonomyMulti="true" ma:sspId="4a8b0c77-9987-4e0f-9b2b-9a52f83d233a" ma:termSetId="f509e125-99fb-449d-a899-6a570f0e654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66ccdf1c9a04c93a450bf3cfe858736" ma:index="16" nillable="true" ma:taxonomy="true" ma:internalName="h66ccdf1c9a04c93a450bf3cfe858736" ma:taxonomyFieldName="Document_x0020__x0020_Type" ma:displayName="Document  Type" ma:readOnly="false" ma:default="" ma:fieldId="{166ccdf1-c9a0-4c93-a450-bf3cfe858736}" ma:taxonomyMulti="true" ma:sspId="4a8b0c77-9987-4e0f-9b2b-9a52f83d233a" ma:termSetId="5de53f97-aacf-4d3a-b4b0-963038abbb2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b1ca2b09a274acdad1fba21b3e2c60c" ma:index="18" nillable="true" ma:taxonomy="true" ma:internalName="ob1ca2b09a274acdad1fba21b3e2c60c" ma:taxonomyFieldName="Confidential1" ma:displayName="Confidential" ma:default="" ma:fieldId="{8b1ca2b0-9a27-4acd-ad1f-ba21b3e2c60c}" ma:sspId="4a8b0c77-9987-4e0f-9b2b-9a52f83d233a" ma:termSetId="b7fd8d12-52d8-49e3-9d5c-deeeccf1e12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11e0158efa24ab7979a4381bf9954c6" ma:index="20" nillable="true" ma:taxonomy="true" ma:internalName="e11e0158efa24ab7979a4381bf9954c6" ma:taxonomyFieldName="Language1" ma:displayName="Language" ma:readOnly="false" ma:default="" ma:fieldId="{e11e0158-efa2-4ab7-979a-4381bf9954c6}" ma:taxonomyMulti="true" ma:sspId="4a8b0c77-9987-4e0f-9b2b-9a52f83d233a" ma:termSetId="324c9613-9a46-4d41-b8c4-f74d567d06b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9327b-e132-4fcd-8068-2ea452175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4" nillable="true" ma:displayName="MediaServiceAutoTags" ma:internalName="MediaServiceAutoTags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3" nillable="true" ma:displayName="Location" ma:internalName="MediaServiceLocation" ma:readOnly="true">
      <xsd:simpleType>
        <xsd:restriction base="dms:Text"/>
      </xsd:simpleType>
    </xsd:element>
    <xsd:element name="MediaLengthInSeconds" ma:index="3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4a8b0c77-9987-4e0f-9b2b-9a52f83d23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48a0b-a17f-4170-b1b9-84b26e667c1a" elementFormDefault="qualified">
    <xsd:import namespace="http://schemas.microsoft.com/office/2006/documentManagement/types"/>
    <xsd:import namespace="http://schemas.microsoft.com/office/infopath/2007/PartnerControls"/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69327b-e132-4fcd-8068-2ea452175aec">
      <Terms xmlns="http://schemas.microsoft.com/office/infopath/2007/PartnerControls"/>
    </lcf76f155ced4ddcb4097134ff3c332f>
    <k618c58c673f426596236402a34eef7f xmlns="2dd50944-080d-4793-b97d-1df377458600">
      <Terms xmlns="http://schemas.microsoft.com/office/infopath/2007/PartnerControls"/>
    </k618c58c673f426596236402a34eef7f>
    <h3ada45e17ac43e3af63823824aeb6d8 xmlns="2dd50944-080d-4793-b97d-1df377458600">
      <Terms xmlns="http://schemas.microsoft.com/office/infopath/2007/PartnerControls"/>
    </h3ada45e17ac43e3af63823824aeb6d8>
    <TaxCatchAll xmlns="2dd50944-080d-4793-b97d-1df377458600" xsi:nil="true"/>
    <ob1ca2b09a274acdad1fba21b3e2c60c xmlns="2dd50944-080d-4793-b97d-1df377458600">
      <Terms xmlns="http://schemas.microsoft.com/office/infopath/2007/PartnerControls"/>
    </ob1ca2b09a274acdad1fba21b3e2c60c>
    <e11e0158efa24ab7979a4381bf9954c6 xmlns="2dd50944-080d-4793-b97d-1df377458600">
      <Terms xmlns="http://schemas.microsoft.com/office/infopath/2007/PartnerControls"/>
    </e11e0158efa24ab7979a4381bf9954c6>
    <h66ccdf1c9a04c93a450bf3cfe858736 xmlns="2dd50944-080d-4793-b97d-1df377458600">
      <Terms xmlns="http://schemas.microsoft.com/office/infopath/2007/PartnerControls"/>
    </h66ccdf1c9a04c93a450bf3cfe858736>
    <n1b09933bb1f42dea7f74e6a76bb7e7e xmlns="2dd50944-080d-4793-b97d-1df377458600">
      <Terms xmlns="http://schemas.microsoft.com/office/infopath/2007/PartnerControls"/>
    </n1b09933bb1f42dea7f74e6a76bb7e7e>
  </documentManagement>
</p:properties>
</file>

<file path=customXml/itemProps1.xml><?xml version="1.0" encoding="utf-8"?>
<ds:datastoreItem xmlns:ds="http://schemas.openxmlformats.org/officeDocument/2006/customXml" ds:itemID="{4D8F6CF6-64CC-4B5A-A1C1-3E02CBF9C5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48A759-55E0-4C5F-B0E7-C7F47A92DF37}"/>
</file>

<file path=customXml/itemProps3.xml><?xml version="1.0" encoding="utf-8"?>
<ds:datastoreItem xmlns:ds="http://schemas.openxmlformats.org/officeDocument/2006/customXml" ds:itemID="{D9726CD6-F3C6-4FFA-8CF2-DEC6E39C16DE}"/>
</file>

<file path=customXml/itemProps4.xml><?xml version="1.0" encoding="utf-8"?>
<ds:datastoreItem xmlns:ds="http://schemas.openxmlformats.org/officeDocument/2006/customXml" ds:itemID="{871E100B-F38B-4841-BA5B-EC4E40C394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2543</Characters>
  <Application>Microsoft Office Word</Application>
  <DocSecurity>4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M. Herrera</dc:creator>
  <cp:keywords/>
  <dc:description/>
  <cp:lastModifiedBy>Susan Lakop</cp:lastModifiedBy>
  <cp:revision>2</cp:revision>
  <dcterms:created xsi:type="dcterms:W3CDTF">2023-01-30T15:21:00Z</dcterms:created>
  <dcterms:modified xsi:type="dcterms:W3CDTF">2023-01-30T15:21:00Z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0x010100A321CDF1A903554AAB2A67704FAC603D</vt:lpwstr>
  </property>
</Properties>
</file>